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A52E8" w14:textId="77777777" w:rsidR="00CF5FAA" w:rsidRDefault="0077308A">
      <w:pPr>
        <w:spacing w:after="0"/>
        <w:jc w:val="center"/>
        <w:rPr>
          <w:lang w:val="et-EE"/>
        </w:rPr>
      </w:pPr>
      <w:r>
        <w:rPr>
          <w:b/>
          <w:bCs/>
          <w:sz w:val="24"/>
          <w:szCs w:val="24"/>
          <w:lang w:val="et-EE"/>
        </w:rPr>
        <w:t>UURINGU EETILISE HINDAMISE TAOTLUS EESTI BIOEETIKA JA INIMUURINGUTE NÕUKOGULE</w:t>
      </w:r>
    </w:p>
    <w:p w14:paraId="3D6A52E9" w14:textId="77777777" w:rsidR="00CF5FAA" w:rsidRDefault="00CF5FAA">
      <w:pPr>
        <w:spacing w:after="0"/>
        <w:jc w:val="center"/>
        <w:rPr>
          <w:b/>
          <w:sz w:val="24"/>
          <w:szCs w:val="24"/>
          <w:lang w:val="et-EE"/>
        </w:rPr>
      </w:pPr>
    </w:p>
    <w:p w14:paraId="3D6A52EA" w14:textId="77777777" w:rsidR="00CF5FAA" w:rsidRDefault="00CF5FAA">
      <w:pPr>
        <w:spacing w:after="0"/>
        <w:rPr>
          <w:b/>
          <w:u w:val="single"/>
          <w:lang w:val="et-EE"/>
        </w:rPr>
      </w:pPr>
    </w:p>
    <w:tbl>
      <w:tblPr>
        <w:tblW w:w="9526" w:type="dxa"/>
        <w:tblInd w:w="108" w:type="dxa"/>
        <w:tblLayout w:type="fixed"/>
        <w:tblCellMar>
          <w:top w:w="80" w:type="dxa"/>
          <w:left w:w="80" w:type="dxa"/>
          <w:bottom w:w="80" w:type="dxa"/>
          <w:right w:w="80" w:type="dxa"/>
        </w:tblCellMar>
        <w:tblLook w:val="04A0" w:firstRow="1" w:lastRow="0" w:firstColumn="1" w:lastColumn="0" w:noHBand="0" w:noVBand="1"/>
      </w:tblPr>
      <w:tblGrid>
        <w:gridCol w:w="3496"/>
        <w:gridCol w:w="554"/>
        <w:gridCol w:w="5476"/>
      </w:tblGrid>
      <w:tr w:rsidR="00CF5FAA" w14:paraId="3D6A52EC" w14:textId="77777777">
        <w:trPr>
          <w:trHeight w:val="843"/>
        </w:trPr>
        <w:tc>
          <w:tcPr>
            <w:tcW w:w="9526" w:type="dxa"/>
            <w:gridSpan w:val="3"/>
            <w:tcBorders>
              <w:top w:val="single" w:sz="4" w:space="0" w:color="525252"/>
              <w:left w:val="single" w:sz="4" w:space="0" w:color="525252"/>
              <w:bottom w:val="single" w:sz="4" w:space="0" w:color="000000"/>
              <w:right w:val="single" w:sz="4" w:space="0" w:color="525252"/>
            </w:tcBorders>
            <w:shd w:val="clear" w:color="auto" w:fill="FDE9D9" w:themeFill="accent6" w:themeFillTint="33"/>
          </w:tcPr>
          <w:p w14:paraId="3D6A52EB"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color w:val="000000"/>
                <w:lang w:val="et-EE"/>
              </w:rPr>
            </w:pPr>
            <w:r>
              <w:rPr>
                <w:b/>
                <w:color w:val="000000"/>
                <w:lang w:val="et-EE"/>
              </w:rPr>
              <w:t>1. Uuringu nimetus (ingliskeelsete taotluse puhul tuleb uuringu nimetus ära tuua ka eesti keeles)</w:t>
            </w:r>
          </w:p>
        </w:tc>
      </w:tr>
      <w:tr w:rsidR="00CF5FAA" w14:paraId="3D6A52EE" w14:textId="77777777">
        <w:trPr>
          <w:trHeight w:val="801"/>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2ED" w14:textId="77777777" w:rsidR="00CF5FAA" w:rsidRDefault="0077308A">
            <w:pPr>
              <w:widowControl w:val="0"/>
              <w:rPr>
                <w:lang w:val="et-EE"/>
              </w:rPr>
            </w:pPr>
            <w:r>
              <w:rPr>
                <w:lang w:val="et-EE"/>
              </w:rPr>
              <w:t>Geneetilise varieeruvuse mõju hindamine inimese isiksusele</w:t>
            </w:r>
          </w:p>
        </w:tc>
      </w:tr>
      <w:tr w:rsidR="00CF5FAA" w14:paraId="3D6A52F0" w14:textId="77777777">
        <w:trPr>
          <w:trHeight w:val="48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2EF"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bCs/>
                <w:color w:val="000000"/>
                <w:lang w:val="et-EE"/>
              </w:rPr>
            </w:pPr>
            <w:r>
              <w:rPr>
                <w:b/>
                <w:bCs/>
                <w:color w:val="000000"/>
                <w:lang w:val="et-EE"/>
              </w:rPr>
              <w:t xml:space="preserve">2. Uuringu põhieesmärk kuni 450 tähemärki (0,25 lk) (ingliskeelsete taotluse puhul tuleb uuringu põhieesmärk ära tuua ka eesti keeles) </w:t>
            </w:r>
          </w:p>
        </w:tc>
      </w:tr>
      <w:tr w:rsidR="00CF5FAA" w14:paraId="3D6A52F2" w14:textId="77777777">
        <w:trPr>
          <w:trHeight w:val="1219"/>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2F1" w14:textId="77777777" w:rsidR="00CF5FAA" w:rsidRDefault="0077308A">
            <w:pPr>
              <w:widowControl w:val="0"/>
              <w:rPr>
                <w:lang w:val="et-EE"/>
              </w:rPr>
            </w:pPr>
            <w:r>
              <w:rPr>
                <w:lang w:val="et-EE"/>
              </w:rPr>
              <w:t>Koguda isiksuse ja käitumise andmeid TÜ GI Eesti geenivaramu (edaspidi geenivaramu) doonoritelt, et selgitada välja isiksusega seotud geneetilised markerid ja nende seos tervisega. Tegu on geeniuuringuga, täpsemalt geenide, elukeskkonna ja inimeste eluviisi vaheliste seoste uurimise ja kirjeldamisega.</w:t>
            </w:r>
          </w:p>
        </w:tc>
      </w:tr>
      <w:tr w:rsidR="00CF5FAA" w14:paraId="3D6A52F4" w14:textId="77777777">
        <w:trPr>
          <w:trHeight w:val="264"/>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2F3" w14:textId="77777777" w:rsidR="00CF5FAA" w:rsidRDefault="0077308A">
            <w:pPr>
              <w:widowControl w:val="0"/>
              <w:spacing w:before="0" w:after="0"/>
              <w:rPr>
                <w:rFonts w:eastAsia="Helvetica Neue"/>
                <w:b/>
                <w:bCs/>
                <w:color w:val="000000"/>
                <w:lang w:val="et-EE"/>
              </w:rPr>
            </w:pPr>
            <w:r>
              <w:rPr>
                <w:rFonts w:eastAsia="Helvetica Neue"/>
                <w:b/>
                <w:bCs/>
                <w:color w:val="000000"/>
                <w:lang w:val="et-EE"/>
              </w:rPr>
              <w:t>3. Vastutava(d) uurija(d) ning tema (nende) kontaktandmed</w:t>
            </w:r>
          </w:p>
        </w:tc>
      </w:tr>
      <w:tr w:rsidR="00CF5FAA" w14:paraId="3D6A52FD" w14:textId="77777777">
        <w:trPr>
          <w:trHeight w:val="226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2F5" w14:textId="77777777" w:rsidR="00CF5FAA" w:rsidRDefault="0077308A">
            <w:pPr>
              <w:widowControl w:val="0"/>
              <w:rPr>
                <w:lang w:val="et-EE"/>
              </w:rPr>
            </w:pPr>
            <w:r>
              <w:rPr>
                <w:lang w:val="et-EE"/>
              </w:rPr>
              <w:t>Eesnimi: Uku</w:t>
            </w:r>
          </w:p>
          <w:p w14:paraId="3D6A52F6" w14:textId="77777777" w:rsidR="00CF5FAA" w:rsidRDefault="0077308A">
            <w:pPr>
              <w:widowControl w:val="0"/>
              <w:rPr>
                <w:lang w:val="et-EE"/>
              </w:rPr>
            </w:pPr>
            <w:r>
              <w:rPr>
                <w:lang w:val="et-EE"/>
              </w:rPr>
              <w:t>Perekonnanimi: Vainik</w:t>
            </w:r>
          </w:p>
          <w:p w14:paraId="3D6A52F7" w14:textId="7F5B1659" w:rsidR="00CF5FAA" w:rsidRDefault="0077308A">
            <w:pPr>
              <w:widowControl w:val="0"/>
            </w:pPr>
            <w:r>
              <w:rPr>
                <w:lang w:val="et-EE"/>
              </w:rPr>
              <w:t>Ametikoht:</w:t>
            </w:r>
            <w:r>
              <w:t xml:space="preserve"> </w:t>
            </w:r>
            <w:r w:rsidR="00004C4B">
              <w:rPr>
                <w:lang w:val="et-EE"/>
              </w:rPr>
              <w:t>käitumisgeneetika professor &amp; kaasprofessor</w:t>
            </w:r>
            <w:r w:rsidR="00431C5B">
              <w:rPr>
                <w:lang w:val="et-EE"/>
              </w:rPr>
              <w:t>.</w:t>
            </w:r>
            <w:r w:rsidR="00004C4B">
              <w:rPr>
                <w:lang w:val="et-EE"/>
              </w:rPr>
              <w:t xml:space="preserve"> </w:t>
            </w:r>
            <w:r>
              <w:rPr>
                <w:lang w:val="et-EE"/>
              </w:rPr>
              <w:t xml:space="preserve"> &amp; </w:t>
            </w:r>
            <w:r w:rsidR="00431C5B">
              <w:rPr>
                <w:lang w:val="et-EE"/>
              </w:rPr>
              <w:t>K</w:t>
            </w:r>
            <w:r>
              <w:rPr>
                <w:lang w:val="et-EE"/>
              </w:rPr>
              <w:t>ülalisprofessor</w:t>
            </w:r>
          </w:p>
          <w:p w14:paraId="3D6A52F8" w14:textId="7BBB7C31" w:rsidR="00CF5FAA" w:rsidRDefault="0077308A">
            <w:pPr>
              <w:widowControl w:val="0"/>
              <w:rPr>
                <w:lang w:val="et-EE"/>
              </w:rPr>
            </w:pPr>
            <w:r>
              <w:rPr>
                <w:lang w:val="et-EE"/>
              </w:rPr>
              <w:t>Organisatsioon:</w:t>
            </w:r>
            <w:r>
              <w:t xml:space="preserve"> </w:t>
            </w:r>
            <w:r>
              <w:rPr>
                <w:lang w:val="et-EE"/>
              </w:rPr>
              <w:t>Tartu Ülikool, Psühholoogia instituut &amp;</w:t>
            </w:r>
            <w:r w:rsidR="00004C4B">
              <w:rPr>
                <w:lang w:val="et-EE"/>
              </w:rPr>
              <w:t xml:space="preserve"> Genoomika instituut</w:t>
            </w:r>
            <w:r w:rsidR="00431C5B">
              <w:rPr>
                <w:lang w:val="et-EE"/>
              </w:rPr>
              <w:t>.</w:t>
            </w:r>
          </w:p>
          <w:p w14:paraId="3D6A52F9" w14:textId="03362929" w:rsidR="00CF5FAA" w:rsidRDefault="00753A5B" w:rsidP="00753A5B">
            <w:pPr>
              <w:widowControl w:val="0"/>
              <w:rPr>
                <w:lang w:val="et-EE"/>
              </w:rPr>
            </w:pPr>
            <w:proofErr w:type="spellStart"/>
            <w:r>
              <w:rPr>
                <w:lang w:val="et-EE"/>
              </w:rPr>
              <w:t>McGilli</w:t>
            </w:r>
            <w:proofErr w:type="spellEnd"/>
            <w:r>
              <w:rPr>
                <w:lang w:val="et-EE"/>
              </w:rPr>
              <w:t xml:space="preserve"> Ülikool, Montreali Neuroloogiline Instituut </w:t>
            </w:r>
          </w:p>
          <w:p w14:paraId="3D6A52FA" w14:textId="77777777" w:rsidR="00CF5FAA" w:rsidRDefault="0077308A">
            <w:pPr>
              <w:widowControl w:val="0"/>
            </w:pPr>
            <w:r>
              <w:rPr>
                <w:lang w:val="et-EE"/>
              </w:rPr>
              <w:t>Telefon:</w:t>
            </w:r>
            <w:r>
              <w:rPr>
                <w:color w:val="000000"/>
              </w:rPr>
              <w:t xml:space="preserve"> 737 5912</w:t>
            </w:r>
          </w:p>
          <w:p w14:paraId="3D6A52FB" w14:textId="77777777" w:rsidR="00CF5FAA" w:rsidRDefault="0077308A">
            <w:pPr>
              <w:widowControl w:val="0"/>
            </w:pPr>
            <w:r>
              <w:rPr>
                <w:lang w:val="et-EE"/>
              </w:rPr>
              <w:t>e-post:</w:t>
            </w:r>
            <w:r>
              <w:rPr>
                <w:color w:val="000000"/>
              </w:rPr>
              <w:t xml:space="preserve"> uku.vainik@ut.ee</w:t>
            </w:r>
          </w:p>
          <w:p w14:paraId="3D6A52FC" w14:textId="77777777" w:rsidR="00CF5FAA" w:rsidRDefault="0077308A">
            <w:pPr>
              <w:widowControl w:val="0"/>
              <w:rPr>
                <w:lang w:val="et-EE"/>
              </w:rPr>
            </w:pPr>
            <w:r>
              <w:rPr>
                <w:lang w:val="et-EE"/>
              </w:rPr>
              <w:t xml:space="preserve">Skype: </w:t>
            </w:r>
            <w:proofErr w:type="spellStart"/>
            <w:r>
              <w:rPr>
                <w:lang w:val="et-EE"/>
              </w:rPr>
              <w:t>ukuvainik</w:t>
            </w:r>
            <w:proofErr w:type="spellEnd"/>
          </w:p>
        </w:tc>
      </w:tr>
      <w:tr w:rsidR="00CF5FAA" w14:paraId="3D6A52FF" w14:textId="77777777">
        <w:trPr>
          <w:trHeight w:val="24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2FE"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bCs/>
                <w:color w:val="000000"/>
                <w:lang w:val="et-EE"/>
              </w:rPr>
            </w:pPr>
            <w:r>
              <w:rPr>
                <w:b/>
                <w:bCs/>
                <w:color w:val="000000"/>
                <w:lang w:val="et-EE"/>
              </w:rPr>
              <w:t xml:space="preserve">4. Uuringu läbiviijad (lisada juurde vajalik arv ridu) </w:t>
            </w:r>
          </w:p>
        </w:tc>
      </w:tr>
      <w:tr w:rsidR="00CF5FAA" w14:paraId="3D6A5309" w14:textId="77777777">
        <w:trPr>
          <w:trHeight w:val="294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tbl>
            <w:tblPr>
              <w:tblW w:w="9460" w:type="dxa"/>
              <w:tblLook w:val="04A0" w:firstRow="1" w:lastRow="0" w:firstColumn="1" w:lastColumn="0" w:noHBand="0" w:noVBand="1"/>
            </w:tblPr>
            <w:tblGrid>
              <w:gridCol w:w="9460"/>
            </w:tblGrid>
            <w:tr w:rsidR="00B641F9" w14:paraId="2C4436A1" w14:textId="77777777" w:rsidTr="00B641F9">
              <w:trPr>
                <w:trHeight w:val="300"/>
              </w:trPr>
              <w:tc>
                <w:tcPr>
                  <w:tcW w:w="9460" w:type="dxa"/>
                  <w:tcBorders>
                    <w:top w:val="nil"/>
                    <w:left w:val="nil"/>
                    <w:bottom w:val="nil"/>
                    <w:right w:val="nil"/>
                  </w:tcBorders>
                  <w:shd w:val="clear" w:color="auto" w:fill="auto"/>
                  <w:vAlign w:val="bottom"/>
                  <w:hideMark/>
                </w:tcPr>
                <w:p w14:paraId="304A46ED" w14:textId="77777777" w:rsidR="00B641F9" w:rsidRDefault="00185C05" w:rsidP="00B641F9">
                  <w:pPr>
                    <w:spacing w:before="0" w:after="0"/>
                    <w:rPr>
                      <w:rFonts w:ascii="Aptos Narrow" w:hAnsi="Aptos Narrow"/>
                      <w:color w:val="000000"/>
                      <w:lang w:eastAsia="en-GB"/>
                    </w:rPr>
                  </w:pPr>
                  <w:proofErr w:type="spellStart"/>
                  <w:r>
                    <w:rPr>
                      <w:rFonts w:ascii="Aptos Narrow" w:hAnsi="Aptos Narrow"/>
                      <w:color w:val="000000"/>
                      <w:lang w:eastAsia="en-GB"/>
                    </w:rPr>
                    <w:t>Lühendid</w:t>
                  </w:r>
                  <w:proofErr w:type="spellEnd"/>
                  <w:r>
                    <w:rPr>
                      <w:rFonts w:ascii="Aptos Narrow" w:hAnsi="Aptos Narrow"/>
                      <w:color w:val="000000"/>
                      <w:lang w:eastAsia="en-GB"/>
                    </w:rPr>
                    <w:t>:</w:t>
                  </w:r>
                </w:p>
                <w:p w14:paraId="72D24261" w14:textId="77777777" w:rsidR="00185C05" w:rsidRDefault="00185C05" w:rsidP="00B641F9">
                  <w:pPr>
                    <w:spacing w:before="0" w:after="0"/>
                    <w:rPr>
                      <w:rFonts w:ascii="Aptos Narrow" w:hAnsi="Aptos Narrow"/>
                      <w:color w:val="000000"/>
                      <w:lang w:eastAsia="en-GB"/>
                    </w:rPr>
                  </w:pPr>
                  <w:r>
                    <w:rPr>
                      <w:rFonts w:ascii="Aptos Narrow" w:hAnsi="Aptos Narrow"/>
                      <w:color w:val="000000"/>
                      <w:lang w:eastAsia="en-GB"/>
                    </w:rPr>
                    <w:t xml:space="preserve">TÜ – Tartu </w:t>
                  </w:r>
                  <w:proofErr w:type="spellStart"/>
                  <w:r>
                    <w:rPr>
                      <w:rFonts w:ascii="Aptos Narrow" w:hAnsi="Aptos Narrow"/>
                      <w:color w:val="000000"/>
                      <w:lang w:eastAsia="en-GB"/>
                    </w:rPr>
                    <w:t>Ülikool</w:t>
                  </w:r>
                  <w:proofErr w:type="spellEnd"/>
                </w:p>
                <w:p w14:paraId="1EC83FB7" w14:textId="77777777" w:rsidR="00185C05" w:rsidRDefault="00185C05" w:rsidP="00B641F9">
                  <w:pPr>
                    <w:spacing w:before="0" w:after="0"/>
                    <w:rPr>
                      <w:rFonts w:ascii="Aptos Narrow" w:hAnsi="Aptos Narrow"/>
                      <w:color w:val="000000"/>
                      <w:lang w:eastAsia="en-GB"/>
                    </w:rPr>
                  </w:pPr>
                  <w:r>
                    <w:rPr>
                      <w:rFonts w:ascii="Aptos Narrow" w:hAnsi="Aptos Narrow"/>
                      <w:color w:val="000000"/>
                      <w:lang w:eastAsia="en-GB"/>
                    </w:rPr>
                    <w:t xml:space="preserve">EÜ – </w:t>
                  </w:r>
                  <w:proofErr w:type="spellStart"/>
                  <w:r>
                    <w:rPr>
                      <w:rFonts w:ascii="Aptos Narrow" w:hAnsi="Aptos Narrow"/>
                      <w:color w:val="000000"/>
                      <w:lang w:eastAsia="en-GB"/>
                    </w:rPr>
                    <w:t>Edinburghi</w:t>
                  </w:r>
                  <w:proofErr w:type="spellEnd"/>
                  <w:r>
                    <w:rPr>
                      <w:rFonts w:ascii="Aptos Narrow" w:hAnsi="Aptos Narrow"/>
                      <w:color w:val="000000"/>
                      <w:lang w:eastAsia="en-GB"/>
                    </w:rPr>
                    <w:t xml:space="preserve"> </w:t>
                  </w:r>
                  <w:proofErr w:type="spellStart"/>
                  <w:r>
                    <w:rPr>
                      <w:rFonts w:ascii="Aptos Narrow" w:hAnsi="Aptos Narrow"/>
                      <w:color w:val="000000"/>
                      <w:lang w:eastAsia="en-GB"/>
                    </w:rPr>
                    <w:t>Ülikool</w:t>
                  </w:r>
                  <w:proofErr w:type="spellEnd"/>
                </w:p>
                <w:p w14:paraId="2F30D168" w14:textId="77777777" w:rsidR="00185C05" w:rsidRDefault="00185C05" w:rsidP="00B641F9">
                  <w:pPr>
                    <w:spacing w:before="0" w:after="0"/>
                    <w:rPr>
                      <w:rFonts w:ascii="Aptos Narrow" w:hAnsi="Aptos Narrow"/>
                      <w:color w:val="000000"/>
                      <w:lang w:eastAsia="en-GB"/>
                    </w:rPr>
                  </w:pPr>
                  <w:r>
                    <w:rPr>
                      <w:rFonts w:ascii="Aptos Narrow" w:hAnsi="Aptos Narrow"/>
                      <w:color w:val="000000"/>
                      <w:lang w:eastAsia="en-GB"/>
                    </w:rPr>
                    <w:t xml:space="preserve">PH – </w:t>
                  </w:r>
                  <w:proofErr w:type="spellStart"/>
                  <w:r>
                    <w:rPr>
                      <w:rFonts w:ascii="Aptos Narrow" w:hAnsi="Aptos Narrow"/>
                      <w:color w:val="000000"/>
                      <w:lang w:eastAsia="en-GB"/>
                    </w:rPr>
                    <w:t>psühholoogia</w:t>
                  </w:r>
                  <w:proofErr w:type="spellEnd"/>
                  <w:r>
                    <w:rPr>
                      <w:rFonts w:ascii="Aptos Narrow" w:hAnsi="Aptos Narrow"/>
                      <w:color w:val="000000"/>
                      <w:lang w:eastAsia="en-GB"/>
                    </w:rPr>
                    <w:t xml:space="preserve"> </w:t>
                  </w:r>
                  <w:proofErr w:type="spellStart"/>
                  <w:r>
                    <w:rPr>
                      <w:rFonts w:ascii="Aptos Narrow" w:hAnsi="Aptos Narrow"/>
                      <w:color w:val="000000"/>
                      <w:lang w:eastAsia="en-GB"/>
                    </w:rPr>
                    <w:t>instituut</w:t>
                  </w:r>
                  <w:proofErr w:type="spellEnd"/>
                  <w:r>
                    <w:rPr>
                      <w:rFonts w:ascii="Aptos Narrow" w:hAnsi="Aptos Narrow"/>
                      <w:color w:val="000000"/>
                      <w:lang w:eastAsia="en-GB"/>
                    </w:rPr>
                    <w:t xml:space="preserve"> </w:t>
                  </w:r>
                  <w:proofErr w:type="spellStart"/>
                  <w:r>
                    <w:rPr>
                      <w:rFonts w:ascii="Aptos Narrow" w:hAnsi="Aptos Narrow"/>
                      <w:color w:val="000000"/>
                      <w:lang w:eastAsia="en-GB"/>
                    </w:rPr>
                    <w:t>või</w:t>
                  </w:r>
                  <w:proofErr w:type="spellEnd"/>
                  <w:r>
                    <w:rPr>
                      <w:rFonts w:ascii="Aptos Narrow" w:hAnsi="Aptos Narrow"/>
                      <w:color w:val="000000"/>
                      <w:lang w:eastAsia="en-GB"/>
                    </w:rPr>
                    <w:t xml:space="preserve"> </w:t>
                  </w:r>
                  <w:proofErr w:type="spellStart"/>
                  <w:r>
                    <w:rPr>
                      <w:rFonts w:ascii="Aptos Narrow" w:hAnsi="Aptos Narrow"/>
                      <w:color w:val="000000"/>
                      <w:lang w:eastAsia="en-GB"/>
                    </w:rPr>
                    <w:t>psühholoogia</w:t>
                  </w:r>
                  <w:proofErr w:type="spellEnd"/>
                  <w:r>
                    <w:rPr>
                      <w:rFonts w:ascii="Aptos Narrow" w:hAnsi="Aptos Narrow"/>
                      <w:color w:val="000000"/>
                      <w:lang w:eastAsia="en-GB"/>
                    </w:rPr>
                    <w:t xml:space="preserve"> </w:t>
                  </w:r>
                  <w:proofErr w:type="spellStart"/>
                  <w:r>
                    <w:rPr>
                      <w:rFonts w:ascii="Aptos Narrow" w:hAnsi="Aptos Narrow"/>
                      <w:color w:val="000000"/>
                      <w:lang w:eastAsia="en-GB"/>
                    </w:rPr>
                    <w:t>osakond</w:t>
                  </w:r>
                  <w:proofErr w:type="spellEnd"/>
                </w:p>
                <w:p w14:paraId="6BEAA09C" w14:textId="77777777" w:rsidR="00185C05" w:rsidRDefault="00185C05" w:rsidP="00B641F9">
                  <w:pPr>
                    <w:spacing w:before="0" w:after="0"/>
                    <w:rPr>
                      <w:ins w:id="0" w:author="Uku Vainik" w:date="2024-08-06T12:30:00Z"/>
                      <w:rFonts w:ascii="Aptos Narrow" w:hAnsi="Aptos Narrow"/>
                      <w:color w:val="000000"/>
                      <w:lang w:eastAsia="en-GB"/>
                    </w:rPr>
                  </w:pPr>
                  <w:r>
                    <w:rPr>
                      <w:rFonts w:ascii="Aptos Narrow" w:hAnsi="Aptos Narrow"/>
                      <w:color w:val="000000"/>
                      <w:lang w:eastAsia="en-GB"/>
                    </w:rPr>
                    <w:t xml:space="preserve">GI – genoomika </w:t>
                  </w:r>
                  <w:proofErr w:type="spellStart"/>
                  <w:r>
                    <w:rPr>
                      <w:rFonts w:ascii="Aptos Narrow" w:hAnsi="Aptos Narrow"/>
                      <w:color w:val="000000"/>
                      <w:lang w:eastAsia="en-GB"/>
                    </w:rPr>
                    <w:t>instituut</w:t>
                  </w:r>
                  <w:proofErr w:type="spellEnd"/>
                </w:p>
                <w:p w14:paraId="1F737B0C" w14:textId="1090B8C5" w:rsidR="00AE2924" w:rsidRPr="00B641F9" w:rsidRDefault="00AE2924" w:rsidP="00B641F9">
                  <w:pPr>
                    <w:spacing w:before="0" w:after="0"/>
                    <w:rPr>
                      <w:rFonts w:ascii="Aptos Narrow" w:hAnsi="Aptos Narrow"/>
                      <w:color w:val="000000"/>
                      <w:lang w:eastAsia="en-GB"/>
                    </w:rPr>
                  </w:pPr>
                </w:p>
              </w:tc>
            </w:tr>
            <w:tr w:rsidR="00B641F9" w:rsidDel="00586EE2" w14:paraId="5A365586" w14:textId="646DD709" w:rsidTr="00B641F9">
              <w:trPr>
                <w:trHeight w:val="300"/>
                <w:del w:id="1" w:author="Uku Vainik" w:date="2024-08-06T11:38:00Z"/>
              </w:trPr>
              <w:tc>
                <w:tcPr>
                  <w:tcW w:w="9460" w:type="dxa"/>
                  <w:tcBorders>
                    <w:top w:val="nil"/>
                    <w:left w:val="nil"/>
                    <w:bottom w:val="nil"/>
                    <w:right w:val="nil"/>
                  </w:tcBorders>
                  <w:shd w:val="clear" w:color="auto" w:fill="auto"/>
                  <w:vAlign w:val="bottom"/>
                  <w:hideMark/>
                </w:tcPr>
                <w:p w14:paraId="4FF08BF7" w14:textId="376979AE" w:rsidR="00B641F9" w:rsidRPr="00B641F9" w:rsidDel="00586EE2" w:rsidRDefault="00B641F9" w:rsidP="00331D5C">
                  <w:pPr>
                    <w:pStyle w:val="ListParagraph"/>
                    <w:numPr>
                      <w:ilvl w:val="0"/>
                      <w:numId w:val="14"/>
                    </w:numPr>
                    <w:rPr>
                      <w:del w:id="2" w:author="Uku Vainik" w:date="2024-08-06T11:38:00Z"/>
                      <w:rFonts w:ascii="Aptos Narrow" w:hAnsi="Aptos Narrow"/>
                      <w:color w:val="000000"/>
                    </w:rPr>
                  </w:pPr>
                  <w:del w:id="3" w:author="Uku Vainik" w:date="2024-07-10T13:52:00Z">
                    <w:r w:rsidRPr="00B641F9" w:rsidDel="002448F5">
                      <w:rPr>
                        <w:rFonts w:ascii="Aptos Narrow" w:hAnsi="Aptos Narrow"/>
                        <w:color w:val="000000"/>
                      </w:rPr>
                      <w:delText>Eesnimi: Andres</w:delText>
                    </w:r>
                    <w:r w:rsidRPr="00B641F9" w:rsidDel="002448F5">
                      <w:rPr>
                        <w:rFonts w:ascii="Aptos Narrow" w:hAnsi="Aptos Narrow"/>
                        <w:color w:val="000000"/>
                      </w:rPr>
                      <w:br/>
                      <w:delText>Perenimi: Metspalu</w:delText>
                    </w:r>
                    <w:r w:rsidRPr="00B641F9" w:rsidDel="002448F5">
                      <w:rPr>
                        <w:rFonts w:ascii="Aptos Narrow" w:hAnsi="Aptos Narrow"/>
                        <w:color w:val="000000"/>
                      </w:rPr>
                      <w:br/>
                      <w:delText>Ametikoht: biotehnoloogia, genoomika ja biopankade professor</w:delText>
                    </w:r>
                    <w:r w:rsidRPr="00B641F9" w:rsidDel="002448F5">
                      <w:rPr>
                        <w:rFonts w:ascii="Aptos Narrow" w:hAnsi="Aptos Narrow"/>
                        <w:color w:val="000000"/>
                      </w:rPr>
                      <w:br/>
                      <w:delText>Organisatsioon: TÜ, GI</w:delText>
                    </w:r>
                  </w:del>
                </w:p>
              </w:tc>
            </w:tr>
            <w:tr w:rsidR="00B641F9" w:rsidDel="00586EE2" w14:paraId="39EE23C9" w14:textId="2CD1C00D" w:rsidTr="00B641F9">
              <w:trPr>
                <w:trHeight w:val="300"/>
                <w:del w:id="4" w:author="Uku Vainik" w:date="2024-08-06T11:38:00Z"/>
              </w:trPr>
              <w:tc>
                <w:tcPr>
                  <w:tcW w:w="9460" w:type="dxa"/>
                  <w:tcBorders>
                    <w:top w:val="nil"/>
                    <w:left w:val="nil"/>
                    <w:bottom w:val="nil"/>
                    <w:right w:val="nil"/>
                  </w:tcBorders>
                  <w:shd w:val="clear" w:color="auto" w:fill="auto"/>
                  <w:vAlign w:val="bottom"/>
                  <w:hideMark/>
                </w:tcPr>
                <w:p w14:paraId="717BEADD" w14:textId="6642D427" w:rsidR="00B641F9" w:rsidRPr="00B641F9" w:rsidDel="00586EE2" w:rsidRDefault="00B641F9" w:rsidP="00331D5C">
                  <w:pPr>
                    <w:pStyle w:val="ListParagraph"/>
                    <w:numPr>
                      <w:ilvl w:val="0"/>
                      <w:numId w:val="14"/>
                    </w:numPr>
                    <w:rPr>
                      <w:del w:id="5" w:author="Uku Vainik" w:date="2024-08-06T11:38:00Z"/>
                      <w:rFonts w:ascii="Aptos Narrow" w:hAnsi="Aptos Narrow"/>
                      <w:color w:val="000000"/>
                    </w:rPr>
                  </w:pPr>
                  <w:del w:id="6" w:author="Uku Vainik" w:date="2024-08-06T11:38:00Z">
                    <w:r w:rsidRPr="00B641F9" w:rsidDel="00586EE2">
                      <w:rPr>
                        <w:rFonts w:ascii="Aptos Narrow" w:hAnsi="Aptos Narrow"/>
                        <w:color w:val="000000"/>
                      </w:rPr>
                      <w:delText>Eesnimi: Jüri</w:delText>
                    </w:r>
                    <w:r w:rsidRPr="00B641F9" w:rsidDel="00586EE2">
                      <w:rPr>
                        <w:rFonts w:ascii="Aptos Narrow" w:hAnsi="Aptos Narrow"/>
                        <w:color w:val="000000"/>
                      </w:rPr>
                      <w:br/>
                      <w:delText>Perenimi: Allik</w:delText>
                    </w:r>
                    <w:r w:rsidRPr="00B641F9" w:rsidDel="00586EE2">
                      <w:rPr>
                        <w:rFonts w:ascii="Aptos Narrow" w:hAnsi="Aptos Narrow"/>
                        <w:color w:val="000000"/>
                      </w:rPr>
                      <w:br/>
                      <w:delText>Ametikoht: eksperimentaalpsühholoogia professor</w:delText>
                    </w:r>
                    <w:r w:rsidRPr="00B641F9" w:rsidDel="00586EE2">
                      <w:rPr>
                        <w:rFonts w:ascii="Aptos Narrow" w:hAnsi="Aptos Narrow"/>
                        <w:color w:val="000000"/>
                      </w:rPr>
                      <w:br/>
                      <w:delText>Organisatsioon: TÜ, PH</w:delText>
                    </w:r>
                  </w:del>
                </w:p>
              </w:tc>
            </w:tr>
            <w:tr w:rsidR="00B641F9" w14:paraId="42286B14" w14:textId="77777777" w:rsidTr="00B641F9">
              <w:trPr>
                <w:trHeight w:val="300"/>
              </w:trPr>
              <w:tc>
                <w:tcPr>
                  <w:tcW w:w="9460" w:type="dxa"/>
                  <w:tcBorders>
                    <w:top w:val="nil"/>
                    <w:left w:val="nil"/>
                    <w:bottom w:val="nil"/>
                    <w:right w:val="nil"/>
                  </w:tcBorders>
                  <w:shd w:val="clear" w:color="auto" w:fill="auto"/>
                  <w:vAlign w:val="bottom"/>
                  <w:hideMark/>
                </w:tcPr>
                <w:p w14:paraId="7FDFA777"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Anu</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Realo</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isiksusepsühholoogia</w:t>
                  </w:r>
                  <w:proofErr w:type="spellEnd"/>
                  <w:r w:rsidRPr="00B641F9">
                    <w:rPr>
                      <w:rFonts w:ascii="Aptos Narrow" w:hAnsi="Aptos Narrow"/>
                      <w:color w:val="000000"/>
                    </w:rPr>
                    <w:t xml:space="preserve"> </w:t>
                  </w:r>
                  <w:proofErr w:type="spellStart"/>
                  <w:r w:rsidRPr="00B641F9">
                    <w:rPr>
                      <w:rFonts w:ascii="Aptos Narrow" w:hAnsi="Aptos Narrow"/>
                      <w:color w:val="000000"/>
                    </w:rPr>
                    <w:t>peaspetsialist</w:t>
                  </w:r>
                  <w:proofErr w:type="spellEnd"/>
                  <w:r w:rsidRPr="00B641F9">
                    <w:rPr>
                      <w:rFonts w:ascii="Aptos Narrow" w:hAnsi="Aptos Narrow"/>
                      <w:color w:val="000000"/>
                    </w:rPr>
                    <w:t xml:space="preserve"> &amp; professor</w:t>
                  </w:r>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xml:space="preserve">: TÜ, PH &amp; </w:t>
                  </w:r>
                  <w:proofErr w:type="spellStart"/>
                  <w:r w:rsidRPr="00B641F9">
                    <w:rPr>
                      <w:rFonts w:ascii="Aptos Narrow" w:hAnsi="Aptos Narrow"/>
                      <w:color w:val="000000"/>
                    </w:rPr>
                    <w:t>Warwicki</w:t>
                  </w:r>
                  <w:proofErr w:type="spellEnd"/>
                  <w:r w:rsidRPr="00B641F9">
                    <w:rPr>
                      <w:rFonts w:ascii="Aptos Narrow" w:hAnsi="Aptos Narrow"/>
                      <w:color w:val="000000"/>
                    </w:rPr>
                    <w:t xml:space="preserve"> </w:t>
                  </w:r>
                  <w:proofErr w:type="spellStart"/>
                  <w:r w:rsidRPr="00B641F9">
                    <w:rPr>
                      <w:rFonts w:ascii="Aptos Narrow" w:hAnsi="Aptos Narrow"/>
                      <w:color w:val="000000"/>
                    </w:rPr>
                    <w:t>Ülikool</w:t>
                  </w:r>
                  <w:proofErr w:type="spellEnd"/>
                </w:p>
              </w:tc>
            </w:tr>
            <w:tr w:rsidR="00B641F9" w14:paraId="67E0742F" w14:textId="77777777" w:rsidTr="00B641F9">
              <w:trPr>
                <w:trHeight w:val="300"/>
              </w:trPr>
              <w:tc>
                <w:tcPr>
                  <w:tcW w:w="9460" w:type="dxa"/>
                  <w:tcBorders>
                    <w:top w:val="nil"/>
                    <w:left w:val="nil"/>
                    <w:bottom w:val="nil"/>
                    <w:right w:val="nil"/>
                  </w:tcBorders>
                  <w:shd w:val="clear" w:color="auto" w:fill="auto"/>
                  <w:vAlign w:val="bottom"/>
                  <w:hideMark/>
                </w:tcPr>
                <w:p w14:paraId="23A0B8DB" w14:textId="074DB4A2" w:rsidR="00B641F9" w:rsidRPr="00586EE2" w:rsidRDefault="00B641F9" w:rsidP="00586EE2">
                  <w:pPr>
                    <w:rPr>
                      <w:rFonts w:ascii="Aptos Narrow" w:hAnsi="Aptos Narrow"/>
                      <w:color w:val="000000"/>
                      <w:rPrChange w:id="7" w:author="Uku Vainik" w:date="2024-08-06T11:38:00Z">
                        <w:rPr/>
                      </w:rPrChange>
                    </w:rPr>
                    <w:pPrChange w:id="8" w:author="Uku Vainik" w:date="2024-08-06T11:38:00Z">
                      <w:pPr>
                        <w:pStyle w:val="ListParagraph"/>
                        <w:numPr>
                          <w:numId w:val="14"/>
                        </w:numPr>
                        <w:ind w:hanging="360"/>
                      </w:pPr>
                    </w:pPrChange>
                  </w:pPr>
                  <w:del w:id="9" w:author="Uku Vainik" w:date="2024-08-06T11:38:00Z">
                    <w:r w:rsidRPr="00586EE2" w:rsidDel="00586EE2">
                      <w:rPr>
                        <w:rFonts w:ascii="Aptos Narrow" w:hAnsi="Aptos Narrow"/>
                        <w:color w:val="000000"/>
                        <w:rPrChange w:id="10" w:author="Uku Vainik" w:date="2024-08-06T11:38:00Z">
                          <w:rPr/>
                        </w:rPrChange>
                      </w:rPr>
                      <w:delText>Eesnimi: Andero</w:delText>
                    </w:r>
                    <w:r w:rsidRPr="00586EE2" w:rsidDel="00586EE2">
                      <w:rPr>
                        <w:rFonts w:ascii="Aptos Narrow" w:hAnsi="Aptos Narrow"/>
                        <w:color w:val="000000"/>
                        <w:rPrChange w:id="11" w:author="Uku Vainik" w:date="2024-08-06T11:38:00Z">
                          <w:rPr/>
                        </w:rPrChange>
                      </w:rPr>
                      <w:br/>
                      <w:delText>Perenimi: Uusberg</w:delText>
                    </w:r>
                    <w:r w:rsidRPr="00586EE2" w:rsidDel="00586EE2">
                      <w:rPr>
                        <w:rFonts w:ascii="Aptos Narrow" w:hAnsi="Aptos Narrow"/>
                        <w:color w:val="000000"/>
                        <w:rPrChange w:id="12" w:author="Uku Vainik" w:date="2024-08-06T11:38:00Z">
                          <w:rPr/>
                        </w:rPrChange>
                      </w:rPr>
                      <w:br/>
                      <w:delText>Ametikoht: afektiivpsühholoogia professor</w:delText>
                    </w:r>
                    <w:r w:rsidRPr="00586EE2" w:rsidDel="00586EE2">
                      <w:rPr>
                        <w:rFonts w:ascii="Aptos Narrow" w:hAnsi="Aptos Narrow"/>
                        <w:color w:val="000000"/>
                        <w:rPrChange w:id="13" w:author="Uku Vainik" w:date="2024-08-06T11:38:00Z">
                          <w:rPr/>
                        </w:rPrChange>
                      </w:rPr>
                      <w:br/>
                      <w:delText>Organisatsioon: TÜ, PH</w:delText>
                    </w:r>
                  </w:del>
                </w:p>
              </w:tc>
            </w:tr>
            <w:tr w:rsidR="00B641F9" w14:paraId="3B620E28" w14:textId="77777777" w:rsidTr="00B641F9">
              <w:trPr>
                <w:trHeight w:val="300"/>
              </w:trPr>
              <w:tc>
                <w:tcPr>
                  <w:tcW w:w="9460" w:type="dxa"/>
                  <w:tcBorders>
                    <w:top w:val="nil"/>
                    <w:left w:val="nil"/>
                    <w:bottom w:val="nil"/>
                    <w:right w:val="nil"/>
                  </w:tcBorders>
                  <w:shd w:val="clear" w:color="auto" w:fill="auto"/>
                  <w:vAlign w:val="bottom"/>
                  <w:hideMark/>
                </w:tcPr>
                <w:p w14:paraId="28D62BFB"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René</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Mõttus</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kaasprofessor</w:t>
                  </w:r>
                  <w:proofErr w:type="spellEnd"/>
                  <w:r w:rsidRPr="00B641F9">
                    <w:rPr>
                      <w:rFonts w:ascii="Aptos Narrow" w:hAnsi="Aptos Narrow"/>
                      <w:color w:val="000000"/>
                    </w:rPr>
                    <w:t xml:space="preserve"> &amp; </w:t>
                  </w:r>
                  <w:proofErr w:type="spellStart"/>
                  <w:r w:rsidRPr="00B641F9">
                    <w:rPr>
                      <w:rFonts w:ascii="Aptos Narrow" w:hAnsi="Aptos Narrow"/>
                      <w:color w:val="000000"/>
                    </w:rPr>
                    <w:t>projekti</w:t>
                  </w:r>
                  <w:proofErr w:type="spellEnd"/>
                  <w:r w:rsidRPr="00B641F9">
                    <w:rPr>
                      <w:rFonts w:ascii="Aptos Narrow" w:hAnsi="Aptos Narrow"/>
                      <w:color w:val="000000"/>
                    </w:rPr>
                    <w:t xml:space="preserve"> </w:t>
                  </w:r>
                  <w:proofErr w:type="spellStart"/>
                  <w:r w:rsidRPr="00B641F9">
                    <w:rPr>
                      <w:rFonts w:ascii="Aptos Narrow" w:hAnsi="Aptos Narrow"/>
                      <w:color w:val="000000"/>
                    </w:rPr>
                    <w:t>valdkonna</w:t>
                  </w:r>
                  <w:proofErr w:type="spellEnd"/>
                  <w:r w:rsidRPr="00B641F9">
                    <w:rPr>
                      <w:rFonts w:ascii="Aptos Narrow" w:hAnsi="Aptos Narrow"/>
                      <w:color w:val="000000"/>
                    </w:rPr>
                    <w:t xml:space="preserve"> </w:t>
                  </w:r>
                  <w:proofErr w:type="spellStart"/>
                  <w:r w:rsidRPr="00B641F9">
                    <w:rPr>
                      <w:rFonts w:ascii="Aptos Narrow" w:hAnsi="Aptos Narrow"/>
                      <w:color w:val="000000"/>
                    </w:rPr>
                    <w:t>spetsialist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 &amp; TÜ, PH</w:t>
                  </w:r>
                </w:p>
              </w:tc>
            </w:tr>
            <w:tr w:rsidR="00B641F9" w14:paraId="31B2D711" w14:textId="77777777" w:rsidTr="00B641F9">
              <w:trPr>
                <w:trHeight w:val="300"/>
              </w:trPr>
              <w:tc>
                <w:tcPr>
                  <w:tcW w:w="9460" w:type="dxa"/>
                  <w:tcBorders>
                    <w:top w:val="nil"/>
                    <w:left w:val="nil"/>
                    <w:bottom w:val="nil"/>
                    <w:right w:val="nil"/>
                  </w:tcBorders>
                  <w:shd w:val="clear" w:color="auto" w:fill="auto"/>
                  <w:vAlign w:val="bottom"/>
                  <w:hideMark/>
                </w:tcPr>
                <w:p w14:paraId="3BC5E36E"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Liisi</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Ausmees</w:t>
                  </w:r>
                  <w:proofErr w:type="spellEnd"/>
                  <w:r w:rsidRPr="00B641F9">
                    <w:rPr>
                      <w:rFonts w:ascii="Aptos Narrow" w:hAnsi="Aptos Narrow"/>
                      <w:color w:val="000000"/>
                    </w:rPr>
                    <w:br/>
                  </w:r>
                  <w:proofErr w:type="spellStart"/>
                  <w:r w:rsidRPr="00B641F9">
                    <w:rPr>
                      <w:rFonts w:ascii="Aptos Narrow" w:hAnsi="Aptos Narrow"/>
                      <w:color w:val="000000"/>
                    </w:rPr>
                    <w:lastRenderedPageBreak/>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isiksusepsühholoogia</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t xml:space="preserve"> &amp; </w:t>
                  </w:r>
                  <w:proofErr w:type="spellStart"/>
                  <w:r w:rsidRPr="00B641F9">
                    <w:rPr>
                      <w:rFonts w:ascii="Aptos Narrow" w:hAnsi="Aptos Narrow"/>
                      <w:color w:val="000000"/>
                    </w:rPr>
                    <w:t>isiksusepsühholoogia</w:t>
                  </w:r>
                  <w:proofErr w:type="spellEnd"/>
                  <w:r w:rsidRPr="00B641F9">
                    <w:rPr>
                      <w:rFonts w:ascii="Aptos Narrow" w:hAnsi="Aptos Narrow"/>
                      <w:color w:val="000000"/>
                    </w:rPr>
                    <w:t xml:space="preserve"> </w:t>
                  </w:r>
                  <w:proofErr w:type="spellStart"/>
                  <w:r w:rsidRPr="00B641F9">
                    <w:rPr>
                      <w:rFonts w:ascii="Aptos Narrow" w:hAnsi="Aptos Narrow"/>
                      <w:color w:val="000000"/>
                    </w:rPr>
                    <w:t>lektor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2E0C5DDA" w14:textId="77777777" w:rsidTr="00B641F9">
              <w:trPr>
                <w:trHeight w:val="300"/>
              </w:trPr>
              <w:tc>
                <w:tcPr>
                  <w:tcW w:w="9460" w:type="dxa"/>
                  <w:tcBorders>
                    <w:top w:val="nil"/>
                    <w:left w:val="nil"/>
                    <w:bottom w:val="nil"/>
                    <w:right w:val="nil"/>
                  </w:tcBorders>
                  <w:shd w:val="clear" w:color="auto" w:fill="auto"/>
                  <w:vAlign w:val="bottom"/>
                  <w:hideMark/>
                </w:tcPr>
                <w:p w14:paraId="34F1746E" w14:textId="0C01149A" w:rsidR="00B641F9" w:rsidRPr="003B1E21" w:rsidRDefault="00B641F9" w:rsidP="003B1E21">
                  <w:pPr>
                    <w:rPr>
                      <w:rFonts w:ascii="Aptos Narrow" w:hAnsi="Aptos Narrow"/>
                      <w:color w:val="000000"/>
                      <w:rPrChange w:id="14" w:author="Uku Vainik" w:date="2024-08-06T12:03:00Z">
                        <w:rPr/>
                      </w:rPrChange>
                    </w:rPr>
                    <w:pPrChange w:id="15" w:author="Uku Vainik" w:date="2024-08-06T12:03:00Z">
                      <w:pPr>
                        <w:pStyle w:val="ListParagraph"/>
                        <w:numPr>
                          <w:numId w:val="14"/>
                        </w:numPr>
                        <w:ind w:hanging="360"/>
                      </w:pPr>
                    </w:pPrChange>
                  </w:pPr>
                  <w:del w:id="16" w:author="Uku Vainik" w:date="2024-08-06T12:03:00Z">
                    <w:r w:rsidRPr="003B1E21" w:rsidDel="003B1E21">
                      <w:rPr>
                        <w:rFonts w:ascii="Aptos Narrow" w:hAnsi="Aptos Narrow"/>
                        <w:color w:val="000000"/>
                        <w:rPrChange w:id="17" w:author="Uku Vainik" w:date="2024-08-06T12:03:00Z">
                          <w:rPr/>
                        </w:rPrChange>
                      </w:rPr>
                      <w:lastRenderedPageBreak/>
                      <w:delText>Eesnimi: Kenn</w:delText>
                    </w:r>
                    <w:r w:rsidRPr="003B1E21" w:rsidDel="003B1E21">
                      <w:rPr>
                        <w:rFonts w:ascii="Aptos Narrow" w:hAnsi="Aptos Narrow"/>
                        <w:color w:val="000000"/>
                        <w:rPrChange w:id="18" w:author="Uku Vainik" w:date="2024-08-06T12:03:00Z">
                          <w:rPr/>
                        </w:rPrChange>
                      </w:rPr>
                      <w:br/>
                      <w:delText>Perenimi: Konstabel</w:delText>
                    </w:r>
                    <w:r w:rsidRPr="003B1E21" w:rsidDel="003B1E21">
                      <w:rPr>
                        <w:rFonts w:ascii="Aptos Narrow" w:hAnsi="Aptos Narrow"/>
                        <w:color w:val="000000"/>
                        <w:rPrChange w:id="19" w:author="Uku Vainik" w:date="2024-08-06T12:03:00Z">
                          <w:rPr/>
                        </w:rPrChange>
                      </w:rPr>
                      <w:br/>
                      <w:delText>Ametikoht: projektijuht</w:delText>
                    </w:r>
                    <w:r w:rsidRPr="003B1E21" w:rsidDel="003B1E21">
                      <w:rPr>
                        <w:rFonts w:ascii="Aptos Narrow" w:hAnsi="Aptos Narrow"/>
                        <w:color w:val="000000"/>
                        <w:rPrChange w:id="20" w:author="Uku Vainik" w:date="2024-08-06T12:03:00Z">
                          <w:rPr/>
                        </w:rPrChange>
                      </w:rPr>
                      <w:br/>
                      <w:delText>Organisatsioon: TÜ, PH</w:delText>
                    </w:r>
                  </w:del>
                </w:p>
              </w:tc>
            </w:tr>
            <w:tr w:rsidR="00B641F9" w14:paraId="67E73E9D" w14:textId="77777777" w:rsidTr="00B641F9">
              <w:trPr>
                <w:trHeight w:val="300"/>
              </w:trPr>
              <w:tc>
                <w:tcPr>
                  <w:tcW w:w="9460" w:type="dxa"/>
                  <w:tcBorders>
                    <w:top w:val="nil"/>
                    <w:left w:val="nil"/>
                    <w:bottom w:val="nil"/>
                    <w:right w:val="nil"/>
                  </w:tcBorders>
                  <w:shd w:val="clear" w:color="auto" w:fill="auto"/>
                  <w:vAlign w:val="bottom"/>
                  <w:hideMark/>
                </w:tcPr>
                <w:p w14:paraId="2B794F62"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Mariliis</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Vaht</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inimese</w:t>
                  </w:r>
                  <w:proofErr w:type="spellEnd"/>
                  <w:r w:rsidRPr="00B641F9">
                    <w:rPr>
                      <w:rFonts w:ascii="Aptos Narrow" w:hAnsi="Aptos Narrow"/>
                      <w:color w:val="000000"/>
                    </w:rPr>
                    <w:t xml:space="preserve"> genoomika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B641F9" w14:paraId="6D4B6D6C" w14:textId="77777777" w:rsidTr="00B641F9">
              <w:trPr>
                <w:trHeight w:val="300"/>
              </w:trPr>
              <w:tc>
                <w:tcPr>
                  <w:tcW w:w="9460" w:type="dxa"/>
                  <w:tcBorders>
                    <w:top w:val="nil"/>
                    <w:left w:val="nil"/>
                    <w:bottom w:val="nil"/>
                    <w:right w:val="nil"/>
                  </w:tcBorders>
                  <w:shd w:val="clear" w:color="auto" w:fill="auto"/>
                  <w:vAlign w:val="bottom"/>
                  <w:hideMark/>
                </w:tcPr>
                <w:p w14:paraId="2D59E8F9"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Kätlin</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Anni</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doktorant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1C4683BB" w14:textId="77777777" w:rsidTr="00B641F9">
              <w:trPr>
                <w:trHeight w:val="300"/>
              </w:trPr>
              <w:tc>
                <w:tcPr>
                  <w:tcW w:w="9460" w:type="dxa"/>
                  <w:tcBorders>
                    <w:top w:val="nil"/>
                    <w:left w:val="nil"/>
                    <w:bottom w:val="nil"/>
                    <w:right w:val="nil"/>
                  </w:tcBorders>
                  <w:shd w:val="clear" w:color="auto" w:fill="auto"/>
                  <w:vAlign w:val="bottom"/>
                  <w:hideMark/>
                </w:tcPr>
                <w:p w14:paraId="01B1C7B1"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Kadri</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Arumäe</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doktorant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04D904A8" w14:textId="77777777" w:rsidTr="00B641F9">
              <w:trPr>
                <w:trHeight w:val="300"/>
              </w:trPr>
              <w:tc>
                <w:tcPr>
                  <w:tcW w:w="9460" w:type="dxa"/>
                  <w:tcBorders>
                    <w:top w:val="nil"/>
                    <w:left w:val="nil"/>
                    <w:bottom w:val="nil"/>
                    <w:right w:val="nil"/>
                  </w:tcBorders>
                  <w:shd w:val="clear" w:color="auto" w:fill="auto"/>
                  <w:vAlign w:val="bottom"/>
                  <w:hideMark/>
                </w:tcPr>
                <w:p w14:paraId="583859C7" w14:textId="28DB3672"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Katarina</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Kliit</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doktorant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1B57FB6F" w14:textId="77777777" w:rsidTr="00B641F9">
              <w:trPr>
                <w:trHeight w:val="300"/>
              </w:trPr>
              <w:tc>
                <w:tcPr>
                  <w:tcW w:w="9460" w:type="dxa"/>
                  <w:tcBorders>
                    <w:top w:val="nil"/>
                    <w:left w:val="nil"/>
                    <w:bottom w:val="nil"/>
                    <w:right w:val="nil"/>
                  </w:tcBorders>
                  <w:shd w:val="clear" w:color="auto" w:fill="auto"/>
                  <w:vAlign w:val="bottom"/>
                  <w:hideMark/>
                </w:tcPr>
                <w:p w14:paraId="149460F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Kerli</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Ilves</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analüütik</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01BA73CD" w14:textId="77777777" w:rsidTr="00B641F9">
              <w:trPr>
                <w:trHeight w:val="300"/>
              </w:trPr>
              <w:tc>
                <w:tcPr>
                  <w:tcW w:w="9460" w:type="dxa"/>
                  <w:tcBorders>
                    <w:top w:val="nil"/>
                    <w:left w:val="nil"/>
                    <w:bottom w:val="nil"/>
                    <w:right w:val="nil"/>
                  </w:tcBorders>
                  <w:shd w:val="clear" w:color="auto" w:fill="auto"/>
                  <w:vAlign w:val="bottom"/>
                  <w:hideMark/>
                </w:tcPr>
                <w:p w14:paraId="19558ACC"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Anu</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Soolep</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3D690BD4" w14:textId="77777777" w:rsidTr="00B641F9">
              <w:trPr>
                <w:trHeight w:val="300"/>
              </w:trPr>
              <w:tc>
                <w:tcPr>
                  <w:tcW w:w="9460" w:type="dxa"/>
                  <w:tcBorders>
                    <w:top w:val="nil"/>
                    <w:left w:val="nil"/>
                    <w:bottom w:val="nil"/>
                    <w:right w:val="nil"/>
                  </w:tcBorders>
                  <w:shd w:val="clear" w:color="auto" w:fill="auto"/>
                  <w:vAlign w:val="bottom"/>
                  <w:hideMark/>
                </w:tcPr>
                <w:p w14:paraId="68F94215"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Karolina</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Anja</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nooremteadur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xml:space="preserve">: TÜ, bio- ja </w:t>
                  </w:r>
                  <w:proofErr w:type="spellStart"/>
                  <w:r w:rsidRPr="00B641F9">
                    <w:rPr>
                      <w:rFonts w:ascii="Aptos Narrow" w:hAnsi="Aptos Narrow"/>
                      <w:color w:val="000000"/>
                    </w:rPr>
                    <w:t>siirdemeditsiini</w:t>
                  </w:r>
                  <w:proofErr w:type="spellEnd"/>
                  <w:r w:rsidRPr="00B641F9">
                    <w:rPr>
                      <w:rFonts w:ascii="Aptos Narrow" w:hAnsi="Aptos Narrow"/>
                      <w:color w:val="000000"/>
                    </w:rPr>
                    <w:t xml:space="preserve"> </w:t>
                  </w:r>
                  <w:proofErr w:type="spellStart"/>
                  <w:r w:rsidRPr="00B641F9">
                    <w:rPr>
                      <w:rFonts w:ascii="Aptos Narrow" w:hAnsi="Aptos Narrow"/>
                      <w:color w:val="000000"/>
                    </w:rPr>
                    <w:t>instituut</w:t>
                  </w:r>
                  <w:proofErr w:type="spellEnd"/>
                </w:p>
              </w:tc>
            </w:tr>
            <w:tr w:rsidR="00B641F9" w14:paraId="12CBD39B" w14:textId="77777777" w:rsidTr="00B641F9">
              <w:trPr>
                <w:trHeight w:val="300"/>
              </w:trPr>
              <w:tc>
                <w:tcPr>
                  <w:tcW w:w="9460" w:type="dxa"/>
                  <w:tcBorders>
                    <w:top w:val="nil"/>
                    <w:left w:val="nil"/>
                    <w:bottom w:val="nil"/>
                    <w:right w:val="nil"/>
                  </w:tcBorders>
                  <w:shd w:val="clear" w:color="auto" w:fill="auto"/>
                  <w:vAlign w:val="bottom"/>
                  <w:hideMark/>
                </w:tcPr>
                <w:p w14:paraId="01F79996"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Michel</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Nivard</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kaasprofessor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VU Amsterdam, Dept. Biological Psychology</w:t>
                  </w:r>
                </w:p>
              </w:tc>
            </w:tr>
            <w:tr w:rsidR="00B641F9" w14:paraId="76D9A452" w14:textId="77777777" w:rsidTr="00B641F9">
              <w:trPr>
                <w:trHeight w:val="300"/>
              </w:trPr>
              <w:tc>
                <w:tcPr>
                  <w:tcW w:w="9460" w:type="dxa"/>
                  <w:tcBorders>
                    <w:top w:val="nil"/>
                    <w:left w:val="nil"/>
                    <w:bottom w:val="nil"/>
                    <w:right w:val="nil"/>
                  </w:tcBorders>
                  <w:shd w:val="clear" w:color="auto" w:fill="auto"/>
                  <w:vAlign w:val="bottom"/>
                  <w:hideMark/>
                </w:tcPr>
                <w:p w14:paraId="3081990F" w14:textId="253168E9" w:rsidR="00B641F9" w:rsidRPr="00586EE2" w:rsidRDefault="00B641F9" w:rsidP="00586EE2">
                  <w:pPr>
                    <w:rPr>
                      <w:rFonts w:ascii="Aptos Narrow" w:hAnsi="Aptos Narrow"/>
                      <w:color w:val="000000"/>
                      <w:rPrChange w:id="21" w:author="Uku Vainik" w:date="2024-08-06T11:38:00Z">
                        <w:rPr/>
                      </w:rPrChange>
                    </w:rPr>
                    <w:pPrChange w:id="22" w:author="Uku Vainik" w:date="2024-08-06T11:38:00Z">
                      <w:pPr>
                        <w:pStyle w:val="ListParagraph"/>
                        <w:numPr>
                          <w:numId w:val="14"/>
                        </w:numPr>
                        <w:ind w:hanging="360"/>
                      </w:pPr>
                    </w:pPrChange>
                  </w:pPr>
                  <w:del w:id="23" w:author="Uku Vainik" w:date="2024-07-10T13:54:00Z">
                    <w:r w:rsidRPr="00586EE2" w:rsidDel="002448F5">
                      <w:rPr>
                        <w:rFonts w:ascii="Aptos Narrow" w:hAnsi="Aptos Narrow"/>
                        <w:color w:val="000000"/>
                        <w:rPrChange w:id="24" w:author="Uku Vainik" w:date="2024-08-06T11:38:00Z">
                          <w:rPr/>
                        </w:rPrChange>
                      </w:rPr>
                      <w:delText>Eesnimi: Kirsti</w:delText>
                    </w:r>
                    <w:r w:rsidRPr="00586EE2" w:rsidDel="002448F5">
                      <w:rPr>
                        <w:rFonts w:ascii="Aptos Narrow" w:hAnsi="Aptos Narrow"/>
                        <w:color w:val="000000"/>
                        <w:rPrChange w:id="25" w:author="Uku Vainik" w:date="2024-08-06T11:38:00Z">
                          <w:rPr/>
                        </w:rPrChange>
                      </w:rPr>
                      <w:br/>
                      <w:delText>Perenimi: Akkerman</w:delText>
                    </w:r>
                    <w:r w:rsidRPr="00586EE2" w:rsidDel="002448F5">
                      <w:rPr>
                        <w:rFonts w:ascii="Aptos Narrow" w:hAnsi="Aptos Narrow"/>
                        <w:color w:val="000000"/>
                        <w:rPrChange w:id="26" w:author="Uku Vainik" w:date="2024-08-06T11:38:00Z">
                          <w:rPr/>
                        </w:rPrChange>
                      </w:rPr>
                      <w:br/>
                      <w:delText>Ametikoht: kliinilise psühholoogia professor</w:delText>
                    </w:r>
                    <w:r w:rsidRPr="00586EE2" w:rsidDel="002448F5">
                      <w:rPr>
                        <w:rFonts w:ascii="Aptos Narrow" w:hAnsi="Aptos Narrow"/>
                        <w:color w:val="000000"/>
                        <w:rPrChange w:id="27" w:author="Uku Vainik" w:date="2024-08-06T11:38:00Z">
                          <w:rPr/>
                        </w:rPrChange>
                      </w:rPr>
                      <w:br/>
                      <w:delText>Organisatsioon: TÜ, PH</w:delText>
                    </w:r>
                  </w:del>
                </w:p>
              </w:tc>
            </w:tr>
            <w:tr w:rsidR="00B641F9" w14:paraId="0D0C0398" w14:textId="77777777" w:rsidTr="00B641F9">
              <w:trPr>
                <w:trHeight w:val="300"/>
              </w:trPr>
              <w:tc>
                <w:tcPr>
                  <w:tcW w:w="9460" w:type="dxa"/>
                  <w:tcBorders>
                    <w:top w:val="nil"/>
                    <w:left w:val="nil"/>
                    <w:bottom w:val="nil"/>
                    <w:right w:val="nil"/>
                  </w:tcBorders>
                  <w:shd w:val="clear" w:color="auto" w:fill="auto"/>
                  <w:vAlign w:val="bottom"/>
                  <w:hideMark/>
                </w:tcPr>
                <w:p w14:paraId="1681CFC2"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Helo </w:t>
                  </w:r>
                  <w:proofErr w:type="spellStart"/>
                  <w:r w:rsidRPr="00B641F9">
                    <w:rPr>
                      <w:rFonts w:ascii="Aptos Narrow" w:hAnsi="Aptos Narrow"/>
                      <w:color w:val="000000"/>
                    </w:rPr>
                    <w:t>Liis</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Soodla</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nooremteadur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1821E4EE" w14:textId="77777777" w:rsidTr="00B641F9">
              <w:trPr>
                <w:trHeight w:val="300"/>
              </w:trPr>
              <w:tc>
                <w:tcPr>
                  <w:tcW w:w="9460" w:type="dxa"/>
                  <w:tcBorders>
                    <w:top w:val="nil"/>
                    <w:left w:val="nil"/>
                    <w:bottom w:val="nil"/>
                    <w:right w:val="nil"/>
                  </w:tcBorders>
                  <w:shd w:val="clear" w:color="auto" w:fill="auto"/>
                  <w:vAlign w:val="bottom"/>
                  <w:hideMark/>
                </w:tcPr>
                <w:p w14:paraId="20F2A7F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Karin</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Täht</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kaasprofessor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rsidDel="00586EE2" w14:paraId="3DFC304C" w14:textId="63F238E1" w:rsidTr="00B641F9">
              <w:trPr>
                <w:trHeight w:val="300"/>
                <w:del w:id="28" w:author="Uku Vainik" w:date="2024-08-06T11:38:00Z"/>
              </w:trPr>
              <w:tc>
                <w:tcPr>
                  <w:tcW w:w="9460" w:type="dxa"/>
                  <w:tcBorders>
                    <w:top w:val="nil"/>
                    <w:left w:val="nil"/>
                    <w:bottom w:val="nil"/>
                    <w:right w:val="nil"/>
                  </w:tcBorders>
                  <w:shd w:val="clear" w:color="auto" w:fill="auto"/>
                  <w:vAlign w:val="bottom"/>
                  <w:hideMark/>
                </w:tcPr>
                <w:p w14:paraId="67583528" w14:textId="26D5678C" w:rsidR="00B641F9" w:rsidRPr="00B641F9" w:rsidDel="00586EE2" w:rsidRDefault="00B641F9" w:rsidP="00331D5C">
                  <w:pPr>
                    <w:pStyle w:val="ListParagraph"/>
                    <w:numPr>
                      <w:ilvl w:val="0"/>
                      <w:numId w:val="14"/>
                    </w:numPr>
                    <w:rPr>
                      <w:del w:id="29" w:author="Uku Vainik" w:date="2024-08-06T11:38:00Z"/>
                      <w:rFonts w:ascii="Aptos Narrow" w:hAnsi="Aptos Narrow"/>
                      <w:color w:val="000000"/>
                    </w:rPr>
                  </w:pPr>
                  <w:del w:id="30" w:author="Uku Vainik" w:date="2024-07-10T13:54:00Z">
                    <w:r w:rsidRPr="00B641F9" w:rsidDel="002448F5">
                      <w:rPr>
                        <w:rFonts w:ascii="Aptos Narrow" w:hAnsi="Aptos Narrow"/>
                        <w:color w:val="000000"/>
                      </w:rPr>
                      <w:delText>Eesnimi: Toivo</w:delText>
                    </w:r>
                    <w:r w:rsidRPr="00B641F9" w:rsidDel="002448F5">
                      <w:rPr>
                        <w:rFonts w:ascii="Aptos Narrow" w:hAnsi="Aptos Narrow"/>
                        <w:color w:val="000000"/>
                      </w:rPr>
                      <w:br/>
                      <w:delText>Perenimi: Aavik</w:delText>
                    </w:r>
                    <w:r w:rsidRPr="00B641F9" w:rsidDel="002448F5">
                      <w:rPr>
                        <w:rFonts w:ascii="Aptos Narrow" w:hAnsi="Aptos Narrow"/>
                        <w:color w:val="000000"/>
                      </w:rPr>
                      <w:br/>
                      <w:delText>Ametikoht: kaasprofessor</w:delText>
                    </w:r>
                    <w:r w:rsidRPr="00B641F9" w:rsidDel="002448F5">
                      <w:rPr>
                        <w:rFonts w:ascii="Aptos Narrow" w:hAnsi="Aptos Narrow"/>
                        <w:color w:val="000000"/>
                      </w:rPr>
                      <w:br/>
                      <w:delText>Organisatsioon: TÜ, PH</w:delText>
                    </w:r>
                  </w:del>
                </w:p>
              </w:tc>
            </w:tr>
            <w:tr w:rsidR="00B641F9" w:rsidDel="00586EE2" w14:paraId="388B2E02" w14:textId="7A95135D" w:rsidTr="00B641F9">
              <w:trPr>
                <w:trHeight w:val="300"/>
                <w:del w:id="31" w:author="Uku Vainik" w:date="2024-08-06T11:38:00Z"/>
              </w:trPr>
              <w:tc>
                <w:tcPr>
                  <w:tcW w:w="9460" w:type="dxa"/>
                  <w:tcBorders>
                    <w:top w:val="nil"/>
                    <w:left w:val="nil"/>
                    <w:bottom w:val="nil"/>
                    <w:right w:val="nil"/>
                  </w:tcBorders>
                  <w:shd w:val="clear" w:color="auto" w:fill="auto"/>
                  <w:vAlign w:val="bottom"/>
                  <w:hideMark/>
                </w:tcPr>
                <w:p w14:paraId="0ED5BB9D" w14:textId="5E7CF377" w:rsidR="00B641F9" w:rsidRPr="00586EE2" w:rsidDel="00586EE2" w:rsidRDefault="00B641F9" w:rsidP="00586EE2">
                  <w:pPr>
                    <w:rPr>
                      <w:del w:id="32" w:author="Uku Vainik" w:date="2024-08-06T11:38:00Z"/>
                      <w:rFonts w:ascii="Aptos Narrow" w:hAnsi="Aptos Narrow"/>
                      <w:color w:val="000000"/>
                      <w:rPrChange w:id="33" w:author="Uku Vainik" w:date="2024-08-06T11:38:00Z">
                        <w:rPr>
                          <w:del w:id="34" w:author="Uku Vainik" w:date="2024-08-06T11:38:00Z"/>
                        </w:rPr>
                      </w:rPrChange>
                    </w:rPr>
                    <w:pPrChange w:id="35" w:author="Uku Vainik" w:date="2024-08-06T11:38:00Z">
                      <w:pPr>
                        <w:pStyle w:val="ListParagraph"/>
                        <w:numPr>
                          <w:numId w:val="14"/>
                        </w:numPr>
                        <w:ind w:hanging="360"/>
                      </w:pPr>
                    </w:pPrChange>
                  </w:pPr>
                  <w:del w:id="36" w:author="Uku Vainik" w:date="2024-07-10T13:54:00Z">
                    <w:r w:rsidRPr="00586EE2" w:rsidDel="002448F5">
                      <w:rPr>
                        <w:rFonts w:ascii="Aptos Narrow" w:hAnsi="Aptos Narrow"/>
                        <w:color w:val="000000"/>
                        <w:rPrChange w:id="37" w:author="Uku Vainik" w:date="2024-08-06T11:38:00Z">
                          <w:rPr/>
                        </w:rPrChange>
                      </w:rPr>
                      <w:delText>Eesnimi: Liina</w:delText>
                    </w:r>
                    <w:r w:rsidRPr="00586EE2" w:rsidDel="002448F5">
                      <w:rPr>
                        <w:rFonts w:ascii="Aptos Narrow" w:hAnsi="Aptos Narrow"/>
                        <w:color w:val="000000"/>
                        <w:rPrChange w:id="38" w:author="Uku Vainik" w:date="2024-08-06T11:38:00Z">
                          <w:rPr/>
                        </w:rPrChange>
                      </w:rPr>
                      <w:br/>
                      <w:delText>Perenimi: Pakosta</w:delText>
                    </w:r>
                    <w:r w:rsidRPr="00586EE2" w:rsidDel="002448F5">
                      <w:rPr>
                        <w:rFonts w:ascii="Aptos Narrow" w:hAnsi="Aptos Narrow"/>
                        <w:color w:val="000000"/>
                        <w:rPrChange w:id="39" w:author="Uku Vainik" w:date="2024-08-06T11:38:00Z">
                          <w:rPr/>
                        </w:rPrChange>
                      </w:rPr>
                      <w:br/>
                      <w:delText>Ametikoht: tudeng</w:delText>
                    </w:r>
                    <w:r w:rsidRPr="00586EE2" w:rsidDel="002448F5">
                      <w:rPr>
                        <w:rFonts w:ascii="Aptos Narrow" w:hAnsi="Aptos Narrow"/>
                        <w:color w:val="000000"/>
                        <w:rPrChange w:id="40" w:author="Uku Vainik" w:date="2024-08-06T11:38:00Z">
                          <w:rPr/>
                        </w:rPrChange>
                      </w:rPr>
                      <w:br/>
                      <w:delText>Organisatsioon: TÜ, PH</w:delText>
                    </w:r>
                  </w:del>
                </w:p>
              </w:tc>
            </w:tr>
            <w:tr w:rsidR="00B641F9" w14:paraId="58FBAD2B" w14:textId="77777777" w:rsidTr="00B641F9">
              <w:trPr>
                <w:trHeight w:val="300"/>
              </w:trPr>
              <w:tc>
                <w:tcPr>
                  <w:tcW w:w="9460" w:type="dxa"/>
                  <w:tcBorders>
                    <w:top w:val="nil"/>
                    <w:left w:val="nil"/>
                    <w:bottom w:val="nil"/>
                    <w:right w:val="nil"/>
                  </w:tcBorders>
                  <w:shd w:val="clear" w:color="auto" w:fill="auto"/>
                  <w:vAlign w:val="bottom"/>
                  <w:hideMark/>
                </w:tcPr>
                <w:p w14:paraId="4E70D080" w14:textId="31F7D7D4" w:rsidR="00B641F9" w:rsidRPr="009B273E" w:rsidRDefault="00B641F9" w:rsidP="009B273E">
                  <w:pPr>
                    <w:rPr>
                      <w:rFonts w:ascii="Aptos Narrow" w:hAnsi="Aptos Narrow"/>
                      <w:color w:val="000000"/>
                      <w:rPrChange w:id="41" w:author="Uku Vainik" w:date="2024-08-06T12:03:00Z">
                        <w:rPr/>
                      </w:rPrChange>
                    </w:rPr>
                    <w:pPrChange w:id="42" w:author="Uku Vainik" w:date="2024-08-06T12:03:00Z">
                      <w:pPr>
                        <w:pStyle w:val="ListParagraph"/>
                        <w:numPr>
                          <w:numId w:val="14"/>
                        </w:numPr>
                        <w:ind w:hanging="360"/>
                      </w:pPr>
                    </w:pPrChange>
                  </w:pPr>
                  <w:del w:id="43" w:author="Uku Vainik" w:date="2024-08-06T12:03:00Z">
                    <w:r w:rsidRPr="009B273E" w:rsidDel="009B273E">
                      <w:rPr>
                        <w:rFonts w:ascii="Aptos Narrow" w:hAnsi="Aptos Narrow"/>
                        <w:color w:val="000000"/>
                        <w:rPrChange w:id="44" w:author="Uku Vainik" w:date="2024-08-06T12:03:00Z">
                          <w:rPr/>
                        </w:rPrChange>
                      </w:rPr>
                      <w:delText>Eesnimi: Urmo</w:delText>
                    </w:r>
                    <w:r w:rsidRPr="009B273E" w:rsidDel="009B273E">
                      <w:rPr>
                        <w:rFonts w:ascii="Aptos Narrow" w:hAnsi="Aptos Narrow"/>
                        <w:color w:val="000000"/>
                        <w:rPrChange w:id="45" w:author="Uku Vainik" w:date="2024-08-06T12:03:00Z">
                          <w:rPr/>
                        </w:rPrChange>
                      </w:rPr>
                      <w:br/>
                      <w:delText>Perenimi: Võsa</w:delText>
                    </w:r>
                    <w:r w:rsidRPr="009B273E" w:rsidDel="009B273E">
                      <w:rPr>
                        <w:rFonts w:ascii="Aptos Narrow" w:hAnsi="Aptos Narrow"/>
                        <w:color w:val="000000"/>
                        <w:rPrChange w:id="46" w:author="Uku Vainik" w:date="2024-08-06T12:03:00Z">
                          <w:rPr/>
                        </w:rPrChange>
                      </w:rPr>
                      <w:br/>
                      <w:delText>Ametikoht: funktsionaalse genoomika teadur</w:delText>
                    </w:r>
                    <w:r w:rsidRPr="009B273E" w:rsidDel="009B273E">
                      <w:rPr>
                        <w:rFonts w:ascii="Aptos Narrow" w:hAnsi="Aptos Narrow"/>
                        <w:color w:val="000000"/>
                        <w:rPrChange w:id="47" w:author="Uku Vainik" w:date="2024-08-06T12:03:00Z">
                          <w:rPr/>
                        </w:rPrChange>
                      </w:rPr>
                      <w:br/>
                      <w:delText>Organisatsioon: TÜ, GI</w:delText>
                    </w:r>
                  </w:del>
                </w:p>
              </w:tc>
            </w:tr>
            <w:tr w:rsidR="00B641F9" w:rsidDel="00D876FB" w14:paraId="0F3761CA" w14:textId="449F2679" w:rsidTr="00B641F9">
              <w:trPr>
                <w:trHeight w:val="300"/>
                <w:del w:id="48" w:author="Uku Vainik" w:date="2024-08-06T11:40:00Z"/>
              </w:trPr>
              <w:tc>
                <w:tcPr>
                  <w:tcW w:w="9460" w:type="dxa"/>
                  <w:tcBorders>
                    <w:top w:val="nil"/>
                    <w:left w:val="nil"/>
                    <w:bottom w:val="nil"/>
                    <w:right w:val="nil"/>
                  </w:tcBorders>
                  <w:shd w:val="clear" w:color="auto" w:fill="auto"/>
                  <w:vAlign w:val="bottom"/>
                  <w:hideMark/>
                </w:tcPr>
                <w:p w14:paraId="4A2F2F53" w14:textId="07E7045D" w:rsidR="00B641F9" w:rsidRPr="00B641F9" w:rsidDel="00D876FB" w:rsidRDefault="00B641F9" w:rsidP="00D876FB">
                  <w:pPr>
                    <w:pStyle w:val="ListParagraph"/>
                    <w:rPr>
                      <w:del w:id="49" w:author="Uku Vainik" w:date="2024-08-06T11:40:00Z"/>
                      <w:rFonts w:ascii="Aptos Narrow" w:hAnsi="Aptos Narrow"/>
                      <w:color w:val="000000"/>
                    </w:rPr>
                    <w:pPrChange w:id="50" w:author="Uku Vainik" w:date="2024-08-06T11:40:00Z">
                      <w:pPr>
                        <w:pStyle w:val="ListParagraph"/>
                        <w:numPr>
                          <w:numId w:val="14"/>
                        </w:numPr>
                        <w:ind w:hanging="360"/>
                      </w:pPr>
                    </w:pPrChange>
                  </w:pPr>
                  <w:del w:id="51" w:author="Uku Vainik" w:date="2024-08-06T11:40:00Z">
                    <w:r w:rsidRPr="00B641F9" w:rsidDel="00D876FB">
                      <w:rPr>
                        <w:rFonts w:ascii="Aptos Narrow" w:hAnsi="Aptos Narrow"/>
                        <w:color w:val="000000"/>
                      </w:rPr>
                      <w:delText>Eesnimi: Tõnu</w:delText>
                    </w:r>
                    <w:r w:rsidRPr="00B641F9" w:rsidDel="00D876FB">
                      <w:rPr>
                        <w:rFonts w:ascii="Aptos Narrow" w:hAnsi="Aptos Narrow"/>
                        <w:color w:val="000000"/>
                      </w:rPr>
                      <w:br/>
                      <w:delText>Perenimi: Esko</w:delText>
                    </w:r>
                    <w:r w:rsidRPr="00B641F9" w:rsidDel="00D876FB">
                      <w:rPr>
                        <w:rFonts w:ascii="Aptos Narrow" w:hAnsi="Aptos Narrow"/>
                        <w:color w:val="000000"/>
                      </w:rPr>
                      <w:br/>
                      <w:delText xml:space="preserve">Ametikoht: funktsionaalse genoomika professor </w:delText>
                    </w:r>
                    <w:r w:rsidRPr="00B641F9" w:rsidDel="00D876FB">
                      <w:rPr>
                        <w:rFonts w:ascii="Aptos Narrow" w:hAnsi="Aptos Narrow"/>
                        <w:color w:val="000000"/>
                      </w:rPr>
                      <w:br/>
                      <w:delText>Organisatsioon: TÜ, GI</w:delText>
                    </w:r>
                  </w:del>
                </w:p>
              </w:tc>
            </w:tr>
            <w:tr w:rsidR="00B641F9" w:rsidDel="00D876FB" w14:paraId="11108F4F" w14:textId="46BD3F49" w:rsidTr="00B641F9">
              <w:trPr>
                <w:trHeight w:val="300"/>
                <w:del w:id="52" w:author="Uku Vainik" w:date="2024-08-06T11:40:00Z"/>
              </w:trPr>
              <w:tc>
                <w:tcPr>
                  <w:tcW w:w="9460" w:type="dxa"/>
                  <w:tcBorders>
                    <w:top w:val="nil"/>
                    <w:left w:val="nil"/>
                    <w:bottom w:val="nil"/>
                    <w:right w:val="nil"/>
                  </w:tcBorders>
                  <w:shd w:val="clear" w:color="auto" w:fill="auto"/>
                  <w:vAlign w:val="bottom"/>
                  <w:hideMark/>
                </w:tcPr>
                <w:p w14:paraId="5AAF45AB" w14:textId="2893BCC3" w:rsidR="00B641F9" w:rsidRPr="00B641F9" w:rsidDel="00D876FB" w:rsidRDefault="00B641F9" w:rsidP="00331D5C">
                  <w:pPr>
                    <w:pStyle w:val="ListParagraph"/>
                    <w:numPr>
                      <w:ilvl w:val="0"/>
                      <w:numId w:val="14"/>
                    </w:numPr>
                    <w:rPr>
                      <w:del w:id="53" w:author="Uku Vainik" w:date="2024-08-06T11:40:00Z"/>
                      <w:rFonts w:ascii="Aptos Narrow" w:hAnsi="Aptos Narrow"/>
                      <w:color w:val="000000"/>
                    </w:rPr>
                  </w:pPr>
                  <w:del w:id="54" w:author="Uku Vainik" w:date="2024-08-06T11:39:00Z">
                    <w:r w:rsidRPr="00B641F9" w:rsidDel="00BA523C">
                      <w:rPr>
                        <w:rFonts w:ascii="Aptos Narrow" w:hAnsi="Aptos Narrow"/>
                        <w:color w:val="000000"/>
                      </w:rPr>
                      <w:delText>Eesnimi</w:delText>
                    </w:r>
                  </w:del>
                  <w:del w:id="55" w:author="Uku Vainik" w:date="2024-08-06T11:40:00Z">
                    <w:r w:rsidRPr="00B641F9" w:rsidDel="00D876FB">
                      <w:rPr>
                        <w:rFonts w:ascii="Aptos Narrow" w:hAnsi="Aptos Narrow"/>
                        <w:color w:val="000000"/>
                      </w:rPr>
                      <w:delText>: Krista</w:delText>
                    </w:r>
                    <w:r w:rsidRPr="00B641F9" w:rsidDel="00D876FB">
                      <w:rPr>
                        <w:rFonts w:ascii="Aptos Narrow" w:hAnsi="Aptos Narrow"/>
                        <w:color w:val="000000"/>
                      </w:rPr>
                      <w:br/>
                      <w:delText>Perenimi: Fischer</w:delText>
                    </w:r>
                    <w:r w:rsidRPr="00B641F9" w:rsidDel="00D876FB">
                      <w:rPr>
                        <w:rFonts w:ascii="Aptos Narrow" w:hAnsi="Aptos Narrow"/>
                        <w:color w:val="000000"/>
                      </w:rPr>
                      <w:br/>
                      <w:delText>Ametikoht: matemaatilise statistika professor (0.8), biostatistika kaasprofessor (0.2)</w:delText>
                    </w:r>
                    <w:r w:rsidRPr="00B641F9" w:rsidDel="00D876FB">
                      <w:rPr>
                        <w:rFonts w:ascii="Aptos Narrow" w:hAnsi="Aptos Narrow"/>
                        <w:color w:val="000000"/>
                      </w:rPr>
                      <w:br/>
                      <w:delText>Organisatsioon: TÜ GI ja Matemaatika ja statistika insti</w:delText>
                    </w:r>
                  </w:del>
                  <w:del w:id="56" w:author="Uku Vainik" w:date="2024-08-06T11:39:00Z">
                    <w:r w:rsidRPr="00B641F9" w:rsidDel="00BA523C">
                      <w:rPr>
                        <w:rFonts w:ascii="Aptos Narrow" w:hAnsi="Aptos Narrow"/>
                        <w:color w:val="000000"/>
                      </w:rPr>
                      <w:delText>tuut</w:delText>
                    </w:r>
                  </w:del>
                </w:p>
              </w:tc>
            </w:tr>
            <w:tr w:rsidR="00B641F9" w14:paraId="69E743AE" w14:textId="77777777" w:rsidTr="00B641F9">
              <w:trPr>
                <w:trHeight w:val="300"/>
              </w:trPr>
              <w:tc>
                <w:tcPr>
                  <w:tcW w:w="9460" w:type="dxa"/>
                  <w:tcBorders>
                    <w:top w:val="nil"/>
                    <w:left w:val="nil"/>
                    <w:bottom w:val="nil"/>
                    <w:right w:val="nil"/>
                  </w:tcBorders>
                  <w:shd w:val="clear" w:color="auto" w:fill="auto"/>
                  <w:vAlign w:val="bottom"/>
                  <w:hideMark/>
                </w:tcPr>
                <w:p w14:paraId="4356898A"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Erik</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Abner</w:t>
                  </w:r>
                  <w:r w:rsidRPr="00B641F9">
                    <w:rPr>
                      <w:rFonts w:ascii="Aptos Narrow" w:hAnsi="Aptos Narrow"/>
                      <w:color w:val="000000"/>
                    </w:rPr>
                    <w:br/>
                  </w:r>
                  <w:proofErr w:type="spellStart"/>
                  <w:r w:rsidRPr="00B641F9">
                    <w:rPr>
                      <w:rFonts w:ascii="Aptos Narrow" w:hAnsi="Aptos Narrow"/>
                      <w:color w:val="000000"/>
                    </w:rPr>
                    <w:lastRenderedPageBreak/>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B641F9" w14:paraId="20EF86F0" w14:textId="77777777" w:rsidTr="00B641F9">
              <w:trPr>
                <w:trHeight w:val="300"/>
              </w:trPr>
              <w:tc>
                <w:tcPr>
                  <w:tcW w:w="9460" w:type="dxa"/>
                  <w:tcBorders>
                    <w:top w:val="nil"/>
                    <w:left w:val="nil"/>
                    <w:bottom w:val="nil"/>
                    <w:right w:val="nil"/>
                  </w:tcBorders>
                  <w:shd w:val="clear" w:color="auto" w:fill="auto"/>
                  <w:vAlign w:val="bottom"/>
                  <w:hideMark/>
                </w:tcPr>
                <w:p w14:paraId="681C4E2A"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lastRenderedPageBreak/>
                    <w:t>Eesnimi</w:t>
                  </w:r>
                  <w:proofErr w:type="spellEnd"/>
                  <w:r w:rsidRPr="00B641F9">
                    <w:rPr>
                      <w:rFonts w:ascii="Aptos Narrow" w:hAnsi="Aptos Narrow"/>
                      <w:color w:val="000000"/>
                    </w:rPr>
                    <w:t>: Nele</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Taba</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doktorant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B641F9" w14:paraId="63DA033A" w14:textId="77777777" w:rsidTr="00B641F9">
              <w:trPr>
                <w:trHeight w:val="300"/>
              </w:trPr>
              <w:tc>
                <w:tcPr>
                  <w:tcW w:w="9460" w:type="dxa"/>
                  <w:tcBorders>
                    <w:top w:val="nil"/>
                    <w:left w:val="nil"/>
                    <w:bottom w:val="nil"/>
                    <w:right w:val="nil"/>
                  </w:tcBorders>
                  <w:shd w:val="clear" w:color="auto" w:fill="auto"/>
                  <w:vAlign w:val="bottom"/>
                  <w:hideMark/>
                </w:tcPr>
                <w:p w14:paraId="20186B5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Jaanika</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Kronberg</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B641F9" w:rsidDel="00D876FB" w14:paraId="3D43C969" w14:textId="5A451C2C" w:rsidTr="00B641F9">
              <w:trPr>
                <w:trHeight w:val="300"/>
                <w:del w:id="57" w:author="Uku Vainik" w:date="2024-08-06T11:40:00Z"/>
              </w:trPr>
              <w:tc>
                <w:tcPr>
                  <w:tcW w:w="9460" w:type="dxa"/>
                  <w:tcBorders>
                    <w:top w:val="nil"/>
                    <w:left w:val="nil"/>
                    <w:bottom w:val="nil"/>
                    <w:right w:val="nil"/>
                  </w:tcBorders>
                  <w:shd w:val="clear" w:color="auto" w:fill="auto"/>
                  <w:vAlign w:val="bottom"/>
                  <w:hideMark/>
                </w:tcPr>
                <w:p w14:paraId="3DBAAB20" w14:textId="5B760906" w:rsidR="00B641F9" w:rsidRPr="00B641F9" w:rsidDel="00D876FB" w:rsidRDefault="00B641F9" w:rsidP="00331D5C">
                  <w:pPr>
                    <w:pStyle w:val="ListParagraph"/>
                    <w:numPr>
                      <w:ilvl w:val="0"/>
                      <w:numId w:val="14"/>
                    </w:numPr>
                    <w:rPr>
                      <w:del w:id="58" w:author="Uku Vainik" w:date="2024-08-06T11:40:00Z"/>
                      <w:rFonts w:ascii="Aptos Narrow" w:hAnsi="Aptos Narrow"/>
                      <w:color w:val="000000"/>
                    </w:rPr>
                  </w:pPr>
                  <w:del w:id="59" w:author="Uku Vainik" w:date="2024-07-10T13:54:00Z">
                    <w:r w:rsidRPr="00B641F9" w:rsidDel="002448F5">
                      <w:rPr>
                        <w:rFonts w:ascii="Aptos Narrow" w:hAnsi="Aptos Narrow"/>
                        <w:color w:val="000000"/>
                      </w:rPr>
                      <w:delText>Eesnimi: Taavi</w:delText>
                    </w:r>
                    <w:r w:rsidRPr="00B641F9" w:rsidDel="002448F5">
                      <w:rPr>
                        <w:rFonts w:ascii="Aptos Narrow" w:hAnsi="Aptos Narrow"/>
                        <w:color w:val="000000"/>
                      </w:rPr>
                      <w:br/>
                      <w:delText>Perenimi: Tillmann</w:delText>
                    </w:r>
                    <w:r w:rsidRPr="00B641F9" w:rsidDel="002448F5">
                      <w:rPr>
                        <w:rFonts w:ascii="Aptos Narrow" w:hAnsi="Aptos Narrow"/>
                        <w:color w:val="000000"/>
                      </w:rPr>
                      <w:br/>
                      <w:delText>Ametikoht: rahvatervise kaasprofessor</w:delText>
                    </w:r>
                    <w:r w:rsidRPr="00B641F9" w:rsidDel="002448F5">
                      <w:rPr>
                        <w:rFonts w:ascii="Aptos Narrow" w:hAnsi="Aptos Narrow"/>
                        <w:color w:val="000000"/>
                      </w:rPr>
                      <w:br/>
                      <w:delText>Organisatsioon: TÜ Peremeditsiini ja rahvatervishoiu instituut</w:delText>
                    </w:r>
                  </w:del>
                </w:p>
              </w:tc>
            </w:tr>
            <w:tr w:rsidR="00B641F9" w14:paraId="4E05F617" w14:textId="77777777" w:rsidTr="00B641F9">
              <w:trPr>
                <w:trHeight w:val="300"/>
              </w:trPr>
              <w:tc>
                <w:tcPr>
                  <w:tcW w:w="9460" w:type="dxa"/>
                  <w:tcBorders>
                    <w:top w:val="nil"/>
                    <w:left w:val="nil"/>
                    <w:bottom w:val="nil"/>
                    <w:right w:val="nil"/>
                  </w:tcBorders>
                  <w:shd w:val="clear" w:color="auto" w:fill="auto"/>
                  <w:vAlign w:val="bottom"/>
                  <w:hideMark/>
                </w:tcPr>
                <w:p w14:paraId="6C92925D"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Yavor</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Dragostinov</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w:t>
                  </w:r>
                </w:p>
              </w:tc>
            </w:tr>
            <w:tr w:rsidR="00B641F9" w14:paraId="108DFB14" w14:textId="77777777" w:rsidTr="00B641F9">
              <w:trPr>
                <w:trHeight w:val="300"/>
              </w:trPr>
              <w:tc>
                <w:tcPr>
                  <w:tcW w:w="9460" w:type="dxa"/>
                  <w:tcBorders>
                    <w:top w:val="nil"/>
                    <w:left w:val="nil"/>
                    <w:bottom w:val="nil"/>
                    <w:right w:val="nil"/>
                  </w:tcBorders>
                  <w:shd w:val="clear" w:color="auto" w:fill="auto"/>
                  <w:vAlign w:val="bottom"/>
                  <w:hideMark/>
                </w:tcPr>
                <w:p w14:paraId="55BEB762"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Ling</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Xu</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w:t>
                  </w:r>
                </w:p>
              </w:tc>
            </w:tr>
            <w:tr w:rsidR="00B641F9" w14:paraId="5B8AC243" w14:textId="77777777" w:rsidTr="00B641F9">
              <w:trPr>
                <w:trHeight w:val="300"/>
              </w:trPr>
              <w:tc>
                <w:tcPr>
                  <w:tcW w:w="9460" w:type="dxa"/>
                  <w:tcBorders>
                    <w:top w:val="nil"/>
                    <w:left w:val="nil"/>
                    <w:bottom w:val="nil"/>
                    <w:right w:val="nil"/>
                  </w:tcBorders>
                  <w:shd w:val="clear" w:color="auto" w:fill="auto"/>
                  <w:vAlign w:val="bottom"/>
                  <w:hideMark/>
                </w:tcPr>
                <w:p w14:paraId="31E5E4E4"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Ye</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Zhang</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w:t>
                  </w:r>
                </w:p>
              </w:tc>
            </w:tr>
            <w:tr w:rsidR="00B641F9" w14:paraId="6A263CD3" w14:textId="77777777" w:rsidTr="00B641F9">
              <w:trPr>
                <w:trHeight w:val="300"/>
              </w:trPr>
              <w:tc>
                <w:tcPr>
                  <w:tcW w:w="9460" w:type="dxa"/>
                  <w:tcBorders>
                    <w:top w:val="nil"/>
                    <w:left w:val="nil"/>
                    <w:bottom w:val="nil"/>
                    <w:right w:val="nil"/>
                  </w:tcBorders>
                  <w:shd w:val="clear" w:color="auto" w:fill="auto"/>
                  <w:vAlign w:val="bottom"/>
                  <w:hideMark/>
                </w:tcPr>
                <w:p w14:paraId="754B7075"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Roxana</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Hofmann</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w:t>
                  </w:r>
                </w:p>
              </w:tc>
            </w:tr>
            <w:tr w:rsidR="00B641F9" w14:paraId="6EE073F9" w14:textId="77777777" w:rsidTr="00B641F9">
              <w:trPr>
                <w:trHeight w:val="300"/>
              </w:trPr>
              <w:tc>
                <w:tcPr>
                  <w:tcW w:w="9460" w:type="dxa"/>
                  <w:tcBorders>
                    <w:top w:val="nil"/>
                    <w:left w:val="nil"/>
                    <w:bottom w:val="nil"/>
                    <w:right w:val="nil"/>
                  </w:tcBorders>
                  <w:shd w:val="clear" w:color="auto" w:fill="auto"/>
                  <w:vAlign w:val="bottom"/>
                  <w:hideMark/>
                </w:tcPr>
                <w:p w14:paraId="57F86250" w14:textId="01CBE044" w:rsidR="00B641F9" w:rsidRPr="00D876FB" w:rsidRDefault="00B641F9" w:rsidP="00D876FB">
                  <w:pPr>
                    <w:rPr>
                      <w:rFonts w:ascii="Aptos Narrow" w:hAnsi="Aptos Narrow"/>
                      <w:color w:val="000000"/>
                      <w:rPrChange w:id="60" w:author="Uku Vainik" w:date="2024-08-06T11:40:00Z">
                        <w:rPr/>
                      </w:rPrChange>
                    </w:rPr>
                    <w:pPrChange w:id="61" w:author="Uku Vainik" w:date="2024-08-06T11:40:00Z">
                      <w:pPr>
                        <w:pStyle w:val="ListParagraph"/>
                        <w:numPr>
                          <w:numId w:val="14"/>
                        </w:numPr>
                        <w:ind w:hanging="360"/>
                      </w:pPr>
                    </w:pPrChange>
                  </w:pPr>
                  <w:del w:id="62" w:author="Uku Vainik" w:date="2024-07-10T14:11:00Z">
                    <w:r w:rsidRPr="00D876FB" w:rsidDel="00331D5C">
                      <w:rPr>
                        <w:rFonts w:ascii="Aptos Narrow" w:hAnsi="Aptos Narrow"/>
                        <w:color w:val="000000"/>
                        <w:rPrChange w:id="63" w:author="Uku Vainik" w:date="2024-08-06T11:40:00Z">
                          <w:rPr/>
                        </w:rPrChange>
                      </w:rPr>
                      <w:delText>Eesnimi: Shannon</w:delText>
                    </w:r>
                    <w:r w:rsidRPr="00D876FB" w:rsidDel="00331D5C">
                      <w:rPr>
                        <w:rFonts w:ascii="Aptos Narrow" w:hAnsi="Aptos Narrow"/>
                        <w:color w:val="000000"/>
                        <w:rPrChange w:id="64" w:author="Uku Vainik" w:date="2024-08-06T11:40:00Z">
                          <w:rPr/>
                        </w:rPrChange>
                      </w:rPr>
                      <w:br/>
                      <w:delText>Perenimi: Dickson</w:delText>
                    </w:r>
                    <w:r w:rsidRPr="00D876FB" w:rsidDel="00331D5C">
                      <w:rPr>
                        <w:rFonts w:ascii="Aptos Narrow" w:hAnsi="Aptos Narrow"/>
                        <w:color w:val="000000"/>
                        <w:rPrChange w:id="65" w:author="Uku Vainik" w:date="2024-08-06T11:40:00Z">
                          <w:rPr/>
                        </w:rPrChange>
                      </w:rPr>
                      <w:br/>
                      <w:delText>Ametikoht: tudeng</w:delText>
                    </w:r>
                    <w:r w:rsidRPr="00D876FB" w:rsidDel="00331D5C">
                      <w:rPr>
                        <w:rFonts w:ascii="Aptos Narrow" w:hAnsi="Aptos Narrow"/>
                        <w:color w:val="000000"/>
                        <w:rPrChange w:id="66" w:author="Uku Vainik" w:date="2024-08-06T11:40:00Z">
                          <w:rPr/>
                        </w:rPrChange>
                      </w:rPr>
                      <w:br/>
                      <w:delText>Organisatsioon: EÜ, PH</w:delText>
                    </w:r>
                  </w:del>
                </w:p>
              </w:tc>
            </w:tr>
            <w:tr w:rsidR="00B641F9" w14:paraId="0007B2D7" w14:textId="77777777" w:rsidTr="00B641F9">
              <w:trPr>
                <w:trHeight w:val="300"/>
              </w:trPr>
              <w:tc>
                <w:tcPr>
                  <w:tcW w:w="9460" w:type="dxa"/>
                  <w:tcBorders>
                    <w:top w:val="nil"/>
                    <w:left w:val="nil"/>
                    <w:bottom w:val="nil"/>
                    <w:right w:val="nil"/>
                  </w:tcBorders>
                  <w:shd w:val="clear" w:color="auto" w:fill="auto"/>
                  <w:vAlign w:val="bottom"/>
                  <w:hideMark/>
                </w:tcPr>
                <w:p w14:paraId="33CDFA4A"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Drew</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Altschul</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järeldoktorant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w:t>
                  </w:r>
                </w:p>
              </w:tc>
            </w:tr>
            <w:tr w:rsidR="00B641F9" w14:paraId="2966544F" w14:textId="77777777" w:rsidTr="00B641F9">
              <w:trPr>
                <w:trHeight w:val="300"/>
              </w:trPr>
              <w:tc>
                <w:tcPr>
                  <w:tcW w:w="9460" w:type="dxa"/>
                  <w:tcBorders>
                    <w:top w:val="nil"/>
                    <w:left w:val="nil"/>
                    <w:bottom w:val="nil"/>
                    <w:right w:val="nil"/>
                  </w:tcBorders>
                  <w:shd w:val="clear" w:color="auto" w:fill="auto"/>
                  <w:vAlign w:val="bottom"/>
                  <w:hideMark/>
                </w:tcPr>
                <w:p w14:paraId="4264A04C"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Lehar</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Lukjanov</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rsidDel="00D876FB" w14:paraId="567B84F8" w14:textId="7B196FE1" w:rsidTr="00B641F9">
              <w:trPr>
                <w:trHeight w:val="300"/>
                <w:del w:id="67" w:author="Uku Vainik" w:date="2024-08-06T11:41:00Z"/>
              </w:trPr>
              <w:tc>
                <w:tcPr>
                  <w:tcW w:w="9460" w:type="dxa"/>
                  <w:tcBorders>
                    <w:top w:val="nil"/>
                    <w:left w:val="nil"/>
                    <w:bottom w:val="nil"/>
                    <w:right w:val="nil"/>
                  </w:tcBorders>
                  <w:shd w:val="clear" w:color="auto" w:fill="auto"/>
                  <w:vAlign w:val="bottom"/>
                  <w:hideMark/>
                </w:tcPr>
                <w:p w14:paraId="55BD33DD" w14:textId="606418D4" w:rsidR="00B641F9" w:rsidRPr="00B641F9" w:rsidDel="00D876FB" w:rsidRDefault="00B641F9" w:rsidP="00331D5C">
                  <w:pPr>
                    <w:pStyle w:val="ListParagraph"/>
                    <w:numPr>
                      <w:ilvl w:val="0"/>
                      <w:numId w:val="14"/>
                    </w:numPr>
                    <w:rPr>
                      <w:del w:id="68" w:author="Uku Vainik" w:date="2024-08-06T11:41:00Z"/>
                      <w:rFonts w:ascii="Aptos Narrow" w:hAnsi="Aptos Narrow"/>
                      <w:color w:val="000000"/>
                    </w:rPr>
                  </w:pPr>
                  <w:del w:id="69" w:author="Uku Vainik" w:date="2024-08-06T11:41:00Z">
                    <w:r w:rsidRPr="00B641F9" w:rsidDel="00D876FB">
                      <w:rPr>
                        <w:rFonts w:ascii="Aptos Narrow" w:hAnsi="Aptos Narrow"/>
                        <w:color w:val="000000"/>
                      </w:rPr>
                      <w:delText>Eesnimi: Abdel</w:delText>
                    </w:r>
                    <w:r w:rsidRPr="00B641F9" w:rsidDel="00D876FB">
                      <w:rPr>
                        <w:rFonts w:ascii="Aptos Narrow" w:hAnsi="Aptos Narrow"/>
                        <w:color w:val="000000"/>
                      </w:rPr>
                      <w:br/>
                      <w:delText>Perenimi: Abdellaoui</w:delText>
                    </w:r>
                    <w:r w:rsidRPr="00B641F9" w:rsidDel="00D876FB">
                      <w:rPr>
                        <w:rFonts w:ascii="Aptos Narrow" w:hAnsi="Aptos Narrow"/>
                        <w:color w:val="000000"/>
                      </w:rPr>
                      <w:br/>
                      <w:delText>Ametikoht: teadur</w:delText>
                    </w:r>
                    <w:r w:rsidRPr="00B641F9" w:rsidDel="00D876FB">
                      <w:rPr>
                        <w:rFonts w:ascii="Aptos Narrow" w:hAnsi="Aptos Narrow"/>
                        <w:color w:val="000000"/>
                      </w:rPr>
                      <w:br/>
                      <w:delText>Organisatsioon: Amsterdami Ülikool, AMC Medical Research BV</w:delText>
                    </w:r>
                  </w:del>
                </w:p>
              </w:tc>
            </w:tr>
            <w:tr w:rsidR="00B641F9" w:rsidDel="00D876FB" w14:paraId="7BFA4078" w14:textId="261C954E" w:rsidTr="00B641F9">
              <w:trPr>
                <w:trHeight w:val="300"/>
                <w:del w:id="70" w:author="Uku Vainik" w:date="2024-08-06T11:41:00Z"/>
              </w:trPr>
              <w:tc>
                <w:tcPr>
                  <w:tcW w:w="9460" w:type="dxa"/>
                  <w:tcBorders>
                    <w:top w:val="nil"/>
                    <w:left w:val="nil"/>
                    <w:bottom w:val="nil"/>
                    <w:right w:val="nil"/>
                  </w:tcBorders>
                  <w:shd w:val="clear" w:color="auto" w:fill="auto"/>
                  <w:vAlign w:val="bottom"/>
                  <w:hideMark/>
                </w:tcPr>
                <w:p w14:paraId="5BA8F635" w14:textId="19E5F60A" w:rsidR="00B641F9" w:rsidRPr="00B641F9" w:rsidDel="00D876FB" w:rsidRDefault="00B641F9" w:rsidP="00331D5C">
                  <w:pPr>
                    <w:pStyle w:val="ListParagraph"/>
                    <w:numPr>
                      <w:ilvl w:val="0"/>
                      <w:numId w:val="14"/>
                    </w:numPr>
                    <w:rPr>
                      <w:del w:id="71" w:author="Uku Vainik" w:date="2024-08-06T11:41:00Z"/>
                      <w:rFonts w:ascii="Aptos Narrow" w:hAnsi="Aptos Narrow"/>
                      <w:color w:val="000000"/>
                    </w:rPr>
                  </w:pPr>
                  <w:del w:id="72" w:author="Uku Vainik" w:date="2024-07-10T13:55:00Z">
                    <w:r w:rsidRPr="00B641F9" w:rsidDel="002448F5">
                      <w:rPr>
                        <w:rFonts w:ascii="Aptos Narrow" w:hAnsi="Aptos Narrow"/>
                        <w:color w:val="000000"/>
                      </w:rPr>
                      <w:delText>Eesnimi: Dmitri</w:delText>
                    </w:r>
                    <w:r w:rsidRPr="00B641F9" w:rsidDel="002448F5">
                      <w:rPr>
                        <w:rFonts w:ascii="Aptos Narrow" w:hAnsi="Aptos Narrow"/>
                        <w:color w:val="000000"/>
                      </w:rPr>
                      <w:br/>
                      <w:delText>Perenimi: Rozgonjuk</w:delText>
                    </w:r>
                    <w:r w:rsidRPr="00B641F9" w:rsidDel="002448F5">
                      <w:rPr>
                        <w:rFonts w:ascii="Aptos Narrow" w:hAnsi="Aptos Narrow"/>
                        <w:color w:val="000000"/>
                      </w:rPr>
                      <w:br/>
                      <w:delText>Ametikoht: matemaatikahariduse peaspetsialist &amp; järeldoktorant</w:delText>
                    </w:r>
                    <w:r w:rsidRPr="00B641F9" w:rsidDel="002448F5">
                      <w:rPr>
                        <w:rFonts w:ascii="Aptos Narrow" w:hAnsi="Aptos Narrow"/>
                        <w:color w:val="000000"/>
                      </w:rPr>
                      <w:br/>
                      <w:delText>Organisatsioon: TÜ, matemaatika ja statistika instituut, matemaatikahariduse keskus</w:delText>
                    </w:r>
                  </w:del>
                </w:p>
              </w:tc>
            </w:tr>
            <w:tr w:rsidR="00B641F9" w14:paraId="644E969A" w14:textId="77777777" w:rsidTr="00B641F9">
              <w:trPr>
                <w:trHeight w:val="300"/>
              </w:trPr>
              <w:tc>
                <w:tcPr>
                  <w:tcW w:w="9460" w:type="dxa"/>
                  <w:tcBorders>
                    <w:top w:val="nil"/>
                    <w:left w:val="nil"/>
                    <w:bottom w:val="nil"/>
                    <w:right w:val="nil"/>
                  </w:tcBorders>
                  <w:shd w:val="clear" w:color="auto" w:fill="auto"/>
                  <w:vAlign w:val="bottom"/>
                  <w:hideMark/>
                </w:tcPr>
                <w:p w14:paraId="4A88270A"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Helene</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Alavere</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EGV </w:t>
                  </w:r>
                  <w:proofErr w:type="spellStart"/>
                  <w:r w:rsidRPr="00B641F9">
                    <w:rPr>
                      <w:rFonts w:ascii="Aptos Narrow" w:hAnsi="Aptos Narrow"/>
                      <w:color w:val="000000"/>
                    </w:rPr>
                    <w:t>andmekogumise</w:t>
                  </w:r>
                  <w:proofErr w:type="spellEnd"/>
                  <w:r w:rsidRPr="00B641F9">
                    <w:rPr>
                      <w:rFonts w:ascii="Aptos Narrow" w:hAnsi="Aptos Narrow"/>
                      <w:color w:val="000000"/>
                    </w:rPr>
                    <w:t xml:space="preserve"> </w:t>
                  </w:r>
                  <w:proofErr w:type="spellStart"/>
                  <w:r w:rsidRPr="00B641F9">
                    <w:rPr>
                      <w:rFonts w:ascii="Aptos Narrow" w:hAnsi="Aptos Narrow"/>
                      <w:color w:val="000000"/>
                    </w:rPr>
                    <w:t>osakonna</w:t>
                  </w:r>
                  <w:proofErr w:type="spellEnd"/>
                  <w:r w:rsidRPr="00B641F9">
                    <w:rPr>
                      <w:rFonts w:ascii="Aptos Narrow" w:hAnsi="Aptos Narrow"/>
                      <w:color w:val="000000"/>
                    </w:rPr>
                    <w:t xml:space="preserve"> </w:t>
                  </w:r>
                  <w:proofErr w:type="spellStart"/>
                  <w:r w:rsidRPr="00B641F9">
                    <w:rPr>
                      <w:rFonts w:ascii="Aptos Narrow" w:hAnsi="Aptos Narrow"/>
                      <w:color w:val="000000"/>
                    </w:rPr>
                    <w:t>juhataja</w:t>
                  </w:r>
                  <w:proofErr w:type="spellEnd"/>
                  <w:r w:rsidRPr="00B641F9">
                    <w:rPr>
                      <w:rFonts w:ascii="Aptos Narrow" w:hAnsi="Aptos Narrow"/>
                      <w:color w:val="000000"/>
                    </w:rPr>
                    <w:t xml:space="preserve"> ja </w:t>
                  </w:r>
                  <w:proofErr w:type="spellStart"/>
                  <w:r w:rsidRPr="00B641F9">
                    <w:rPr>
                      <w:rFonts w:ascii="Aptos Narrow" w:hAnsi="Aptos Narrow"/>
                      <w:color w:val="000000"/>
                    </w:rPr>
                    <w:t>projektijuht</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B641F9" w14:paraId="011EFE6C" w14:textId="77777777" w:rsidTr="00B641F9">
              <w:trPr>
                <w:trHeight w:val="300"/>
              </w:trPr>
              <w:tc>
                <w:tcPr>
                  <w:tcW w:w="9460" w:type="dxa"/>
                  <w:tcBorders>
                    <w:top w:val="nil"/>
                    <w:left w:val="nil"/>
                    <w:bottom w:val="nil"/>
                    <w:right w:val="nil"/>
                  </w:tcBorders>
                  <w:shd w:val="clear" w:color="auto" w:fill="auto"/>
                  <w:vAlign w:val="bottom"/>
                  <w:hideMark/>
                </w:tcPr>
                <w:p w14:paraId="35F48855" w14:textId="71115262" w:rsidR="00B641F9" w:rsidRPr="00FF076F" w:rsidRDefault="00B641F9" w:rsidP="00FF076F">
                  <w:pPr>
                    <w:ind w:left="360"/>
                    <w:rPr>
                      <w:rFonts w:ascii="Aptos Narrow" w:hAnsi="Aptos Narrow"/>
                      <w:color w:val="000000"/>
                      <w:rPrChange w:id="73" w:author="Uku Vainik" w:date="2024-08-06T11:41:00Z">
                        <w:rPr/>
                      </w:rPrChange>
                    </w:rPr>
                    <w:pPrChange w:id="74" w:author="Uku Vainik" w:date="2024-08-06T11:41:00Z">
                      <w:pPr>
                        <w:pStyle w:val="ListParagraph"/>
                        <w:numPr>
                          <w:numId w:val="14"/>
                        </w:numPr>
                        <w:ind w:hanging="360"/>
                      </w:pPr>
                    </w:pPrChange>
                  </w:pPr>
                  <w:del w:id="75" w:author="Uku Vainik" w:date="2024-07-10T13:55:00Z">
                    <w:r w:rsidRPr="00FF076F" w:rsidDel="002448F5">
                      <w:rPr>
                        <w:rFonts w:ascii="Aptos Narrow" w:hAnsi="Aptos Narrow"/>
                        <w:color w:val="000000"/>
                        <w:rPrChange w:id="76" w:author="Uku Vainik" w:date="2024-08-06T11:41:00Z">
                          <w:rPr/>
                        </w:rPrChange>
                      </w:rPr>
                      <w:delText>Eesnimi: Evelin</w:delText>
                    </w:r>
                    <w:r w:rsidRPr="00FF076F" w:rsidDel="002448F5">
                      <w:rPr>
                        <w:rFonts w:ascii="Aptos Narrow" w:hAnsi="Aptos Narrow"/>
                        <w:color w:val="000000"/>
                        <w:rPrChange w:id="77" w:author="Uku Vainik" w:date="2024-08-06T11:41:00Z">
                          <w:rPr/>
                        </w:rPrChange>
                      </w:rPr>
                      <w:br/>
                      <w:delText>Perenimi: Tali</w:delText>
                    </w:r>
                    <w:r w:rsidRPr="00FF076F" w:rsidDel="002448F5">
                      <w:rPr>
                        <w:rFonts w:ascii="Aptos Narrow" w:hAnsi="Aptos Narrow"/>
                        <w:color w:val="000000"/>
                        <w:rPrChange w:id="78" w:author="Uku Vainik" w:date="2024-08-06T11:41:00Z">
                          <w:rPr/>
                        </w:rPrChange>
                      </w:rPr>
                      <w:br/>
                      <w:delText>Ametikoht: EGV analüütik</w:delText>
                    </w:r>
                    <w:r w:rsidRPr="00FF076F" w:rsidDel="002448F5">
                      <w:rPr>
                        <w:rFonts w:ascii="Aptos Narrow" w:hAnsi="Aptos Narrow"/>
                        <w:color w:val="000000"/>
                        <w:rPrChange w:id="79" w:author="Uku Vainik" w:date="2024-08-06T11:41:00Z">
                          <w:rPr/>
                        </w:rPrChange>
                      </w:rPr>
                      <w:br/>
                      <w:delText>Organisatsioon: TÜ, GI</w:delText>
                    </w:r>
                  </w:del>
                </w:p>
              </w:tc>
            </w:tr>
            <w:tr w:rsidR="00B641F9" w14:paraId="0366BBC9" w14:textId="77777777" w:rsidTr="00B641F9">
              <w:trPr>
                <w:trHeight w:val="300"/>
              </w:trPr>
              <w:tc>
                <w:tcPr>
                  <w:tcW w:w="9460" w:type="dxa"/>
                  <w:tcBorders>
                    <w:top w:val="nil"/>
                    <w:left w:val="nil"/>
                    <w:bottom w:val="nil"/>
                    <w:right w:val="nil"/>
                  </w:tcBorders>
                  <w:shd w:val="clear" w:color="auto" w:fill="auto"/>
                  <w:vAlign w:val="bottom"/>
                  <w:hideMark/>
                </w:tcPr>
                <w:p w14:paraId="1D132B09" w14:textId="2D82BC68" w:rsidR="00B641F9" w:rsidRPr="00FF076F" w:rsidRDefault="00B641F9" w:rsidP="00FF076F">
                  <w:pPr>
                    <w:rPr>
                      <w:rFonts w:ascii="Aptos Narrow" w:hAnsi="Aptos Narrow"/>
                      <w:color w:val="000000"/>
                      <w:rPrChange w:id="80" w:author="Uku Vainik" w:date="2024-08-06T11:41:00Z">
                        <w:rPr/>
                      </w:rPrChange>
                    </w:rPr>
                    <w:pPrChange w:id="81" w:author="Uku Vainik" w:date="2024-08-06T11:41:00Z">
                      <w:pPr>
                        <w:pStyle w:val="ListParagraph"/>
                        <w:numPr>
                          <w:numId w:val="14"/>
                        </w:numPr>
                        <w:ind w:hanging="360"/>
                      </w:pPr>
                    </w:pPrChange>
                  </w:pPr>
                  <w:del w:id="82" w:author="Uku Vainik" w:date="2024-07-10T13:55:00Z">
                    <w:r w:rsidRPr="00FF076F" w:rsidDel="002448F5">
                      <w:rPr>
                        <w:rFonts w:ascii="Aptos Narrow" w:hAnsi="Aptos Narrow"/>
                        <w:color w:val="000000"/>
                        <w:rPrChange w:id="83" w:author="Uku Vainik" w:date="2024-08-06T11:41:00Z">
                          <w:rPr/>
                        </w:rPrChange>
                      </w:rPr>
                      <w:delText>Eesnimi: Mait</w:delText>
                    </w:r>
                    <w:r w:rsidRPr="00FF076F" w:rsidDel="002448F5">
                      <w:rPr>
                        <w:rFonts w:ascii="Aptos Narrow" w:hAnsi="Aptos Narrow"/>
                        <w:color w:val="000000"/>
                        <w:rPrChange w:id="84" w:author="Uku Vainik" w:date="2024-08-06T11:41:00Z">
                          <w:rPr/>
                        </w:rPrChange>
                      </w:rPr>
                      <w:br/>
                      <w:delText>Perenimi: Metspalu</w:delText>
                    </w:r>
                    <w:r w:rsidRPr="00FF076F" w:rsidDel="002448F5">
                      <w:rPr>
                        <w:rFonts w:ascii="Aptos Narrow" w:hAnsi="Aptos Narrow"/>
                        <w:color w:val="000000"/>
                        <w:rPrChange w:id="85" w:author="Uku Vainik" w:date="2024-08-06T11:41:00Z">
                          <w:rPr/>
                        </w:rPrChange>
                      </w:rPr>
                      <w:br/>
                      <w:delText>Ametikoht: direktor</w:delText>
                    </w:r>
                    <w:r w:rsidRPr="00FF076F" w:rsidDel="002448F5">
                      <w:rPr>
                        <w:rFonts w:ascii="Aptos Narrow" w:hAnsi="Aptos Narrow"/>
                        <w:color w:val="000000"/>
                        <w:rPrChange w:id="86" w:author="Uku Vainik" w:date="2024-08-06T11:41:00Z">
                          <w:rPr/>
                        </w:rPrChange>
                      </w:rPr>
                      <w:br/>
                      <w:delText>Organisatsioon: TÜ, GI</w:delText>
                    </w:r>
                  </w:del>
                </w:p>
              </w:tc>
            </w:tr>
            <w:tr w:rsidR="00B641F9" w14:paraId="5D542996" w14:textId="77777777" w:rsidTr="00B641F9">
              <w:trPr>
                <w:trHeight w:val="300"/>
              </w:trPr>
              <w:tc>
                <w:tcPr>
                  <w:tcW w:w="9460" w:type="dxa"/>
                  <w:tcBorders>
                    <w:top w:val="nil"/>
                    <w:left w:val="nil"/>
                    <w:bottom w:val="nil"/>
                    <w:right w:val="nil"/>
                  </w:tcBorders>
                  <w:shd w:val="clear" w:color="auto" w:fill="auto"/>
                  <w:vAlign w:val="bottom"/>
                  <w:hideMark/>
                </w:tcPr>
                <w:p w14:paraId="173EBFE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Melian</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Heinsaar</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3A567EC2" w14:textId="77777777" w:rsidTr="00B641F9">
              <w:trPr>
                <w:trHeight w:val="300"/>
              </w:trPr>
              <w:tc>
                <w:tcPr>
                  <w:tcW w:w="9460" w:type="dxa"/>
                  <w:tcBorders>
                    <w:top w:val="nil"/>
                    <w:left w:val="nil"/>
                    <w:bottom w:val="nil"/>
                    <w:right w:val="nil"/>
                  </w:tcBorders>
                  <w:shd w:val="clear" w:color="auto" w:fill="auto"/>
                  <w:vAlign w:val="bottom"/>
                  <w:hideMark/>
                </w:tcPr>
                <w:p w14:paraId="00CC57F2"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Darina-</w:t>
                  </w:r>
                  <w:proofErr w:type="spellStart"/>
                  <w:r w:rsidRPr="00B641F9">
                    <w:rPr>
                      <w:rFonts w:ascii="Aptos Narrow" w:hAnsi="Aptos Narrow"/>
                      <w:color w:val="000000"/>
                    </w:rPr>
                    <w:t>Eisal</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Kononova</w:t>
                  </w:r>
                  <w:r w:rsidRPr="00B641F9">
                    <w:rPr>
                      <w:rFonts w:ascii="Aptos Narrow" w:hAnsi="Aptos Narrow"/>
                      <w:color w:val="000000"/>
                    </w:rPr>
                    <w:br/>
                  </w:r>
                  <w:proofErr w:type="spellStart"/>
                  <w:r w:rsidRPr="00B641F9">
                    <w:rPr>
                      <w:rFonts w:ascii="Aptos Narrow" w:hAnsi="Aptos Narrow"/>
                      <w:color w:val="000000"/>
                    </w:rPr>
                    <w:lastRenderedPageBreak/>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5E6CFD80" w14:textId="77777777" w:rsidTr="00B641F9">
              <w:trPr>
                <w:trHeight w:val="300"/>
              </w:trPr>
              <w:tc>
                <w:tcPr>
                  <w:tcW w:w="9460" w:type="dxa"/>
                  <w:tcBorders>
                    <w:top w:val="nil"/>
                    <w:left w:val="nil"/>
                    <w:bottom w:val="nil"/>
                    <w:right w:val="nil"/>
                  </w:tcBorders>
                  <w:shd w:val="clear" w:color="auto" w:fill="auto"/>
                  <w:vAlign w:val="bottom"/>
                  <w:hideMark/>
                </w:tcPr>
                <w:p w14:paraId="2349B9E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lastRenderedPageBreak/>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Eerik</w:t>
                  </w:r>
                  <w:proofErr w:type="spellEnd"/>
                  <w:r w:rsidRPr="00B641F9">
                    <w:rPr>
                      <w:rFonts w:ascii="Aptos Narrow" w:hAnsi="Aptos Narrow"/>
                      <w:color w:val="000000"/>
                    </w:rPr>
                    <w:t xml:space="preserve"> Sven</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Puudist</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xml:space="preserve">: TÜ, </w:t>
                  </w:r>
                  <w:proofErr w:type="spellStart"/>
                  <w:r w:rsidRPr="00B641F9">
                    <w:rPr>
                      <w:rFonts w:ascii="Aptos Narrow" w:hAnsi="Aptos Narrow"/>
                      <w:color w:val="000000"/>
                    </w:rPr>
                    <w:t>arvutiteaduste</w:t>
                  </w:r>
                  <w:proofErr w:type="spellEnd"/>
                  <w:r w:rsidRPr="00B641F9">
                    <w:rPr>
                      <w:rFonts w:ascii="Aptos Narrow" w:hAnsi="Aptos Narrow"/>
                      <w:color w:val="000000"/>
                    </w:rPr>
                    <w:t xml:space="preserve"> </w:t>
                  </w:r>
                  <w:proofErr w:type="spellStart"/>
                  <w:r w:rsidRPr="00B641F9">
                    <w:rPr>
                      <w:rFonts w:ascii="Aptos Narrow" w:hAnsi="Aptos Narrow"/>
                      <w:color w:val="000000"/>
                    </w:rPr>
                    <w:t>instituut</w:t>
                  </w:r>
                  <w:proofErr w:type="spellEnd"/>
                </w:p>
              </w:tc>
            </w:tr>
            <w:tr w:rsidR="00B641F9" w14:paraId="13E0ECF0" w14:textId="77777777" w:rsidTr="00B641F9">
              <w:trPr>
                <w:trHeight w:val="300"/>
              </w:trPr>
              <w:tc>
                <w:tcPr>
                  <w:tcW w:w="9460" w:type="dxa"/>
                  <w:tcBorders>
                    <w:top w:val="nil"/>
                    <w:left w:val="nil"/>
                    <w:bottom w:val="nil"/>
                    <w:right w:val="nil"/>
                  </w:tcBorders>
                  <w:shd w:val="clear" w:color="auto" w:fill="auto"/>
                  <w:vAlign w:val="bottom"/>
                  <w:hideMark/>
                </w:tcPr>
                <w:p w14:paraId="1645EEA5" w14:textId="5A7F3029" w:rsidR="00B641F9" w:rsidRPr="004260D3" w:rsidRDefault="00B641F9" w:rsidP="004260D3">
                  <w:pPr>
                    <w:rPr>
                      <w:rFonts w:ascii="Aptos Narrow" w:hAnsi="Aptos Narrow"/>
                      <w:color w:val="000000"/>
                      <w:rPrChange w:id="87" w:author="Uku Vainik" w:date="2024-08-06T12:04:00Z">
                        <w:rPr/>
                      </w:rPrChange>
                    </w:rPr>
                    <w:pPrChange w:id="88" w:author="Uku Vainik" w:date="2024-08-06T12:04:00Z">
                      <w:pPr>
                        <w:pStyle w:val="ListParagraph"/>
                        <w:numPr>
                          <w:numId w:val="14"/>
                        </w:numPr>
                        <w:ind w:hanging="360"/>
                      </w:pPr>
                    </w:pPrChange>
                  </w:pPr>
                  <w:del w:id="89" w:author="Uku Vainik" w:date="2024-08-06T12:04:00Z">
                    <w:r w:rsidRPr="004260D3" w:rsidDel="004260D3">
                      <w:rPr>
                        <w:rFonts w:ascii="Aptos Narrow" w:hAnsi="Aptos Narrow"/>
                        <w:color w:val="000000"/>
                        <w:rPrChange w:id="90" w:author="Uku Vainik" w:date="2024-08-06T12:04:00Z">
                          <w:rPr/>
                        </w:rPrChange>
                      </w:rPr>
                      <w:delText>Eesnimi: Kari</w:delText>
                    </w:r>
                    <w:r w:rsidRPr="004260D3" w:rsidDel="004260D3">
                      <w:rPr>
                        <w:rFonts w:ascii="Aptos Narrow" w:hAnsi="Aptos Narrow"/>
                        <w:color w:val="000000"/>
                        <w:rPrChange w:id="91" w:author="Uku Vainik" w:date="2024-08-06T12:04:00Z">
                          <w:rPr/>
                        </w:rPrChange>
                      </w:rPr>
                      <w:br/>
                      <w:delText>Perenimi: Kuulman</w:delText>
                    </w:r>
                    <w:r w:rsidRPr="004260D3" w:rsidDel="004260D3">
                      <w:rPr>
                        <w:rFonts w:ascii="Aptos Narrow" w:hAnsi="Aptos Narrow"/>
                        <w:color w:val="000000"/>
                        <w:rPrChange w:id="92" w:author="Uku Vainik" w:date="2024-08-06T12:04:00Z">
                          <w:rPr/>
                        </w:rPrChange>
                      </w:rPr>
                      <w:br/>
                      <w:delText>Ametikoht: tudeng</w:delText>
                    </w:r>
                    <w:r w:rsidRPr="004260D3" w:rsidDel="004260D3">
                      <w:rPr>
                        <w:rFonts w:ascii="Aptos Narrow" w:hAnsi="Aptos Narrow"/>
                        <w:color w:val="000000"/>
                        <w:rPrChange w:id="93" w:author="Uku Vainik" w:date="2024-08-06T12:04:00Z">
                          <w:rPr/>
                        </w:rPrChange>
                      </w:rPr>
                      <w:br/>
                      <w:delText>Organisatsioon: TÜ, PH</w:delText>
                    </w:r>
                  </w:del>
                </w:p>
              </w:tc>
            </w:tr>
            <w:tr w:rsidR="00B641F9" w:rsidDel="00B766FF" w14:paraId="7210A2FF" w14:textId="2EC536E2" w:rsidTr="00B641F9">
              <w:trPr>
                <w:trHeight w:val="300"/>
                <w:del w:id="94" w:author="Uku Vainik" w:date="2024-08-06T12:12:00Z"/>
              </w:trPr>
              <w:tc>
                <w:tcPr>
                  <w:tcW w:w="9460" w:type="dxa"/>
                  <w:tcBorders>
                    <w:top w:val="nil"/>
                    <w:left w:val="nil"/>
                    <w:bottom w:val="nil"/>
                    <w:right w:val="nil"/>
                  </w:tcBorders>
                  <w:shd w:val="clear" w:color="auto" w:fill="auto"/>
                  <w:vAlign w:val="bottom"/>
                  <w:hideMark/>
                </w:tcPr>
                <w:p w14:paraId="36EE611F" w14:textId="60F8403C" w:rsidR="00B641F9" w:rsidRPr="00B641F9" w:rsidDel="00B766FF" w:rsidRDefault="00B641F9" w:rsidP="00331D5C">
                  <w:pPr>
                    <w:pStyle w:val="ListParagraph"/>
                    <w:numPr>
                      <w:ilvl w:val="0"/>
                      <w:numId w:val="14"/>
                    </w:numPr>
                    <w:rPr>
                      <w:del w:id="95" w:author="Uku Vainik" w:date="2024-08-06T12:12:00Z"/>
                      <w:rFonts w:ascii="Aptos Narrow" w:hAnsi="Aptos Narrow"/>
                      <w:color w:val="000000"/>
                    </w:rPr>
                  </w:pPr>
                  <w:del w:id="96" w:author="Uku Vainik" w:date="2024-08-06T12:12:00Z">
                    <w:r w:rsidRPr="00B641F9" w:rsidDel="00B766FF">
                      <w:rPr>
                        <w:rFonts w:ascii="Aptos Narrow" w:hAnsi="Aptos Narrow"/>
                        <w:color w:val="000000"/>
                      </w:rPr>
                      <w:delText>Eesnimi: Carmen</w:delText>
                    </w:r>
                    <w:r w:rsidRPr="00B641F9" w:rsidDel="00B766FF">
                      <w:rPr>
                        <w:rFonts w:ascii="Aptos Narrow" w:hAnsi="Aptos Narrow"/>
                        <w:color w:val="000000"/>
                      </w:rPr>
                      <w:br/>
                      <w:delText>Perenimi: Koov</w:delText>
                    </w:r>
                    <w:r w:rsidRPr="00B641F9" w:rsidDel="00B766FF">
                      <w:rPr>
                        <w:rFonts w:ascii="Aptos Narrow" w:hAnsi="Aptos Narrow"/>
                        <w:color w:val="000000"/>
                      </w:rPr>
                      <w:br/>
                      <w:delText>Ametikoht: tudeng</w:delText>
                    </w:r>
                    <w:r w:rsidRPr="00B641F9" w:rsidDel="00B766FF">
                      <w:rPr>
                        <w:rFonts w:ascii="Aptos Narrow" w:hAnsi="Aptos Narrow"/>
                        <w:color w:val="000000"/>
                      </w:rPr>
                      <w:br/>
                      <w:delText>Organisatsioon: Toulouse’i ülikool</w:delText>
                    </w:r>
                  </w:del>
                </w:p>
              </w:tc>
            </w:tr>
            <w:tr w:rsidR="00B641F9" w:rsidDel="00B766FF" w14:paraId="4B18DDFE" w14:textId="0356EF44" w:rsidTr="00B641F9">
              <w:trPr>
                <w:trHeight w:val="300"/>
                <w:del w:id="97" w:author="Uku Vainik" w:date="2024-08-06T12:12:00Z"/>
              </w:trPr>
              <w:tc>
                <w:tcPr>
                  <w:tcW w:w="9460" w:type="dxa"/>
                  <w:tcBorders>
                    <w:top w:val="nil"/>
                    <w:left w:val="nil"/>
                    <w:bottom w:val="nil"/>
                    <w:right w:val="nil"/>
                  </w:tcBorders>
                  <w:shd w:val="clear" w:color="auto" w:fill="auto"/>
                  <w:vAlign w:val="bottom"/>
                  <w:hideMark/>
                </w:tcPr>
                <w:p w14:paraId="034A0E72" w14:textId="5ED743F5" w:rsidR="00B641F9" w:rsidRPr="00FF076F" w:rsidDel="00B766FF" w:rsidRDefault="00B641F9" w:rsidP="00FF076F">
                  <w:pPr>
                    <w:ind w:left="360"/>
                    <w:rPr>
                      <w:del w:id="98" w:author="Uku Vainik" w:date="2024-08-06T12:12:00Z"/>
                      <w:rFonts w:ascii="Aptos Narrow" w:hAnsi="Aptos Narrow"/>
                      <w:color w:val="000000"/>
                      <w:rPrChange w:id="99" w:author="Uku Vainik" w:date="2024-08-06T11:41:00Z">
                        <w:rPr>
                          <w:del w:id="100" w:author="Uku Vainik" w:date="2024-08-06T12:12:00Z"/>
                        </w:rPr>
                      </w:rPrChange>
                    </w:rPr>
                    <w:pPrChange w:id="101" w:author="Uku Vainik" w:date="2024-08-06T11:41:00Z">
                      <w:pPr>
                        <w:pStyle w:val="ListParagraph"/>
                        <w:numPr>
                          <w:numId w:val="14"/>
                        </w:numPr>
                        <w:ind w:hanging="360"/>
                      </w:pPr>
                    </w:pPrChange>
                  </w:pPr>
                  <w:del w:id="102" w:author="Uku Vainik" w:date="2024-07-10T13:55:00Z">
                    <w:r w:rsidRPr="00FF076F" w:rsidDel="002448F5">
                      <w:rPr>
                        <w:rFonts w:ascii="Aptos Narrow" w:hAnsi="Aptos Narrow"/>
                        <w:color w:val="000000"/>
                        <w:rPrChange w:id="103" w:author="Uku Vainik" w:date="2024-08-06T11:41:00Z">
                          <w:rPr/>
                        </w:rPrChange>
                      </w:rPr>
                      <w:delText>Eesnimi: Kristiina</w:delText>
                    </w:r>
                    <w:r w:rsidRPr="00FF076F" w:rsidDel="002448F5">
                      <w:rPr>
                        <w:rFonts w:ascii="Aptos Narrow" w:hAnsi="Aptos Narrow"/>
                        <w:color w:val="000000"/>
                        <w:rPrChange w:id="104" w:author="Uku Vainik" w:date="2024-08-06T11:41:00Z">
                          <w:rPr/>
                        </w:rPrChange>
                      </w:rPr>
                      <w:br/>
                      <w:delText>Perenimi: Adson</w:delText>
                    </w:r>
                    <w:r w:rsidRPr="00FF076F" w:rsidDel="002448F5">
                      <w:rPr>
                        <w:rFonts w:ascii="Aptos Narrow" w:hAnsi="Aptos Narrow"/>
                        <w:color w:val="000000"/>
                        <w:rPrChange w:id="105" w:author="Uku Vainik" w:date="2024-08-06T11:41:00Z">
                          <w:rPr/>
                        </w:rPrChange>
                      </w:rPr>
                      <w:br/>
                      <w:delText>Ametikoht: tudeng</w:delText>
                    </w:r>
                    <w:r w:rsidRPr="00FF076F" w:rsidDel="002448F5">
                      <w:rPr>
                        <w:rFonts w:ascii="Aptos Narrow" w:hAnsi="Aptos Narrow"/>
                        <w:color w:val="000000"/>
                        <w:rPrChange w:id="106" w:author="Uku Vainik" w:date="2024-08-06T11:41:00Z">
                          <w:rPr/>
                        </w:rPrChange>
                      </w:rPr>
                      <w:br/>
                      <w:delText>Organisatsioon: TÜ, PH</w:delText>
                    </w:r>
                  </w:del>
                </w:p>
              </w:tc>
            </w:tr>
            <w:tr w:rsidR="00B641F9" w:rsidDel="00B766FF" w14:paraId="3DB90234" w14:textId="498B86E4" w:rsidTr="00B641F9">
              <w:trPr>
                <w:trHeight w:val="300"/>
                <w:del w:id="107" w:author="Uku Vainik" w:date="2024-08-06T12:12:00Z"/>
              </w:trPr>
              <w:tc>
                <w:tcPr>
                  <w:tcW w:w="9460" w:type="dxa"/>
                  <w:tcBorders>
                    <w:top w:val="nil"/>
                    <w:left w:val="nil"/>
                    <w:bottom w:val="nil"/>
                    <w:right w:val="nil"/>
                  </w:tcBorders>
                  <w:shd w:val="clear" w:color="auto" w:fill="auto"/>
                  <w:vAlign w:val="bottom"/>
                  <w:hideMark/>
                </w:tcPr>
                <w:p w14:paraId="1409240F" w14:textId="759E00A4" w:rsidR="00B641F9" w:rsidRPr="00B641F9" w:rsidDel="00B766FF" w:rsidRDefault="00B641F9" w:rsidP="00331D5C">
                  <w:pPr>
                    <w:pStyle w:val="ListParagraph"/>
                    <w:numPr>
                      <w:ilvl w:val="0"/>
                      <w:numId w:val="14"/>
                    </w:numPr>
                    <w:rPr>
                      <w:del w:id="108" w:author="Uku Vainik" w:date="2024-08-06T12:12:00Z"/>
                      <w:rFonts w:ascii="Aptos Narrow" w:hAnsi="Aptos Narrow"/>
                      <w:color w:val="000000"/>
                    </w:rPr>
                  </w:pPr>
                  <w:del w:id="109" w:author="Uku Vainik" w:date="2024-08-06T12:12:00Z">
                    <w:r w:rsidRPr="00B641F9" w:rsidDel="00B766FF">
                      <w:rPr>
                        <w:rFonts w:ascii="Aptos Narrow" w:hAnsi="Aptos Narrow"/>
                        <w:color w:val="000000"/>
                      </w:rPr>
                      <w:delText>Eesnimi: Bratislav</w:delText>
                    </w:r>
                    <w:r w:rsidRPr="00B641F9" w:rsidDel="00B766FF">
                      <w:rPr>
                        <w:rFonts w:ascii="Aptos Narrow" w:hAnsi="Aptos Narrow"/>
                        <w:color w:val="000000"/>
                      </w:rPr>
                      <w:br/>
                      <w:delText>Perenimi: Misic</w:delText>
                    </w:r>
                    <w:r w:rsidRPr="00B641F9" w:rsidDel="00B766FF">
                      <w:rPr>
                        <w:rFonts w:ascii="Aptos Narrow" w:hAnsi="Aptos Narrow"/>
                        <w:color w:val="000000"/>
                      </w:rPr>
                      <w:br/>
                      <w:delText>Ametikoht: kaasprofessor</w:delText>
                    </w:r>
                    <w:r w:rsidRPr="00B641F9" w:rsidDel="00B766FF">
                      <w:rPr>
                        <w:rFonts w:ascii="Aptos Narrow" w:hAnsi="Aptos Narrow"/>
                        <w:color w:val="000000"/>
                      </w:rPr>
                      <w:br/>
                      <w:delText>Organisatsioon: McGilli Ülikool, Neuroloogia osakond</w:delText>
                    </w:r>
                  </w:del>
                </w:p>
              </w:tc>
            </w:tr>
            <w:tr w:rsidR="00B641F9" w:rsidDel="00B766FF" w14:paraId="0EB6E6D9" w14:textId="3633E586" w:rsidTr="00B641F9">
              <w:trPr>
                <w:trHeight w:val="300"/>
                <w:del w:id="110" w:author="Uku Vainik" w:date="2024-08-06T12:12:00Z"/>
              </w:trPr>
              <w:tc>
                <w:tcPr>
                  <w:tcW w:w="9460" w:type="dxa"/>
                  <w:tcBorders>
                    <w:top w:val="nil"/>
                    <w:left w:val="nil"/>
                    <w:bottom w:val="nil"/>
                    <w:right w:val="nil"/>
                  </w:tcBorders>
                  <w:shd w:val="clear" w:color="auto" w:fill="auto"/>
                  <w:vAlign w:val="bottom"/>
                  <w:hideMark/>
                </w:tcPr>
                <w:p w14:paraId="7D966BEA" w14:textId="3371F795" w:rsidR="00B641F9" w:rsidRPr="00B641F9" w:rsidDel="00B766FF" w:rsidRDefault="00B641F9" w:rsidP="00331D5C">
                  <w:pPr>
                    <w:pStyle w:val="ListParagraph"/>
                    <w:numPr>
                      <w:ilvl w:val="0"/>
                      <w:numId w:val="14"/>
                    </w:numPr>
                    <w:rPr>
                      <w:del w:id="111" w:author="Uku Vainik" w:date="2024-08-06T12:12:00Z"/>
                      <w:rFonts w:ascii="Aptos Narrow" w:hAnsi="Aptos Narrow"/>
                      <w:color w:val="000000"/>
                    </w:rPr>
                  </w:pPr>
                  <w:del w:id="112" w:author="Uku Vainik" w:date="2024-08-06T12:12:00Z">
                    <w:r w:rsidRPr="00B641F9" w:rsidDel="00B766FF">
                      <w:rPr>
                        <w:rFonts w:ascii="Aptos Narrow" w:hAnsi="Aptos Narrow"/>
                        <w:color w:val="000000"/>
                      </w:rPr>
                      <w:delText>Eesnimi: Mari</w:delText>
                    </w:r>
                    <w:r w:rsidRPr="00B641F9" w:rsidDel="00B766FF">
                      <w:rPr>
                        <w:rFonts w:ascii="Aptos Narrow" w:hAnsi="Aptos Narrow"/>
                        <w:color w:val="000000"/>
                      </w:rPr>
                      <w:br/>
                      <w:delText>Perenimi: Shishikura</w:delText>
                    </w:r>
                    <w:r w:rsidRPr="00B641F9" w:rsidDel="00B766FF">
                      <w:rPr>
                        <w:rFonts w:ascii="Aptos Narrow" w:hAnsi="Aptos Narrow"/>
                        <w:color w:val="000000"/>
                      </w:rPr>
                      <w:br/>
                      <w:delText>Ametikoht: tudeng</w:delText>
                    </w:r>
                    <w:r w:rsidRPr="00B641F9" w:rsidDel="00B766FF">
                      <w:rPr>
                        <w:rFonts w:ascii="Aptos Narrow" w:hAnsi="Aptos Narrow"/>
                        <w:color w:val="000000"/>
                      </w:rPr>
                      <w:br/>
                      <w:delText>Organisatsioon: McGilli Ülikool, Neuroloogia osakond</w:delText>
                    </w:r>
                  </w:del>
                </w:p>
              </w:tc>
            </w:tr>
            <w:tr w:rsidR="00B641F9" w14:paraId="60B750F0" w14:textId="77777777" w:rsidTr="00B641F9">
              <w:trPr>
                <w:trHeight w:val="300"/>
              </w:trPr>
              <w:tc>
                <w:tcPr>
                  <w:tcW w:w="9460" w:type="dxa"/>
                  <w:tcBorders>
                    <w:top w:val="nil"/>
                    <w:left w:val="nil"/>
                    <w:bottom w:val="nil"/>
                    <w:right w:val="nil"/>
                  </w:tcBorders>
                  <w:shd w:val="clear" w:color="auto" w:fill="auto"/>
                  <w:vAlign w:val="bottom"/>
                  <w:hideMark/>
                </w:tcPr>
                <w:p w14:paraId="19C2C975"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Alexandros</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Giannelis</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xml:space="preserve">: Minnesota </w:t>
                  </w:r>
                  <w:proofErr w:type="spellStart"/>
                  <w:r w:rsidRPr="00B641F9">
                    <w:rPr>
                      <w:rFonts w:ascii="Aptos Narrow" w:hAnsi="Aptos Narrow"/>
                      <w:color w:val="000000"/>
                    </w:rPr>
                    <w:t>Ülikool</w:t>
                  </w:r>
                  <w:proofErr w:type="spellEnd"/>
                  <w:r w:rsidRPr="00B641F9">
                    <w:rPr>
                      <w:rFonts w:ascii="Aptos Narrow" w:hAnsi="Aptos Narrow"/>
                      <w:color w:val="000000"/>
                    </w:rPr>
                    <w:t>, PH</w:t>
                  </w:r>
                </w:p>
              </w:tc>
            </w:tr>
            <w:tr w:rsidR="00B641F9" w14:paraId="338AFBA9" w14:textId="77777777" w:rsidTr="00B641F9">
              <w:trPr>
                <w:trHeight w:val="300"/>
              </w:trPr>
              <w:tc>
                <w:tcPr>
                  <w:tcW w:w="9460" w:type="dxa"/>
                  <w:tcBorders>
                    <w:top w:val="nil"/>
                    <w:left w:val="nil"/>
                    <w:bottom w:val="nil"/>
                    <w:right w:val="nil"/>
                  </w:tcBorders>
                  <w:shd w:val="clear" w:color="auto" w:fill="auto"/>
                  <w:vAlign w:val="bottom"/>
                  <w:hideMark/>
                </w:tcPr>
                <w:p w14:paraId="73A8F34E" w14:textId="41277BBC" w:rsidR="00B641F9" w:rsidRPr="00FF076F" w:rsidRDefault="00B641F9" w:rsidP="00FF076F">
                  <w:pPr>
                    <w:ind w:left="360"/>
                    <w:rPr>
                      <w:rFonts w:ascii="Aptos Narrow" w:hAnsi="Aptos Narrow"/>
                      <w:color w:val="000000"/>
                      <w:rPrChange w:id="113" w:author="Uku Vainik" w:date="2024-08-06T11:41:00Z">
                        <w:rPr/>
                      </w:rPrChange>
                    </w:rPr>
                    <w:pPrChange w:id="114" w:author="Uku Vainik" w:date="2024-08-06T11:41:00Z">
                      <w:pPr>
                        <w:pStyle w:val="ListParagraph"/>
                        <w:numPr>
                          <w:numId w:val="14"/>
                        </w:numPr>
                        <w:ind w:hanging="360"/>
                      </w:pPr>
                    </w:pPrChange>
                  </w:pPr>
                  <w:del w:id="115" w:author="Uku Vainik" w:date="2024-07-10T13:55:00Z">
                    <w:r w:rsidRPr="00FF076F" w:rsidDel="002448F5">
                      <w:rPr>
                        <w:rFonts w:ascii="Aptos Narrow" w:hAnsi="Aptos Narrow"/>
                        <w:color w:val="000000"/>
                        <w:rPrChange w:id="116" w:author="Uku Vainik" w:date="2024-08-06T11:41:00Z">
                          <w:rPr/>
                        </w:rPrChange>
                      </w:rPr>
                      <w:delText>Eesnimi: Liina</w:delText>
                    </w:r>
                    <w:r w:rsidRPr="00FF076F" w:rsidDel="002448F5">
                      <w:rPr>
                        <w:rFonts w:ascii="Aptos Narrow" w:hAnsi="Aptos Narrow"/>
                        <w:color w:val="000000"/>
                        <w:rPrChange w:id="117" w:author="Uku Vainik" w:date="2024-08-06T11:41:00Z">
                          <w:rPr/>
                        </w:rPrChange>
                      </w:rPr>
                      <w:br/>
                      <w:delText>Perenimi: Pakosta</w:delText>
                    </w:r>
                    <w:r w:rsidRPr="00FF076F" w:rsidDel="002448F5">
                      <w:rPr>
                        <w:rFonts w:ascii="Aptos Narrow" w:hAnsi="Aptos Narrow"/>
                        <w:color w:val="000000"/>
                        <w:rPrChange w:id="118" w:author="Uku Vainik" w:date="2024-08-06T11:41:00Z">
                          <w:rPr/>
                        </w:rPrChange>
                      </w:rPr>
                      <w:br/>
                      <w:delText>Ametikoht: tudeng</w:delText>
                    </w:r>
                    <w:r w:rsidRPr="00FF076F" w:rsidDel="002448F5">
                      <w:rPr>
                        <w:rFonts w:ascii="Aptos Narrow" w:hAnsi="Aptos Narrow"/>
                        <w:color w:val="000000"/>
                        <w:rPrChange w:id="119" w:author="Uku Vainik" w:date="2024-08-06T11:41:00Z">
                          <w:rPr/>
                        </w:rPrChange>
                      </w:rPr>
                      <w:br/>
                      <w:delText>Organisatsioon: TÜ, PH</w:delText>
                    </w:r>
                  </w:del>
                </w:p>
              </w:tc>
            </w:tr>
            <w:tr w:rsidR="00B641F9" w14:paraId="79C88A35" w14:textId="77777777" w:rsidTr="00B641F9">
              <w:trPr>
                <w:trHeight w:val="300"/>
              </w:trPr>
              <w:tc>
                <w:tcPr>
                  <w:tcW w:w="9460" w:type="dxa"/>
                  <w:tcBorders>
                    <w:top w:val="nil"/>
                    <w:left w:val="nil"/>
                    <w:bottom w:val="nil"/>
                    <w:right w:val="nil"/>
                  </w:tcBorders>
                  <w:shd w:val="clear" w:color="auto" w:fill="auto"/>
                  <w:vAlign w:val="bottom"/>
                  <w:hideMark/>
                </w:tcPr>
                <w:p w14:paraId="75E553B0"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Birgit</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Malken</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312F31BC" w14:textId="77777777" w:rsidTr="00B641F9">
              <w:trPr>
                <w:trHeight w:val="300"/>
              </w:trPr>
              <w:tc>
                <w:tcPr>
                  <w:tcW w:w="9460" w:type="dxa"/>
                  <w:tcBorders>
                    <w:top w:val="nil"/>
                    <w:left w:val="nil"/>
                    <w:bottom w:val="nil"/>
                    <w:right w:val="nil"/>
                  </w:tcBorders>
                  <w:shd w:val="clear" w:color="auto" w:fill="auto"/>
                  <w:vAlign w:val="bottom"/>
                  <w:hideMark/>
                </w:tcPr>
                <w:p w14:paraId="1D6B1C7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Andres</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Maask</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0FF3071C" w14:textId="77777777" w:rsidTr="00B641F9">
              <w:trPr>
                <w:trHeight w:val="300"/>
              </w:trPr>
              <w:tc>
                <w:tcPr>
                  <w:tcW w:w="9460" w:type="dxa"/>
                  <w:tcBorders>
                    <w:top w:val="nil"/>
                    <w:left w:val="nil"/>
                    <w:bottom w:val="nil"/>
                    <w:right w:val="nil"/>
                  </w:tcBorders>
                  <w:shd w:val="clear" w:color="auto" w:fill="auto"/>
                  <w:vAlign w:val="bottom"/>
                  <w:hideMark/>
                </w:tcPr>
                <w:p w14:paraId="7A93B77C"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Maris</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Vainre</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Heaolu-uuringute</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20DFF856" w14:textId="77777777" w:rsidTr="00B641F9">
              <w:trPr>
                <w:trHeight w:val="300"/>
              </w:trPr>
              <w:tc>
                <w:tcPr>
                  <w:tcW w:w="9460" w:type="dxa"/>
                  <w:tcBorders>
                    <w:top w:val="nil"/>
                    <w:left w:val="nil"/>
                    <w:bottom w:val="nil"/>
                    <w:right w:val="nil"/>
                  </w:tcBorders>
                  <w:shd w:val="clear" w:color="auto" w:fill="auto"/>
                  <w:vAlign w:val="bottom"/>
                  <w:hideMark/>
                </w:tcPr>
                <w:p w14:paraId="796488C5"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Liis</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Liivand</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73F40021" w14:textId="77777777" w:rsidTr="00B641F9">
              <w:trPr>
                <w:trHeight w:val="300"/>
              </w:trPr>
              <w:tc>
                <w:tcPr>
                  <w:tcW w:w="9460" w:type="dxa"/>
                  <w:tcBorders>
                    <w:top w:val="nil"/>
                    <w:left w:val="nil"/>
                    <w:bottom w:val="nil"/>
                    <w:right w:val="nil"/>
                  </w:tcBorders>
                  <w:shd w:val="clear" w:color="auto" w:fill="auto"/>
                  <w:vAlign w:val="bottom"/>
                  <w:hideMark/>
                </w:tcPr>
                <w:p w14:paraId="4B46BE01"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Getriin</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Meister</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49864EA2" w14:textId="77777777" w:rsidTr="00B641F9">
              <w:trPr>
                <w:trHeight w:val="300"/>
              </w:trPr>
              <w:tc>
                <w:tcPr>
                  <w:tcW w:w="9460" w:type="dxa"/>
                  <w:tcBorders>
                    <w:top w:val="nil"/>
                    <w:left w:val="nil"/>
                    <w:bottom w:val="nil"/>
                    <w:right w:val="nil"/>
                  </w:tcBorders>
                  <w:shd w:val="clear" w:color="auto" w:fill="auto"/>
                  <w:vAlign w:val="bottom"/>
                  <w:hideMark/>
                </w:tcPr>
                <w:p w14:paraId="72B5F509"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Jarita</w:t>
                  </w:r>
                  <w:proofErr w:type="spellEnd"/>
                  <w:r w:rsidRPr="00B641F9">
                    <w:rPr>
                      <w:rFonts w:ascii="Aptos Narrow" w:hAnsi="Aptos Narrow"/>
                      <w:color w:val="000000"/>
                    </w:rPr>
                    <w:t xml:space="preserve"> Maaria</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Rintamäki</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0EF17007" w14:textId="77777777" w:rsidTr="00B641F9">
              <w:trPr>
                <w:trHeight w:val="300"/>
              </w:trPr>
              <w:tc>
                <w:tcPr>
                  <w:tcW w:w="9460" w:type="dxa"/>
                  <w:tcBorders>
                    <w:top w:val="nil"/>
                    <w:left w:val="nil"/>
                    <w:bottom w:val="nil"/>
                    <w:right w:val="nil"/>
                  </w:tcBorders>
                  <w:shd w:val="clear" w:color="auto" w:fill="auto"/>
                  <w:vAlign w:val="bottom"/>
                  <w:hideMark/>
                </w:tcPr>
                <w:p w14:paraId="40837A2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Ye</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Zeng</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EÜ, PH</w:t>
                  </w:r>
                </w:p>
              </w:tc>
            </w:tr>
            <w:tr w:rsidR="00B641F9" w14:paraId="05123E63" w14:textId="77777777" w:rsidTr="00B641F9">
              <w:trPr>
                <w:trHeight w:val="300"/>
              </w:trPr>
              <w:tc>
                <w:tcPr>
                  <w:tcW w:w="9460" w:type="dxa"/>
                  <w:tcBorders>
                    <w:top w:val="nil"/>
                    <w:left w:val="nil"/>
                    <w:bottom w:val="nil"/>
                    <w:right w:val="nil"/>
                  </w:tcBorders>
                  <w:shd w:val="clear" w:color="auto" w:fill="auto"/>
                  <w:vAlign w:val="bottom"/>
                  <w:hideMark/>
                </w:tcPr>
                <w:p w14:paraId="5F6371D1"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Kaijo</w:t>
                  </w:r>
                  <w:proofErr w:type="spellEnd"/>
                  <w:r w:rsidRPr="00B641F9">
                    <w:rPr>
                      <w:rFonts w:ascii="Aptos Narrow" w:hAnsi="Aptos Narrow"/>
                      <w:color w:val="000000"/>
                    </w:rPr>
                    <w:t xml:space="preserve"> </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Rüütsalu</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nooremteadur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41E8D890" w14:textId="77777777" w:rsidTr="00B641F9">
              <w:trPr>
                <w:trHeight w:val="300"/>
              </w:trPr>
              <w:tc>
                <w:tcPr>
                  <w:tcW w:w="9460" w:type="dxa"/>
                  <w:tcBorders>
                    <w:top w:val="nil"/>
                    <w:left w:val="nil"/>
                    <w:bottom w:val="nil"/>
                    <w:right w:val="nil"/>
                  </w:tcBorders>
                  <w:shd w:val="clear" w:color="auto" w:fill="auto"/>
                  <w:vAlign w:val="bottom"/>
                  <w:hideMark/>
                </w:tcPr>
                <w:p w14:paraId="27F01F2D"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Sam</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Henry</w:t>
                  </w:r>
                  <w:r w:rsidRPr="00B641F9">
                    <w:rPr>
                      <w:rFonts w:ascii="Aptos Narrow" w:hAnsi="Aptos Narrow"/>
                      <w:color w:val="000000"/>
                    </w:rPr>
                    <w:br/>
                  </w:r>
                  <w:proofErr w:type="spellStart"/>
                  <w:r w:rsidRPr="00B641F9">
                    <w:rPr>
                      <w:rFonts w:ascii="Aptos Narrow" w:hAnsi="Aptos Narrow"/>
                      <w:color w:val="000000"/>
                    </w:rPr>
                    <w:lastRenderedPageBreak/>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64AA9B63" w14:textId="77777777" w:rsidTr="00B641F9">
              <w:trPr>
                <w:trHeight w:val="300"/>
              </w:trPr>
              <w:tc>
                <w:tcPr>
                  <w:tcW w:w="9460" w:type="dxa"/>
                  <w:tcBorders>
                    <w:top w:val="nil"/>
                    <w:left w:val="nil"/>
                    <w:bottom w:val="nil"/>
                    <w:right w:val="nil"/>
                  </w:tcBorders>
                  <w:shd w:val="clear" w:color="auto" w:fill="auto"/>
                  <w:vAlign w:val="bottom"/>
                  <w:hideMark/>
                </w:tcPr>
                <w:p w14:paraId="1CC8F6A3"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lastRenderedPageBreak/>
                    <w:t>Eesnimi</w:t>
                  </w:r>
                  <w:proofErr w:type="spellEnd"/>
                  <w:r w:rsidRPr="00B641F9">
                    <w:rPr>
                      <w:rFonts w:ascii="Aptos Narrow" w:hAnsi="Aptos Narrow"/>
                      <w:color w:val="000000"/>
                    </w:rPr>
                    <w:t>: Gareth</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Markel</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George Mason University, Virginia, USA</w:t>
                  </w:r>
                </w:p>
              </w:tc>
            </w:tr>
            <w:tr w:rsidR="00B641F9" w14:paraId="35A21EF9" w14:textId="77777777" w:rsidTr="00B641F9">
              <w:trPr>
                <w:trHeight w:val="300"/>
              </w:trPr>
              <w:tc>
                <w:tcPr>
                  <w:tcW w:w="9460" w:type="dxa"/>
                  <w:tcBorders>
                    <w:top w:val="nil"/>
                    <w:left w:val="nil"/>
                    <w:bottom w:val="nil"/>
                    <w:right w:val="nil"/>
                  </w:tcBorders>
                  <w:shd w:val="clear" w:color="auto" w:fill="auto"/>
                  <w:vAlign w:val="bottom"/>
                  <w:hideMark/>
                </w:tcPr>
                <w:p w14:paraId="00180C72"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Heldi</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Eimann</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19C1382B" w14:textId="77777777" w:rsidTr="00B641F9">
              <w:trPr>
                <w:trHeight w:val="300"/>
              </w:trPr>
              <w:tc>
                <w:tcPr>
                  <w:tcW w:w="9460" w:type="dxa"/>
                  <w:tcBorders>
                    <w:top w:val="nil"/>
                    <w:left w:val="nil"/>
                    <w:bottom w:val="nil"/>
                    <w:right w:val="nil"/>
                  </w:tcBorders>
                  <w:shd w:val="clear" w:color="auto" w:fill="auto"/>
                  <w:vAlign w:val="bottom"/>
                  <w:hideMark/>
                </w:tcPr>
                <w:p w14:paraId="278AFAB8"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Merilin</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Mets</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6F78FAC9" w14:textId="77777777" w:rsidTr="00B641F9">
              <w:trPr>
                <w:trHeight w:val="300"/>
              </w:trPr>
              <w:tc>
                <w:tcPr>
                  <w:tcW w:w="9460" w:type="dxa"/>
                  <w:tcBorders>
                    <w:top w:val="nil"/>
                    <w:left w:val="nil"/>
                    <w:bottom w:val="nil"/>
                    <w:right w:val="nil"/>
                  </w:tcBorders>
                  <w:shd w:val="clear" w:color="auto" w:fill="auto"/>
                  <w:vAlign w:val="bottom"/>
                  <w:hideMark/>
                </w:tcPr>
                <w:p w14:paraId="24947C80"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Lisette</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Tagel</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3C07B38B" w14:textId="77777777" w:rsidTr="00B641F9">
              <w:trPr>
                <w:trHeight w:val="300"/>
              </w:trPr>
              <w:tc>
                <w:tcPr>
                  <w:tcW w:w="9460" w:type="dxa"/>
                  <w:tcBorders>
                    <w:top w:val="nil"/>
                    <w:left w:val="nil"/>
                    <w:bottom w:val="nil"/>
                    <w:right w:val="nil"/>
                  </w:tcBorders>
                  <w:shd w:val="clear" w:color="auto" w:fill="auto"/>
                  <w:vAlign w:val="bottom"/>
                  <w:hideMark/>
                </w:tcPr>
                <w:p w14:paraId="0F39EB61"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Daisy</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Rohumets</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14:paraId="51C473CA" w14:textId="77777777" w:rsidTr="00B641F9">
              <w:trPr>
                <w:trHeight w:val="300"/>
              </w:trPr>
              <w:tc>
                <w:tcPr>
                  <w:tcW w:w="9460" w:type="dxa"/>
                  <w:tcBorders>
                    <w:top w:val="nil"/>
                    <w:left w:val="nil"/>
                    <w:bottom w:val="nil"/>
                    <w:right w:val="nil"/>
                  </w:tcBorders>
                  <w:shd w:val="clear" w:color="auto" w:fill="auto"/>
                  <w:vAlign w:val="bottom"/>
                  <w:hideMark/>
                </w:tcPr>
                <w:p w14:paraId="0E7FA408" w14:textId="77777777" w:rsidR="00B641F9" w:rsidRPr="00B641F9" w:rsidRDefault="00B641F9"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Lore</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Karilaid</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PH</w:t>
                  </w:r>
                </w:p>
              </w:tc>
            </w:tr>
            <w:tr w:rsidR="00B641F9" w:rsidDel="00A32904" w14:paraId="685C9770" w14:textId="6B75B5C5" w:rsidTr="00B641F9">
              <w:trPr>
                <w:trHeight w:val="300"/>
                <w:del w:id="120" w:author="Uku Vainik" w:date="2024-08-06T12:07:00Z"/>
              </w:trPr>
              <w:tc>
                <w:tcPr>
                  <w:tcW w:w="9460" w:type="dxa"/>
                  <w:tcBorders>
                    <w:top w:val="nil"/>
                    <w:left w:val="nil"/>
                    <w:bottom w:val="nil"/>
                    <w:right w:val="nil"/>
                  </w:tcBorders>
                  <w:shd w:val="clear" w:color="auto" w:fill="auto"/>
                  <w:vAlign w:val="bottom"/>
                  <w:hideMark/>
                </w:tcPr>
                <w:p w14:paraId="789ADEA7" w14:textId="65E709F4" w:rsidR="00B641F9" w:rsidRPr="00B641F9" w:rsidDel="00A32904" w:rsidRDefault="00B641F9" w:rsidP="00331D5C">
                  <w:pPr>
                    <w:pStyle w:val="ListParagraph"/>
                    <w:numPr>
                      <w:ilvl w:val="0"/>
                      <w:numId w:val="14"/>
                    </w:numPr>
                    <w:rPr>
                      <w:del w:id="121" w:author="Uku Vainik" w:date="2024-08-06T12:07:00Z"/>
                      <w:rFonts w:ascii="Aptos Narrow" w:hAnsi="Aptos Narrow"/>
                      <w:color w:val="000000"/>
                    </w:rPr>
                  </w:pPr>
                  <w:del w:id="122" w:author="Uku Vainik" w:date="2024-08-06T12:07:00Z">
                    <w:r w:rsidRPr="00B641F9" w:rsidDel="00A32904">
                      <w:rPr>
                        <w:rFonts w:ascii="Aptos Narrow" w:hAnsi="Aptos Narrow"/>
                        <w:color w:val="000000"/>
                      </w:rPr>
                      <w:delText>Eesnimi: Maris</w:delText>
                    </w:r>
                    <w:r w:rsidRPr="00B641F9" w:rsidDel="00A32904">
                      <w:rPr>
                        <w:rFonts w:ascii="Aptos Narrow" w:hAnsi="Aptos Narrow"/>
                        <w:color w:val="000000"/>
                      </w:rPr>
                      <w:br/>
                      <w:delText>Perenimi: Alver</w:delText>
                    </w:r>
                    <w:r w:rsidRPr="00B641F9" w:rsidDel="00A32904">
                      <w:rPr>
                        <w:rFonts w:ascii="Aptos Narrow" w:hAnsi="Aptos Narrow"/>
                        <w:color w:val="000000"/>
                      </w:rPr>
                      <w:br/>
                      <w:delText>Ametikoht: teadur</w:delText>
                    </w:r>
                    <w:r w:rsidRPr="00B641F9" w:rsidDel="00A32904">
                      <w:rPr>
                        <w:rFonts w:ascii="Aptos Narrow" w:hAnsi="Aptos Narrow"/>
                        <w:color w:val="000000"/>
                      </w:rPr>
                      <w:br/>
                      <w:delText>Organisatsioon: TÜ, GI</w:delText>
                    </w:r>
                  </w:del>
                </w:p>
              </w:tc>
            </w:tr>
            <w:tr w:rsidR="00B641F9" w:rsidDel="00A32904" w14:paraId="54F27E1B" w14:textId="5BFD1209" w:rsidTr="00B641F9">
              <w:trPr>
                <w:trHeight w:val="300"/>
                <w:del w:id="123" w:author="Uku Vainik" w:date="2024-08-06T12:07:00Z"/>
              </w:trPr>
              <w:tc>
                <w:tcPr>
                  <w:tcW w:w="9460" w:type="dxa"/>
                  <w:tcBorders>
                    <w:top w:val="nil"/>
                    <w:left w:val="nil"/>
                    <w:bottom w:val="nil"/>
                    <w:right w:val="nil"/>
                  </w:tcBorders>
                  <w:shd w:val="clear" w:color="auto" w:fill="auto"/>
                  <w:vAlign w:val="bottom"/>
                  <w:hideMark/>
                </w:tcPr>
                <w:p w14:paraId="432A9DBF" w14:textId="1AA8E244" w:rsidR="00B641F9" w:rsidRPr="00B641F9" w:rsidDel="00A32904" w:rsidRDefault="00B641F9" w:rsidP="00331D5C">
                  <w:pPr>
                    <w:pStyle w:val="ListParagraph"/>
                    <w:numPr>
                      <w:ilvl w:val="0"/>
                      <w:numId w:val="14"/>
                    </w:numPr>
                    <w:rPr>
                      <w:del w:id="124" w:author="Uku Vainik" w:date="2024-08-06T12:07:00Z"/>
                      <w:rFonts w:ascii="Aptos Narrow" w:hAnsi="Aptos Narrow"/>
                      <w:color w:val="000000"/>
                    </w:rPr>
                  </w:pPr>
                  <w:del w:id="125" w:author="Uku Vainik" w:date="2024-08-06T12:07:00Z">
                    <w:r w:rsidRPr="00B641F9" w:rsidDel="00A32904">
                      <w:rPr>
                        <w:rFonts w:ascii="Aptos Narrow" w:hAnsi="Aptos Narrow"/>
                        <w:color w:val="000000"/>
                      </w:rPr>
                      <w:delText>Eesnimi: Saskia</w:delText>
                    </w:r>
                    <w:r w:rsidRPr="00B641F9" w:rsidDel="00A32904">
                      <w:rPr>
                        <w:rFonts w:ascii="Aptos Narrow" w:hAnsi="Aptos Narrow"/>
                        <w:color w:val="000000"/>
                      </w:rPr>
                      <w:br/>
                      <w:delText>Perenimi: Kuusk</w:delText>
                    </w:r>
                    <w:r w:rsidRPr="00B641F9" w:rsidDel="00A32904">
                      <w:rPr>
                        <w:rFonts w:ascii="Aptos Narrow" w:hAnsi="Aptos Narrow"/>
                        <w:color w:val="000000"/>
                      </w:rPr>
                      <w:br/>
                      <w:delText>Ametikoht: statistik</w:delText>
                    </w:r>
                    <w:r w:rsidRPr="00B641F9" w:rsidDel="00A32904">
                      <w:rPr>
                        <w:rFonts w:ascii="Aptos Narrow" w:hAnsi="Aptos Narrow"/>
                        <w:color w:val="000000"/>
                      </w:rPr>
                      <w:br/>
                      <w:delText>Organisatsioon: TÜ, GI</w:delText>
                    </w:r>
                  </w:del>
                </w:p>
              </w:tc>
            </w:tr>
            <w:tr w:rsidR="00B641F9" w14:paraId="2C86DE6E" w14:textId="77777777" w:rsidTr="00B641F9">
              <w:trPr>
                <w:trHeight w:val="300"/>
              </w:trPr>
              <w:tc>
                <w:tcPr>
                  <w:tcW w:w="9460" w:type="dxa"/>
                  <w:tcBorders>
                    <w:top w:val="nil"/>
                    <w:left w:val="nil"/>
                    <w:bottom w:val="nil"/>
                    <w:right w:val="nil"/>
                  </w:tcBorders>
                  <w:shd w:val="clear" w:color="auto" w:fill="auto"/>
                  <w:vAlign w:val="bottom"/>
                  <w:hideMark/>
                </w:tcPr>
                <w:p w14:paraId="42F119CC" w14:textId="37953741" w:rsidR="00B641F9" w:rsidDel="00A32904" w:rsidRDefault="00B641F9" w:rsidP="00331D5C">
                  <w:pPr>
                    <w:pStyle w:val="ListParagraph"/>
                    <w:numPr>
                      <w:ilvl w:val="0"/>
                      <w:numId w:val="14"/>
                    </w:numPr>
                    <w:rPr>
                      <w:del w:id="126" w:author="Uku Vainik" w:date="2024-08-06T12:07:00Z"/>
                      <w:rFonts w:ascii="Aptos Narrow" w:hAnsi="Aptos Narrow"/>
                      <w:color w:val="000000"/>
                    </w:rPr>
                  </w:pPr>
                  <w:del w:id="127" w:author="Uku Vainik" w:date="2024-08-06T12:07:00Z">
                    <w:r w:rsidRPr="00B641F9" w:rsidDel="00A32904">
                      <w:rPr>
                        <w:rFonts w:ascii="Aptos Narrow" w:hAnsi="Aptos Narrow"/>
                        <w:color w:val="000000"/>
                      </w:rPr>
                      <w:delText>Eesnimi: Laura Birgit</w:delText>
                    </w:r>
                    <w:r w:rsidRPr="00B641F9" w:rsidDel="00A32904">
                      <w:rPr>
                        <w:rFonts w:ascii="Aptos Narrow" w:hAnsi="Aptos Narrow"/>
                        <w:color w:val="000000"/>
                      </w:rPr>
                      <w:br/>
                      <w:delText>Perenimi: Luitva</w:delText>
                    </w:r>
                    <w:r w:rsidRPr="00B641F9" w:rsidDel="00A32904">
                      <w:rPr>
                        <w:rFonts w:ascii="Aptos Narrow" w:hAnsi="Aptos Narrow"/>
                        <w:color w:val="000000"/>
                      </w:rPr>
                      <w:br/>
                      <w:delText>Ametikoht: statistik</w:delText>
                    </w:r>
                    <w:r w:rsidRPr="00B641F9" w:rsidDel="00A32904">
                      <w:rPr>
                        <w:rFonts w:ascii="Aptos Narrow" w:hAnsi="Aptos Narrow"/>
                        <w:color w:val="000000"/>
                      </w:rPr>
                      <w:br/>
                      <w:delText>Organisatsioon: TÜ, GI</w:delText>
                    </w:r>
                  </w:del>
                </w:p>
                <w:p w14:paraId="7BA59BF0" w14:textId="77777777" w:rsidR="00B839D4" w:rsidRDefault="00B839D4" w:rsidP="00B839D4">
                  <w:pPr>
                    <w:pStyle w:val="ListParagraph"/>
                    <w:rPr>
                      <w:rFonts w:ascii="Aptos Narrow" w:hAnsi="Aptos Narrow"/>
                      <w:color w:val="000000"/>
                    </w:rPr>
                  </w:pPr>
                </w:p>
                <w:p w14:paraId="75DCA3DA" w14:textId="277D58FF" w:rsidR="00B839D4" w:rsidRPr="00B641F9" w:rsidRDefault="00B839D4"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Patrick</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Maher</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tudeng</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xml:space="preserve">: Goldsmiths </w:t>
                  </w:r>
                  <w:proofErr w:type="spellStart"/>
                  <w:r w:rsidRPr="00B641F9">
                    <w:rPr>
                      <w:rFonts w:ascii="Aptos Narrow" w:hAnsi="Aptos Narrow"/>
                      <w:color w:val="000000"/>
                    </w:rPr>
                    <w:t>Ülikool</w:t>
                  </w:r>
                  <w:proofErr w:type="spellEnd"/>
                  <w:r w:rsidRPr="00B641F9">
                    <w:rPr>
                      <w:rFonts w:ascii="Aptos Narrow" w:hAnsi="Aptos Narrow"/>
                      <w:color w:val="000000"/>
                    </w:rPr>
                    <w:t>, PH</w:t>
                  </w:r>
                </w:p>
              </w:tc>
            </w:tr>
            <w:tr w:rsidR="006B670B" w14:paraId="7467B0C0" w14:textId="77777777" w:rsidTr="006B670B">
              <w:trPr>
                <w:trHeight w:val="300"/>
              </w:trPr>
              <w:tc>
                <w:tcPr>
                  <w:tcW w:w="9460" w:type="dxa"/>
                  <w:tcBorders>
                    <w:top w:val="nil"/>
                    <w:left w:val="nil"/>
                    <w:bottom w:val="nil"/>
                    <w:right w:val="nil"/>
                  </w:tcBorders>
                  <w:shd w:val="clear" w:color="auto" w:fill="auto"/>
                  <w:vAlign w:val="bottom"/>
                </w:tcPr>
                <w:p w14:paraId="4D0FDB95" w14:textId="1BFE3C8A" w:rsidR="006B670B" w:rsidRPr="00B641F9" w:rsidRDefault="006B670B"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Ivan</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Kuznetsov</w:t>
                  </w:r>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nooremteadur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6B670B" w14:paraId="6FFD977D" w14:textId="77777777" w:rsidTr="006B670B">
              <w:trPr>
                <w:trHeight w:val="300"/>
              </w:trPr>
              <w:tc>
                <w:tcPr>
                  <w:tcW w:w="9460" w:type="dxa"/>
                  <w:tcBorders>
                    <w:top w:val="nil"/>
                    <w:left w:val="nil"/>
                    <w:bottom w:val="nil"/>
                    <w:right w:val="nil"/>
                  </w:tcBorders>
                  <w:shd w:val="clear" w:color="auto" w:fill="auto"/>
                  <w:vAlign w:val="bottom"/>
                </w:tcPr>
                <w:p w14:paraId="48F4BCD8" w14:textId="2CC3385A" w:rsidR="006B670B" w:rsidRPr="00A339C6" w:rsidRDefault="006B670B" w:rsidP="00A339C6">
                  <w:pPr>
                    <w:rPr>
                      <w:rFonts w:ascii="Aptos Narrow" w:hAnsi="Aptos Narrow"/>
                      <w:color w:val="000000"/>
                      <w:rPrChange w:id="128" w:author="Uku Vainik" w:date="2024-08-06T11:43:00Z">
                        <w:rPr/>
                      </w:rPrChange>
                    </w:rPr>
                    <w:pPrChange w:id="129" w:author="Uku Vainik" w:date="2024-08-06T11:43:00Z">
                      <w:pPr>
                        <w:pStyle w:val="ListParagraph"/>
                        <w:numPr>
                          <w:numId w:val="14"/>
                        </w:numPr>
                        <w:ind w:hanging="360"/>
                      </w:pPr>
                    </w:pPrChange>
                  </w:pPr>
                  <w:del w:id="130" w:author="Uku Vainik" w:date="2024-08-06T11:43:00Z">
                    <w:r w:rsidRPr="00A339C6" w:rsidDel="00A339C6">
                      <w:rPr>
                        <w:rFonts w:ascii="Aptos Narrow" w:hAnsi="Aptos Narrow"/>
                        <w:color w:val="000000"/>
                        <w:rPrChange w:id="131" w:author="Uku Vainik" w:date="2024-08-06T11:43:00Z">
                          <w:rPr/>
                        </w:rPrChange>
                      </w:rPr>
                      <w:delText>Eesnimi: Vasili</w:delText>
                    </w:r>
                    <w:r w:rsidRPr="00A339C6" w:rsidDel="00A339C6">
                      <w:rPr>
                        <w:rFonts w:ascii="Aptos Narrow" w:hAnsi="Aptos Narrow"/>
                        <w:color w:val="000000"/>
                        <w:rPrChange w:id="132" w:author="Uku Vainik" w:date="2024-08-06T11:43:00Z">
                          <w:rPr/>
                        </w:rPrChange>
                      </w:rPr>
                      <w:br/>
                      <w:delText>Perenimi: Pankratov</w:delText>
                    </w:r>
                    <w:r w:rsidRPr="00A339C6" w:rsidDel="00A339C6">
                      <w:rPr>
                        <w:rFonts w:ascii="Aptos Narrow" w:hAnsi="Aptos Narrow"/>
                        <w:color w:val="000000"/>
                        <w:rPrChange w:id="133" w:author="Uku Vainik" w:date="2024-08-06T11:43:00Z">
                          <w:rPr/>
                        </w:rPrChange>
                      </w:rPr>
                      <w:br/>
                      <w:delText>Ametikoht: teadur</w:delText>
                    </w:r>
                    <w:r w:rsidRPr="00A339C6" w:rsidDel="00A339C6">
                      <w:rPr>
                        <w:rFonts w:ascii="Aptos Narrow" w:hAnsi="Aptos Narrow"/>
                        <w:color w:val="000000"/>
                        <w:rPrChange w:id="134" w:author="Uku Vainik" w:date="2024-08-06T11:43:00Z">
                          <w:rPr/>
                        </w:rPrChange>
                      </w:rPr>
                      <w:br/>
                      <w:delText>Organisatsioon: TÜ, GI</w:delText>
                    </w:r>
                  </w:del>
                </w:p>
              </w:tc>
            </w:tr>
            <w:tr w:rsidR="006B670B" w14:paraId="76EAA5E8" w14:textId="77777777" w:rsidTr="006B670B">
              <w:trPr>
                <w:trHeight w:val="300"/>
              </w:trPr>
              <w:tc>
                <w:tcPr>
                  <w:tcW w:w="9460" w:type="dxa"/>
                  <w:tcBorders>
                    <w:top w:val="nil"/>
                    <w:left w:val="nil"/>
                    <w:bottom w:val="nil"/>
                    <w:right w:val="nil"/>
                  </w:tcBorders>
                  <w:shd w:val="clear" w:color="auto" w:fill="auto"/>
                  <w:vAlign w:val="bottom"/>
                </w:tcPr>
                <w:p w14:paraId="6EA97B43" w14:textId="4FCE305C" w:rsidR="006B670B" w:rsidRPr="00475235" w:rsidRDefault="006B670B" w:rsidP="00475235">
                  <w:pPr>
                    <w:rPr>
                      <w:rFonts w:ascii="Aptos Narrow" w:hAnsi="Aptos Narrow"/>
                      <w:color w:val="000000"/>
                      <w:rPrChange w:id="135" w:author="Uku Vainik" w:date="2024-08-06T12:06:00Z">
                        <w:rPr/>
                      </w:rPrChange>
                    </w:rPr>
                    <w:pPrChange w:id="136" w:author="Uku Vainik" w:date="2024-08-06T12:06:00Z">
                      <w:pPr>
                        <w:pStyle w:val="ListParagraph"/>
                        <w:numPr>
                          <w:numId w:val="14"/>
                        </w:numPr>
                        <w:ind w:hanging="360"/>
                      </w:pPr>
                    </w:pPrChange>
                  </w:pPr>
                  <w:del w:id="137" w:author="Uku Vainik" w:date="2024-08-06T12:05:00Z">
                    <w:r w:rsidRPr="00475235" w:rsidDel="00475235">
                      <w:rPr>
                        <w:rFonts w:ascii="Aptos Narrow" w:hAnsi="Aptos Narrow"/>
                        <w:color w:val="000000"/>
                        <w:rPrChange w:id="138" w:author="Uku Vainik" w:date="2024-08-06T12:06:00Z">
                          <w:rPr/>
                        </w:rPrChange>
                      </w:rPr>
                      <w:delText>Eesnimi: Kelli</w:delText>
                    </w:r>
                    <w:r w:rsidRPr="00475235" w:rsidDel="00475235">
                      <w:rPr>
                        <w:rFonts w:ascii="Aptos Narrow" w:hAnsi="Aptos Narrow"/>
                        <w:color w:val="000000"/>
                        <w:rPrChange w:id="139" w:author="Uku Vainik" w:date="2024-08-06T12:06:00Z">
                          <w:rPr/>
                        </w:rPrChange>
                      </w:rPr>
                      <w:br/>
                      <w:delText>Perenimi: Lehto</w:delText>
                    </w:r>
                    <w:r w:rsidRPr="00475235" w:rsidDel="00475235">
                      <w:rPr>
                        <w:rFonts w:ascii="Aptos Narrow" w:hAnsi="Aptos Narrow"/>
                        <w:color w:val="000000"/>
                        <w:rPrChange w:id="140" w:author="Uku Vainik" w:date="2024-08-06T12:06:00Z">
                          <w:rPr/>
                        </w:rPrChange>
                      </w:rPr>
                      <w:br/>
                      <w:delText>Ametikoht: kaasprofessor</w:delText>
                    </w:r>
                    <w:r w:rsidRPr="00475235" w:rsidDel="00475235">
                      <w:rPr>
                        <w:rFonts w:ascii="Aptos Narrow" w:hAnsi="Aptos Narrow"/>
                        <w:color w:val="000000"/>
                        <w:rPrChange w:id="141" w:author="Uku Vainik" w:date="2024-08-06T12:06:00Z">
                          <w:rPr/>
                        </w:rPrChange>
                      </w:rPr>
                      <w:br/>
                      <w:delText>Organisatsioon: TÜ, GI</w:delText>
                    </w:r>
                  </w:del>
                </w:p>
              </w:tc>
            </w:tr>
            <w:tr w:rsidR="006B670B" w14:paraId="48C35A9A" w14:textId="77777777" w:rsidTr="006B670B">
              <w:trPr>
                <w:trHeight w:val="300"/>
              </w:trPr>
              <w:tc>
                <w:tcPr>
                  <w:tcW w:w="9460" w:type="dxa"/>
                  <w:tcBorders>
                    <w:top w:val="nil"/>
                    <w:left w:val="nil"/>
                    <w:bottom w:val="nil"/>
                    <w:right w:val="nil"/>
                  </w:tcBorders>
                  <w:shd w:val="clear" w:color="auto" w:fill="auto"/>
                  <w:vAlign w:val="bottom"/>
                </w:tcPr>
                <w:p w14:paraId="22EBBD21" w14:textId="2691072A" w:rsidR="006B670B" w:rsidRPr="00B641F9" w:rsidRDefault="006B670B"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Kadri</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Kõiv</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6B670B" w14:paraId="4E730598" w14:textId="77777777" w:rsidTr="006B670B">
              <w:trPr>
                <w:trHeight w:val="300"/>
              </w:trPr>
              <w:tc>
                <w:tcPr>
                  <w:tcW w:w="9460" w:type="dxa"/>
                  <w:tcBorders>
                    <w:top w:val="nil"/>
                    <w:left w:val="nil"/>
                    <w:bottom w:val="nil"/>
                    <w:right w:val="nil"/>
                  </w:tcBorders>
                  <w:shd w:val="clear" w:color="auto" w:fill="auto"/>
                  <w:vAlign w:val="bottom"/>
                </w:tcPr>
                <w:p w14:paraId="0977A7F5" w14:textId="24CC8BD5" w:rsidR="006B670B" w:rsidRPr="00B641F9" w:rsidRDefault="006B670B"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t>Eesnimi</w:t>
                  </w:r>
                  <w:proofErr w:type="spellEnd"/>
                  <w:r w:rsidRPr="00B641F9">
                    <w:rPr>
                      <w:rFonts w:ascii="Aptos Narrow" w:hAnsi="Aptos Narrow"/>
                      <w:color w:val="000000"/>
                    </w:rPr>
                    <w:t xml:space="preserve">: </w:t>
                  </w:r>
                  <w:proofErr w:type="spellStart"/>
                  <w:r w:rsidRPr="00B641F9">
                    <w:rPr>
                      <w:rFonts w:ascii="Aptos Narrow" w:hAnsi="Aptos Narrow"/>
                      <w:color w:val="000000"/>
                    </w:rPr>
                    <w:t>Triinu</w:t>
                  </w:r>
                  <w:proofErr w:type="spellEnd"/>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Ojalo</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nooremteadur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6B670B" w14:paraId="008188A2" w14:textId="77777777" w:rsidTr="006B670B">
              <w:trPr>
                <w:trHeight w:val="300"/>
              </w:trPr>
              <w:tc>
                <w:tcPr>
                  <w:tcW w:w="9460" w:type="dxa"/>
                  <w:tcBorders>
                    <w:top w:val="nil"/>
                    <w:left w:val="nil"/>
                    <w:bottom w:val="nil"/>
                    <w:right w:val="nil"/>
                  </w:tcBorders>
                  <w:shd w:val="clear" w:color="auto" w:fill="auto"/>
                  <w:vAlign w:val="bottom"/>
                </w:tcPr>
                <w:p w14:paraId="2DAA7CC6" w14:textId="561D3F59" w:rsidR="006B670B" w:rsidRPr="00B641F9" w:rsidRDefault="006B670B" w:rsidP="00331D5C">
                  <w:pPr>
                    <w:pStyle w:val="ListParagraph"/>
                    <w:numPr>
                      <w:ilvl w:val="0"/>
                      <w:numId w:val="14"/>
                    </w:numPr>
                    <w:rPr>
                      <w:rFonts w:ascii="Aptos Narrow" w:hAnsi="Aptos Narrow"/>
                      <w:color w:val="000000"/>
                    </w:rPr>
                  </w:pPr>
                  <w:proofErr w:type="spellStart"/>
                  <w:r w:rsidRPr="00B641F9">
                    <w:rPr>
                      <w:rFonts w:ascii="Aptos Narrow" w:hAnsi="Aptos Narrow"/>
                      <w:color w:val="000000"/>
                    </w:rPr>
                    <w:lastRenderedPageBreak/>
                    <w:t>Eesnimi</w:t>
                  </w:r>
                  <w:proofErr w:type="spellEnd"/>
                  <w:r w:rsidRPr="00B641F9">
                    <w:rPr>
                      <w:rFonts w:ascii="Aptos Narrow" w:hAnsi="Aptos Narrow"/>
                      <w:color w:val="000000"/>
                    </w:rPr>
                    <w:t>: Elis</w:t>
                  </w:r>
                  <w:r w:rsidRPr="00B641F9">
                    <w:rPr>
                      <w:rFonts w:ascii="Aptos Narrow" w:hAnsi="Aptos Narrow"/>
                      <w:color w:val="000000"/>
                    </w:rPr>
                    <w:br/>
                  </w:r>
                  <w:proofErr w:type="spellStart"/>
                  <w:r w:rsidRPr="00B641F9">
                    <w:rPr>
                      <w:rFonts w:ascii="Aptos Narrow" w:hAnsi="Aptos Narrow"/>
                      <w:color w:val="000000"/>
                    </w:rPr>
                    <w:t>Perenimi</w:t>
                  </w:r>
                  <w:proofErr w:type="spellEnd"/>
                  <w:r w:rsidRPr="00B641F9">
                    <w:rPr>
                      <w:rFonts w:ascii="Aptos Narrow" w:hAnsi="Aptos Narrow"/>
                      <w:color w:val="000000"/>
                    </w:rPr>
                    <w:t xml:space="preserve">: </w:t>
                  </w:r>
                  <w:proofErr w:type="spellStart"/>
                  <w:r w:rsidRPr="00B641F9">
                    <w:rPr>
                      <w:rFonts w:ascii="Aptos Narrow" w:hAnsi="Aptos Narrow"/>
                      <w:color w:val="000000"/>
                    </w:rPr>
                    <w:t>Haan</w:t>
                  </w:r>
                  <w:proofErr w:type="spellEnd"/>
                  <w:r w:rsidRPr="00B641F9">
                    <w:rPr>
                      <w:rFonts w:ascii="Aptos Narrow" w:hAnsi="Aptos Narrow"/>
                      <w:color w:val="000000"/>
                    </w:rPr>
                    <w:br/>
                  </w:r>
                  <w:proofErr w:type="spellStart"/>
                  <w:r w:rsidRPr="00B641F9">
                    <w:rPr>
                      <w:rFonts w:ascii="Aptos Narrow" w:hAnsi="Aptos Narrow"/>
                      <w:color w:val="000000"/>
                    </w:rPr>
                    <w:t>Ametikoht</w:t>
                  </w:r>
                  <w:proofErr w:type="spellEnd"/>
                  <w:r w:rsidRPr="00B641F9">
                    <w:rPr>
                      <w:rFonts w:ascii="Aptos Narrow" w:hAnsi="Aptos Narrow"/>
                      <w:color w:val="000000"/>
                    </w:rPr>
                    <w:t xml:space="preserve">: </w:t>
                  </w:r>
                  <w:proofErr w:type="spellStart"/>
                  <w:r w:rsidRPr="00B641F9">
                    <w:rPr>
                      <w:rFonts w:ascii="Aptos Narrow" w:hAnsi="Aptos Narrow"/>
                      <w:color w:val="000000"/>
                    </w:rPr>
                    <w:t>teadur</w:t>
                  </w:r>
                  <w:proofErr w:type="spellEnd"/>
                  <w:r w:rsidRPr="00B641F9">
                    <w:rPr>
                      <w:rFonts w:ascii="Aptos Narrow" w:hAnsi="Aptos Narrow"/>
                      <w:color w:val="000000"/>
                    </w:rPr>
                    <w:br/>
                  </w:r>
                  <w:proofErr w:type="spellStart"/>
                  <w:r w:rsidRPr="00B641F9">
                    <w:rPr>
                      <w:rFonts w:ascii="Aptos Narrow" w:hAnsi="Aptos Narrow"/>
                      <w:color w:val="000000"/>
                    </w:rPr>
                    <w:t>Organisatsioon</w:t>
                  </w:r>
                  <w:proofErr w:type="spellEnd"/>
                  <w:r w:rsidRPr="00B641F9">
                    <w:rPr>
                      <w:rFonts w:ascii="Aptos Narrow" w:hAnsi="Aptos Narrow"/>
                      <w:color w:val="000000"/>
                    </w:rPr>
                    <w:t>: TÜ, GI</w:t>
                  </w:r>
                </w:p>
              </w:tc>
            </w:tr>
            <w:tr w:rsidR="006B670B" w14:paraId="719AFAE3" w14:textId="77777777" w:rsidTr="00B641F9">
              <w:trPr>
                <w:trHeight w:val="300"/>
              </w:trPr>
              <w:tc>
                <w:tcPr>
                  <w:tcW w:w="9460" w:type="dxa"/>
                  <w:tcBorders>
                    <w:top w:val="nil"/>
                    <w:left w:val="nil"/>
                    <w:bottom w:val="nil"/>
                    <w:right w:val="nil"/>
                  </w:tcBorders>
                  <w:shd w:val="clear" w:color="auto" w:fill="auto"/>
                  <w:vAlign w:val="bottom"/>
                  <w:hideMark/>
                </w:tcPr>
                <w:p w14:paraId="04635405" w14:textId="1A73734D" w:rsidR="006B670B" w:rsidRPr="005476A6" w:rsidRDefault="006B670B" w:rsidP="00B839D4">
                  <w:pPr>
                    <w:pStyle w:val="ListParagraph"/>
                    <w:rPr>
                      <w:rFonts w:ascii="Aptos Narrow" w:hAnsi="Aptos Narrow"/>
                      <w:color w:val="000000"/>
                    </w:rPr>
                  </w:pPr>
                </w:p>
              </w:tc>
            </w:tr>
            <w:tr w:rsidR="006B670B" w14:paraId="0F08BD46" w14:textId="77777777" w:rsidTr="005476A6">
              <w:trPr>
                <w:trHeight w:val="300"/>
              </w:trPr>
              <w:tc>
                <w:tcPr>
                  <w:tcW w:w="9460" w:type="dxa"/>
                  <w:tcBorders>
                    <w:top w:val="nil"/>
                    <w:left w:val="nil"/>
                    <w:bottom w:val="nil"/>
                    <w:right w:val="nil"/>
                  </w:tcBorders>
                  <w:shd w:val="clear" w:color="auto" w:fill="auto"/>
                  <w:vAlign w:val="bottom"/>
                  <w:hideMark/>
                </w:tcPr>
                <w:p w14:paraId="4E182322" w14:textId="77777777" w:rsidR="006B670B" w:rsidRPr="002448F5" w:rsidRDefault="006B670B" w:rsidP="00331D5C">
                  <w:pPr>
                    <w:pStyle w:val="ListParagraph"/>
                    <w:numPr>
                      <w:ilvl w:val="0"/>
                      <w:numId w:val="14"/>
                    </w:numPr>
                    <w:spacing w:before="0" w:after="0"/>
                    <w:rPr>
                      <w:rFonts w:ascii="Aptos Narrow" w:hAnsi="Aptos Narrow"/>
                      <w:color w:val="000000"/>
                      <w:lang w:eastAsia="en-GB"/>
                    </w:rPr>
                  </w:pPr>
                  <w:proofErr w:type="spellStart"/>
                  <w:r w:rsidRPr="002448F5">
                    <w:rPr>
                      <w:rFonts w:ascii="Aptos Narrow" w:hAnsi="Aptos Narrow"/>
                      <w:color w:val="000000"/>
                    </w:rPr>
                    <w:t>Eesnimi</w:t>
                  </w:r>
                  <w:proofErr w:type="spellEnd"/>
                  <w:r w:rsidRPr="002448F5">
                    <w:rPr>
                      <w:rFonts w:ascii="Aptos Narrow" w:hAnsi="Aptos Narrow"/>
                      <w:color w:val="000000"/>
                    </w:rPr>
                    <w:t>: Hetty</w:t>
                  </w:r>
                  <w:r w:rsidRPr="002448F5">
                    <w:rPr>
                      <w:rFonts w:ascii="Aptos Narrow" w:hAnsi="Aptos Narrow"/>
                      <w:color w:val="000000"/>
                    </w:rPr>
                    <w:br/>
                  </w:r>
                  <w:proofErr w:type="spellStart"/>
                  <w:r w:rsidRPr="002448F5">
                    <w:rPr>
                      <w:rFonts w:ascii="Aptos Narrow" w:hAnsi="Aptos Narrow"/>
                      <w:color w:val="000000"/>
                    </w:rPr>
                    <w:t>Perenimi</w:t>
                  </w:r>
                  <w:proofErr w:type="spellEnd"/>
                  <w:r w:rsidRPr="002448F5">
                    <w:rPr>
                      <w:rFonts w:ascii="Aptos Narrow" w:hAnsi="Aptos Narrow"/>
                      <w:color w:val="000000"/>
                    </w:rPr>
                    <w:t>: London</w:t>
                  </w:r>
                  <w:r w:rsidRPr="002448F5">
                    <w:rPr>
                      <w:rFonts w:ascii="Aptos Narrow" w:hAnsi="Aptos Narrow"/>
                      <w:color w:val="000000"/>
                    </w:rPr>
                    <w:br/>
                  </w:r>
                  <w:proofErr w:type="spellStart"/>
                  <w:r w:rsidRPr="002448F5">
                    <w:rPr>
                      <w:rFonts w:ascii="Aptos Narrow" w:hAnsi="Aptos Narrow"/>
                      <w:color w:val="000000"/>
                    </w:rPr>
                    <w:t>Ametikoht</w:t>
                  </w:r>
                  <w:proofErr w:type="spellEnd"/>
                  <w:r w:rsidRPr="002448F5">
                    <w:rPr>
                      <w:rFonts w:ascii="Aptos Narrow" w:hAnsi="Aptos Narrow"/>
                      <w:color w:val="000000"/>
                    </w:rPr>
                    <w:t xml:space="preserve">: </w:t>
                  </w:r>
                  <w:proofErr w:type="spellStart"/>
                  <w:r w:rsidRPr="002448F5">
                    <w:rPr>
                      <w:rFonts w:ascii="Aptos Narrow" w:hAnsi="Aptos Narrow"/>
                      <w:color w:val="000000"/>
                    </w:rPr>
                    <w:t>tudeng</w:t>
                  </w:r>
                  <w:proofErr w:type="spellEnd"/>
                  <w:r w:rsidRPr="002448F5">
                    <w:rPr>
                      <w:rFonts w:ascii="Aptos Narrow" w:hAnsi="Aptos Narrow"/>
                      <w:color w:val="000000"/>
                    </w:rPr>
                    <w:br/>
                  </w:r>
                  <w:proofErr w:type="spellStart"/>
                  <w:r w:rsidRPr="002448F5">
                    <w:rPr>
                      <w:rFonts w:ascii="Aptos Narrow" w:hAnsi="Aptos Narrow"/>
                      <w:color w:val="000000"/>
                    </w:rPr>
                    <w:t>Organisatsioon</w:t>
                  </w:r>
                  <w:proofErr w:type="spellEnd"/>
                  <w:r w:rsidRPr="002448F5">
                    <w:rPr>
                      <w:rFonts w:ascii="Aptos Narrow" w:hAnsi="Aptos Narrow"/>
                      <w:color w:val="000000"/>
                    </w:rPr>
                    <w:t>: TÜ, PH</w:t>
                  </w:r>
                </w:p>
              </w:tc>
            </w:tr>
            <w:tr w:rsidR="006B670B" w14:paraId="2AD06C0C" w14:textId="77777777" w:rsidTr="005476A6">
              <w:trPr>
                <w:trHeight w:val="300"/>
              </w:trPr>
              <w:tc>
                <w:tcPr>
                  <w:tcW w:w="9460" w:type="dxa"/>
                  <w:tcBorders>
                    <w:top w:val="nil"/>
                    <w:left w:val="nil"/>
                    <w:bottom w:val="nil"/>
                    <w:right w:val="nil"/>
                  </w:tcBorders>
                  <w:shd w:val="clear" w:color="auto" w:fill="auto"/>
                  <w:vAlign w:val="bottom"/>
                  <w:hideMark/>
                </w:tcPr>
                <w:p w14:paraId="5D51EBD0" w14:textId="77777777" w:rsidR="006B670B" w:rsidRPr="002448F5" w:rsidRDefault="006B670B" w:rsidP="00331D5C">
                  <w:pPr>
                    <w:pStyle w:val="ListParagraph"/>
                    <w:numPr>
                      <w:ilvl w:val="0"/>
                      <w:numId w:val="14"/>
                    </w:numPr>
                    <w:rPr>
                      <w:rFonts w:ascii="Aptos Narrow" w:hAnsi="Aptos Narrow"/>
                      <w:color w:val="000000"/>
                    </w:rPr>
                  </w:pPr>
                  <w:proofErr w:type="spellStart"/>
                  <w:r w:rsidRPr="002448F5">
                    <w:rPr>
                      <w:rFonts w:ascii="Aptos Narrow" w:hAnsi="Aptos Narrow"/>
                      <w:color w:val="000000"/>
                    </w:rPr>
                    <w:t>Eesnimi</w:t>
                  </w:r>
                  <w:proofErr w:type="spellEnd"/>
                  <w:r w:rsidRPr="002448F5">
                    <w:rPr>
                      <w:rFonts w:ascii="Aptos Narrow" w:hAnsi="Aptos Narrow"/>
                      <w:color w:val="000000"/>
                    </w:rPr>
                    <w:t>: Raul</w:t>
                  </w:r>
                  <w:r w:rsidRPr="002448F5">
                    <w:rPr>
                      <w:rFonts w:ascii="Aptos Narrow" w:hAnsi="Aptos Narrow"/>
                      <w:color w:val="000000"/>
                    </w:rPr>
                    <w:br/>
                  </w:r>
                  <w:proofErr w:type="spellStart"/>
                  <w:r w:rsidRPr="002448F5">
                    <w:rPr>
                      <w:rFonts w:ascii="Aptos Narrow" w:hAnsi="Aptos Narrow"/>
                      <w:color w:val="000000"/>
                    </w:rPr>
                    <w:t>Perenimi</w:t>
                  </w:r>
                  <w:proofErr w:type="spellEnd"/>
                  <w:r w:rsidRPr="002448F5">
                    <w:rPr>
                      <w:rFonts w:ascii="Aptos Narrow" w:hAnsi="Aptos Narrow"/>
                      <w:color w:val="000000"/>
                    </w:rPr>
                    <w:t>: Barrow</w:t>
                  </w:r>
                  <w:r w:rsidRPr="002448F5">
                    <w:rPr>
                      <w:rFonts w:ascii="Aptos Narrow" w:hAnsi="Aptos Narrow"/>
                      <w:color w:val="000000"/>
                    </w:rPr>
                    <w:br/>
                  </w:r>
                  <w:proofErr w:type="spellStart"/>
                  <w:r w:rsidRPr="002448F5">
                    <w:rPr>
                      <w:rFonts w:ascii="Aptos Narrow" w:hAnsi="Aptos Narrow"/>
                      <w:color w:val="000000"/>
                    </w:rPr>
                    <w:t>Ametikoht</w:t>
                  </w:r>
                  <w:proofErr w:type="spellEnd"/>
                  <w:r w:rsidRPr="002448F5">
                    <w:rPr>
                      <w:rFonts w:ascii="Aptos Narrow" w:hAnsi="Aptos Narrow"/>
                      <w:color w:val="000000"/>
                    </w:rPr>
                    <w:t xml:space="preserve">: </w:t>
                  </w:r>
                  <w:proofErr w:type="spellStart"/>
                  <w:r w:rsidRPr="002448F5">
                    <w:rPr>
                      <w:rFonts w:ascii="Aptos Narrow" w:hAnsi="Aptos Narrow"/>
                      <w:color w:val="000000"/>
                    </w:rPr>
                    <w:t>tudeng</w:t>
                  </w:r>
                  <w:proofErr w:type="spellEnd"/>
                  <w:r w:rsidRPr="002448F5">
                    <w:rPr>
                      <w:rFonts w:ascii="Aptos Narrow" w:hAnsi="Aptos Narrow"/>
                      <w:color w:val="000000"/>
                    </w:rPr>
                    <w:br/>
                  </w:r>
                  <w:proofErr w:type="spellStart"/>
                  <w:r w:rsidRPr="002448F5">
                    <w:rPr>
                      <w:rFonts w:ascii="Aptos Narrow" w:hAnsi="Aptos Narrow"/>
                      <w:color w:val="000000"/>
                    </w:rPr>
                    <w:t>Organisatsioon</w:t>
                  </w:r>
                  <w:proofErr w:type="spellEnd"/>
                  <w:r w:rsidRPr="002448F5">
                    <w:rPr>
                      <w:rFonts w:ascii="Aptos Narrow" w:hAnsi="Aptos Narrow"/>
                      <w:color w:val="000000"/>
                    </w:rPr>
                    <w:t>: TÜ, PH</w:t>
                  </w:r>
                </w:p>
              </w:tc>
            </w:tr>
            <w:tr w:rsidR="006B670B" w14:paraId="297A9D98" w14:textId="77777777" w:rsidTr="005476A6">
              <w:trPr>
                <w:trHeight w:val="300"/>
              </w:trPr>
              <w:tc>
                <w:tcPr>
                  <w:tcW w:w="9460" w:type="dxa"/>
                  <w:tcBorders>
                    <w:top w:val="nil"/>
                    <w:left w:val="nil"/>
                    <w:bottom w:val="nil"/>
                    <w:right w:val="nil"/>
                  </w:tcBorders>
                  <w:shd w:val="clear" w:color="auto" w:fill="auto"/>
                  <w:vAlign w:val="bottom"/>
                  <w:hideMark/>
                </w:tcPr>
                <w:p w14:paraId="3E2FB466" w14:textId="77777777" w:rsidR="006B670B" w:rsidRDefault="006B670B" w:rsidP="00331D5C">
                  <w:pPr>
                    <w:pStyle w:val="ListParagraph"/>
                    <w:numPr>
                      <w:ilvl w:val="0"/>
                      <w:numId w:val="14"/>
                    </w:numPr>
                    <w:rPr>
                      <w:ins w:id="142" w:author="Uku Vainik" w:date="2024-08-06T12:20:00Z"/>
                      <w:rFonts w:ascii="Aptos Narrow" w:hAnsi="Aptos Narrow"/>
                      <w:color w:val="000000"/>
                    </w:rPr>
                  </w:pPr>
                  <w:proofErr w:type="spellStart"/>
                  <w:r w:rsidRPr="002448F5">
                    <w:rPr>
                      <w:rFonts w:ascii="Aptos Narrow" w:hAnsi="Aptos Narrow"/>
                      <w:color w:val="000000"/>
                    </w:rPr>
                    <w:t>Eesnimi</w:t>
                  </w:r>
                  <w:proofErr w:type="spellEnd"/>
                  <w:r w:rsidRPr="002448F5">
                    <w:rPr>
                      <w:rFonts w:ascii="Aptos Narrow" w:hAnsi="Aptos Narrow"/>
                      <w:color w:val="000000"/>
                    </w:rPr>
                    <w:t xml:space="preserve">: </w:t>
                  </w:r>
                  <w:proofErr w:type="spellStart"/>
                  <w:r w:rsidRPr="002448F5">
                    <w:rPr>
                      <w:rFonts w:ascii="Aptos Narrow" w:hAnsi="Aptos Narrow"/>
                      <w:color w:val="000000"/>
                    </w:rPr>
                    <w:t>Maarja</w:t>
                  </w:r>
                  <w:proofErr w:type="spellEnd"/>
                  <w:r w:rsidRPr="002448F5">
                    <w:rPr>
                      <w:rFonts w:ascii="Aptos Narrow" w:hAnsi="Aptos Narrow"/>
                      <w:color w:val="000000"/>
                    </w:rPr>
                    <w:br/>
                  </w:r>
                  <w:proofErr w:type="spellStart"/>
                  <w:r w:rsidRPr="002448F5">
                    <w:rPr>
                      <w:rFonts w:ascii="Aptos Narrow" w:hAnsi="Aptos Narrow"/>
                      <w:color w:val="000000"/>
                    </w:rPr>
                    <w:t>Perenimi</w:t>
                  </w:r>
                  <w:proofErr w:type="spellEnd"/>
                  <w:r w:rsidRPr="002448F5">
                    <w:rPr>
                      <w:rFonts w:ascii="Aptos Narrow" w:hAnsi="Aptos Narrow"/>
                      <w:color w:val="000000"/>
                    </w:rPr>
                    <w:t xml:space="preserve">: </w:t>
                  </w:r>
                  <w:proofErr w:type="spellStart"/>
                  <w:r w:rsidRPr="002448F5">
                    <w:rPr>
                      <w:rFonts w:ascii="Aptos Narrow" w:hAnsi="Aptos Narrow"/>
                      <w:color w:val="000000"/>
                    </w:rPr>
                    <w:t>Kask</w:t>
                  </w:r>
                  <w:proofErr w:type="spellEnd"/>
                  <w:r w:rsidRPr="002448F5">
                    <w:rPr>
                      <w:rFonts w:ascii="Aptos Narrow" w:hAnsi="Aptos Narrow"/>
                      <w:color w:val="000000"/>
                    </w:rPr>
                    <w:br/>
                  </w:r>
                  <w:proofErr w:type="spellStart"/>
                  <w:r w:rsidRPr="002448F5">
                    <w:rPr>
                      <w:rFonts w:ascii="Aptos Narrow" w:hAnsi="Aptos Narrow"/>
                      <w:color w:val="000000"/>
                    </w:rPr>
                    <w:t>Ametikoht</w:t>
                  </w:r>
                  <w:proofErr w:type="spellEnd"/>
                  <w:r w:rsidRPr="002448F5">
                    <w:rPr>
                      <w:rFonts w:ascii="Aptos Narrow" w:hAnsi="Aptos Narrow"/>
                      <w:color w:val="000000"/>
                    </w:rPr>
                    <w:t xml:space="preserve">: </w:t>
                  </w:r>
                  <w:proofErr w:type="spellStart"/>
                  <w:r w:rsidRPr="002448F5">
                    <w:rPr>
                      <w:rFonts w:ascii="Aptos Narrow" w:hAnsi="Aptos Narrow"/>
                      <w:color w:val="000000"/>
                    </w:rPr>
                    <w:t>tudeng</w:t>
                  </w:r>
                  <w:proofErr w:type="spellEnd"/>
                  <w:r w:rsidRPr="002448F5">
                    <w:rPr>
                      <w:rFonts w:ascii="Aptos Narrow" w:hAnsi="Aptos Narrow"/>
                      <w:color w:val="000000"/>
                    </w:rPr>
                    <w:br/>
                  </w:r>
                  <w:proofErr w:type="spellStart"/>
                  <w:r w:rsidRPr="002448F5">
                    <w:rPr>
                      <w:rFonts w:ascii="Aptos Narrow" w:hAnsi="Aptos Narrow"/>
                      <w:color w:val="000000"/>
                    </w:rPr>
                    <w:t>Organisatsioon</w:t>
                  </w:r>
                  <w:proofErr w:type="spellEnd"/>
                  <w:r w:rsidRPr="002448F5">
                    <w:rPr>
                      <w:rFonts w:ascii="Aptos Narrow" w:hAnsi="Aptos Narrow"/>
                      <w:color w:val="000000"/>
                    </w:rPr>
                    <w:t>: TÜ, PH</w:t>
                  </w:r>
                </w:p>
                <w:p w14:paraId="752431F6" w14:textId="037AA5B9" w:rsidR="00350F84" w:rsidRPr="00297BD8" w:rsidRDefault="00350F84" w:rsidP="00297BD8">
                  <w:pPr>
                    <w:pStyle w:val="ListParagraph"/>
                    <w:numPr>
                      <w:ilvl w:val="0"/>
                      <w:numId w:val="14"/>
                    </w:numPr>
                    <w:rPr>
                      <w:ins w:id="143" w:author="Uku Vainik" w:date="2024-08-06T12:20:00Z"/>
                      <w:rFonts w:ascii="Aptos Narrow" w:hAnsi="Aptos Narrow"/>
                      <w:color w:val="000000"/>
                      <w:lang w:val="en-GB"/>
                      <w:rPrChange w:id="144" w:author="Uku Vainik" w:date="2024-08-06T12:21:00Z">
                        <w:rPr>
                          <w:ins w:id="145" w:author="Uku Vainik" w:date="2024-08-06T12:20:00Z"/>
                        </w:rPr>
                      </w:rPrChange>
                    </w:rPr>
                  </w:pPr>
                  <w:proofErr w:type="spellStart"/>
                  <w:ins w:id="146" w:author="Uku Vainik" w:date="2024-08-06T12:20:00Z">
                    <w:r w:rsidRPr="002448F5">
                      <w:rPr>
                        <w:rFonts w:ascii="Aptos Narrow" w:hAnsi="Aptos Narrow"/>
                        <w:color w:val="000000"/>
                      </w:rPr>
                      <w:t>Eesnimi</w:t>
                    </w:r>
                    <w:proofErr w:type="spellEnd"/>
                    <w:r w:rsidRPr="002448F5">
                      <w:rPr>
                        <w:rFonts w:ascii="Aptos Narrow" w:hAnsi="Aptos Narrow"/>
                        <w:color w:val="000000"/>
                      </w:rPr>
                      <w:t xml:space="preserve">: </w:t>
                    </w:r>
                  </w:ins>
                  <w:proofErr w:type="spellStart"/>
                  <w:ins w:id="147" w:author="Uku Vainik" w:date="2024-08-06T12:21:00Z">
                    <w:r w:rsidR="00297BD8" w:rsidRPr="00297BD8">
                      <w:rPr>
                        <w:rFonts w:ascii="Aptos Narrow" w:hAnsi="Aptos Narrow"/>
                        <w:color w:val="000000"/>
                        <w:lang w:val="en-GB"/>
                      </w:rPr>
                      <w:t>Xiaohui</w:t>
                    </w:r>
                  </w:ins>
                  <w:proofErr w:type="spellEnd"/>
                  <w:ins w:id="148" w:author="Uku Vainik" w:date="2024-08-06T12:20:00Z">
                    <w:r w:rsidRPr="00297BD8">
                      <w:rPr>
                        <w:rFonts w:ascii="Aptos Narrow" w:hAnsi="Aptos Narrow"/>
                        <w:color w:val="000000"/>
                        <w:rPrChange w:id="149" w:author="Uku Vainik" w:date="2024-08-06T12:21:00Z">
                          <w:rPr/>
                        </w:rPrChange>
                      </w:rPr>
                      <w:br/>
                    </w:r>
                    <w:proofErr w:type="spellStart"/>
                    <w:r w:rsidRPr="00297BD8">
                      <w:rPr>
                        <w:rFonts w:ascii="Aptos Narrow" w:hAnsi="Aptos Narrow"/>
                        <w:color w:val="000000"/>
                        <w:rPrChange w:id="150" w:author="Uku Vainik" w:date="2024-08-06T12:21:00Z">
                          <w:rPr/>
                        </w:rPrChange>
                      </w:rPr>
                      <w:t>Perenimi</w:t>
                    </w:r>
                    <w:proofErr w:type="spellEnd"/>
                    <w:r w:rsidRPr="00297BD8">
                      <w:rPr>
                        <w:rFonts w:ascii="Aptos Narrow" w:hAnsi="Aptos Narrow"/>
                        <w:color w:val="000000"/>
                        <w:rPrChange w:id="151" w:author="Uku Vainik" w:date="2024-08-06T12:21:00Z">
                          <w:rPr/>
                        </w:rPrChange>
                      </w:rPr>
                      <w:t xml:space="preserve">: </w:t>
                    </w:r>
                  </w:ins>
                  <w:ins w:id="152" w:author="Uku Vainik" w:date="2024-08-06T12:21:00Z">
                    <w:r w:rsidR="00297BD8">
                      <w:rPr>
                        <w:rFonts w:ascii="Aptos Narrow" w:hAnsi="Aptos Narrow"/>
                        <w:color w:val="000000"/>
                      </w:rPr>
                      <w:t>Deng</w:t>
                    </w:r>
                  </w:ins>
                  <w:ins w:id="153" w:author="Uku Vainik" w:date="2024-08-06T12:20:00Z">
                    <w:r w:rsidRPr="00297BD8">
                      <w:rPr>
                        <w:rFonts w:ascii="Aptos Narrow" w:hAnsi="Aptos Narrow"/>
                        <w:color w:val="000000"/>
                        <w:rPrChange w:id="154" w:author="Uku Vainik" w:date="2024-08-06T12:21:00Z">
                          <w:rPr/>
                        </w:rPrChange>
                      </w:rPr>
                      <w:br/>
                    </w:r>
                    <w:proofErr w:type="spellStart"/>
                    <w:r w:rsidRPr="00297BD8">
                      <w:rPr>
                        <w:rFonts w:ascii="Aptos Narrow" w:hAnsi="Aptos Narrow"/>
                        <w:color w:val="000000"/>
                        <w:rPrChange w:id="155" w:author="Uku Vainik" w:date="2024-08-06T12:21:00Z">
                          <w:rPr/>
                        </w:rPrChange>
                      </w:rPr>
                      <w:t>Ametikoht</w:t>
                    </w:r>
                    <w:proofErr w:type="spellEnd"/>
                    <w:r w:rsidRPr="00297BD8">
                      <w:rPr>
                        <w:rFonts w:ascii="Aptos Narrow" w:hAnsi="Aptos Narrow"/>
                        <w:color w:val="000000"/>
                        <w:rPrChange w:id="156" w:author="Uku Vainik" w:date="2024-08-06T12:21:00Z">
                          <w:rPr/>
                        </w:rPrChange>
                      </w:rPr>
                      <w:t xml:space="preserve">: </w:t>
                    </w:r>
                    <w:proofErr w:type="spellStart"/>
                    <w:r w:rsidRPr="00297BD8">
                      <w:rPr>
                        <w:rFonts w:ascii="Aptos Narrow" w:hAnsi="Aptos Narrow"/>
                        <w:color w:val="000000"/>
                        <w:rPrChange w:id="157" w:author="Uku Vainik" w:date="2024-08-06T12:21:00Z">
                          <w:rPr/>
                        </w:rPrChange>
                      </w:rPr>
                      <w:t>tudeng</w:t>
                    </w:r>
                    <w:proofErr w:type="spellEnd"/>
                    <w:r w:rsidRPr="00297BD8">
                      <w:rPr>
                        <w:rFonts w:ascii="Aptos Narrow" w:hAnsi="Aptos Narrow"/>
                        <w:color w:val="000000"/>
                        <w:rPrChange w:id="158" w:author="Uku Vainik" w:date="2024-08-06T12:21:00Z">
                          <w:rPr/>
                        </w:rPrChange>
                      </w:rPr>
                      <w:br/>
                    </w:r>
                    <w:proofErr w:type="spellStart"/>
                    <w:r w:rsidRPr="00297BD8">
                      <w:rPr>
                        <w:rFonts w:ascii="Aptos Narrow" w:hAnsi="Aptos Narrow"/>
                        <w:color w:val="000000"/>
                        <w:rPrChange w:id="159" w:author="Uku Vainik" w:date="2024-08-06T12:21:00Z">
                          <w:rPr/>
                        </w:rPrChange>
                      </w:rPr>
                      <w:t>Organisatsioon</w:t>
                    </w:r>
                    <w:proofErr w:type="spellEnd"/>
                    <w:r w:rsidRPr="00297BD8">
                      <w:rPr>
                        <w:rFonts w:ascii="Aptos Narrow" w:hAnsi="Aptos Narrow"/>
                        <w:color w:val="000000"/>
                        <w:rPrChange w:id="160" w:author="Uku Vainik" w:date="2024-08-06T12:21:00Z">
                          <w:rPr/>
                        </w:rPrChange>
                      </w:rPr>
                      <w:t xml:space="preserve">: </w:t>
                    </w:r>
                  </w:ins>
                  <w:ins w:id="161" w:author="Uku Vainik" w:date="2024-08-06T12:21:00Z">
                    <w:r w:rsidR="00297BD8">
                      <w:rPr>
                        <w:rFonts w:ascii="Aptos Narrow" w:hAnsi="Aptos Narrow"/>
                        <w:color w:val="000000"/>
                      </w:rPr>
                      <w:t>E</w:t>
                    </w:r>
                  </w:ins>
                  <w:ins w:id="162" w:author="Uku Vainik" w:date="2024-08-06T12:20:00Z">
                    <w:r w:rsidRPr="00297BD8">
                      <w:rPr>
                        <w:rFonts w:ascii="Aptos Narrow" w:hAnsi="Aptos Narrow"/>
                        <w:color w:val="000000"/>
                        <w:rPrChange w:id="163" w:author="Uku Vainik" w:date="2024-08-06T12:21:00Z">
                          <w:rPr/>
                        </w:rPrChange>
                      </w:rPr>
                      <w:t>Ü, PH</w:t>
                    </w:r>
                  </w:ins>
                </w:p>
                <w:p w14:paraId="18CDC7E7" w14:textId="125A278D" w:rsidR="00350F84" w:rsidRPr="002448F5" w:rsidRDefault="00350F84" w:rsidP="00CC0B01">
                  <w:pPr>
                    <w:pStyle w:val="ListParagraph"/>
                    <w:numPr>
                      <w:ilvl w:val="0"/>
                      <w:numId w:val="14"/>
                    </w:numPr>
                    <w:rPr>
                      <w:rFonts w:ascii="Aptos Narrow" w:hAnsi="Aptos Narrow"/>
                      <w:color w:val="000000"/>
                    </w:rPr>
                  </w:pPr>
                  <w:proofErr w:type="spellStart"/>
                  <w:ins w:id="164" w:author="Uku Vainik" w:date="2024-08-06T12:20:00Z">
                    <w:r w:rsidRPr="002448F5">
                      <w:rPr>
                        <w:rFonts w:ascii="Aptos Narrow" w:hAnsi="Aptos Narrow"/>
                        <w:color w:val="000000"/>
                      </w:rPr>
                      <w:t>Eesnimi</w:t>
                    </w:r>
                    <w:proofErr w:type="spellEnd"/>
                    <w:r w:rsidRPr="002448F5">
                      <w:rPr>
                        <w:rFonts w:ascii="Aptos Narrow" w:hAnsi="Aptos Narrow"/>
                        <w:color w:val="000000"/>
                      </w:rPr>
                      <w:t xml:space="preserve">: </w:t>
                    </w:r>
                  </w:ins>
                  <w:ins w:id="165" w:author="Uku Vainik" w:date="2024-08-06T12:21:00Z">
                    <w:r w:rsidR="00297BD8">
                      <w:rPr>
                        <w:rFonts w:ascii="Aptos Narrow" w:hAnsi="Aptos Narrow"/>
                        <w:color w:val="000000"/>
                      </w:rPr>
                      <w:t>Ross</w:t>
                    </w:r>
                  </w:ins>
                  <w:ins w:id="166" w:author="Uku Vainik" w:date="2024-08-06T12:20:00Z">
                    <w:r w:rsidRPr="002448F5">
                      <w:rPr>
                        <w:rFonts w:ascii="Aptos Narrow" w:hAnsi="Aptos Narrow"/>
                        <w:color w:val="000000"/>
                      </w:rPr>
                      <w:br/>
                    </w:r>
                    <w:proofErr w:type="spellStart"/>
                    <w:r w:rsidRPr="002448F5">
                      <w:rPr>
                        <w:rFonts w:ascii="Aptos Narrow" w:hAnsi="Aptos Narrow"/>
                        <w:color w:val="000000"/>
                      </w:rPr>
                      <w:t>Perenimi</w:t>
                    </w:r>
                    <w:proofErr w:type="spellEnd"/>
                    <w:r w:rsidRPr="002448F5">
                      <w:rPr>
                        <w:rFonts w:ascii="Aptos Narrow" w:hAnsi="Aptos Narrow"/>
                        <w:color w:val="000000"/>
                      </w:rPr>
                      <w:t xml:space="preserve">: </w:t>
                    </w:r>
                  </w:ins>
                  <w:ins w:id="167" w:author="Uku Vainik" w:date="2024-08-06T12:21:00Z">
                    <w:r w:rsidR="00297BD8">
                      <w:rPr>
                        <w:rFonts w:ascii="Aptos Narrow" w:hAnsi="Aptos Narrow"/>
                        <w:color w:val="000000"/>
                      </w:rPr>
                      <w:t>Stewart</w:t>
                    </w:r>
                  </w:ins>
                  <w:ins w:id="168" w:author="Uku Vainik" w:date="2024-08-06T12:20:00Z">
                    <w:r w:rsidRPr="002448F5">
                      <w:rPr>
                        <w:rFonts w:ascii="Aptos Narrow" w:hAnsi="Aptos Narrow"/>
                        <w:color w:val="000000"/>
                      </w:rPr>
                      <w:br/>
                    </w:r>
                    <w:proofErr w:type="spellStart"/>
                    <w:r w:rsidRPr="002448F5">
                      <w:rPr>
                        <w:rFonts w:ascii="Aptos Narrow" w:hAnsi="Aptos Narrow"/>
                        <w:color w:val="000000"/>
                      </w:rPr>
                      <w:t>Ametikoht</w:t>
                    </w:r>
                    <w:proofErr w:type="spellEnd"/>
                    <w:r w:rsidRPr="002448F5">
                      <w:rPr>
                        <w:rFonts w:ascii="Aptos Narrow" w:hAnsi="Aptos Narrow"/>
                        <w:color w:val="000000"/>
                      </w:rPr>
                      <w:t xml:space="preserve">: </w:t>
                    </w:r>
                  </w:ins>
                  <w:proofErr w:type="spellStart"/>
                  <w:ins w:id="169" w:author="Uku Vainik" w:date="2024-08-06T12:30:00Z">
                    <w:r w:rsidR="00801D02">
                      <w:rPr>
                        <w:rFonts w:ascii="Aptos Narrow" w:hAnsi="Aptos Narrow"/>
                        <w:color w:val="000000"/>
                      </w:rPr>
                      <w:t>tudeng</w:t>
                    </w:r>
                    <w:proofErr w:type="spellEnd"/>
                    <w:r w:rsidR="00801D02">
                      <w:rPr>
                        <w:rFonts w:ascii="Aptos Narrow" w:hAnsi="Aptos Narrow"/>
                        <w:color w:val="000000"/>
                      </w:rPr>
                      <w:t xml:space="preserve"> &amp; </w:t>
                    </w:r>
                  </w:ins>
                  <w:proofErr w:type="spellStart"/>
                  <w:ins w:id="170" w:author="Uku Vainik" w:date="2024-08-06T12:22:00Z">
                    <w:r w:rsidR="000D6313">
                      <w:rPr>
                        <w:rFonts w:ascii="Aptos Narrow" w:hAnsi="Aptos Narrow"/>
                        <w:color w:val="000000"/>
                      </w:rPr>
                      <w:t>lektor</w:t>
                    </w:r>
                  </w:ins>
                  <w:proofErr w:type="spellEnd"/>
                  <w:ins w:id="171" w:author="Uku Vainik" w:date="2024-08-06T12:20:00Z">
                    <w:r w:rsidRPr="002448F5">
                      <w:rPr>
                        <w:rFonts w:ascii="Aptos Narrow" w:hAnsi="Aptos Narrow"/>
                        <w:color w:val="000000"/>
                      </w:rPr>
                      <w:br/>
                    </w:r>
                    <w:proofErr w:type="spellStart"/>
                    <w:r w:rsidRPr="002448F5">
                      <w:rPr>
                        <w:rFonts w:ascii="Aptos Narrow" w:hAnsi="Aptos Narrow"/>
                        <w:color w:val="000000"/>
                      </w:rPr>
                      <w:t>Organisatsioon</w:t>
                    </w:r>
                    <w:proofErr w:type="spellEnd"/>
                    <w:r w:rsidRPr="002448F5">
                      <w:rPr>
                        <w:rFonts w:ascii="Aptos Narrow" w:hAnsi="Aptos Narrow"/>
                        <w:color w:val="000000"/>
                      </w:rPr>
                      <w:t xml:space="preserve">: </w:t>
                    </w:r>
                  </w:ins>
                  <w:ins w:id="172" w:author="Uku Vainik" w:date="2024-08-06T12:30:00Z">
                    <w:r w:rsidR="00801D02">
                      <w:rPr>
                        <w:rFonts w:ascii="Aptos Narrow" w:hAnsi="Aptos Narrow"/>
                        <w:color w:val="000000"/>
                      </w:rPr>
                      <w:t xml:space="preserve">EÜ, PH ja </w:t>
                    </w:r>
                  </w:ins>
                  <w:proofErr w:type="spellStart"/>
                  <w:ins w:id="173" w:author="Uku Vainik" w:date="2024-08-06T12:22:00Z">
                    <w:r w:rsidR="000D6313">
                      <w:rPr>
                        <w:color w:val="000000"/>
                        <w:sz w:val="18"/>
                        <w:szCs w:val="18"/>
                      </w:rPr>
                      <w:t>Wrexham</w:t>
                    </w:r>
                  </w:ins>
                  <w:ins w:id="174" w:author="Uku Vainik" w:date="2024-08-06T12:25:00Z">
                    <w:r w:rsidR="00CC0B01">
                      <w:rPr>
                        <w:color w:val="000000"/>
                        <w:sz w:val="18"/>
                        <w:szCs w:val="18"/>
                      </w:rPr>
                      <w:t>i</w:t>
                    </w:r>
                  </w:ins>
                  <w:proofErr w:type="spellEnd"/>
                  <w:ins w:id="175" w:author="Uku Vainik" w:date="2024-08-06T12:23:00Z">
                    <w:r w:rsidR="000D6313">
                      <w:rPr>
                        <w:color w:val="000000"/>
                        <w:sz w:val="18"/>
                        <w:szCs w:val="18"/>
                      </w:rPr>
                      <w:t xml:space="preserve"> </w:t>
                    </w:r>
                  </w:ins>
                  <w:proofErr w:type="spellStart"/>
                  <w:ins w:id="176" w:author="Uku Vainik" w:date="2024-08-06T12:26:00Z">
                    <w:r w:rsidR="009D0757">
                      <w:rPr>
                        <w:color w:val="000000"/>
                        <w:sz w:val="18"/>
                        <w:szCs w:val="18"/>
                      </w:rPr>
                      <w:t>Ü</w:t>
                    </w:r>
                  </w:ins>
                  <w:ins w:id="177" w:author="Uku Vainik" w:date="2024-08-06T12:25:00Z">
                    <w:r w:rsidR="00CC0B01">
                      <w:rPr>
                        <w:color w:val="000000"/>
                        <w:sz w:val="18"/>
                        <w:szCs w:val="18"/>
                      </w:rPr>
                      <w:t>likool</w:t>
                    </w:r>
                  </w:ins>
                  <w:proofErr w:type="spellEnd"/>
                </w:p>
              </w:tc>
            </w:tr>
          </w:tbl>
          <w:p w14:paraId="4932F5E7" w14:textId="77777777" w:rsidR="00C94262" w:rsidRDefault="00C94262"/>
          <w:p w14:paraId="65000274" w14:textId="77777777" w:rsidR="00C94262" w:rsidRDefault="00C94262"/>
          <w:tbl>
            <w:tblPr>
              <w:tblW w:w="9460" w:type="dxa"/>
              <w:tblLook w:val="04A0" w:firstRow="1" w:lastRow="0" w:firstColumn="1" w:lastColumn="0" w:noHBand="0" w:noVBand="1"/>
            </w:tblPr>
            <w:tblGrid>
              <w:gridCol w:w="9460"/>
            </w:tblGrid>
            <w:tr w:rsidR="00516FEB" w14:paraId="3DC62CBC" w14:textId="77777777" w:rsidTr="005476A6">
              <w:trPr>
                <w:trHeight w:val="300"/>
              </w:trPr>
              <w:tc>
                <w:tcPr>
                  <w:tcW w:w="9460" w:type="dxa"/>
                  <w:tcBorders>
                    <w:top w:val="nil"/>
                    <w:left w:val="nil"/>
                    <w:bottom w:val="nil"/>
                    <w:right w:val="nil"/>
                  </w:tcBorders>
                  <w:shd w:val="clear" w:color="auto" w:fill="auto"/>
                  <w:vAlign w:val="bottom"/>
                </w:tcPr>
                <w:p w14:paraId="20BE40BC" w14:textId="4C279FA8" w:rsidR="00516FEB" w:rsidRDefault="00516FEB" w:rsidP="00516FEB">
                  <w:pPr>
                    <w:spacing w:before="0" w:after="0"/>
                    <w:rPr>
                      <w:rFonts w:ascii="Aptos Narrow" w:hAnsi="Aptos Narrow"/>
                      <w:color w:val="000000"/>
                      <w:lang w:eastAsia="en-GB"/>
                    </w:rPr>
                  </w:pPr>
                </w:p>
              </w:tc>
            </w:tr>
            <w:tr w:rsidR="00516FEB" w14:paraId="34283C6C" w14:textId="77777777" w:rsidTr="005476A6">
              <w:trPr>
                <w:trHeight w:val="300"/>
              </w:trPr>
              <w:tc>
                <w:tcPr>
                  <w:tcW w:w="9460" w:type="dxa"/>
                  <w:tcBorders>
                    <w:top w:val="nil"/>
                    <w:left w:val="nil"/>
                    <w:bottom w:val="nil"/>
                    <w:right w:val="nil"/>
                  </w:tcBorders>
                  <w:shd w:val="clear" w:color="auto" w:fill="auto"/>
                  <w:vAlign w:val="bottom"/>
                </w:tcPr>
                <w:p w14:paraId="76AF0A3A" w14:textId="2724D4A9" w:rsidR="00516FEB" w:rsidRDefault="00516FEB" w:rsidP="00516FEB">
                  <w:pPr>
                    <w:rPr>
                      <w:rFonts w:ascii="Aptos Narrow" w:hAnsi="Aptos Narrow"/>
                      <w:color w:val="000000"/>
                    </w:rPr>
                  </w:pPr>
                </w:p>
              </w:tc>
            </w:tr>
            <w:tr w:rsidR="00516FEB" w14:paraId="2C4E742F" w14:textId="77777777" w:rsidTr="005476A6">
              <w:trPr>
                <w:trHeight w:val="300"/>
              </w:trPr>
              <w:tc>
                <w:tcPr>
                  <w:tcW w:w="9460" w:type="dxa"/>
                  <w:tcBorders>
                    <w:top w:val="nil"/>
                    <w:left w:val="nil"/>
                    <w:bottom w:val="nil"/>
                    <w:right w:val="nil"/>
                  </w:tcBorders>
                  <w:shd w:val="clear" w:color="auto" w:fill="auto"/>
                  <w:vAlign w:val="bottom"/>
                </w:tcPr>
                <w:p w14:paraId="06A2BD8D" w14:textId="4AFF2F0F" w:rsidR="00516FEB" w:rsidRDefault="00516FEB" w:rsidP="00516FEB">
                  <w:pPr>
                    <w:rPr>
                      <w:rFonts w:ascii="Aptos Narrow" w:hAnsi="Aptos Narrow"/>
                      <w:color w:val="000000"/>
                    </w:rPr>
                  </w:pPr>
                </w:p>
              </w:tc>
            </w:tr>
          </w:tbl>
          <w:p w14:paraId="234C3FEE" w14:textId="77777777" w:rsidR="00516FEB" w:rsidRDefault="00516FEB"/>
          <w:p w14:paraId="3D6A5308" w14:textId="64147E13" w:rsidR="00CF5FAA" w:rsidRDefault="00CF5FAA">
            <w:pPr>
              <w:widowControl w:val="0"/>
              <w:rPr>
                <w:lang w:val="et-EE"/>
              </w:rPr>
            </w:pPr>
          </w:p>
        </w:tc>
      </w:tr>
      <w:tr w:rsidR="00CF5FAA" w14:paraId="3D6A53DB" w14:textId="77777777">
        <w:trPr>
          <w:trHeight w:val="600"/>
        </w:trPr>
        <w:tc>
          <w:tcPr>
            <w:tcW w:w="9526" w:type="dxa"/>
            <w:gridSpan w:val="3"/>
            <w:tcBorders>
              <w:top w:val="single" w:sz="4" w:space="0" w:color="000000"/>
              <w:left w:val="single" w:sz="4" w:space="0" w:color="525252"/>
              <w:bottom w:val="single" w:sz="4" w:space="0" w:color="525252"/>
              <w:right w:val="single" w:sz="4" w:space="0" w:color="525252"/>
            </w:tcBorders>
            <w:shd w:val="clear" w:color="auto" w:fill="FDE9D9" w:themeFill="accent6" w:themeFillTint="33"/>
          </w:tcPr>
          <w:p w14:paraId="3D6A53DA" w14:textId="77777777" w:rsidR="00CF5FAA" w:rsidRDefault="0077308A">
            <w:pPr>
              <w:widowControl w:val="0"/>
              <w:spacing w:before="0" w:after="0"/>
              <w:rPr>
                <w:rFonts w:eastAsia="Helvetica Neue"/>
                <w:b/>
                <w:color w:val="000000"/>
                <w:lang w:val="et-EE"/>
              </w:rPr>
            </w:pPr>
            <w:r>
              <w:rPr>
                <w:rFonts w:eastAsia="Helvetica Neue"/>
                <w:b/>
                <w:color w:val="000000"/>
                <w:lang w:val="et-EE"/>
              </w:rPr>
              <w:lastRenderedPageBreak/>
              <w:t>5. Uuringu finantseerimine</w:t>
            </w:r>
          </w:p>
        </w:tc>
      </w:tr>
      <w:tr w:rsidR="00CF5FAA" w14:paraId="3D6A53DE" w14:textId="77777777">
        <w:trPr>
          <w:trHeight w:val="332"/>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3DC" w14:textId="77777777" w:rsidR="00CF5FAA" w:rsidRDefault="0077308A">
            <w:pPr>
              <w:widowControl w:val="0"/>
              <w:spacing w:before="0" w:after="0"/>
              <w:rPr>
                <w:b/>
                <w:bCs/>
                <w:color w:val="323232"/>
                <w:lang w:val="et-EE"/>
              </w:rPr>
            </w:pPr>
            <w:r>
              <w:rPr>
                <w:b/>
                <w:bCs/>
                <w:color w:val="323232"/>
                <w:lang w:val="et-EE"/>
              </w:rPr>
              <w:t>Finantseerimise allikad</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3DD" w14:textId="77777777" w:rsidR="00CF5FAA" w:rsidRDefault="0077308A">
            <w:pPr>
              <w:widowControl w:val="0"/>
              <w:rPr>
                <w:lang w:val="et-EE"/>
              </w:rPr>
            </w:pPr>
            <w:r>
              <w:rPr>
                <w:lang w:val="et-EE"/>
              </w:rPr>
              <w:t xml:space="preserve">Uuringut rahastatakse geenivaramu vahenditest ja TÜ psühholoogide Anu Realo ja Uku </w:t>
            </w:r>
            <w:proofErr w:type="spellStart"/>
            <w:r>
              <w:rPr>
                <w:lang w:val="et-EE"/>
              </w:rPr>
              <w:t>Vainiku</w:t>
            </w:r>
            <w:proofErr w:type="spellEnd"/>
            <w:r>
              <w:rPr>
                <w:lang w:val="et-EE"/>
              </w:rPr>
              <w:t xml:space="preserve"> vahenditest. Uurijatele eraldi tasu ei maksta, kui ole välja toodud teisiti. Uku </w:t>
            </w:r>
            <w:proofErr w:type="spellStart"/>
            <w:r>
              <w:rPr>
                <w:lang w:val="et-EE"/>
              </w:rPr>
              <w:t>Vainiku</w:t>
            </w:r>
            <w:proofErr w:type="spellEnd"/>
            <w:r>
              <w:rPr>
                <w:lang w:val="et-EE"/>
              </w:rPr>
              <w:t xml:space="preserve"> uurimistegevus on praegu rahastatud Eesti teadusagentuuri projektidest MOBTP94 (2019-2021), PSG656 (2021), PSG759 (2022-2025) ja Anu Realo uurimistegevus projektist LSVPH16216/2 (2019-2023). Mariliis Vaht saab projektis osalemise eest lisatasu PSG656 ja PSG759 projektist. Uurijad esitavad edaspidi taotlusi Eesti, Ühendkuningriigi ja Euroopa Liidu rahastusfondidele, et toetada uuringu läbiviimist.</w:t>
            </w:r>
          </w:p>
        </w:tc>
      </w:tr>
      <w:tr w:rsidR="00CF5FAA" w14:paraId="3D6A53E1" w14:textId="77777777">
        <w:trPr>
          <w:trHeight w:val="332"/>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3DF" w14:textId="77777777" w:rsidR="00CF5FAA" w:rsidRDefault="0077308A">
            <w:pPr>
              <w:widowControl w:val="0"/>
              <w:spacing w:before="0" w:after="0"/>
              <w:rPr>
                <w:b/>
                <w:color w:val="323232"/>
                <w:lang w:val="et-EE"/>
              </w:rPr>
            </w:pPr>
            <w:r>
              <w:rPr>
                <w:b/>
                <w:color w:val="323232"/>
                <w:lang w:val="et-EE"/>
              </w:rPr>
              <w:t xml:space="preserve">Uuringu </w:t>
            </w:r>
            <w:proofErr w:type="spellStart"/>
            <w:r>
              <w:rPr>
                <w:b/>
                <w:color w:val="323232"/>
                <w:lang w:val="et-EE"/>
              </w:rPr>
              <w:t>üldmaksumus</w:t>
            </w:r>
            <w:proofErr w:type="spellEnd"/>
            <w:r>
              <w:rPr>
                <w:b/>
                <w:color w:val="323232"/>
                <w:lang w:val="et-EE"/>
              </w:rPr>
              <w:t xml:space="preserve"> (summa)</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3E0" w14:textId="77777777" w:rsidR="00CF5FAA" w:rsidRDefault="0077308A">
            <w:pPr>
              <w:widowControl w:val="0"/>
              <w:rPr>
                <w:lang w:val="et-EE"/>
              </w:rPr>
            </w:pPr>
            <w:r>
              <w:rPr>
                <w:lang w:val="et-EE"/>
              </w:rPr>
              <w:t>480 000 eurot (PSG656 ja PSG759 eelarve)</w:t>
            </w:r>
          </w:p>
        </w:tc>
      </w:tr>
      <w:tr w:rsidR="00CF5FAA" w14:paraId="3D6A53E4" w14:textId="77777777">
        <w:trPr>
          <w:trHeight w:val="719"/>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3E2" w14:textId="77777777" w:rsidR="00CF5FAA" w:rsidRDefault="0077308A">
            <w:pPr>
              <w:widowControl w:val="0"/>
              <w:spacing w:before="0" w:after="0"/>
              <w:rPr>
                <w:b/>
                <w:color w:val="323232"/>
                <w:lang w:val="et-EE"/>
              </w:rPr>
            </w:pPr>
            <w:r>
              <w:rPr>
                <w:b/>
                <w:color w:val="323232"/>
                <w:lang w:val="et-EE"/>
              </w:rPr>
              <w:lastRenderedPageBreak/>
              <w:t>Uuritavale kompensatsiooni maksmine (jah, ei, põhjendus ja summa)</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3E3" w14:textId="77777777" w:rsidR="00CF5FAA" w:rsidRDefault="0077308A">
            <w:pPr>
              <w:widowControl w:val="0"/>
              <w:rPr>
                <w:lang w:val="et-EE"/>
              </w:rPr>
            </w:pPr>
            <w:r>
              <w:rPr>
                <w:lang w:val="et-EE"/>
              </w:rPr>
              <w:t>Uuritavatele osalemise eest kompensatsiooni ei maksta. Panustatud aja eest saavad uuritavad tasuks tagasisidet. Uuringus osalemine ei hõlma uuringukeskuse külastamist ning seega ei ole vajalik sõidukulude või söögikorra kompenseerimine.</w:t>
            </w:r>
          </w:p>
        </w:tc>
      </w:tr>
      <w:tr w:rsidR="00CF5FAA" w14:paraId="3D6A53E7" w14:textId="77777777">
        <w:trPr>
          <w:trHeight w:val="482"/>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3E5" w14:textId="77777777" w:rsidR="00CF5FAA" w:rsidRDefault="0077308A">
            <w:pPr>
              <w:widowControl w:val="0"/>
              <w:spacing w:before="0" w:after="0"/>
              <w:rPr>
                <w:b/>
                <w:color w:val="323232"/>
                <w:lang w:val="et-EE"/>
              </w:rPr>
            </w:pPr>
            <w:r>
              <w:rPr>
                <w:b/>
                <w:color w:val="323232"/>
                <w:lang w:val="et-EE"/>
              </w:rPr>
              <w:t>Uuritavate kindlustus (jah, ei, kindlustaja ja poliis)</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3E6" w14:textId="77777777" w:rsidR="00CF5FAA" w:rsidRDefault="0077308A">
            <w:pPr>
              <w:widowControl w:val="0"/>
              <w:rPr>
                <w:lang w:val="et-EE"/>
              </w:rPr>
            </w:pPr>
            <w:r>
              <w:rPr>
                <w:lang w:val="et-EE"/>
              </w:rPr>
              <w:t>Uuringus osalemine ei ole seotud protseduuridega, mis põhjustaksid uuritavatele tõsiseid tervisekahjustusi. Uuringus osalemine pole kaetud kindlustusega.</w:t>
            </w:r>
          </w:p>
        </w:tc>
      </w:tr>
      <w:tr w:rsidR="00CF5FAA" w14:paraId="3D6A53E9" w14:textId="77777777">
        <w:trPr>
          <w:trHeight w:val="264"/>
        </w:trPr>
        <w:tc>
          <w:tcPr>
            <w:tcW w:w="9526" w:type="dxa"/>
            <w:gridSpan w:val="3"/>
            <w:tcBorders>
              <w:top w:val="single" w:sz="4" w:space="0" w:color="525252"/>
              <w:left w:val="single" w:sz="4" w:space="0" w:color="525252"/>
              <w:bottom w:val="single" w:sz="4" w:space="0" w:color="000000"/>
              <w:right w:val="single" w:sz="4" w:space="0" w:color="525252"/>
            </w:tcBorders>
            <w:shd w:val="clear" w:color="auto" w:fill="FDE9D9" w:themeFill="accent6" w:themeFillTint="33"/>
          </w:tcPr>
          <w:p w14:paraId="3D6A53E8" w14:textId="77777777" w:rsidR="00CF5FAA" w:rsidRDefault="0077308A">
            <w:pPr>
              <w:widowControl w:val="0"/>
              <w:spacing w:before="0" w:after="0"/>
              <w:rPr>
                <w:rFonts w:eastAsia="Helvetica Neue"/>
                <w:b/>
                <w:color w:val="000000"/>
                <w:lang w:val="et-EE"/>
              </w:rPr>
            </w:pPr>
            <w:r>
              <w:rPr>
                <w:rFonts w:eastAsia="Helvetica Neue"/>
                <w:b/>
                <w:color w:val="000000"/>
                <w:lang w:val="et-EE"/>
              </w:rPr>
              <w:t>6. Uuringu läbiviimise aeg (algus ja lõpp kuu ja aasta täpsusega)</w:t>
            </w:r>
          </w:p>
        </w:tc>
      </w:tr>
      <w:tr w:rsidR="00CF5FAA" w14:paraId="3D6A53EB" w14:textId="77777777">
        <w:trPr>
          <w:trHeight w:val="639"/>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3EA" w14:textId="77777777" w:rsidR="00CF5FAA" w:rsidRDefault="0077308A">
            <w:pPr>
              <w:widowControl w:val="0"/>
              <w:rPr>
                <w:lang w:val="et-EE"/>
              </w:rPr>
            </w:pPr>
            <w:r>
              <w:rPr>
                <w:lang w:val="et-EE"/>
              </w:rPr>
              <w:t>Detsember 2020 – detsember 2030</w:t>
            </w:r>
          </w:p>
        </w:tc>
      </w:tr>
      <w:tr w:rsidR="00CF5FAA" w14:paraId="3D6A53ED" w14:textId="77777777">
        <w:trPr>
          <w:trHeight w:val="264"/>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3EC" w14:textId="77777777" w:rsidR="00CF5FAA" w:rsidRDefault="0077308A">
            <w:pPr>
              <w:widowControl w:val="0"/>
              <w:spacing w:before="0" w:after="0"/>
              <w:rPr>
                <w:rFonts w:eastAsia="Helvetica Neue"/>
                <w:b/>
                <w:bCs/>
                <w:color w:val="000000"/>
                <w:lang w:val="et-EE"/>
              </w:rPr>
            </w:pPr>
            <w:r>
              <w:rPr>
                <w:rFonts w:eastAsia="Helvetica Neue"/>
                <w:b/>
                <w:bCs/>
                <w:color w:val="000000"/>
                <w:lang w:val="et-EE"/>
              </w:rPr>
              <w:t>7. Teave sama uuringu projekti varasema või samaaegse hindamise kohta (sh teistes riikides)</w:t>
            </w:r>
          </w:p>
        </w:tc>
      </w:tr>
      <w:tr w:rsidR="00CF5FAA" w14:paraId="3D6A541B" w14:textId="77777777">
        <w:trPr>
          <w:trHeight w:val="1168"/>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FFFFF" w:themeFill="background1"/>
          </w:tcPr>
          <w:p w14:paraId="3D6A53EE" w14:textId="77777777" w:rsidR="00CF5FAA" w:rsidRDefault="0077308A">
            <w:pPr>
              <w:widowControl w:val="0"/>
              <w:rPr>
                <w:b/>
                <w:lang w:val="et-EE"/>
              </w:rPr>
            </w:pPr>
            <w:r>
              <w:rPr>
                <w:b/>
                <w:lang w:val="et-EE"/>
              </w:rPr>
              <w:t xml:space="preserve">TÜ </w:t>
            </w:r>
            <w:proofErr w:type="spellStart"/>
            <w:r>
              <w:rPr>
                <w:b/>
                <w:lang w:val="et-EE"/>
              </w:rPr>
              <w:t>inimuuringute</w:t>
            </w:r>
            <w:proofErr w:type="spellEnd"/>
            <w:r>
              <w:rPr>
                <w:b/>
                <w:lang w:val="et-EE"/>
              </w:rPr>
              <w:t xml:space="preserve"> eetika komitee poolt eelnevalt väljastatud kooskõlastused</w:t>
            </w:r>
          </w:p>
          <w:p w14:paraId="3D6A53EF" w14:textId="77777777" w:rsidR="00CF5FAA" w:rsidRDefault="0077308A" w:rsidP="00331D5C">
            <w:pPr>
              <w:widowControl w:val="0"/>
              <w:numPr>
                <w:ilvl w:val="0"/>
                <w:numId w:val="1"/>
              </w:numPr>
              <w:rPr>
                <w:lang w:val="et-EE"/>
              </w:rPr>
            </w:pPr>
            <w:r>
              <w:rPr>
                <w:lang w:val="et-EE"/>
              </w:rPr>
              <w:t xml:space="preserve">TÜ </w:t>
            </w:r>
            <w:proofErr w:type="spellStart"/>
            <w:r>
              <w:rPr>
                <w:lang w:val="et-EE"/>
              </w:rPr>
              <w:t>inimuuringute</w:t>
            </w:r>
            <w:proofErr w:type="spellEnd"/>
            <w:r>
              <w:rPr>
                <w:lang w:val="et-EE"/>
              </w:rPr>
              <w:t xml:space="preserve"> eetika komitee, protokolli number: 170/T-38, 28.04.2008. Uurimistöö pealkiri: Geneetilise varieeruvuse hindamine isiksusele ja </w:t>
            </w:r>
            <w:proofErr w:type="spellStart"/>
            <w:r>
              <w:rPr>
                <w:lang w:val="et-EE"/>
              </w:rPr>
              <w:t>kronotüübile</w:t>
            </w:r>
            <w:proofErr w:type="spellEnd"/>
            <w:r>
              <w:rPr>
                <w:lang w:val="et-EE"/>
              </w:rPr>
              <w:t>. Geenivaramu geenidoonorite tagasikodeerimine lisaküsimustike täitmiseks. Uuringu periood: 2008-2013.</w:t>
            </w:r>
          </w:p>
          <w:p w14:paraId="3D6A53F0" w14:textId="77777777" w:rsidR="00CF5FAA" w:rsidRDefault="0077308A" w:rsidP="00331D5C">
            <w:pPr>
              <w:widowControl w:val="0"/>
              <w:numPr>
                <w:ilvl w:val="1"/>
                <w:numId w:val="1"/>
              </w:numPr>
              <w:rPr>
                <w:lang w:val="et-EE"/>
              </w:rPr>
            </w:pPr>
            <w:r>
              <w:rPr>
                <w:lang w:val="et-EE"/>
              </w:rPr>
              <w:t xml:space="preserve">Taotluse üks eesmärk oli saada luba tänapäeval enim kasutatud isiksuse hindamiseks kasutatava küsimustiku - NEO-PI-3 täitmiseks 1090 geenidoonori poolt. Uuritavate kohort oli valitud selle alusel, et samadele geenidoonoritele (nn. Eesti populatsioonipõhine kontrollkohort) teostati DNA </w:t>
            </w:r>
            <w:proofErr w:type="spellStart"/>
            <w:r>
              <w:rPr>
                <w:lang w:val="et-EE"/>
              </w:rPr>
              <w:t>genotüpiseerimine</w:t>
            </w:r>
            <w:proofErr w:type="spellEnd"/>
            <w:r>
              <w:rPr>
                <w:lang w:val="et-EE"/>
              </w:rPr>
              <w:t>, mis lõi eelduse kogu genoomi hõlmavate assotsiatsiooniuuringute läbiviimiseks ja sellega tekkis võimalus läheneda nii haiguste kui ka normaalsete fenotüübiliste tunnuste molekulaarsetele mehhanismide selgitamisele ilma eelnevate hüpoteesideta.</w:t>
            </w:r>
          </w:p>
          <w:p w14:paraId="3D6A53F1" w14:textId="77777777" w:rsidR="00CF5FAA" w:rsidRDefault="0077308A" w:rsidP="00331D5C">
            <w:pPr>
              <w:widowControl w:val="0"/>
              <w:numPr>
                <w:ilvl w:val="0"/>
                <w:numId w:val="1"/>
              </w:numPr>
              <w:rPr>
                <w:lang w:val="et-EE"/>
              </w:rPr>
            </w:pPr>
            <w:r>
              <w:rPr>
                <w:lang w:val="et-EE"/>
              </w:rPr>
              <w:t xml:space="preserve">TÜ </w:t>
            </w:r>
            <w:proofErr w:type="spellStart"/>
            <w:r>
              <w:rPr>
                <w:lang w:val="et-EE"/>
              </w:rPr>
              <w:t>inimuuringute</w:t>
            </w:r>
            <w:proofErr w:type="spellEnd"/>
            <w:r>
              <w:rPr>
                <w:lang w:val="et-EE"/>
              </w:rPr>
              <w:t xml:space="preserve"> eetika komitee, protokolli number: 178/T-18, 19.01.2009. Uurimistöö jätkutaotluse pealkiri: Geneetilise varieeruvuse mõju hindamine inimese isiksusele. Uuringu periood: 2008-2013.</w:t>
            </w:r>
          </w:p>
          <w:p w14:paraId="3D6A53F2" w14:textId="77777777" w:rsidR="00CF5FAA" w:rsidRDefault="0077308A" w:rsidP="00331D5C">
            <w:pPr>
              <w:widowControl w:val="0"/>
              <w:numPr>
                <w:ilvl w:val="1"/>
                <w:numId w:val="1"/>
              </w:numPr>
              <w:rPr>
                <w:lang w:val="et-EE"/>
              </w:rPr>
            </w:pPr>
            <w:r>
              <w:rPr>
                <w:lang w:val="et-EE"/>
              </w:rPr>
              <w:t>Taotluse eesmärk oli liita isiksuse tüüpe analüüsiva küsimustiku NEO-PI-3 geenivaramu põhiküsimustiku juurde lisamoodulina ja saada vastused 1000 geenidoonorilt, kes vabatahtlikkuse alusel liituvad geenivaramuga (geenidoonoriks värbamise protseduuri käigus).</w:t>
            </w:r>
          </w:p>
          <w:p w14:paraId="3D6A53F3" w14:textId="77777777" w:rsidR="00CF5FAA" w:rsidRDefault="0077308A" w:rsidP="00331D5C">
            <w:pPr>
              <w:widowControl w:val="0"/>
              <w:numPr>
                <w:ilvl w:val="0"/>
                <w:numId w:val="1"/>
              </w:numPr>
              <w:rPr>
                <w:lang w:val="et-EE"/>
              </w:rPr>
            </w:pPr>
            <w:r>
              <w:rPr>
                <w:lang w:val="et-EE"/>
              </w:rPr>
              <w:t xml:space="preserve">TÜ </w:t>
            </w:r>
            <w:proofErr w:type="spellStart"/>
            <w:r>
              <w:rPr>
                <w:lang w:val="et-EE"/>
              </w:rPr>
              <w:t>inimuuringute</w:t>
            </w:r>
            <w:proofErr w:type="spellEnd"/>
            <w:r>
              <w:rPr>
                <w:lang w:val="et-EE"/>
              </w:rPr>
              <w:t xml:space="preserve"> eetika komitee, protokolli number: 189/M-25, 05.02.2010. Uurimistöö jätkutaotluse pealkiri: Geneetilise varieeruvuse mõju hindamine inimese isiksusele, uuringu periood: 2010-2013.</w:t>
            </w:r>
          </w:p>
          <w:p w14:paraId="3D6A53F4" w14:textId="77777777" w:rsidR="00CF5FAA" w:rsidRDefault="0077308A" w:rsidP="00331D5C">
            <w:pPr>
              <w:widowControl w:val="0"/>
              <w:numPr>
                <w:ilvl w:val="1"/>
                <w:numId w:val="1"/>
              </w:numPr>
              <w:rPr>
                <w:lang w:val="et-EE"/>
              </w:rPr>
            </w:pPr>
            <w:r>
              <w:rPr>
                <w:lang w:val="et-EE"/>
              </w:rPr>
              <w:t>Taotluse eesmärk oli suurendada geenidoonorite arvu, kes täidavad NEO-PI-3 küsimustiku 1500 võrra.</w:t>
            </w:r>
          </w:p>
          <w:p w14:paraId="3D6A53F5" w14:textId="77777777" w:rsidR="00CF5FAA" w:rsidRDefault="0077308A" w:rsidP="00331D5C">
            <w:pPr>
              <w:widowControl w:val="0"/>
              <w:numPr>
                <w:ilvl w:val="0"/>
                <w:numId w:val="1"/>
              </w:numPr>
              <w:rPr>
                <w:lang w:val="et-EE"/>
              </w:rPr>
            </w:pPr>
            <w:r>
              <w:rPr>
                <w:lang w:val="et-EE"/>
              </w:rPr>
              <w:t xml:space="preserve">TÜ </w:t>
            </w:r>
            <w:proofErr w:type="spellStart"/>
            <w:r>
              <w:rPr>
                <w:lang w:val="et-EE"/>
              </w:rPr>
              <w:t>inimuuringute</w:t>
            </w:r>
            <w:proofErr w:type="spellEnd"/>
            <w:r>
              <w:rPr>
                <w:lang w:val="et-EE"/>
              </w:rPr>
              <w:t xml:space="preserve"> eetika komitee, protokolli number: 236/M-29, 21.04.2014. Uurimistöö jätkutaotluse pealkiri: Geneetilise varieeruvuse mõju hindamine inimese isiksusele. Periood: 2014-31.12.2019.</w:t>
            </w:r>
          </w:p>
          <w:p w14:paraId="3D6A53F6" w14:textId="77777777" w:rsidR="00CF5FAA" w:rsidRDefault="0077308A" w:rsidP="00331D5C">
            <w:pPr>
              <w:widowControl w:val="0"/>
              <w:numPr>
                <w:ilvl w:val="1"/>
                <w:numId w:val="1"/>
              </w:numPr>
              <w:rPr>
                <w:lang w:val="et-EE"/>
              </w:rPr>
            </w:pPr>
            <w:r>
              <w:rPr>
                <w:lang w:val="et-EE"/>
              </w:rPr>
              <w:t>Taotlus eesmärk oli uuringu perioodi pikendamine.</w:t>
            </w:r>
          </w:p>
          <w:p w14:paraId="3D6A53F7" w14:textId="77777777" w:rsidR="00CF5FAA" w:rsidRDefault="0077308A" w:rsidP="00331D5C">
            <w:pPr>
              <w:widowControl w:val="0"/>
              <w:numPr>
                <w:ilvl w:val="0"/>
                <w:numId w:val="1"/>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1.1-12/626, 13.04.2020. Uurimistöö jätkutaotluse </w:t>
            </w:r>
            <w:proofErr w:type="spellStart"/>
            <w:r>
              <w:rPr>
                <w:lang w:val="et-EE"/>
              </w:rPr>
              <w:t>pealkiri:Geneetilise</w:t>
            </w:r>
            <w:proofErr w:type="spellEnd"/>
            <w:r>
              <w:rPr>
                <w:lang w:val="et-EE"/>
              </w:rPr>
              <w:t xml:space="preserve"> varieeruvuse mõju hindamine inimese isiksusele. Periood: Aprill 2020 – Detsember 2030</w:t>
            </w:r>
          </w:p>
          <w:p w14:paraId="3D6A53F8" w14:textId="77777777" w:rsidR="00CF5FAA" w:rsidRDefault="0077308A" w:rsidP="00331D5C">
            <w:pPr>
              <w:widowControl w:val="0"/>
              <w:numPr>
                <w:ilvl w:val="1"/>
                <w:numId w:val="1"/>
              </w:numPr>
              <w:rPr>
                <w:lang w:val="et-EE"/>
              </w:rPr>
            </w:pPr>
            <w:r>
              <w:rPr>
                <w:lang w:val="et-EE"/>
              </w:rPr>
              <w:t>Taotluse eesmärgid oli pikendada uurimistöö teostamise aega, täiendada mõõtmise vahendeid ja läbi viia kordusmõõtmisi.</w:t>
            </w:r>
          </w:p>
          <w:p w14:paraId="3D6A53F9" w14:textId="77777777" w:rsidR="00CF5FAA" w:rsidRDefault="0077308A" w:rsidP="00331D5C">
            <w:pPr>
              <w:widowControl w:val="0"/>
              <w:numPr>
                <w:ilvl w:val="0"/>
                <w:numId w:val="1"/>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1.1-12/626, 12.01.2021. Uurimistöö jätkutaotluse </w:t>
            </w:r>
            <w:proofErr w:type="spellStart"/>
            <w:r>
              <w:rPr>
                <w:lang w:val="et-EE"/>
              </w:rPr>
              <w:t>pealkiri:Geneetilise</w:t>
            </w:r>
            <w:proofErr w:type="spellEnd"/>
            <w:r>
              <w:rPr>
                <w:lang w:val="et-EE"/>
              </w:rPr>
              <w:t xml:space="preserve"> varieeruvuse mõju hindamine inimese isiksusele. Periood: Detsember 2020 – Detsember 2030</w:t>
            </w:r>
          </w:p>
          <w:p w14:paraId="3D6A53FA" w14:textId="77777777" w:rsidR="00CF5FAA" w:rsidRDefault="0077308A" w:rsidP="00331D5C">
            <w:pPr>
              <w:widowControl w:val="0"/>
              <w:numPr>
                <w:ilvl w:val="1"/>
                <w:numId w:val="1"/>
              </w:numPr>
              <w:rPr>
                <w:lang w:val="et-EE"/>
              </w:rPr>
            </w:pPr>
            <w:r>
              <w:rPr>
                <w:lang w:val="et-EE"/>
              </w:rPr>
              <w:t>Taotluse eesmärgid olid lisada uuringule 1 uurija ja uuendada ajagraafikut.</w:t>
            </w:r>
          </w:p>
          <w:p w14:paraId="3D6A53FB" w14:textId="77777777" w:rsidR="00CF5FAA" w:rsidRDefault="0077308A" w:rsidP="00331D5C">
            <w:pPr>
              <w:widowControl w:val="0"/>
              <w:numPr>
                <w:ilvl w:val="0"/>
                <w:numId w:val="1"/>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1.1-12/202 22.03.2021. Uurimistöö </w:t>
            </w:r>
            <w:r>
              <w:rPr>
                <w:lang w:val="et-EE"/>
              </w:rPr>
              <w:lastRenderedPageBreak/>
              <w:t xml:space="preserve">jätkutaotluse </w:t>
            </w:r>
            <w:proofErr w:type="spellStart"/>
            <w:r>
              <w:rPr>
                <w:lang w:val="et-EE"/>
              </w:rPr>
              <w:t>pealkiri:Geneetilise</w:t>
            </w:r>
            <w:proofErr w:type="spellEnd"/>
            <w:r>
              <w:rPr>
                <w:lang w:val="et-EE"/>
              </w:rPr>
              <w:t xml:space="preserve"> varieeruvuse mõju hindamine inimese isiksusele. Periood: Detsember 2020 – Detsember 2030</w:t>
            </w:r>
          </w:p>
          <w:p w14:paraId="3D6A53FC" w14:textId="77777777" w:rsidR="00CF5FAA" w:rsidRDefault="0077308A" w:rsidP="00331D5C">
            <w:pPr>
              <w:widowControl w:val="0"/>
              <w:numPr>
                <w:ilvl w:val="1"/>
                <w:numId w:val="1"/>
              </w:numPr>
              <w:rPr>
                <w:lang w:val="et-EE"/>
              </w:rPr>
            </w:pPr>
            <w:r>
              <w:rPr>
                <w:color w:val="000000"/>
                <w:lang w:val="et-EE"/>
              </w:rPr>
              <w:t>Taotluse eesmärgid olid pikendada uurimistöö teostamise aega, täiendada mõõtmise vahendeid ja selgitada kordusmõõtmisi vahemikus 2021-2030</w:t>
            </w:r>
          </w:p>
          <w:p w14:paraId="3D6A53FD" w14:textId="77777777" w:rsidR="00CF5FAA" w:rsidRDefault="0077308A" w:rsidP="00331D5C">
            <w:pPr>
              <w:widowControl w:val="0"/>
              <w:numPr>
                <w:ilvl w:val="0"/>
                <w:numId w:val="1"/>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1.1-12/202 13.04.21. Uurimistöö jätkutaotluse </w:t>
            </w:r>
            <w:proofErr w:type="spellStart"/>
            <w:r>
              <w:rPr>
                <w:lang w:val="et-EE"/>
              </w:rPr>
              <w:t>pealkiri:Geneetilise</w:t>
            </w:r>
            <w:proofErr w:type="spellEnd"/>
            <w:r>
              <w:rPr>
                <w:lang w:val="et-EE"/>
              </w:rPr>
              <w:t xml:space="preserve"> varieeruvuse mõju hindamine inimese isiksusele. Periood: Detsember 2020 – Detsember 2030. </w:t>
            </w:r>
            <w:r>
              <w:rPr>
                <w:color w:val="000000"/>
                <w:lang w:val="et-EE"/>
              </w:rPr>
              <w:t xml:space="preserve">Taotluse eesmärgid olid: </w:t>
            </w:r>
          </w:p>
          <w:p w14:paraId="3D6A53FE" w14:textId="77777777" w:rsidR="00CF5FAA" w:rsidRDefault="0077308A" w:rsidP="00331D5C">
            <w:pPr>
              <w:widowControl w:val="0"/>
              <w:numPr>
                <w:ilvl w:val="2"/>
                <w:numId w:val="1"/>
              </w:numPr>
              <w:rPr>
                <w:lang w:val="et-EE"/>
              </w:rPr>
            </w:pPr>
            <w:r>
              <w:rPr>
                <w:color w:val="000000"/>
                <w:lang w:val="et-EE"/>
              </w:rPr>
              <w:t xml:space="preserve">kaasata uuringusse kaks kaasuurijat Ann-Marii Vilk ja Liisi </w:t>
            </w:r>
            <w:proofErr w:type="spellStart"/>
            <w:r>
              <w:rPr>
                <w:color w:val="000000"/>
                <w:lang w:val="et-EE"/>
              </w:rPr>
              <w:t>Promet</w:t>
            </w:r>
            <w:proofErr w:type="spellEnd"/>
            <w:r>
              <w:rPr>
                <w:color w:val="000000"/>
                <w:lang w:val="et-EE"/>
              </w:rPr>
              <w:t>;</w:t>
            </w:r>
          </w:p>
          <w:p w14:paraId="3D6A53FF" w14:textId="77777777" w:rsidR="00CF5FAA" w:rsidRDefault="0077308A" w:rsidP="00331D5C">
            <w:pPr>
              <w:widowControl w:val="0"/>
              <w:numPr>
                <w:ilvl w:val="2"/>
                <w:numId w:val="1"/>
              </w:numPr>
              <w:rPr>
                <w:lang w:val="et-EE"/>
              </w:rPr>
            </w:pPr>
            <w:r>
              <w:rPr>
                <w:color w:val="000000"/>
                <w:lang w:val="et-EE"/>
              </w:rPr>
              <w:t>Muuta 100NP küsimustikus vene keelset tõlget (parandatud taotluses toodud muudatused paksus kirjas);</w:t>
            </w:r>
          </w:p>
          <w:p w14:paraId="3D6A5400" w14:textId="77777777" w:rsidR="00CF5FAA" w:rsidRDefault="0077308A" w:rsidP="00331D5C">
            <w:pPr>
              <w:widowControl w:val="0"/>
              <w:numPr>
                <w:ilvl w:val="2"/>
                <w:numId w:val="1"/>
              </w:numPr>
              <w:rPr>
                <w:lang w:val="et-EE"/>
              </w:rPr>
            </w:pPr>
            <w:r>
              <w:rPr>
                <w:color w:val="000000"/>
                <w:lang w:val="et-EE"/>
              </w:rPr>
              <w:t>Linkida andmeid mobiiliuuringus (N=600).</w:t>
            </w:r>
          </w:p>
          <w:p w14:paraId="3D6A5401" w14:textId="77777777" w:rsidR="00CF5FAA" w:rsidRDefault="0077308A" w:rsidP="00331D5C">
            <w:pPr>
              <w:widowControl w:val="0"/>
              <w:numPr>
                <w:ilvl w:val="0"/>
                <w:numId w:val="1"/>
              </w:numPr>
              <w:rPr>
                <w:lang w:val="et-EE"/>
              </w:rPr>
            </w:pPr>
            <w:r>
              <w:rPr>
                <w:color w:val="000000" w:themeColor="text1"/>
                <w:lang w:val="et-EE"/>
              </w:rPr>
              <w:t xml:space="preserve">Eesti </w:t>
            </w:r>
            <w:proofErr w:type="spellStart"/>
            <w:r>
              <w:rPr>
                <w:color w:val="000000" w:themeColor="text1"/>
                <w:lang w:val="et-EE"/>
              </w:rPr>
              <w:t>bioeetika</w:t>
            </w:r>
            <w:proofErr w:type="spellEnd"/>
            <w:r>
              <w:rPr>
                <w:color w:val="000000" w:themeColor="text1"/>
                <w:lang w:val="et-EE"/>
              </w:rPr>
              <w:t xml:space="preserve"> ja </w:t>
            </w:r>
            <w:proofErr w:type="spellStart"/>
            <w:r>
              <w:rPr>
                <w:color w:val="000000" w:themeColor="text1"/>
                <w:lang w:val="et-EE"/>
              </w:rPr>
              <w:t>inimuuringute</w:t>
            </w:r>
            <w:proofErr w:type="spellEnd"/>
            <w:r>
              <w:rPr>
                <w:color w:val="000000" w:themeColor="text1"/>
                <w:lang w:val="et-EE"/>
              </w:rPr>
              <w:t xml:space="preserve"> nõukogu, protokolli number </w:t>
            </w:r>
            <w:r>
              <w:rPr>
                <w:rFonts w:eastAsia="Calibri"/>
                <w:color w:val="000000" w:themeColor="text1"/>
                <w:lang w:val="et-EE"/>
              </w:rPr>
              <w:t xml:space="preserve">nr 1.1-12/202GV 19. august 2021 </w:t>
            </w:r>
            <w:r>
              <w:rPr>
                <w:color w:val="000000" w:themeColor="text1"/>
                <w:lang w:val="et-EE"/>
              </w:rPr>
              <w:t xml:space="preserve">. Uurimistöö jätkutaotluse pealkiri: Geneetilise varieeruvuse mõju hindamine inimese isiksusele. Periood: Detsember 2020 – Detsember 2030. Taotluse eesmärgid olid: </w:t>
            </w:r>
          </w:p>
          <w:p w14:paraId="3D6A5402" w14:textId="77777777" w:rsidR="00CF5FAA" w:rsidRDefault="0077308A" w:rsidP="00331D5C">
            <w:pPr>
              <w:pStyle w:val="ListParagraph"/>
              <w:widowControl w:val="0"/>
              <w:numPr>
                <w:ilvl w:val="1"/>
                <w:numId w:val="1"/>
              </w:numPr>
              <w:spacing w:before="0" w:after="0"/>
              <w:textAlignment w:val="baseline"/>
            </w:pPr>
            <w:r>
              <w:rPr>
                <w:rFonts w:eastAsia="Noto Sans CJK SC"/>
                <w:color w:val="000000" w:themeColor="text1"/>
                <w:lang w:val="et-EE" w:bidi="hi-IN"/>
              </w:rPr>
              <w:t xml:space="preserve">Kustutada pilootandmete põhjal üleliigsed </w:t>
            </w:r>
            <w:proofErr w:type="spellStart"/>
            <w:r>
              <w:rPr>
                <w:rFonts w:eastAsia="Noto Sans CJK SC"/>
                <w:color w:val="000000" w:themeColor="text1"/>
                <w:lang w:bidi="hi-IN"/>
              </w:rPr>
              <w:t>isiksuse</w:t>
            </w:r>
            <w:proofErr w:type="spellEnd"/>
            <w:r>
              <w:rPr>
                <w:rFonts w:eastAsia="Noto Sans CJK SC"/>
                <w:color w:val="000000" w:themeColor="text1"/>
                <w:lang w:val="et-EE" w:bidi="hi-IN"/>
              </w:rPr>
              <w:t>küsimused</w:t>
            </w:r>
            <w:r>
              <w:rPr>
                <w:rFonts w:eastAsia="Noto Sans CJK SC"/>
                <w:color w:val="000000" w:themeColor="text1"/>
                <w:lang w:bidi="hi-IN"/>
              </w:rPr>
              <w:t xml:space="preserve"> (65 </w:t>
            </w:r>
            <w:proofErr w:type="spellStart"/>
            <w:r>
              <w:rPr>
                <w:rFonts w:eastAsia="Noto Sans CJK SC"/>
                <w:color w:val="000000" w:themeColor="text1"/>
                <w:lang w:bidi="hi-IN"/>
              </w:rPr>
              <w:t>küsimust</w:t>
            </w:r>
            <w:proofErr w:type="spellEnd"/>
            <w:r>
              <w:rPr>
                <w:rFonts w:eastAsia="Noto Sans CJK SC"/>
                <w:color w:val="000000" w:themeColor="text1"/>
                <w:lang w:bidi="hi-IN"/>
              </w:rPr>
              <w:t xml:space="preserve">, mis on </w:t>
            </w:r>
            <w:proofErr w:type="spellStart"/>
            <w:r>
              <w:rPr>
                <w:rFonts w:eastAsia="Noto Sans CJK SC"/>
                <w:color w:val="000000" w:themeColor="text1"/>
                <w:lang w:bidi="hi-IN"/>
              </w:rPr>
              <w:t>toodud</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lisas</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Lisaküsimused</w:t>
            </w:r>
            <w:proofErr w:type="spellEnd"/>
            <w:r>
              <w:rPr>
                <w:rFonts w:eastAsia="Noto Sans CJK SC"/>
                <w:color w:val="000000" w:themeColor="text1"/>
                <w:lang w:bidi="hi-IN"/>
              </w:rPr>
              <w:t>)</w:t>
            </w:r>
          </w:p>
          <w:p w14:paraId="3D6A5403" w14:textId="77777777" w:rsidR="00CF5FAA" w:rsidRDefault="0077308A" w:rsidP="00331D5C">
            <w:pPr>
              <w:pStyle w:val="ListParagraph"/>
              <w:widowControl w:val="0"/>
              <w:numPr>
                <w:ilvl w:val="1"/>
                <w:numId w:val="1"/>
              </w:numPr>
              <w:spacing w:before="0" w:after="0"/>
              <w:textAlignment w:val="baseline"/>
            </w:pPr>
            <w:r>
              <w:rPr>
                <w:rFonts w:eastAsia="Noto Sans CJK SC"/>
                <w:color w:val="000000"/>
                <w:lang w:val="et-EE" w:bidi="hi-IN"/>
              </w:rPr>
              <w:t xml:space="preserve">Lisada </w:t>
            </w:r>
            <w:proofErr w:type="spellStart"/>
            <w:r>
              <w:rPr>
                <w:rFonts w:eastAsia="Noto Sans CJK SC"/>
                <w:color w:val="000000" w:themeColor="text1"/>
                <w:lang w:bidi="hi-IN"/>
              </w:rPr>
              <w:t>kuus</w:t>
            </w:r>
            <w:proofErr w:type="spellEnd"/>
            <w:r>
              <w:rPr>
                <w:rFonts w:eastAsia="Noto Sans CJK SC"/>
                <w:color w:val="000000"/>
                <w:lang w:bidi="hi-IN"/>
              </w:rPr>
              <w:t xml:space="preserve"> </w:t>
            </w:r>
            <w:r>
              <w:rPr>
                <w:rFonts w:eastAsia="Noto Sans CJK SC"/>
                <w:color w:val="000000"/>
                <w:lang w:val="et-EE" w:bidi="hi-IN"/>
              </w:rPr>
              <w:t>täiendava</w:t>
            </w:r>
            <w:r>
              <w:rPr>
                <w:rFonts w:eastAsia="Noto Sans CJK SC"/>
                <w:color w:val="000000"/>
                <w:lang w:bidi="hi-IN"/>
              </w:rPr>
              <w:t>t</w:t>
            </w:r>
            <w:r>
              <w:rPr>
                <w:rFonts w:eastAsia="Noto Sans CJK SC"/>
                <w:color w:val="000000"/>
                <w:lang w:val="et-EE" w:bidi="hi-IN"/>
              </w:rPr>
              <w:t xml:space="preserve"> </w:t>
            </w:r>
            <w:proofErr w:type="spellStart"/>
            <w:r>
              <w:rPr>
                <w:rFonts w:eastAsia="Noto Sans CJK SC"/>
                <w:color w:val="000000"/>
                <w:lang w:bidi="hi-IN"/>
              </w:rPr>
              <w:t>isiksuse</w:t>
            </w:r>
            <w:proofErr w:type="spellEnd"/>
            <w:r>
              <w:rPr>
                <w:rFonts w:eastAsia="Noto Sans CJK SC"/>
                <w:color w:val="000000"/>
                <w:lang w:val="et-EE" w:bidi="hi-IN"/>
              </w:rPr>
              <w:t>küsimus</w:t>
            </w:r>
            <w:r>
              <w:rPr>
                <w:rFonts w:eastAsia="Noto Sans CJK SC"/>
                <w:color w:val="000000" w:themeColor="text1"/>
                <w:lang w:bidi="hi-IN"/>
              </w:rPr>
              <w:t>t (</w:t>
            </w:r>
            <w:proofErr w:type="spellStart"/>
            <w:r>
              <w:rPr>
                <w:rFonts w:eastAsia="Noto Sans CJK SC"/>
                <w:color w:val="000000" w:themeColor="text1"/>
                <w:lang w:bidi="hi-IN"/>
              </w:rPr>
              <w:t>toodud</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tugeva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fondiga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lisas</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Isiksuseküsimstik</w:t>
            </w:r>
            <w:proofErr w:type="spellEnd"/>
            <w:r>
              <w:rPr>
                <w:rFonts w:eastAsia="Noto Sans CJK SC"/>
                <w:color w:val="000000" w:themeColor="text1"/>
                <w:lang w:bidi="hi-IN"/>
              </w:rPr>
              <w:t xml:space="preserve"> 100NP ), </w:t>
            </w:r>
            <w:proofErr w:type="spellStart"/>
            <w:r>
              <w:rPr>
                <w:rFonts w:eastAsia="Noto Sans CJK SC"/>
                <w:color w:val="000000" w:themeColor="text1"/>
                <w:lang w:bidi="hi-IN"/>
              </w:rPr>
              <w:t>samuti</w:t>
            </w:r>
            <w:proofErr w:type="spellEnd"/>
            <w:r>
              <w:rPr>
                <w:rFonts w:eastAsia="Noto Sans CJK SC"/>
                <w:color w:val="000000" w:themeColor="text1"/>
                <w:lang w:bidi="hi-IN"/>
              </w:rPr>
              <w:t xml:space="preserve"> 27 </w:t>
            </w:r>
            <w:proofErr w:type="spellStart"/>
            <w:r>
              <w:rPr>
                <w:rFonts w:eastAsia="Noto Sans CJK SC"/>
                <w:color w:val="000000"/>
                <w:lang w:bidi="hi-IN"/>
              </w:rPr>
              <w:t>küsimust</w:t>
            </w:r>
            <w:proofErr w:type="spellEnd"/>
            <w:r>
              <w:rPr>
                <w:rFonts w:eastAsia="Noto Sans CJK SC"/>
                <w:color w:val="000000"/>
                <w:lang w:val="et-EE" w:bidi="hi-IN"/>
              </w:rPr>
              <w:t xml:space="preserve"> inimese käitumiste ja ühiskondlikult oluliste hoiakute kohta (nt sotsiaalse võrdsuse ning keskkonnamuutuste osas)</w:t>
            </w:r>
            <w:r>
              <w:rPr>
                <w:rFonts w:eastAsia="Noto Sans CJK SC"/>
                <w:color w:val="000000" w:themeColor="text1"/>
                <w:lang w:bidi="hi-IN"/>
              </w:rPr>
              <w:t xml:space="preserve"> </w:t>
            </w:r>
            <w:proofErr w:type="spellStart"/>
            <w:r>
              <w:rPr>
                <w:rFonts w:eastAsia="Noto Sans CJK SC"/>
                <w:color w:val="000000" w:themeColor="text1"/>
                <w:lang w:bidi="hi-IN"/>
              </w:rPr>
              <w:t>ning</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demograafilise</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tausta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kohta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perekonnaseis</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sissetulek</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seksuaalne</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orientatsioon</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ning</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valimist</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osalemine</w:t>
            </w:r>
            <w:proofErr w:type="spellEnd"/>
            <w:r>
              <w:rPr>
                <w:rFonts w:eastAsia="Noto Sans CJK SC"/>
                <w:color w:val="000000"/>
                <w:lang w:bidi="hi-IN"/>
              </w:rPr>
              <w:t>).</w:t>
            </w:r>
            <w:r>
              <w:rPr>
                <w:color w:val="000000"/>
                <w:lang w:val="et-EE"/>
              </w:rPr>
              <w:t xml:space="preserve"> </w:t>
            </w:r>
          </w:p>
          <w:p w14:paraId="3D6A5404" w14:textId="77777777" w:rsidR="00CF5FAA" w:rsidRDefault="0077308A" w:rsidP="00331D5C">
            <w:pPr>
              <w:pStyle w:val="ListParagraph"/>
              <w:widowControl w:val="0"/>
              <w:numPr>
                <w:ilvl w:val="1"/>
                <w:numId w:val="1"/>
              </w:numPr>
              <w:spacing w:before="0" w:after="0"/>
              <w:textAlignment w:val="baseline"/>
            </w:pPr>
            <w:r>
              <w:rPr>
                <w:rFonts w:eastAsia="Times New Roman"/>
                <w:color w:val="000000" w:themeColor="text1"/>
                <w:lang w:val="et-EE" w:bidi="hi-IN"/>
              </w:rPr>
              <w:t xml:space="preserve">Kokkuvõttes vähenes esitatavate </w:t>
            </w:r>
            <w:proofErr w:type="spellStart"/>
            <w:r>
              <w:rPr>
                <w:rFonts w:eastAsia="Times New Roman"/>
                <w:color w:val="000000" w:themeColor="text1"/>
                <w:lang w:bidi="hi-IN"/>
              </w:rPr>
              <w:t>isiksuse</w:t>
            </w:r>
            <w:proofErr w:type="spellEnd"/>
            <w:r>
              <w:rPr>
                <w:rFonts w:eastAsia="Times New Roman"/>
                <w:color w:val="000000" w:themeColor="text1"/>
                <w:lang w:val="et-EE" w:bidi="hi-IN"/>
              </w:rPr>
              <w:t xml:space="preserve">küsimuste arv </w:t>
            </w:r>
            <w:r>
              <w:rPr>
                <w:rFonts w:eastAsia="Times New Roman"/>
                <w:color w:val="000000" w:themeColor="text1"/>
                <w:lang w:bidi="hi-IN"/>
              </w:rPr>
              <w:t xml:space="preserve">198ni </w:t>
            </w:r>
            <w:proofErr w:type="spellStart"/>
            <w:r>
              <w:rPr>
                <w:rFonts w:eastAsia="Times New Roman"/>
                <w:color w:val="000000" w:themeColor="text1"/>
                <w:lang w:bidi="hi-IN"/>
              </w:rPr>
              <w:t>ning</w:t>
            </w:r>
            <w:proofErr w:type="spellEnd"/>
            <w:r>
              <w:rPr>
                <w:rFonts w:eastAsia="Times New Roman"/>
                <w:color w:val="000000" w:themeColor="text1"/>
                <w:lang w:bidi="hi-IN"/>
              </w:rPr>
              <w:t xml:space="preserve"> </w:t>
            </w:r>
            <w:proofErr w:type="spellStart"/>
            <w:r>
              <w:rPr>
                <w:rFonts w:eastAsia="Times New Roman"/>
                <w:color w:val="000000" w:themeColor="text1"/>
                <w:lang w:bidi="hi-IN"/>
              </w:rPr>
              <w:t>lisaküsimusi</w:t>
            </w:r>
            <w:proofErr w:type="spellEnd"/>
            <w:r>
              <w:rPr>
                <w:rFonts w:eastAsia="Times New Roman"/>
                <w:color w:val="000000" w:themeColor="text1"/>
                <w:lang w:bidi="hi-IN"/>
              </w:rPr>
              <w:t xml:space="preserve"> on 27</w:t>
            </w:r>
            <w:r>
              <w:rPr>
                <w:rFonts w:eastAsia="Times New Roman"/>
                <w:color w:val="000000" w:themeColor="text1"/>
                <w:lang w:val="et-EE" w:bidi="hi-IN"/>
              </w:rPr>
              <w:t>.</w:t>
            </w:r>
          </w:p>
          <w:p w14:paraId="3D6A5405" w14:textId="77777777" w:rsidR="00CF5FAA" w:rsidRDefault="0077308A" w:rsidP="00331D5C">
            <w:pPr>
              <w:widowControl w:val="0"/>
              <w:numPr>
                <w:ilvl w:val="0"/>
                <w:numId w:val="1"/>
              </w:numPr>
              <w:textAlignment w:val="baseline"/>
              <w:rPr>
                <w:lang w:val="et-EE"/>
              </w:rPr>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w:t>
            </w:r>
            <w:r>
              <w:rPr>
                <w:rFonts w:eastAsia="Calibri"/>
                <w:color w:val="000000" w:themeColor="text1"/>
                <w:lang w:val="et-EE" w:bidi="hi-IN"/>
              </w:rPr>
              <w:t xml:space="preserve">nr 1.1-12/202 12.10.2021  </w:t>
            </w:r>
            <w:r>
              <w:rPr>
                <w:rFonts w:eastAsia="Times New Roman"/>
                <w:color w:val="000000" w:themeColor="text1"/>
                <w:lang w:val="et-EE" w:bidi="hi-IN"/>
              </w:rPr>
              <w:t xml:space="preserve">. Uurimistöö jätkutaotluse pealkiri: Geneetilise varieeruvuse mõju hindamine inimese isiksusele. Periood: Detsember 2020 – Detsember 2030. Taotluse eesmärgid olid: </w:t>
            </w:r>
          </w:p>
          <w:p w14:paraId="3D6A5406" w14:textId="77777777" w:rsidR="00CF5FAA" w:rsidRDefault="0077308A" w:rsidP="00331D5C">
            <w:pPr>
              <w:widowControl w:val="0"/>
              <w:numPr>
                <w:ilvl w:val="1"/>
                <w:numId w:val="1"/>
              </w:numPr>
              <w:spacing w:before="0" w:after="0"/>
              <w:jc w:val="both"/>
            </w:pPr>
            <w:proofErr w:type="spellStart"/>
            <w:r>
              <w:t>Isiksust</w:t>
            </w:r>
            <w:proofErr w:type="spellEnd"/>
            <w:r>
              <w:t xml:space="preserve"> </w:t>
            </w:r>
            <w:proofErr w:type="spellStart"/>
            <w:r>
              <w:t>ning</w:t>
            </w:r>
            <w:proofErr w:type="spellEnd"/>
            <w:r>
              <w:t xml:space="preserve"> </w:t>
            </w:r>
            <w:proofErr w:type="spellStart"/>
            <w:r>
              <w:t>nende</w:t>
            </w:r>
            <w:proofErr w:type="spellEnd"/>
            <w:r>
              <w:t xml:space="preserve"> </w:t>
            </w:r>
            <w:proofErr w:type="spellStart"/>
            <w:r>
              <w:t>seoseid</w:t>
            </w:r>
            <w:proofErr w:type="spellEnd"/>
            <w:r>
              <w:t xml:space="preserve"> </w:t>
            </w:r>
            <w:proofErr w:type="spellStart"/>
            <w:r>
              <w:t>geenide</w:t>
            </w:r>
            <w:proofErr w:type="spellEnd"/>
            <w:r>
              <w:t xml:space="preserve"> ja </w:t>
            </w:r>
            <w:proofErr w:type="spellStart"/>
            <w:r>
              <w:t>tervisega</w:t>
            </w:r>
            <w:proofErr w:type="spellEnd"/>
            <w:r>
              <w:t xml:space="preserve"> </w:t>
            </w:r>
            <w:proofErr w:type="spellStart"/>
            <w:r>
              <w:t>võivad</w:t>
            </w:r>
            <w:proofErr w:type="spellEnd"/>
            <w:r>
              <w:t xml:space="preserve"> </w:t>
            </w:r>
            <w:proofErr w:type="spellStart"/>
            <w:r>
              <w:t>mõjutada</w:t>
            </w:r>
            <w:proofErr w:type="spellEnd"/>
            <w:r>
              <w:t xml:space="preserve"> </w:t>
            </w:r>
            <w:proofErr w:type="spellStart"/>
            <w:r>
              <w:t>hiljutised</w:t>
            </w:r>
            <w:proofErr w:type="spellEnd"/>
            <w:r>
              <w:t xml:space="preserve"> </w:t>
            </w:r>
            <w:proofErr w:type="spellStart"/>
            <w:r>
              <w:t>elusündmused</w:t>
            </w:r>
            <w:proofErr w:type="spellEnd"/>
            <w:r>
              <w:t xml:space="preserve">. </w:t>
            </w:r>
            <w:proofErr w:type="spellStart"/>
            <w:r>
              <w:t>Nende</w:t>
            </w:r>
            <w:proofErr w:type="spellEnd"/>
            <w:r>
              <w:t xml:space="preserve"> </w:t>
            </w:r>
            <w:proofErr w:type="spellStart"/>
            <w:r>
              <w:t>kaardistamiseks</w:t>
            </w:r>
            <w:proofErr w:type="spellEnd"/>
            <w:r>
              <w:t xml:space="preserve"> on </w:t>
            </w:r>
            <w:proofErr w:type="spellStart"/>
            <w:r>
              <w:t>lisatud</w:t>
            </w:r>
            <w:proofErr w:type="spellEnd"/>
            <w:r>
              <w:t xml:space="preserve"> </w:t>
            </w:r>
            <w:proofErr w:type="spellStart"/>
            <w:r>
              <w:t>vabatahtliku</w:t>
            </w:r>
            <w:proofErr w:type="spellEnd"/>
            <w:r>
              <w:t xml:space="preserve"> </w:t>
            </w:r>
            <w:proofErr w:type="spellStart"/>
            <w:r>
              <w:t>ploki</w:t>
            </w:r>
            <w:proofErr w:type="spellEnd"/>
            <w:r>
              <w:t xml:space="preserve"> </w:t>
            </w:r>
            <w:proofErr w:type="spellStart"/>
            <w:r>
              <w:t>hiljutistest</w:t>
            </w:r>
            <w:proofErr w:type="spellEnd"/>
            <w:r>
              <w:t xml:space="preserve"> </w:t>
            </w:r>
            <w:proofErr w:type="spellStart"/>
            <w:r>
              <w:t>elusündmustest</w:t>
            </w:r>
            <w:proofErr w:type="spellEnd"/>
            <w:r>
              <w:t xml:space="preserve">. </w:t>
            </w:r>
            <w:proofErr w:type="spellStart"/>
            <w:r>
              <w:t>Samuti</w:t>
            </w:r>
            <w:proofErr w:type="spellEnd"/>
            <w:r>
              <w:t xml:space="preserve"> </w:t>
            </w:r>
            <w:proofErr w:type="spellStart"/>
            <w:r>
              <w:t>lisatud</w:t>
            </w:r>
            <w:proofErr w:type="spellEnd"/>
            <w:r>
              <w:t xml:space="preserve"> </w:t>
            </w:r>
            <w:proofErr w:type="spellStart"/>
            <w:r>
              <w:t>mõned</w:t>
            </w:r>
            <w:proofErr w:type="spellEnd"/>
            <w:r>
              <w:t xml:space="preserve"> </w:t>
            </w:r>
            <w:proofErr w:type="spellStart"/>
            <w:r>
              <w:t>muud</w:t>
            </w:r>
            <w:proofErr w:type="spellEnd"/>
            <w:r>
              <w:t xml:space="preserve"> </w:t>
            </w:r>
            <w:proofErr w:type="spellStart"/>
            <w:r>
              <w:t>kogemusi</w:t>
            </w:r>
            <w:proofErr w:type="spellEnd"/>
            <w:r>
              <w:t xml:space="preserve"> ja </w:t>
            </w:r>
            <w:proofErr w:type="spellStart"/>
            <w:r>
              <w:t>elukäiku</w:t>
            </w:r>
            <w:proofErr w:type="spellEnd"/>
            <w:r>
              <w:t xml:space="preserve"> </w:t>
            </w:r>
            <w:proofErr w:type="spellStart"/>
            <w:r>
              <w:t>kirjeldavad</w:t>
            </w:r>
            <w:proofErr w:type="spellEnd"/>
            <w:r>
              <w:t xml:space="preserve"> </w:t>
            </w:r>
            <w:proofErr w:type="spellStart"/>
            <w:r>
              <w:t>küsimused</w:t>
            </w:r>
            <w:proofErr w:type="spellEnd"/>
            <w:r>
              <w:t>.</w:t>
            </w:r>
          </w:p>
          <w:p w14:paraId="3D6A5407" w14:textId="77777777" w:rsidR="00CF5FAA" w:rsidRDefault="0077308A" w:rsidP="00331D5C">
            <w:pPr>
              <w:widowControl w:val="0"/>
              <w:numPr>
                <w:ilvl w:val="1"/>
                <w:numId w:val="1"/>
              </w:numPr>
              <w:spacing w:before="0" w:after="0"/>
              <w:jc w:val="both"/>
            </w:pPr>
            <w:proofErr w:type="spellStart"/>
            <w:r>
              <w:t>Pilootandmete</w:t>
            </w:r>
            <w:proofErr w:type="spellEnd"/>
            <w:r>
              <w:t xml:space="preserve"> </w:t>
            </w:r>
            <w:proofErr w:type="spellStart"/>
            <w:r>
              <w:t>põhjal</w:t>
            </w:r>
            <w:proofErr w:type="spellEnd"/>
            <w:r>
              <w:t xml:space="preserve"> </w:t>
            </w:r>
            <w:proofErr w:type="spellStart"/>
            <w:r>
              <w:t>parandatud</w:t>
            </w:r>
            <w:proofErr w:type="spellEnd"/>
            <w:r>
              <w:t xml:space="preserve"> </w:t>
            </w:r>
            <w:proofErr w:type="spellStart"/>
            <w:r>
              <w:t>mõningate</w:t>
            </w:r>
            <w:proofErr w:type="spellEnd"/>
            <w:r>
              <w:t xml:space="preserve"> </w:t>
            </w:r>
            <w:proofErr w:type="spellStart"/>
            <w:r>
              <w:t>isiksuseküsimuste</w:t>
            </w:r>
            <w:proofErr w:type="spellEnd"/>
            <w:r>
              <w:t xml:space="preserve"> </w:t>
            </w:r>
            <w:proofErr w:type="spellStart"/>
            <w:r>
              <w:t>sõnastust</w:t>
            </w:r>
            <w:proofErr w:type="spellEnd"/>
            <w:r>
              <w:t xml:space="preserve"> (</w:t>
            </w:r>
            <w:proofErr w:type="spellStart"/>
            <w:r>
              <w:t>eesti</w:t>
            </w:r>
            <w:proofErr w:type="spellEnd"/>
            <w:r>
              <w:t xml:space="preserve"> ja/</w:t>
            </w:r>
            <w:proofErr w:type="spellStart"/>
            <w:r>
              <w:t>või</w:t>
            </w:r>
            <w:proofErr w:type="spellEnd"/>
            <w:r>
              <w:t xml:space="preserve"> </w:t>
            </w:r>
            <w:proofErr w:type="spellStart"/>
            <w:r>
              <w:t>vene</w:t>
            </w:r>
            <w:proofErr w:type="spellEnd"/>
            <w:r>
              <w:t xml:space="preserve"> </w:t>
            </w:r>
            <w:proofErr w:type="spellStart"/>
            <w:r>
              <w:t>keeles</w:t>
            </w:r>
            <w:proofErr w:type="spellEnd"/>
            <w:r>
              <w:t>).</w:t>
            </w:r>
          </w:p>
          <w:p w14:paraId="3D6A5408" w14:textId="77777777" w:rsidR="00CF5FAA" w:rsidRDefault="0077308A" w:rsidP="00331D5C">
            <w:pPr>
              <w:widowControl w:val="0"/>
              <w:numPr>
                <w:ilvl w:val="1"/>
                <w:numId w:val="1"/>
              </w:numPr>
              <w:spacing w:before="0" w:after="0"/>
              <w:jc w:val="both"/>
            </w:pPr>
            <w:proofErr w:type="spellStart"/>
            <w:r>
              <w:t>Koostöös</w:t>
            </w:r>
            <w:proofErr w:type="spellEnd"/>
            <w:r>
              <w:t xml:space="preserve"> Kelli </w:t>
            </w:r>
            <w:proofErr w:type="spellStart"/>
            <w:r>
              <w:t>Lehto</w:t>
            </w:r>
            <w:proofErr w:type="spellEnd"/>
            <w:r>
              <w:t xml:space="preserve"> </w:t>
            </w:r>
            <w:proofErr w:type="spellStart"/>
            <w:r>
              <w:t>uuringu</w:t>
            </w:r>
            <w:proofErr w:type="spellEnd"/>
            <w:r>
              <w:t xml:space="preserve"> </w:t>
            </w:r>
            <w:proofErr w:type="spellStart"/>
            <w:r>
              <w:t>läbi</w:t>
            </w:r>
            <w:proofErr w:type="spellEnd"/>
            <w:r>
              <w:t xml:space="preserve"> </w:t>
            </w:r>
            <w:proofErr w:type="spellStart"/>
            <w:r>
              <w:t>viinud</w:t>
            </w:r>
            <w:proofErr w:type="spellEnd"/>
            <w:r>
              <w:t xml:space="preserve"> </w:t>
            </w:r>
            <w:proofErr w:type="spellStart"/>
            <w:r>
              <w:t>geenivaramu</w:t>
            </w:r>
            <w:proofErr w:type="spellEnd"/>
            <w:r>
              <w:t xml:space="preserve"> </w:t>
            </w:r>
            <w:proofErr w:type="spellStart"/>
            <w:r>
              <w:t>töötajate</w:t>
            </w:r>
            <w:proofErr w:type="spellEnd"/>
            <w:r>
              <w:t xml:space="preserve"> ja </w:t>
            </w:r>
            <w:proofErr w:type="spellStart"/>
            <w:r>
              <w:t>teiste</w:t>
            </w:r>
            <w:proofErr w:type="spellEnd"/>
            <w:r>
              <w:t xml:space="preserve"> </w:t>
            </w:r>
            <w:proofErr w:type="spellStart"/>
            <w:r>
              <w:t>vabatahtlikega</w:t>
            </w:r>
            <w:proofErr w:type="spellEnd"/>
            <w:r>
              <w:t xml:space="preserve"> </w:t>
            </w:r>
            <w:proofErr w:type="spellStart"/>
            <w:r>
              <w:t>lihtsustatud</w:t>
            </w:r>
            <w:proofErr w:type="spellEnd"/>
            <w:r>
              <w:t xml:space="preserve"> ja </w:t>
            </w:r>
            <w:proofErr w:type="spellStart"/>
            <w:r>
              <w:t>täpsustatud</w:t>
            </w:r>
            <w:proofErr w:type="spellEnd"/>
            <w:r>
              <w:t xml:space="preserve"> </w:t>
            </w:r>
            <w:proofErr w:type="spellStart"/>
            <w:r>
              <w:t>kutseid</w:t>
            </w:r>
            <w:proofErr w:type="spellEnd"/>
            <w:r>
              <w:t xml:space="preserve"> </w:t>
            </w:r>
            <w:proofErr w:type="spellStart"/>
            <w:r>
              <w:t>uuringusse</w:t>
            </w:r>
            <w:proofErr w:type="spellEnd"/>
            <w:r>
              <w:t xml:space="preserve">, </w:t>
            </w:r>
            <w:proofErr w:type="spellStart"/>
            <w:r>
              <w:t>uuringus</w:t>
            </w:r>
            <w:proofErr w:type="spellEnd"/>
            <w:r>
              <w:t xml:space="preserve"> </w:t>
            </w:r>
            <w:proofErr w:type="spellStart"/>
            <w:r>
              <w:t>osaleja</w:t>
            </w:r>
            <w:proofErr w:type="spellEnd"/>
            <w:r>
              <w:t xml:space="preserve"> </w:t>
            </w:r>
            <w:proofErr w:type="spellStart"/>
            <w:r>
              <w:t>nõusoleku</w:t>
            </w:r>
            <w:proofErr w:type="spellEnd"/>
            <w:r>
              <w:t xml:space="preserve"> </w:t>
            </w:r>
            <w:proofErr w:type="spellStart"/>
            <w:r>
              <w:t>vormi</w:t>
            </w:r>
            <w:proofErr w:type="spellEnd"/>
            <w:r>
              <w:t xml:space="preserve"> ja </w:t>
            </w:r>
            <w:proofErr w:type="spellStart"/>
            <w:r>
              <w:t>isiksusetesti</w:t>
            </w:r>
            <w:proofErr w:type="spellEnd"/>
            <w:r>
              <w:t xml:space="preserve"> </w:t>
            </w:r>
            <w:proofErr w:type="spellStart"/>
            <w:r>
              <w:t>põhjal</w:t>
            </w:r>
            <w:proofErr w:type="spellEnd"/>
            <w:r>
              <w:t xml:space="preserve"> </w:t>
            </w:r>
            <w:proofErr w:type="spellStart"/>
            <w:r>
              <w:t>antavat</w:t>
            </w:r>
            <w:proofErr w:type="spellEnd"/>
            <w:r>
              <w:t xml:space="preserve"> </w:t>
            </w:r>
            <w:proofErr w:type="spellStart"/>
            <w:r>
              <w:t>tagasisidet</w:t>
            </w:r>
            <w:proofErr w:type="spellEnd"/>
            <w:r>
              <w:t xml:space="preserve">, et </w:t>
            </w:r>
            <w:proofErr w:type="spellStart"/>
            <w:r>
              <w:t>tagada</w:t>
            </w:r>
            <w:proofErr w:type="spellEnd"/>
            <w:r>
              <w:t xml:space="preserve"> </w:t>
            </w:r>
            <w:proofErr w:type="spellStart"/>
            <w:r>
              <w:t>tekstide</w:t>
            </w:r>
            <w:proofErr w:type="spellEnd"/>
            <w:r>
              <w:t xml:space="preserve"> </w:t>
            </w:r>
            <w:proofErr w:type="spellStart"/>
            <w:r>
              <w:t>maksimaalne</w:t>
            </w:r>
            <w:proofErr w:type="spellEnd"/>
            <w:r>
              <w:t xml:space="preserve"> </w:t>
            </w:r>
            <w:proofErr w:type="spellStart"/>
            <w:r>
              <w:t>arusaadavus</w:t>
            </w:r>
            <w:proofErr w:type="spellEnd"/>
            <w:r>
              <w:t xml:space="preserve"> </w:t>
            </w:r>
            <w:proofErr w:type="spellStart"/>
            <w:r>
              <w:t>ning</w:t>
            </w:r>
            <w:proofErr w:type="spellEnd"/>
            <w:r>
              <w:t xml:space="preserve"> </w:t>
            </w:r>
            <w:proofErr w:type="spellStart"/>
            <w:r>
              <w:t>uuringu</w:t>
            </w:r>
            <w:proofErr w:type="spellEnd"/>
            <w:r>
              <w:t xml:space="preserve"> ja </w:t>
            </w:r>
            <w:proofErr w:type="spellStart"/>
            <w:r>
              <w:t>selle</w:t>
            </w:r>
            <w:proofErr w:type="spellEnd"/>
            <w:r>
              <w:t xml:space="preserve"> </w:t>
            </w:r>
            <w:proofErr w:type="spellStart"/>
            <w:r>
              <w:t>eesmärkide</w:t>
            </w:r>
            <w:proofErr w:type="spellEnd"/>
            <w:r>
              <w:t xml:space="preserve"> </w:t>
            </w:r>
            <w:proofErr w:type="spellStart"/>
            <w:r>
              <w:t>selgus</w:t>
            </w:r>
            <w:proofErr w:type="spellEnd"/>
            <w:r>
              <w:t>.</w:t>
            </w:r>
          </w:p>
          <w:p w14:paraId="3D6A5409" w14:textId="77777777" w:rsidR="00CF5FAA" w:rsidRDefault="0077308A" w:rsidP="00331D5C">
            <w:pPr>
              <w:widowControl w:val="0"/>
              <w:numPr>
                <w:ilvl w:val="1"/>
                <w:numId w:val="1"/>
              </w:numPr>
              <w:spacing w:before="0" w:after="0"/>
              <w:jc w:val="both"/>
            </w:pPr>
            <w:proofErr w:type="spellStart"/>
            <w:r>
              <w:t>Samuti</w:t>
            </w:r>
            <w:proofErr w:type="spellEnd"/>
            <w:r>
              <w:t xml:space="preserve"> </w:t>
            </w:r>
            <w:proofErr w:type="spellStart"/>
            <w:r>
              <w:t>koostöös</w:t>
            </w:r>
            <w:proofErr w:type="spellEnd"/>
            <w:r>
              <w:t xml:space="preserve"> </w:t>
            </w:r>
            <w:proofErr w:type="spellStart"/>
            <w:r>
              <w:t>geenivaramu</w:t>
            </w:r>
            <w:proofErr w:type="spellEnd"/>
            <w:r>
              <w:t xml:space="preserve"> </w:t>
            </w:r>
            <w:proofErr w:type="spellStart"/>
            <w:r>
              <w:t>töötajatega</w:t>
            </w:r>
            <w:proofErr w:type="spellEnd"/>
            <w:r>
              <w:t xml:space="preserve"> </w:t>
            </w:r>
            <w:proofErr w:type="spellStart"/>
            <w:r>
              <w:t>kirjutatud</w:t>
            </w:r>
            <w:proofErr w:type="spellEnd"/>
            <w:r>
              <w:t xml:space="preserve"> </w:t>
            </w:r>
            <w:proofErr w:type="spellStart"/>
            <w:r>
              <w:t>uuringut</w:t>
            </w:r>
            <w:proofErr w:type="spellEnd"/>
            <w:r>
              <w:t xml:space="preserve"> </w:t>
            </w:r>
            <w:proofErr w:type="spellStart"/>
            <w:r>
              <w:t>tutvustava</w:t>
            </w:r>
            <w:proofErr w:type="spellEnd"/>
            <w:r>
              <w:t xml:space="preserve"> </w:t>
            </w:r>
            <w:proofErr w:type="spellStart"/>
            <w:r>
              <w:t>lehekülje</w:t>
            </w:r>
            <w:proofErr w:type="spellEnd"/>
            <w:r>
              <w:t xml:space="preserve"> ja </w:t>
            </w:r>
            <w:proofErr w:type="spellStart"/>
            <w:r>
              <w:t>Korduma</w:t>
            </w:r>
            <w:proofErr w:type="spellEnd"/>
            <w:r>
              <w:t xml:space="preserve"> </w:t>
            </w:r>
            <w:proofErr w:type="spellStart"/>
            <w:r>
              <w:t>Kippuvate</w:t>
            </w:r>
            <w:proofErr w:type="spellEnd"/>
            <w:r>
              <w:t xml:space="preserve"> </w:t>
            </w:r>
            <w:proofErr w:type="spellStart"/>
            <w:r>
              <w:t>Küsimuste</w:t>
            </w:r>
            <w:proofErr w:type="spellEnd"/>
            <w:r>
              <w:t xml:space="preserve"> </w:t>
            </w:r>
            <w:proofErr w:type="spellStart"/>
            <w:r>
              <w:t>mustandi</w:t>
            </w:r>
            <w:proofErr w:type="spellEnd"/>
            <w:r>
              <w:t xml:space="preserve"> geenidoonor.ee </w:t>
            </w:r>
            <w:proofErr w:type="spellStart"/>
            <w:r>
              <w:t>lehe</w:t>
            </w:r>
            <w:proofErr w:type="spellEnd"/>
            <w:r>
              <w:t xml:space="preserve"> </w:t>
            </w:r>
            <w:proofErr w:type="spellStart"/>
            <w:r>
              <w:t>tarbeks</w:t>
            </w:r>
            <w:proofErr w:type="spellEnd"/>
            <w:r>
              <w:t>.</w:t>
            </w:r>
          </w:p>
          <w:p w14:paraId="3D6A540A" w14:textId="77777777" w:rsidR="00CF5FAA" w:rsidRDefault="0077308A" w:rsidP="00331D5C">
            <w:pPr>
              <w:widowControl w:val="0"/>
              <w:numPr>
                <w:ilvl w:val="1"/>
                <w:numId w:val="1"/>
              </w:numPr>
              <w:spacing w:before="0" w:after="0"/>
              <w:jc w:val="both"/>
            </w:pPr>
            <w:proofErr w:type="spellStart"/>
            <w:r>
              <w:t>Parandatud</w:t>
            </w:r>
            <w:proofErr w:type="spellEnd"/>
            <w:r>
              <w:t xml:space="preserve"> </w:t>
            </w:r>
            <w:proofErr w:type="spellStart"/>
            <w:r>
              <w:t>osaleja</w:t>
            </w:r>
            <w:proofErr w:type="spellEnd"/>
            <w:r>
              <w:t xml:space="preserve"> </w:t>
            </w:r>
            <w:proofErr w:type="spellStart"/>
            <w:r>
              <w:t>tuttavat</w:t>
            </w:r>
            <w:proofErr w:type="spellEnd"/>
            <w:r>
              <w:t xml:space="preserve"> </w:t>
            </w:r>
            <w:proofErr w:type="spellStart"/>
            <w:r>
              <w:t>kutsuvat</w:t>
            </w:r>
            <w:proofErr w:type="spellEnd"/>
            <w:r>
              <w:t xml:space="preserve"> </w:t>
            </w:r>
            <w:proofErr w:type="spellStart"/>
            <w:r>
              <w:t>osa</w:t>
            </w:r>
            <w:proofErr w:type="spellEnd"/>
            <w:r>
              <w:t xml:space="preserve"> </w:t>
            </w:r>
            <w:proofErr w:type="spellStart"/>
            <w:r>
              <w:t>uuringust</w:t>
            </w:r>
            <w:proofErr w:type="spellEnd"/>
            <w:r>
              <w:t xml:space="preserve">, et </w:t>
            </w:r>
            <w:proofErr w:type="spellStart"/>
            <w:r>
              <w:t>viia</w:t>
            </w:r>
            <w:proofErr w:type="spellEnd"/>
            <w:r>
              <w:t xml:space="preserve"> see </w:t>
            </w:r>
            <w:proofErr w:type="spellStart"/>
            <w:r>
              <w:t>kooskõlla</w:t>
            </w:r>
            <w:proofErr w:type="spellEnd"/>
            <w:r>
              <w:t xml:space="preserve"> </w:t>
            </w:r>
            <w:proofErr w:type="spellStart"/>
            <w:r>
              <w:t>muude</w:t>
            </w:r>
            <w:proofErr w:type="spellEnd"/>
            <w:r>
              <w:t xml:space="preserve"> </w:t>
            </w:r>
            <w:proofErr w:type="spellStart"/>
            <w:r>
              <w:t>tekstidega</w:t>
            </w:r>
            <w:proofErr w:type="spellEnd"/>
            <w:r>
              <w:t>.</w:t>
            </w:r>
          </w:p>
          <w:p w14:paraId="3D6A540B"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 xml:space="preserve">Muudetud ja lisatud tekstid kajastavad eelkõige isiksuse uuringut. </w:t>
            </w:r>
          </w:p>
          <w:p w14:paraId="3D6A540C" w14:textId="77777777" w:rsidR="00CF5FAA" w:rsidRDefault="0077308A" w:rsidP="00331D5C">
            <w:pPr>
              <w:widowControl w:val="0"/>
              <w:numPr>
                <w:ilvl w:val="0"/>
                <w:numId w:val="1"/>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1.1-12/202 14.12.2021  . Uurimistöö jätkutaotluse pealkiri: Geneetilise varieeruvuse mõju hindamine inimese isiksusele. Periood: Detsember 2020 – Detsember 2030. Taotluse eesmärgid olid: </w:t>
            </w:r>
          </w:p>
          <w:p w14:paraId="3D6A540D"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lisada taotlusele neli analüütikut</w:t>
            </w:r>
          </w:p>
          <w:p w14:paraId="3D6A540E" w14:textId="77777777" w:rsidR="00CF5FAA" w:rsidRDefault="0077308A" w:rsidP="00331D5C">
            <w:pPr>
              <w:widowControl w:val="0"/>
              <w:numPr>
                <w:ilvl w:val="0"/>
                <w:numId w:val="1"/>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1.1-12/539 08.02.2022  . Uurimistöö jätkutaotluse pealkiri: Geneetilise varieeruvuse mõju hindamine inimese isiksusele. Periood: Detsember 2020 – Detsember 2030. Taotluse eesmärgid olid: </w:t>
            </w:r>
          </w:p>
          <w:p w14:paraId="3D6A540F"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Lisada taotlusele kaks analüütikut</w:t>
            </w:r>
          </w:p>
          <w:p w14:paraId="3D6A5410"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Küsida luba isiksuse andmete sidumiseks vaktsineerimisega</w:t>
            </w:r>
          </w:p>
          <w:p w14:paraId="3D6A5411" w14:textId="77777777" w:rsidR="00CF5FAA" w:rsidRDefault="0077308A" w:rsidP="00331D5C">
            <w:pPr>
              <w:widowControl w:val="0"/>
              <w:numPr>
                <w:ilvl w:val="0"/>
                <w:numId w:val="1"/>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1.1-12/1515 12.04.2022  . Uurimistöö jätkutaotluse pealkiri: Geneetilise varieeruvuse mõju hindamine inimese isiksusele. Periood: Detsember 2020 – Detsember 2030. Taotluse eesmärgid olid: </w:t>
            </w:r>
          </w:p>
          <w:p w14:paraId="3D6A5412"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Lisada taotlusele analüütikuid</w:t>
            </w:r>
          </w:p>
          <w:p w14:paraId="3D6A5413"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Luba vajadusel laiendada analüüsi ka valimile, kellel pole isiksust mõõdetud, et testida isiksuseandmete pealt tuletatud tulemuste üldistatavust.</w:t>
            </w:r>
          </w:p>
          <w:p w14:paraId="3D6A5414" w14:textId="77777777" w:rsidR="00CF5FAA" w:rsidRDefault="0077308A" w:rsidP="00331D5C">
            <w:pPr>
              <w:widowControl w:val="0"/>
              <w:numPr>
                <w:ilvl w:val="0"/>
                <w:numId w:val="1"/>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1.1-12/2161 14.06.2022  . Uurimistöö jätkutaotluse pealkiri: Geneetilise varieeruvuse mõju hindamine inimese isiksusele. Periood: Detsember 2020 – Detsember 2030. Taotluse eesmärgid olid: </w:t>
            </w:r>
          </w:p>
          <w:p w14:paraId="3D6A5415"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Lisada taotlusele analüütikuid</w:t>
            </w:r>
          </w:p>
          <w:p w14:paraId="3D6A5416" w14:textId="77777777" w:rsidR="00CF5FAA" w:rsidRDefault="0077308A" w:rsidP="00331D5C">
            <w:pPr>
              <w:widowControl w:val="0"/>
              <w:numPr>
                <w:ilvl w:val="0"/>
                <w:numId w:val="1"/>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1.1-12/3647 30.12.2022  . </w:t>
            </w:r>
            <w:r>
              <w:rPr>
                <w:rFonts w:eastAsia="Times New Roman"/>
                <w:color w:val="000000" w:themeColor="text1"/>
                <w:lang w:val="et-EE" w:bidi="hi-IN"/>
              </w:rPr>
              <w:lastRenderedPageBreak/>
              <w:t xml:space="preserve">Uurimistöö jätkutaotluse pealkiri: Geneetilise varieeruvuse mõju hindamine inimese isiksusele. Periood: Detsember 2020 – Detsember 2030. Taotluse eesmärgid olid: </w:t>
            </w:r>
          </w:p>
          <w:p w14:paraId="3D6A5417" w14:textId="77777777" w:rsidR="00CF5FAA" w:rsidRDefault="0077308A" w:rsidP="00331D5C">
            <w:pPr>
              <w:widowControl w:val="0"/>
              <w:numPr>
                <w:ilvl w:val="1"/>
                <w:numId w:val="1"/>
              </w:numPr>
              <w:spacing w:before="0" w:after="0"/>
              <w:jc w:val="both"/>
            </w:pPr>
            <w:r>
              <w:rPr>
                <w:rFonts w:eastAsia="Times New Roman"/>
                <w:color w:val="000000" w:themeColor="text1"/>
                <w:lang w:val="et-EE" w:bidi="hi-IN"/>
              </w:rPr>
              <w:t>Lisada taotlusele analüütikuid</w:t>
            </w:r>
          </w:p>
          <w:p w14:paraId="3D6A5418" w14:textId="5D45EEC7" w:rsidR="00CF5FAA" w:rsidRDefault="0077308A" w:rsidP="00331D5C">
            <w:pPr>
              <w:widowControl w:val="0"/>
              <w:numPr>
                <w:ilvl w:val="0"/>
                <w:numId w:val="1"/>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1.1-12/941 01.03.2023 . Uurimistöö jätkutaotluse pealkiri: Geneetilise varieeruvuse mõju hindamine inimese isiksusele. Periood: Detsember 2020 – Detsember 2030. Taotluse eesmärgid olid: </w:t>
            </w:r>
          </w:p>
          <w:p w14:paraId="3D6A5419" w14:textId="77777777" w:rsidR="00CF5FAA" w:rsidRPr="0059614B" w:rsidRDefault="0077308A" w:rsidP="00331D5C">
            <w:pPr>
              <w:widowControl w:val="0"/>
              <w:numPr>
                <w:ilvl w:val="1"/>
                <w:numId w:val="1"/>
              </w:numPr>
              <w:spacing w:before="0" w:after="0"/>
              <w:jc w:val="both"/>
            </w:pPr>
            <w:r>
              <w:rPr>
                <w:rFonts w:eastAsia="Times New Roman"/>
                <w:color w:val="000000" w:themeColor="text1"/>
                <w:lang w:val="et-EE" w:bidi="hi-IN"/>
              </w:rPr>
              <w:t>Lisada taotlusele analüütikuid</w:t>
            </w:r>
          </w:p>
          <w:p w14:paraId="34185F1C" w14:textId="3D64E7C6" w:rsidR="00412F44" w:rsidRDefault="00DE5723" w:rsidP="00331D5C">
            <w:pPr>
              <w:widowControl w:val="0"/>
              <w:numPr>
                <w:ilvl w:val="0"/>
                <w:numId w:val="1"/>
              </w:numPr>
              <w:spacing w:before="0" w:after="0"/>
              <w:jc w:val="both"/>
              <w:rPr>
                <w:lang w:val="et-EE"/>
              </w:rPr>
            </w:pPr>
            <w:r w:rsidRPr="00412F44">
              <w:rPr>
                <w:lang w:val="et-EE"/>
              </w:rPr>
              <w:t xml:space="preserve">Eesti </w:t>
            </w:r>
            <w:proofErr w:type="spellStart"/>
            <w:r w:rsidRPr="00412F44">
              <w:rPr>
                <w:lang w:val="et-EE"/>
              </w:rPr>
              <w:t>bioeetika</w:t>
            </w:r>
            <w:proofErr w:type="spellEnd"/>
            <w:r w:rsidRPr="00412F44">
              <w:rPr>
                <w:lang w:val="et-EE"/>
              </w:rPr>
              <w:t xml:space="preserve"> ja </w:t>
            </w:r>
            <w:proofErr w:type="spellStart"/>
            <w:r w:rsidRPr="00412F44">
              <w:rPr>
                <w:lang w:val="et-EE"/>
              </w:rPr>
              <w:t>inimuuringute</w:t>
            </w:r>
            <w:proofErr w:type="spellEnd"/>
            <w:r w:rsidRPr="00412F44">
              <w:rPr>
                <w:lang w:val="et-EE"/>
              </w:rPr>
              <w:t xml:space="preserve"> nõukogu, protokolli number nr </w:t>
            </w:r>
            <w:r w:rsidR="00412F44" w:rsidRPr="00412F44">
              <w:t>1.1-12/1399 30.03.2023</w:t>
            </w:r>
            <w:r w:rsidR="00412F44">
              <w:rPr>
                <w:lang w:val="et-EE"/>
              </w:rPr>
              <w:t xml:space="preserve">. </w:t>
            </w:r>
            <w:r w:rsidRPr="00412F44">
              <w:rPr>
                <w:lang w:val="et-EE"/>
              </w:rPr>
              <w:t xml:space="preserve">Uurimistöö jätkutaotluse pealkiri: Geneetilise varieeruvuse mõju hindamine inimese isiksusele. Periood: Detsember 2020 – Detsember 2030. Taotluse eesmärgid olid: </w:t>
            </w:r>
          </w:p>
          <w:p w14:paraId="06078F4A" w14:textId="2F5E1421" w:rsidR="000443BD" w:rsidRPr="00BE53DA" w:rsidRDefault="00DE5723" w:rsidP="00331D5C">
            <w:pPr>
              <w:widowControl w:val="0"/>
              <w:numPr>
                <w:ilvl w:val="1"/>
                <w:numId w:val="1"/>
              </w:numPr>
              <w:spacing w:before="0" w:after="0"/>
              <w:jc w:val="both"/>
              <w:rPr>
                <w:lang w:val="et-EE"/>
              </w:rPr>
            </w:pPr>
            <w:r w:rsidRPr="00BE53DA">
              <w:rPr>
                <w:lang w:val="et-EE"/>
              </w:rPr>
              <w:t>Lisada taotlusele analüütikuid</w:t>
            </w:r>
          </w:p>
          <w:p w14:paraId="6C41A654" w14:textId="705EF440" w:rsidR="006E5818" w:rsidRDefault="006E5818" w:rsidP="00331D5C">
            <w:pPr>
              <w:widowControl w:val="0"/>
              <w:numPr>
                <w:ilvl w:val="0"/>
                <w:numId w:val="1"/>
              </w:numPr>
              <w:spacing w:before="0" w:after="0"/>
              <w:jc w:val="both"/>
              <w:rPr>
                <w:lang w:val="et-EE"/>
              </w:rPr>
            </w:pPr>
            <w:r w:rsidRPr="00412F44">
              <w:rPr>
                <w:lang w:val="et-EE"/>
              </w:rPr>
              <w:t xml:space="preserve">Eesti </w:t>
            </w:r>
            <w:proofErr w:type="spellStart"/>
            <w:r w:rsidRPr="00412F44">
              <w:rPr>
                <w:lang w:val="et-EE"/>
              </w:rPr>
              <w:t>bioeetika</w:t>
            </w:r>
            <w:proofErr w:type="spellEnd"/>
            <w:r w:rsidRPr="00412F44">
              <w:rPr>
                <w:lang w:val="et-EE"/>
              </w:rPr>
              <w:t xml:space="preserve"> ja </w:t>
            </w:r>
            <w:proofErr w:type="spellStart"/>
            <w:r w:rsidRPr="00412F44">
              <w:rPr>
                <w:lang w:val="et-EE"/>
              </w:rPr>
              <w:t>inimuuringute</w:t>
            </w:r>
            <w:proofErr w:type="spellEnd"/>
            <w:r w:rsidRPr="00412F44">
              <w:rPr>
                <w:lang w:val="et-EE"/>
              </w:rPr>
              <w:t xml:space="preserve"> nõukogu, protokolli number nr </w:t>
            </w:r>
            <w:r w:rsidR="003C6EE2">
              <w:t>1.1-12/2100 18.05.2023</w:t>
            </w:r>
            <w:r>
              <w:rPr>
                <w:lang w:val="et-EE"/>
              </w:rPr>
              <w:t xml:space="preserve">. </w:t>
            </w:r>
            <w:r w:rsidRPr="00412F44">
              <w:rPr>
                <w:lang w:val="et-EE"/>
              </w:rPr>
              <w:t xml:space="preserve">Uurimistöö jätkutaotluse pealkiri: Geneetilise varieeruvuse mõju hindamine inimese isiksusele. Periood: Detsember 2020 – Detsember 2030. Taotluse eesmärgid olid: </w:t>
            </w:r>
          </w:p>
          <w:p w14:paraId="2D96D210" w14:textId="77777777" w:rsidR="006E5818" w:rsidRPr="00BE53DA" w:rsidRDefault="006E5818" w:rsidP="00331D5C">
            <w:pPr>
              <w:widowControl w:val="0"/>
              <w:numPr>
                <w:ilvl w:val="1"/>
                <w:numId w:val="1"/>
              </w:numPr>
              <w:spacing w:before="0" w:after="0"/>
              <w:jc w:val="both"/>
              <w:rPr>
                <w:lang w:val="et-EE"/>
              </w:rPr>
            </w:pPr>
            <w:r w:rsidRPr="00BE53DA">
              <w:rPr>
                <w:lang w:val="et-EE"/>
              </w:rPr>
              <w:t>Lisada taotlusele analüütikuid</w:t>
            </w:r>
          </w:p>
          <w:p w14:paraId="0F259C97" w14:textId="54DE8CCC" w:rsidR="006E5818" w:rsidRDefault="006E5818" w:rsidP="00331D5C">
            <w:pPr>
              <w:widowControl w:val="0"/>
              <w:numPr>
                <w:ilvl w:val="0"/>
                <w:numId w:val="1"/>
              </w:numPr>
              <w:spacing w:before="0" w:after="0"/>
              <w:jc w:val="both"/>
              <w:rPr>
                <w:lang w:val="et-EE"/>
              </w:rPr>
            </w:pPr>
            <w:r w:rsidRPr="00412F44">
              <w:rPr>
                <w:lang w:val="et-EE"/>
              </w:rPr>
              <w:t xml:space="preserve">Eesti </w:t>
            </w:r>
            <w:proofErr w:type="spellStart"/>
            <w:r w:rsidRPr="00412F44">
              <w:rPr>
                <w:lang w:val="et-EE"/>
              </w:rPr>
              <w:t>bioeetika</w:t>
            </w:r>
            <w:proofErr w:type="spellEnd"/>
            <w:r w:rsidRPr="00412F44">
              <w:rPr>
                <w:lang w:val="et-EE"/>
              </w:rPr>
              <w:t xml:space="preserve"> ja </w:t>
            </w:r>
            <w:proofErr w:type="spellStart"/>
            <w:r w:rsidRPr="00412F44">
              <w:rPr>
                <w:lang w:val="et-EE"/>
              </w:rPr>
              <w:t>inimuuringute</w:t>
            </w:r>
            <w:proofErr w:type="spellEnd"/>
            <w:r w:rsidRPr="00412F44">
              <w:rPr>
                <w:lang w:val="et-EE"/>
              </w:rPr>
              <w:t xml:space="preserve"> nõukogu, protokolli number nr </w:t>
            </w:r>
            <w:r w:rsidR="00061BE4" w:rsidRPr="00061BE4">
              <w:t>1.1-12/2238 29.05.2023</w:t>
            </w:r>
            <w:r>
              <w:rPr>
                <w:lang w:val="et-EE"/>
              </w:rPr>
              <w:t xml:space="preserve">. </w:t>
            </w:r>
            <w:r w:rsidRPr="00412F44">
              <w:rPr>
                <w:lang w:val="et-EE"/>
              </w:rPr>
              <w:t xml:space="preserve">Uurimistöö jätkutaotluse pealkiri: Geneetilise varieeruvuse mõju hindamine inimese isiksusele. Periood: Detsember 2020 – Detsember 2030. Taotluse eesmärgid olid: </w:t>
            </w:r>
          </w:p>
          <w:p w14:paraId="30F50F2B" w14:textId="77777777" w:rsidR="006E5818" w:rsidRPr="00BE53DA" w:rsidRDefault="006E5818" w:rsidP="00331D5C">
            <w:pPr>
              <w:widowControl w:val="0"/>
              <w:numPr>
                <w:ilvl w:val="1"/>
                <w:numId w:val="1"/>
              </w:numPr>
              <w:spacing w:before="0" w:after="0"/>
              <w:jc w:val="both"/>
              <w:rPr>
                <w:lang w:val="et-EE"/>
              </w:rPr>
            </w:pPr>
            <w:r w:rsidRPr="00BE53DA">
              <w:rPr>
                <w:lang w:val="et-EE"/>
              </w:rPr>
              <w:t>Lisada taotlusele analüütikuid</w:t>
            </w:r>
          </w:p>
          <w:p w14:paraId="74C6F648" w14:textId="4F598A23" w:rsidR="002109B6" w:rsidRPr="00BE53DA" w:rsidRDefault="002109B6" w:rsidP="00331D5C">
            <w:pPr>
              <w:widowControl w:val="0"/>
              <w:numPr>
                <w:ilvl w:val="0"/>
                <w:numId w:val="1"/>
              </w:numPr>
              <w:spacing w:before="0" w:after="0"/>
              <w:jc w:val="both"/>
              <w:rPr>
                <w:lang w:val="et-EE"/>
              </w:rPr>
            </w:pPr>
            <w:r w:rsidRPr="00BE53DA">
              <w:rPr>
                <w:lang w:val="et-EE"/>
              </w:rPr>
              <w:t xml:space="preserve">Eesti </w:t>
            </w:r>
            <w:proofErr w:type="spellStart"/>
            <w:r w:rsidRPr="00BE53DA">
              <w:rPr>
                <w:lang w:val="et-EE"/>
              </w:rPr>
              <w:t>bioeetika</w:t>
            </w:r>
            <w:proofErr w:type="spellEnd"/>
            <w:r w:rsidRPr="00BE53DA">
              <w:rPr>
                <w:lang w:val="et-EE"/>
              </w:rPr>
              <w:t xml:space="preserve"> ja </w:t>
            </w:r>
            <w:proofErr w:type="spellStart"/>
            <w:r w:rsidRPr="00BE53DA">
              <w:rPr>
                <w:lang w:val="et-EE"/>
              </w:rPr>
              <w:t>inimuuringute</w:t>
            </w:r>
            <w:proofErr w:type="spellEnd"/>
            <w:r w:rsidRPr="00BE53DA">
              <w:rPr>
                <w:lang w:val="et-EE"/>
              </w:rPr>
              <w:t xml:space="preserve"> nõukogu, protokolli number nr </w:t>
            </w:r>
            <w:r w:rsidR="007F1B89" w:rsidRPr="00BE53DA">
              <w:rPr>
                <w:color w:val="000000" w:themeColor="text1"/>
              </w:rPr>
              <w:t>1.1-12/3669 10.10.2023</w:t>
            </w:r>
            <w:r w:rsidRPr="00BE53DA">
              <w:rPr>
                <w:lang w:val="et-EE"/>
              </w:rPr>
              <w:t xml:space="preserve">. Uurimistöö jätkutaotluse pealkiri: Geneetilise varieeruvuse mõju hindamine inimese isiksusele. Periood: Detsember 2020 – Detsember 2030. Taotluse eesmärgid olid: </w:t>
            </w:r>
          </w:p>
          <w:p w14:paraId="6D7E2CCB" w14:textId="49ABA008" w:rsidR="002109B6" w:rsidRDefault="002109B6" w:rsidP="00331D5C">
            <w:pPr>
              <w:widowControl w:val="0"/>
              <w:numPr>
                <w:ilvl w:val="1"/>
                <w:numId w:val="1"/>
              </w:numPr>
              <w:spacing w:before="0" w:after="0"/>
              <w:jc w:val="both"/>
              <w:rPr>
                <w:lang w:val="et-EE"/>
              </w:rPr>
            </w:pPr>
            <w:r w:rsidRPr="00BE53DA">
              <w:rPr>
                <w:lang w:val="et-EE"/>
              </w:rPr>
              <w:t>Lisada taotlusele analüütikuid</w:t>
            </w:r>
          </w:p>
          <w:p w14:paraId="2AA8981E" w14:textId="4CFF80B9" w:rsidR="00BE53DA" w:rsidRPr="00083DCD" w:rsidRDefault="00BE53DA" w:rsidP="00331D5C">
            <w:pPr>
              <w:widowControl w:val="0"/>
              <w:numPr>
                <w:ilvl w:val="0"/>
                <w:numId w:val="1"/>
              </w:numPr>
              <w:spacing w:before="0" w:after="0"/>
              <w:jc w:val="both"/>
              <w:rPr>
                <w:color w:val="000000" w:themeColor="text1"/>
              </w:rPr>
            </w:pPr>
            <w:r w:rsidRPr="00BE53DA">
              <w:rPr>
                <w:lang w:val="et-EE"/>
              </w:rPr>
              <w:t xml:space="preserve">Eesti </w:t>
            </w:r>
            <w:proofErr w:type="spellStart"/>
            <w:r w:rsidRPr="00BE53DA">
              <w:rPr>
                <w:lang w:val="et-EE"/>
              </w:rPr>
              <w:t>bioeetika</w:t>
            </w:r>
            <w:proofErr w:type="spellEnd"/>
            <w:r w:rsidRPr="00BE53DA">
              <w:rPr>
                <w:lang w:val="et-EE"/>
              </w:rPr>
              <w:t xml:space="preserve"> ja </w:t>
            </w:r>
            <w:proofErr w:type="spellStart"/>
            <w:r w:rsidRPr="00BE53DA">
              <w:rPr>
                <w:lang w:val="et-EE"/>
              </w:rPr>
              <w:t>inimuuringute</w:t>
            </w:r>
            <w:proofErr w:type="spellEnd"/>
            <w:r w:rsidRPr="00BE53DA">
              <w:rPr>
                <w:lang w:val="et-EE"/>
              </w:rPr>
              <w:t xml:space="preserve"> nõukogu, protokolli number nr </w:t>
            </w:r>
            <w:r w:rsidR="00DC2240" w:rsidRPr="00ED478C">
              <w:rPr>
                <w:color w:val="000000" w:themeColor="text1"/>
              </w:rPr>
              <w:t>1.1-12/3793</w:t>
            </w:r>
            <w:r w:rsidR="00DC2240" w:rsidRPr="00DC2240">
              <w:rPr>
                <w:color w:val="000000" w:themeColor="text1"/>
              </w:rPr>
              <w:t xml:space="preserve"> </w:t>
            </w:r>
            <w:r w:rsidR="00DC2240" w:rsidRPr="00ED478C">
              <w:rPr>
                <w:color w:val="000000" w:themeColor="text1"/>
              </w:rPr>
              <w:t>20.10.2023</w:t>
            </w:r>
            <w:r w:rsidRPr="00DC2240">
              <w:rPr>
                <w:lang w:val="et-EE"/>
              </w:rPr>
              <w:t xml:space="preserve">. Uurimistöö jätkutaotluse pealkiri: Geneetilise varieeruvuse mõju hindamine inimese isiksusele. Periood: Detsember 2020 – Detsember 2030. Taotluse eesmärgid olid: </w:t>
            </w:r>
          </w:p>
          <w:p w14:paraId="52AB6949" w14:textId="08E4F871" w:rsidR="00BE53DA" w:rsidRDefault="00BE53DA" w:rsidP="00331D5C">
            <w:pPr>
              <w:widowControl w:val="0"/>
              <w:numPr>
                <w:ilvl w:val="1"/>
                <w:numId w:val="1"/>
              </w:numPr>
              <w:spacing w:before="0" w:after="0"/>
              <w:jc w:val="both"/>
              <w:rPr>
                <w:ins w:id="178" w:author="Uku Vainik" w:date="2024-08-06T12:31:00Z"/>
                <w:lang w:val="et-EE"/>
              </w:rPr>
            </w:pPr>
            <w:r w:rsidRPr="00BE53DA">
              <w:rPr>
                <w:lang w:val="et-EE"/>
              </w:rPr>
              <w:t>Lisada taotlusele analüütikuid</w:t>
            </w:r>
          </w:p>
          <w:p w14:paraId="37031610" w14:textId="1B963DF3" w:rsidR="007B6811" w:rsidRPr="00083DCD" w:rsidRDefault="007B6811" w:rsidP="007B6811">
            <w:pPr>
              <w:widowControl w:val="0"/>
              <w:numPr>
                <w:ilvl w:val="0"/>
                <w:numId w:val="1"/>
              </w:numPr>
              <w:spacing w:before="0" w:after="0"/>
              <w:jc w:val="both"/>
              <w:rPr>
                <w:ins w:id="179" w:author="Uku Vainik" w:date="2024-08-06T12:31:00Z"/>
                <w:color w:val="000000" w:themeColor="text1"/>
              </w:rPr>
            </w:pPr>
            <w:ins w:id="180" w:author="Uku Vainik" w:date="2024-08-06T12:31:00Z">
              <w:r w:rsidRPr="00BE53DA">
                <w:rPr>
                  <w:lang w:val="et-EE"/>
                </w:rPr>
                <w:t xml:space="preserve">Eesti </w:t>
              </w:r>
              <w:proofErr w:type="spellStart"/>
              <w:r w:rsidRPr="00BE53DA">
                <w:rPr>
                  <w:lang w:val="et-EE"/>
                </w:rPr>
                <w:t>bioeetika</w:t>
              </w:r>
              <w:proofErr w:type="spellEnd"/>
              <w:r w:rsidRPr="00BE53DA">
                <w:rPr>
                  <w:lang w:val="et-EE"/>
                </w:rPr>
                <w:t xml:space="preserve"> ja </w:t>
              </w:r>
              <w:proofErr w:type="spellStart"/>
              <w:r w:rsidRPr="00BE53DA">
                <w:rPr>
                  <w:lang w:val="et-EE"/>
                </w:rPr>
                <w:t>inimuuringute</w:t>
              </w:r>
              <w:proofErr w:type="spellEnd"/>
              <w:r w:rsidRPr="00BE53DA">
                <w:rPr>
                  <w:lang w:val="et-EE"/>
                </w:rPr>
                <w:t xml:space="preserve"> nõukogu, protokolli number nr </w:t>
              </w:r>
            </w:ins>
            <w:ins w:id="181" w:author="Uku Vainik" w:date="2024-08-06T12:34:00Z">
              <w:r w:rsidR="00BB0BE0" w:rsidRPr="00C618E6">
                <w:rPr>
                  <w:color w:val="000000" w:themeColor="text1"/>
                </w:rPr>
                <w:t>1.1-12/1006</w:t>
              </w:r>
              <w:r w:rsidR="00BB0BE0">
                <w:rPr>
                  <w:color w:val="000000" w:themeColor="text1"/>
                </w:rPr>
                <w:t xml:space="preserve"> </w:t>
              </w:r>
              <w:r w:rsidR="00BB0BE0" w:rsidRPr="00C618E6">
                <w:rPr>
                  <w:color w:val="000000" w:themeColor="text1"/>
                </w:rPr>
                <w:t>16.04.2024</w:t>
              </w:r>
            </w:ins>
            <w:ins w:id="182" w:author="Uku Vainik" w:date="2024-08-06T12:31:00Z">
              <w:r w:rsidRPr="00DC2240">
                <w:rPr>
                  <w:lang w:val="et-EE"/>
                </w:rPr>
                <w:t xml:space="preserve">. Uurimistöö jätkutaotluse pealkiri: Geneetilise varieeruvuse mõju hindamine inimese isiksusele. Periood: Detsember 2020 – Detsember 2030. Taotluse eesmärgid olid: </w:t>
              </w:r>
            </w:ins>
          </w:p>
          <w:p w14:paraId="0C72327E" w14:textId="77777777" w:rsidR="007B6811" w:rsidRDefault="007B6811" w:rsidP="007B6811">
            <w:pPr>
              <w:widowControl w:val="0"/>
              <w:numPr>
                <w:ilvl w:val="1"/>
                <w:numId w:val="1"/>
              </w:numPr>
              <w:spacing w:before="0" w:after="0"/>
              <w:jc w:val="both"/>
              <w:rPr>
                <w:ins w:id="183" w:author="Uku Vainik" w:date="2024-08-06T12:36:00Z"/>
                <w:lang w:val="et-EE"/>
              </w:rPr>
            </w:pPr>
            <w:ins w:id="184" w:author="Uku Vainik" w:date="2024-08-06T12:31:00Z">
              <w:r w:rsidRPr="00BE53DA">
                <w:rPr>
                  <w:lang w:val="et-EE"/>
                </w:rPr>
                <w:t>Lisada taotlusele analüütikuid</w:t>
              </w:r>
            </w:ins>
          </w:p>
          <w:p w14:paraId="7746EDCC" w14:textId="1348072E" w:rsidR="00511D7B" w:rsidRPr="00BE53DA" w:rsidRDefault="00511D7B" w:rsidP="007B6811">
            <w:pPr>
              <w:widowControl w:val="0"/>
              <w:numPr>
                <w:ilvl w:val="1"/>
                <w:numId w:val="1"/>
              </w:numPr>
              <w:spacing w:before="0" w:after="0"/>
              <w:jc w:val="both"/>
              <w:rPr>
                <w:ins w:id="185" w:author="Uku Vainik" w:date="2024-08-06T12:31:00Z"/>
                <w:lang w:val="et-EE"/>
              </w:rPr>
            </w:pPr>
            <w:ins w:id="186" w:author="Uku Vainik" w:date="2024-08-06T12:36:00Z">
              <w:r>
                <w:rPr>
                  <w:lang w:val="et-EE"/>
                </w:rPr>
                <w:t>Lisada vere metaboliitide info</w:t>
              </w:r>
            </w:ins>
          </w:p>
          <w:p w14:paraId="5D2F343A" w14:textId="3807B79B" w:rsidR="007B6811" w:rsidRPr="00083DCD" w:rsidRDefault="007B6811" w:rsidP="007B6811">
            <w:pPr>
              <w:widowControl w:val="0"/>
              <w:numPr>
                <w:ilvl w:val="0"/>
                <w:numId w:val="1"/>
              </w:numPr>
              <w:spacing w:before="0" w:after="0"/>
              <w:jc w:val="both"/>
              <w:rPr>
                <w:ins w:id="187" w:author="Uku Vainik" w:date="2024-08-06T12:31:00Z"/>
                <w:color w:val="000000" w:themeColor="text1"/>
              </w:rPr>
            </w:pPr>
            <w:ins w:id="188" w:author="Uku Vainik" w:date="2024-08-06T12:31:00Z">
              <w:r w:rsidRPr="00BE53DA">
                <w:rPr>
                  <w:lang w:val="et-EE"/>
                </w:rPr>
                <w:t xml:space="preserve">Eesti </w:t>
              </w:r>
              <w:proofErr w:type="spellStart"/>
              <w:r w:rsidRPr="00BE53DA">
                <w:rPr>
                  <w:lang w:val="et-EE"/>
                </w:rPr>
                <w:t>bioeetika</w:t>
              </w:r>
              <w:proofErr w:type="spellEnd"/>
              <w:r w:rsidRPr="00BE53DA">
                <w:rPr>
                  <w:lang w:val="et-EE"/>
                </w:rPr>
                <w:t xml:space="preserve"> ja </w:t>
              </w:r>
              <w:proofErr w:type="spellStart"/>
              <w:r w:rsidRPr="00BE53DA">
                <w:rPr>
                  <w:lang w:val="et-EE"/>
                </w:rPr>
                <w:t>inimuuringute</w:t>
              </w:r>
              <w:proofErr w:type="spellEnd"/>
              <w:r w:rsidRPr="00BE53DA">
                <w:rPr>
                  <w:lang w:val="et-EE"/>
                </w:rPr>
                <w:t xml:space="preserve"> nõukogu, protokolli number nr </w:t>
              </w:r>
            </w:ins>
            <w:ins w:id="189" w:author="Uku Vainik" w:date="2024-08-06T12:38:00Z">
              <w:r w:rsidR="006E36B1" w:rsidRPr="006E36B1">
                <w:rPr>
                  <w:i/>
                  <w:iCs/>
                  <w:lang w:val="et-EE"/>
                  <w:rPrChange w:id="190" w:author="Uku Vainik" w:date="2024-08-06T12:38:00Z">
                    <w:rPr>
                      <w:lang w:val="et-EE"/>
                    </w:rPr>
                  </w:rPrChange>
                </w:rPr>
                <w:t xml:space="preserve">XXX, </w:t>
              </w:r>
            </w:ins>
            <w:proofErr w:type="spellStart"/>
            <w:ins w:id="191" w:author="Uku Vainik" w:date="2024-08-06T12:37:00Z">
              <w:r w:rsidR="00360AC0" w:rsidRPr="00360AC0">
                <w:rPr>
                  <w:i/>
                  <w:iCs/>
                  <w:color w:val="000000" w:themeColor="text1"/>
                  <w:rPrChange w:id="192" w:author="Uku Vainik" w:date="2024-08-06T12:37:00Z">
                    <w:rPr>
                      <w:color w:val="000000" w:themeColor="text1"/>
                    </w:rPr>
                  </w:rPrChange>
                </w:rPr>
                <w:t>heakskiit</w:t>
              </w:r>
              <w:proofErr w:type="spellEnd"/>
              <w:r w:rsidR="00360AC0" w:rsidRPr="00360AC0">
                <w:rPr>
                  <w:i/>
                  <w:iCs/>
                  <w:color w:val="000000" w:themeColor="text1"/>
                  <w:rPrChange w:id="193" w:author="Uku Vainik" w:date="2024-08-06T12:37:00Z">
                    <w:rPr>
                      <w:color w:val="000000" w:themeColor="text1"/>
                    </w:rPr>
                  </w:rPrChange>
                </w:rPr>
                <w:t xml:space="preserve"> </w:t>
              </w:r>
              <w:proofErr w:type="spellStart"/>
              <w:r w:rsidR="00360AC0" w:rsidRPr="00360AC0">
                <w:rPr>
                  <w:i/>
                  <w:iCs/>
                  <w:color w:val="000000" w:themeColor="text1"/>
                  <w:rPrChange w:id="194" w:author="Uku Vainik" w:date="2024-08-06T12:37:00Z">
                    <w:rPr>
                      <w:color w:val="000000" w:themeColor="text1"/>
                    </w:rPr>
                  </w:rPrChange>
                </w:rPr>
                <w:t>antud</w:t>
              </w:r>
            </w:ins>
            <w:proofErr w:type="spellEnd"/>
            <w:ins w:id="195" w:author="Uku Vainik" w:date="2024-08-06T12:31:00Z">
              <w:r w:rsidRPr="00DC2240">
                <w:rPr>
                  <w:lang w:val="et-EE"/>
                </w:rPr>
                <w:t xml:space="preserve">. Uurimistöö jätkutaotluse pealkiri: Geneetilise varieeruvuse mõju hindamine inimese isiksusele. Periood: Detsember 2020 – Detsember 2030. Taotluse eesmärgid olid: </w:t>
              </w:r>
            </w:ins>
          </w:p>
          <w:p w14:paraId="76F37E6B" w14:textId="3919BA54" w:rsidR="007B6811" w:rsidRPr="00BE53DA" w:rsidRDefault="007B6811" w:rsidP="007B6811">
            <w:pPr>
              <w:widowControl w:val="0"/>
              <w:numPr>
                <w:ilvl w:val="1"/>
                <w:numId w:val="1"/>
              </w:numPr>
              <w:spacing w:before="0" w:after="0"/>
              <w:jc w:val="both"/>
              <w:rPr>
                <w:ins w:id="196" w:author="Uku Vainik" w:date="2024-08-06T12:31:00Z"/>
                <w:lang w:val="et-EE"/>
              </w:rPr>
            </w:pPr>
            <w:ins w:id="197" w:author="Uku Vainik" w:date="2024-08-06T12:31:00Z">
              <w:r w:rsidRPr="00BE53DA">
                <w:rPr>
                  <w:lang w:val="et-EE"/>
                </w:rPr>
                <w:t>Lisada taotlusele analüütikuid</w:t>
              </w:r>
            </w:ins>
          </w:p>
          <w:p w14:paraId="400DB8F4" w14:textId="5699A9CD" w:rsidR="007B6811" w:rsidRDefault="00D32385" w:rsidP="00331D5C">
            <w:pPr>
              <w:widowControl w:val="0"/>
              <w:numPr>
                <w:ilvl w:val="1"/>
                <w:numId w:val="1"/>
              </w:numPr>
              <w:spacing w:before="0" w:after="0"/>
              <w:jc w:val="both"/>
              <w:rPr>
                <w:ins w:id="198" w:author="Uku Vainik" w:date="2024-08-06T12:35:00Z"/>
                <w:lang w:val="et-EE"/>
              </w:rPr>
            </w:pPr>
            <w:ins w:id="199" w:author="Uku Vainik" w:date="2024-08-06T12:35:00Z">
              <w:r>
                <w:rPr>
                  <w:lang w:val="et-EE"/>
                </w:rPr>
                <w:t>Täiendada taotluse detaile</w:t>
              </w:r>
            </w:ins>
          </w:p>
          <w:p w14:paraId="25396253" w14:textId="1BE1F281" w:rsidR="00D32385" w:rsidRPr="00BE53DA" w:rsidRDefault="00D32385" w:rsidP="00331D5C">
            <w:pPr>
              <w:widowControl w:val="0"/>
              <w:numPr>
                <w:ilvl w:val="1"/>
                <w:numId w:val="1"/>
              </w:numPr>
              <w:spacing w:before="0" w:after="0"/>
              <w:jc w:val="both"/>
              <w:rPr>
                <w:lang w:val="et-EE"/>
              </w:rPr>
            </w:pPr>
            <w:ins w:id="200" w:author="Uku Vainik" w:date="2024-08-06T12:35:00Z">
              <w:r>
                <w:rPr>
                  <w:lang w:val="et-EE"/>
                </w:rPr>
                <w:t>Lisada ravimite kõrvaltoimete küsimustiku</w:t>
              </w:r>
              <w:r w:rsidR="006735C8">
                <w:rPr>
                  <w:lang w:val="et-EE"/>
                </w:rPr>
                <w:t xml:space="preserve"> info</w:t>
              </w:r>
            </w:ins>
          </w:p>
          <w:p w14:paraId="3D6A541A" w14:textId="77777777" w:rsidR="00CF5FAA" w:rsidRDefault="00CF5FAA">
            <w:pPr>
              <w:widowControl w:val="0"/>
              <w:rPr>
                <w:color w:val="000000"/>
                <w:lang w:val="et-EE"/>
              </w:rPr>
            </w:pPr>
          </w:p>
        </w:tc>
      </w:tr>
      <w:tr w:rsidR="00CF5FAA" w14:paraId="3D6A541D" w14:textId="77777777">
        <w:trPr>
          <w:trHeight w:val="264"/>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41C" w14:textId="77777777" w:rsidR="00CF5FAA" w:rsidRDefault="0077308A">
            <w:pPr>
              <w:widowControl w:val="0"/>
              <w:spacing w:before="0" w:after="0"/>
              <w:rPr>
                <w:rFonts w:eastAsia="Helvetica Neue"/>
                <w:b/>
                <w:color w:val="000000"/>
                <w:lang w:val="et-EE"/>
              </w:rPr>
            </w:pPr>
            <w:r>
              <w:rPr>
                <w:rFonts w:eastAsia="Helvetica Neue"/>
                <w:b/>
                <w:color w:val="000000"/>
                <w:lang w:val="et-EE"/>
              </w:rPr>
              <w:lastRenderedPageBreak/>
              <w:t>8. Lühiülevaade siiani samal teemal tehtud uuringutest (kuni 900 tähemärki, 0,5 lk)</w:t>
            </w:r>
          </w:p>
        </w:tc>
      </w:tr>
      <w:tr w:rsidR="00CF5FAA" w14:paraId="3D6A5420" w14:textId="77777777">
        <w:trPr>
          <w:trHeight w:val="4248"/>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Mar>
              <w:left w:w="800" w:type="dxa"/>
            </w:tcMar>
          </w:tcPr>
          <w:p w14:paraId="3D6A541E" w14:textId="77777777" w:rsidR="00CF5FAA" w:rsidRDefault="0077308A">
            <w:pPr>
              <w:widowControl w:val="0"/>
              <w:ind w:left="-629"/>
              <w:rPr>
                <w:lang w:val="et-EE"/>
              </w:rPr>
            </w:pPr>
            <w:r>
              <w:rPr>
                <w:lang w:val="et-EE"/>
              </w:rPr>
              <w:t>Isiksuse käitumuslik seadumus ehk siin isiksusejooned on inimese suhteliselt püsiv kalduvus sarnastes olukordades ühel kindlal viisil mõelda, tunda ja käituda (</w:t>
            </w:r>
            <w:proofErr w:type="spellStart"/>
            <w:r>
              <w:rPr>
                <w:lang w:val="et-EE"/>
              </w:rPr>
              <w:t>Ozer</w:t>
            </w:r>
            <w:proofErr w:type="spellEnd"/>
            <w:r>
              <w:rPr>
                <w:lang w:val="et-EE"/>
              </w:rPr>
              <w:t xml:space="preserve"> &amp; </w:t>
            </w:r>
            <w:proofErr w:type="spellStart"/>
            <w:r>
              <w:rPr>
                <w:lang w:val="et-EE"/>
              </w:rPr>
              <w:t>Benet-Martínez</w:t>
            </w:r>
            <w:proofErr w:type="spellEnd"/>
            <w:r>
              <w:rPr>
                <w:lang w:val="et-EE"/>
              </w:rPr>
              <w:t xml:space="preserve">, 2006). Neid seadumisi mõõdetakse peamiselt isiksusetestidega, kuid eraldi iseseisva info nende kohta annavad ka käitumuslikud testid. Inimese käitumuslik </w:t>
            </w:r>
            <w:proofErr w:type="spellStart"/>
            <w:r>
              <w:rPr>
                <w:lang w:val="et-EE"/>
              </w:rPr>
              <w:t>seadmus</w:t>
            </w:r>
            <w:proofErr w:type="spellEnd"/>
            <w:r>
              <w:rPr>
                <w:lang w:val="et-EE"/>
              </w:rPr>
              <w:t xml:space="preserve"> seostub selgelt tervislik seisundi, ametialane edasijõudmise ja liikumismustritega (</w:t>
            </w:r>
            <w:proofErr w:type="spellStart"/>
            <w:r>
              <w:rPr>
                <w:lang w:val="et-EE"/>
              </w:rPr>
              <w:t>Emery</w:t>
            </w:r>
            <w:proofErr w:type="spellEnd"/>
            <w:r>
              <w:rPr>
                <w:lang w:val="et-EE"/>
              </w:rPr>
              <w:t xml:space="preserve"> &amp; </w:t>
            </w:r>
            <w:proofErr w:type="spellStart"/>
            <w:r>
              <w:rPr>
                <w:lang w:val="et-EE"/>
              </w:rPr>
              <w:t>Levine</w:t>
            </w:r>
            <w:proofErr w:type="spellEnd"/>
            <w:r>
              <w:rPr>
                <w:lang w:val="et-EE"/>
              </w:rPr>
              <w:t xml:space="preserve">, 2017; </w:t>
            </w:r>
            <w:proofErr w:type="spellStart"/>
            <w:r>
              <w:rPr>
                <w:lang w:val="et-EE"/>
              </w:rPr>
              <w:t>Ozer</w:t>
            </w:r>
            <w:proofErr w:type="spellEnd"/>
            <w:r>
              <w:rPr>
                <w:lang w:val="et-EE"/>
              </w:rPr>
              <w:t xml:space="preserve"> &amp; </w:t>
            </w:r>
            <w:proofErr w:type="spellStart"/>
            <w:r>
              <w:rPr>
                <w:lang w:val="et-EE"/>
              </w:rPr>
              <w:t>Benet-Martínez</w:t>
            </w:r>
            <w:proofErr w:type="spellEnd"/>
            <w:r>
              <w:rPr>
                <w:lang w:val="et-EE"/>
              </w:rPr>
              <w:t xml:space="preserve">, 2006 ; </w:t>
            </w:r>
            <w:proofErr w:type="spellStart"/>
            <w:r>
              <w:rPr>
                <w:lang w:val="et-EE"/>
              </w:rPr>
              <w:t>Stachl</w:t>
            </w:r>
            <w:proofErr w:type="spellEnd"/>
            <w:r>
              <w:rPr>
                <w:lang w:val="et-EE"/>
              </w:rPr>
              <w:t xml:space="preserve"> et </w:t>
            </w:r>
            <w:proofErr w:type="spellStart"/>
            <w:r>
              <w:rPr>
                <w:lang w:val="et-EE"/>
              </w:rPr>
              <w:t>al</w:t>
            </w:r>
            <w:proofErr w:type="spellEnd"/>
            <w:r>
              <w:rPr>
                <w:lang w:val="et-EE"/>
              </w:rPr>
              <w:t>., 2020 ). Isiksus ja käitumuslikud testid on vähemalt 50% pärilikud (</w:t>
            </w:r>
            <w:proofErr w:type="spellStart"/>
            <w:r>
              <w:rPr>
                <w:lang w:val="et-EE"/>
              </w:rPr>
              <w:t>Polderman</w:t>
            </w:r>
            <w:proofErr w:type="spellEnd"/>
            <w:r>
              <w:rPr>
                <w:lang w:val="et-EE"/>
              </w:rPr>
              <w:t xml:space="preserve"> et </w:t>
            </w:r>
            <w:proofErr w:type="spellStart"/>
            <w:r>
              <w:rPr>
                <w:lang w:val="et-EE"/>
              </w:rPr>
              <w:t>al</w:t>
            </w:r>
            <w:proofErr w:type="spellEnd"/>
            <w:r>
              <w:rPr>
                <w:lang w:val="et-EE"/>
              </w:rPr>
              <w:t xml:space="preserve">., 2015). Kuid käitumusliku seadumuse geneetilised markerid on enamjaolt veel leidmata. </w:t>
            </w:r>
          </w:p>
          <w:p w14:paraId="3D6A541F" w14:textId="77777777" w:rsidR="00CF5FAA" w:rsidRDefault="0077308A">
            <w:pPr>
              <w:widowControl w:val="0"/>
              <w:ind w:left="-629"/>
              <w:rPr>
                <w:lang w:val="et-EE"/>
              </w:rPr>
            </w:pPr>
            <w:r>
              <w:rPr>
                <w:lang w:val="et-EE"/>
              </w:rPr>
              <w:t>Eesti Geenivaramus on aastatel 2008-2020 isiksust mõõdetud 3500 inimesel. See andmestik on kinnitanud isiksuse seoseid tervisekäitumiste ja polügeensete riskiskooridega. Kuid geneetiliste markerite avastamiseks on 3500 liiga vähe. UK Biopangas tehtud Neurootilisuse uuringu järgi on geenide efektid r=0.017 või vähem (</w:t>
            </w:r>
            <w:proofErr w:type="spellStart"/>
            <w:r>
              <w:rPr>
                <w:lang w:val="et-EE"/>
              </w:rPr>
              <w:t>Nagel</w:t>
            </w:r>
            <w:proofErr w:type="spellEnd"/>
            <w:r>
              <w:rPr>
                <w:lang w:val="et-EE"/>
              </w:rPr>
              <w:t xml:space="preserve"> et </w:t>
            </w:r>
            <w:proofErr w:type="spellStart"/>
            <w:r>
              <w:rPr>
                <w:lang w:val="et-EE"/>
              </w:rPr>
              <w:t>al</w:t>
            </w:r>
            <w:proofErr w:type="spellEnd"/>
            <w:r>
              <w:rPr>
                <w:lang w:val="et-EE"/>
              </w:rPr>
              <w:t xml:space="preserve">., 2018). Selliste lookuste avastamiseks </w:t>
            </w:r>
            <w:proofErr w:type="spellStart"/>
            <w:r>
              <w:rPr>
                <w:lang w:val="et-EE"/>
              </w:rPr>
              <w:t>ülegenoomses</w:t>
            </w:r>
            <w:proofErr w:type="spellEnd"/>
            <w:r>
              <w:rPr>
                <w:lang w:val="et-EE"/>
              </w:rPr>
              <w:t xml:space="preserve"> uuringus on 80% statistilise jõu puhul vaja vähemalt 137 000 inimest. Seega tuleb oluliselt laiendada uuritavate valimit või leida passiivsed isiksuse hindamise meetodid.</w:t>
            </w:r>
          </w:p>
        </w:tc>
      </w:tr>
      <w:tr w:rsidR="00CF5FAA" w14:paraId="3D6A5422" w14:textId="77777777">
        <w:trPr>
          <w:trHeight w:val="264"/>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421" w14:textId="77777777" w:rsidR="00CF5FAA" w:rsidRDefault="0077308A">
            <w:pPr>
              <w:widowControl w:val="0"/>
              <w:spacing w:before="0" w:after="0"/>
              <w:rPr>
                <w:rFonts w:eastAsia="Helvetica Neue"/>
                <w:b/>
                <w:bCs/>
                <w:color w:val="000000"/>
                <w:lang w:val="et-EE"/>
              </w:rPr>
            </w:pPr>
            <w:r>
              <w:rPr>
                <w:rFonts w:eastAsia="Helvetica Neue"/>
                <w:b/>
                <w:bCs/>
                <w:color w:val="000000"/>
                <w:lang w:val="et-EE"/>
              </w:rPr>
              <w:lastRenderedPageBreak/>
              <w:t>9. Planeeritava uuringu põhjendus ning uurimisküsimused ja/või hüpoteesid (kuni 1800 tähemärki, 1 lk)</w:t>
            </w:r>
          </w:p>
        </w:tc>
      </w:tr>
      <w:tr w:rsidR="00CF5FAA" w14:paraId="3D6A5430" w14:textId="77777777">
        <w:trPr>
          <w:trHeight w:val="3591"/>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423" w14:textId="77777777" w:rsidR="00CF5FAA" w:rsidRDefault="0077308A">
            <w:pPr>
              <w:widowControl w:val="0"/>
              <w:rPr>
                <w:lang w:val="et-EE"/>
              </w:rPr>
            </w:pPr>
            <w:r>
              <w:rPr>
                <w:lang w:val="et-EE"/>
              </w:rPr>
              <w:t xml:space="preserve">Kavandatav uuring täiendab olulisel määral geenivaramu andmebaasi käitumisandmetega. Uuringu valimisse haaratakse kõik praegused ja uuringu perioodi jooksul liituvad geenidoonorid, kes pole keelanud oma andmete täiendamist ning kes geenivaramule teadaolevalt on elus. Mõõdetakse kaasaegsete ja vabalt </w:t>
            </w:r>
            <w:proofErr w:type="spellStart"/>
            <w:r>
              <w:rPr>
                <w:lang w:val="et-EE"/>
              </w:rPr>
              <w:t>kättesaadvatega</w:t>
            </w:r>
            <w:proofErr w:type="spellEnd"/>
            <w:r>
              <w:rPr>
                <w:lang w:val="et-EE"/>
              </w:rPr>
              <w:t xml:space="preserve"> detailselt isiksust ja vaimseid võimeid. Mõõtmist korraldatakse 10 aasta jooksul kolm korda, kuna elu jooksul inimese isiksusejooned ja vaimsed võimed muutuvad, näiteks vananedes väheneb Neurootilisus kui ka võime asju meeles pidada (</w:t>
            </w:r>
            <w:proofErr w:type="spellStart"/>
            <w:r>
              <w:rPr>
                <w:lang w:val="et-EE"/>
              </w:rPr>
              <w:t>Roberts</w:t>
            </w:r>
            <w:proofErr w:type="spellEnd"/>
            <w:r>
              <w:rPr>
                <w:lang w:val="et-EE"/>
              </w:rPr>
              <w:t xml:space="preserve"> et </w:t>
            </w:r>
            <w:proofErr w:type="spellStart"/>
            <w:r>
              <w:rPr>
                <w:lang w:val="et-EE"/>
              </w:rPr>
              <w:t>al</w:t>
            </w:r>
            <w:proofErr w:type="spellEnd"/>
            <w:r>
              <w:rPr>
                <w:lang w:val="et-EE"/>
              </w:rPr>
              <w:t xml:space="preserve">., 2017). </w:t>
            </w:r>
          </w:p>
          <w:p w14:paraId="3D6A5424" w14:textId="77777777" w:rsidR="00CF5FAA" w:rsidRDefault="0077308A">
            <w:pPr>
              <w:widowControl w:val="0"/>
            </w:pPr>
            <w:r>
              <w:rPr>
                <w:lang w:val="et-EE"/>
              </w:rPr>
              <w:t xml:space="preserve">Kogutud andmed võimaldavad hea statistilise jõuga otsida paljude isiksusejoontega seotud geene. Nende teadmine võimaldab täpsemalt mõista isiksusega seotud bioloogiat. Samuti võimaldavad kaasaegsed statistilised meetodid nagu </w:t>
            </w:r>
            <w:proofErr w:type="spellStart"/>
            <w:r>
              <w:rPr>
                <w:lang w:val="et-EE"/>
              </w:rPr>
              <w:t>Mendeli</w:t>
            </w:r>
            <w:proofErr w:type="spellEnd"/>
            <w:r>
              <w:rPr>
                <w:lang w:val="et-EE"/>
              </w:rPr>
              <w:t xml:space="preserve"> </w:t>
            </w:r>
            <w:proofErr w:type="spellStart"/>
            <w:r>
              <w:rPr>
                <w:lang w:val="et-EE"/>
              </w:rPr>
              <w:t>randomiseerimine</w:t>
            </w:r>
            <w:proofErr w:type="spellEnd"/>
            <w:r>
              <w:rPr>
                <w:lang w:val="et-EE"/>
              </w:rPr>
              <w:t xml:space="preserve"> selgitada välja põhjuslikke seoseid isiksusejoonte ja tervise vahel</w:t>
            </w:r>
            <w:r>
              <w:t xml:space="preserve">, </w:t>
            </w:r>
            <w:proofErr w:type="spellStart"/>
            <w:r>
              <w:t>samuti</w:t>
            </w:r>
            <w:proofErr w:type="spellEnd"/>
            <w:r>
              <w:t xml:space="preserve"> </w:t>
            </w:r>
            <w:proofErr w:type="spellStart"/>
            <w:r>
              <w:t>uuride</w:t>
            </w:r>
            <w:proofErr w:type="spellEnd"/>
            <w:r>
              <w:t xml:space="preserve"> </w:t>
            </w:r>
            <w:proofErr w:type="spellStart"/>
            <w:r>
              <w:t>isiksuseomaduste</w:t>
            </w:r>
            <w:proofErr w:type="spellEnd"/>
            <w:r>
              <w:t xml:space="preserve"> </w:t>
            </w:r>
            <w:proofErr w:type="spellStart"/>
            <w:r>
              <w:t>seoseid</w:t>
            </w:r>
            <w:proofErr w:type="spellEnd"/>
            <w:r>
              <w:t xml:space="preserve"> </w:t>
            </w:r>
            <w:proofErr w:type="spellStart"/>
            <w:r>
              <w:t>hoiakutega</w:t>
            </w:r>
            <w:proofErr w:type="spellEnd"/>
            <w:r>
              <w:t xml:space="preserve">, </w:t>
            </w:r>
            <w:proofErr w:type="spellStart"/>
            <w:r>
              <w:t>elukogemustega</w:t>
            </w:r>
            <w:proofErr w:type="spellEnd"/>
            <w:r>
              <w:t xml:space="preserve"> </w:t>
            </w:r>
            <w:proofErr w:type="spellStart"/>
            <w:r>
              <w:t>ning</w:t>
            </w:r>
            <w:proofErr w:type="spellEnd"/>
            <w:r>
              <w:t xml:space="preserve"> </w:t>
            </w:r>
            <w:proofErr w:type="spellStart"/>
            <w:r>
              <w:t>nende</w:t>
            </w:r>
            <w:proofErr w:type="spellEnd"/>
            <w:r>
              <w:t xml:space="preserve"> </w:t>
            </w:r>
            <w:proofErr w:type="spellStart"/>
            <w:r>
              <w:t>seoste</w:t>
            </w:r>
            <w:proofErr w:type="spellEnd"/>
            <w:r>
              <w:t xml:space="preserve"> </w:t>
            </w:r>
            <w:proofErr w:type="spellStart"/>
            <w:r>
              <w:t>geneetilist</w:t>
            </w:r>
            <w:proofErr w:type="spellEnd"/>
            <w:r>
              <w:t xml:space="preserve"> </w:t>
            </w:r>
            <w:proofErr w:type="spellStart"/>
            <w:r>
              <w:t>kattuvust</w:t>
            </w:r>
            <w:proofErr w:type="spellEnd"/>
            <w:r>
              <w:rPr>
                <w:lang w:val="et-EE"/>
              </w:rPr>
              <w:t>.</w:t>
            </w:r>
          </w:p>
          <w:p w14:paraId="3D6A5425" w14:textId="77777777" w:rsidR="00CF5FAA" w:rsidRDefault="0077308A">
            <w:pPr>
              <w:widowControl w:val="0"/>
              <w:rPr>
                <w:lang w:val="et-EE"/>
              </w:rPr>
            </w:pPr>
            <w:r>
              <w:rPr>
                <w:lang w:val="et-EE"/>
              </w:rPr>
              <w:t>Tulevikku vaadates võib olla kasulik iga natukese aja tagant inimese isiksust hinnata. See võiks peegeldada tema tervist ja üldist hakkama saamist. Kuna näiteks igakuine isiksusetest oleks inimese jaoks koormav, soovime otsida geenivaramu passiivsete mõõdikute seast isiksusejoonte indikaatoreid. Täpsemalt soovime hinnata isiksuse ja tervise kattuvust varasemalt kogutud ~600 geenidoonori mobiilipõhise aktiivsust üldistavate tunnustega.</w:t>
            </w:r>
          </w:p>
          <w:p w14:paraId="3D6A5426" w14:textId="77777777" w:rsidR="00CF5FAA" w:rsidRDefault="0077308A">
            <w:pPr>
              <w:widowControl w:val="0"/>
              <w:rPr>
                <w:lang w:val="et-EE"/>
              </w:rPr>
            </w:pPr>
            <w:r>
              <w:rPr>
                <w:lang w:val="et-EE"/>
              </w:rPr>
              <w:t>Käesoleva uuringu täpsemad eesmärgid on:</w:t>
            </w:r>
          </w:p>
          <w:p w14:paraId="3D6A5427" w14:textId="77777777" w:rsidR="00CF5FAA" w:rsidRDefault="0077308A" w:rsidP="00331D5C">
            <w:pPr>
              <w:widowControl w:val="0"/>
              <w:numPr>
                <w:ilvl w:val="0"/>
                <w:numId w:val="2"/>
              </w:numPr>
              <w:rPr>
                <w:lang w:val="et-EE"/>
              </w:rPr>
            </w:pPr>
            <w:r>
              <w:rPr>
                <w:lang w:val="et-EE"/>
              </w:rPr>
              <w:t>Viia 10 aasta jooksul läbi kolm isiksuse ja vaimsete võimete uuringut kõikide geenidoonorite seas</w:t>
            </w:r>
          </w:p>
          <w:p w14:paraId="3D6A5428" w14:textId="77777777" w:rsidR="00CF5FAA" w:rsidRDefault="0077308A" w:rsidP="00331D5C">
            <w:pPr>
              <w:widowControl w:val="0"/>
              <w:numPr>
                <w:ilvl w:val="0"/>
                <w:numId w:val="2"/>
              </w:numPr>
              <w:rPr>
                <w:lang w:val="et-EE"/>
              </w:rPr>
            </w:pPr>
            <w:r>
              <w:rPr>
                <w:lang w:val="et-EE"/>
              </w:rPr>
              <w:t xml:space="preserve">Teha </w:t>
            </w:r>
            <w:proofErr w:type="spellStart"/>
            <w:r>
              <w:rPr>
                <w:lang w:val="et-EE"/>
              </w:rPr>
              <w:t>ülegenoomseid</w:t>
            </w:r>
            <w:proofErr w:type="spellEnd"/>
            <w:r>
              <w:rPr>
                <w:lang w:val="et-EE"/>
              </w:rPr>
              <w:t xml:space="preserve"> uuringuid isiksuse ja vaimsete võimetega seotud geenide avastamiseks</w:t>
            </w:r>
          </w:p>
          <w:p w14:paraId="5CE7DCF7" w14:textId="77777777" w:rsidR="000F0DCC" w:rsidRDefault="0077308A" w:rsidP="00331D5C">
            <w:pPr>
              <w:widowControl w:val="0"/>
              <w:numPr>
                <w:ilvl w:val="0"/>
                <w:numId w:val="2"/>
              </w:numPr>
              <w:rPr>
                <w:lang w:val="et-EE"/>
              </w:rPr>
            </w:pPr>
            <w:r>
              <w:rPr>
                <w:lang w:val="et-EE"/>
              </w:rPr>
              <w:t>Kasutada kaasaegseid statistilisi analüüse (</w:t>
            </w:r>
            <w:proofErr w:type="spellStart"/>
            <w:r>
              <w:rPr>
                <w:lang w:val="et-EE"/>
              </w:rPr>
              <w:t>Mendeli</w:t>
            </w:r>
            <w:proofErr w:type="spellEnd"/>
            <w:r>
              <w:rPr>
                <w:lang w:val="et-EE"/>
              </w:rPr>
              <w:t xml:space="preserve"> </w:t>
            </w:r>
            <w:proofErr w:type="spellStart"/>
            <w:r>
              <w:rPr>
                <w:lang w:val="et-EE"/>
              </w:rPr>
              <w:t>randomiseerimine</w:t>
            </w:r>
            <w:proofErr w:type="spellEnd"/>
            <w:r>
              <w:rPr>
                <w:lang w:val="et-EE"/>
              </w:rPr>
              <w:t xml:space="preserve">), et selgitada välja isiksuse ja tervisekäitumise põhjuslikud seosed. </w:t>
            </w:r>
          </w:p>
          <w:p w14:paraId="5B527987" w14:textId="77777777" w:rsidR="001012CE" w:rsidRDefault="0077308A" w:rsidP="00331D5C">
            <w:pPr>
              <w:widowControl w:val="0"/>
              <w:numPr>
                <w:ilvl w:val="1"/>
                <w:numId w:val="2"/>
              </w:numPr>
              <w:rPr>
                <w:lang w:val="et-EE"/>
              </w:rPr>
            </w:pPr>
            <w:r>
              <w:rPr>
                <w:lang w:val="et-EE"/>
              </w:rPr>
              <w:t>Tervisekäitumise hindamiseks kasutatakse terviseküsimustikku ja Eesti Haigekassa andmeid.</w:t>
            </w:r>
          </w:p>
          <w:p w14:paraId="095B9DB9" w14:textId="1F932D1B" w:rsidR="00871642" w:rsidRPr="002448F5" w:rsidRDefault="00D86CB8" w:rsidP="00331D5C">
            <w:pPr>
              <w:widowControl w:val="0"/>
              <w:numPr>
                <w:ilvl w:val="1"/>
                <w:numId w:val="2"/>
              </w:numPr>
              <w:rPr>
                <w:lang w:val="et-EE"/>
              </w:rPr>
            </w:pPr>
            <w:r>
              <w:rPr>
                <w:lang w:val="et-EE"/>
              </w:rPr>
              <w:t>Terviseseisundi hindamiseks kasutame g</w:t>
            </w:r>
            <w:r w:rsidR="00A00B51" w:rsidRPr="001012CE">
              <w:rPr>
                <w:lang w:val="et-EE"/>
              </w:rPr>
              <w:t>eenivaramu andmebaasis olevaid vere metaboliitide andmeid</w:t>
            </w:r>
            <w:r w:rsidR="00871642" w:rsidRPr="001012CE">
              <w:rPr>
                <w:lang w:val="et-EE"/>
              </w:rPr>
              <w:t>.</w:t>
            </w:r>
            <w:r w:rsidR="00871642" w:rsidRPr="001012CE">
              <w:rPr>
                <w:noProof/>
                <w:lang w:val="et-EE"/>
              </w:rPr>
              <w:t xml:space="preserve"> </w:t>
            </w:r>
            <w:proofErr w:type="spellStart"/>
            <w:r w:rsidR="00871642" w:rsidRPr="00004C4B">
              <w:rPr>
                <w:color w:val="222222"/>
              </w:rPr>
              <w:t>Metaboliidid</w:t>
            </w:r>
            <w:proofErr w:type="spellEnd"/>
            <w:r w:rsidR="00871642" w:rsidRPr="00004C4B">
              <w:rPr>
                <w:color w:val="222222"/>
              </w:rPr>
              <w:t xml:space="preserve"> on </w:t>
            </w:r>
            <w:proofErr w:type="spellStart"/>
            <w:r w:rsidR="00871642" w:rsidRPr="00004C4B">
              <w:rPr>
                <w:color w:val="222222"/>
              </w:rPr>
              <w:t>objektiivsemad</w:t>
            </w:r>
            <w:proofErr w:type="spellEnd"/>
            <w:r w:rsidR="00871642" w:rsidRPr="00004C4B">
              <w:rPr>
                <w:color w:val="222222"/>
              </w:rPr>
              <w:t xml:space="preserve"> </w:t>
            </w:r>
            <w:proofErr w:type="spellStart"/>
            <w:r w:rsidR="00871642" w:rsidRPr="00004C4B">
              <w:rPr>
                <w:color w:val="222222"/>
              </w:rPr>
              <w:t>tervisemarkerid</w:t>
            </w:r>
            <w:proofErr w:type="spellEnd"/>
            <w:r w:rsidR="00871642" w:rsidRPr="00004C4B">
              <w:rPr>
                <w:color w:val="222222"/>
              </w:rPr>
              <w:t> </w:t>
            </w:r>
            <w:proofErr w:type="spellStart"/>
            <w:r w:rsidR="00871642" w:rsidRPr="00004C4B">
              <w:rPr>
                <w:color w:val="222222"/>
              </w:rPr>
              <w:t>kui</w:t>
            </w:r>
            <w:proofErr w:type="spellEnd"/>
            <w:r w:rsidR="00871642" w:rsidRPr="00004C4B">
              <w:rPr>
                <w:color w:val="222222"/>
              </w:rPr>
              <w:t xml:space="preserve"> </w:t>
            </w:r>
            <w:proofErr w:type="spellStart"/>
            <w:r w:rsidR="00871642" w:rsidRPr="00004C4B">
              <w:rPr>
                <w:color w:val="222222"/>
              </w:rPr>
              <w:t>kehamassiindeks</w:t>
            </w:r>
            <w:proofErr w:type="spellEnd"/>
            <w:r w:rsidR="00871642" w:rsidRPr="00004C4B">
              <w:rPr>
                <w:color w:val="222222"/>
              </w:rPr>
              <w:t xml:space="preserve"> ja </w:t>
            </w:r>
            <w:proofErr w:type="spellStart"/>
            <w:r w:rsidR="00871642" w:rsidRPr="00004C4B">
              <w:rPr>
                <w:color w:val="222222"/>
              </w:rPr>
              <w:t>võiks</w:t>
            </w:r>
            <w:proofErr w:type="spellEnd"/>
            <w:r w:rsidR="00871642" w:rsidRPr="00004C4B">
              <w:rPr>
                <w:color w:val="222222"/>
              </w:rPr>
              <w:t xml:space="preserve"> ka </w:t>
            </w:r>
            <w:proofErr w:type="spellStart"/>
            <w:r w:rsidR="00871642" w:rsidRPr="00004C4B">
              <w:rPr>
                <w:color w:val="222222"/>
              </w:rPr>
              <w:t>selgemalt</w:t>
            </w:r>
            <w:proofErr w:type="spellEnd"/>
            <w:r w:rsidR="00871642" w:rsidRPr="00004C4B">
              <w:rPr>
                <w:color w:val="222222"/>
              </w:rPr>
              <w:t xml:space="preserve"> </w:t>
            </w:r>
            <w:proofErr w:type="spellStart"/>
            <w:r w:rsidR="00871642" w:rsidRPr="00004C4B">
              <w:rPr>
                <w:color w:val="222222"/>
              </w:rPr>
              <w:t>inimese</w:t>
            </w:r>
            <w:proofErr w:type="spellEnd"/>
            <w:r w:rsidR="00871642" w:rsidRPr="00004C4B">
              <w:rPr>
                <w:color w:val="222222"/>
              </w:rPr>
              <w:t xml:space="preserve"> </w:t>
            </w:r>
            <w:proofErr w:type="spellStart"/>
            <w:r w:rsidR="00871642" w:rsidRPr="00004C4B">
              <w:rPr>
                <w:color w:val="222222"/>
              </w:rPr>
              <w:t>käitumise</w:t>
            </w:r>
            <w:proofErr w:type="spellEnd"/>
            <w:r w:rsidR="00871642" w:rsidRPr="00004C4B">
              <w:rPr>
                <w:color w:val="222222"/>
              </w:rPr>
              <w:t xml:space="preserve"> ja </w:t>
            </w:r>
            <w:proofErr w:type="spellStart"/>
            <w:r w:rsidR="00871642" w:rsidRPr="00004C4B">
              <w:rPr>
                <w:color w:val="222222"/>
              </w:rPr>
              <w:t>heaoluga</w:t>
            </w:r>
            <w:proofErr w:type="spellEnd"/>
            <w:r w:rsidR="00871642" w:rsidRPr="00004C4B">
              <w:rPr>
                <w:color w:val="222222"/>
              </w:rPr>
              <w:t xml:space="preserve"> </w:t>
            </w:r>
            <w:proofErr w:type="spellStart"/>
            <w:r w:rsidR="00871642" w:rsidRPr="00004C4B">
              <w:rPr>
                <w:color w:val="222222"/>
              </w:rPr>
              <w:t>seostuda</w:t>
            </w:r>
            <w:proofErr w:type="spellEnd"/>
            <w:r w:rsidR="00871642" w:rsidRPr="00004C4B">
              <w:rPr>
                <w:color w:val="222222"/>
              </w:rPr>
              <w:t xml:space="preserve">. </w:t>
            </w:r>
            <w:proofErr w:type="spellStart"/>
            <w:r w:rsidR="00871642" w:rsidRPr="00004C4B">
              <w:rPr>
                <w:color w:val="222222"/>
              </w:rPr>
              <w:t>Mitu</w:t>
            </w:r>
            <w:proofErr w:type="spellEnd"/>
            <w:r w:rsidR="00871642" w:rsidRPr="00004C4B">
              <w:rPr>
                <w:color w:val="222222"/>
              </w:rPr>
              <w:t xml:space="preserve"> </w:t>
            </w:r>
            <w:proofErr w:type="spellStart"/>
            <w:r w:rsidR="00871642" w:rsidRPr="00004C4B">
              <w:rPr>
                <w:color w:val="222222"/>
              </w:rPr>
              <w:t>uuringut</w:t>
            </w:r>
            <w:proofErr w:type="spellEnd"/>
            <w:r w:rsidR="00871642" w:rsidRPr="00004C4B">
              <w:rPr>
                <w:color w:val="222222"/>
              </w:rPr>
              <w:t xml:space="preserve"> on </w:t>
            </w:r>
            <w:proofErr w:type="spellStart"/>
            <w:r w:rsidR="00871642" w:rsidRPr="00004C4B">
              <w:rPr>
                <w:color w:val="222222"/>
              </w:rPr>
              <w:t>mõnesaja</w:t>
            </w:r>
            <w:proofErr w:type="spellEnd"/>
            <w:r w:rsidR="00871642" w:rsidRPr="00004C4B">
              <w:rPr>
                <w:color w:val="222222"/>
              </w:rPr>
              <w:t xml:space="preserve"> </w:t>
            </w:r>
            <w:proofErr w:type="spellStart"/>
            <w:r w:rsidR="00871642" w:rsidRPr="00004C4B">
              <w:rPr>
                <w:color w:val="222222"/>
              </w:rPr>
              <w:t>inimese</w:t>
            </w:r>
            <w:proofErr w:type="spellEnd"/>
            <w:r w:rsidR="00871642" w:rsidRPr="00004C4B">
              <w:rPr>
                <w:color w:val="222222"/>
              </w:rPr>
              <w:t xml:space="preserve"> peal </w:t>
            </w:r>
            <w:proofErr w:type="spellStart"/>
            <w:r w:rsidR="00871642" w:rsidRPr="00004C4B">
              <w:rPr>
                <w:color w:val="222222"/>
              </w:rPr>
              <w:t>seostanud</w:t>
            </w:r>
            <w:proofErr w:type="spellEnd"/>
            <w:r w:rsidR="00871642" w:rsidRPr="00004C4B">
              <w:rPr>
                <w:color w:val="222222"/>
              </w:rPr>
              <w:t xml:space="preserve"> </w:t>
            </w:r>
            <w:proofErr w:type="spellStart"/>
            <w:r w:rsidR="00871642" w:rsidRPr="00004C4B">
              <w:rPr>
                <w:color w:val="222222"/>
              </w:rPr>
              <w:t>isiksust</w:t>
            </w:r>
            <w:proofErr w:type="spellEnd"/>
            <w:r w:rsidR="00871642" w:rsidRPr="00004C4B">
              <w:rPr>
                <w:color w:val="222222"/>
              </w:rPr>
              <w:t xml:space="preserve"> ja </w:t>
            </w:r>
            <w:proofErr w:type="spellStart"/>
            <w:r w:rsidR="00871642" w:rsidRPr="00004C4B">
              <w:rPr>
                <w:color w:val="222222"/>
              </w:rPr>
              <w:t>spetsiifilisi</w:t>
            </w:r>
            <w:proofErr w:type="spellEnd"/>
            <w:r w:rsidR="00871642" w:rsidRPr="00004C4B">
              <w:rPr>
                <w:color w:val="222222"/>
              </w:rPr>
              <w:t xml:space="preserve"> </w:t>
            </w:r>
            <w:proofErr w:type="spellStart"/>
            <w:r w:rsidR="00871642" w:rsidRPr="00004C4B">
              <w:rPr>
                <w:color w:val="222222"/>
              </w:rPr>
              <w:t>metaboliite</w:t>
            </w:r>
            <w:proofErr w:type="spellEnd"/>
            <w:r w:rsidR="00871642" w:rsidRPr="00004C4B">
              <w:rPr>
                <w:color w:val="222222"/>
              </w:rPr>
              <w:t xml:space="preserve">. </w:t>
            </w:r>
            <w:proofErr w:type="spellStart"/>
            <w:r w:rsidR="00871642" w:rsidRPr="00004C4B">
              <w:rPr>
                <w:color w:val="222222"/>
              </w:rPr>
              <w:t>Näiteks</w:t>
            </w:r>
            <w:proofErr w:type="spellEnd"/>
            <w:r w:rsidR="00871642" w:rsidRPr="00004C4B">
              <w:rPr>
                <w:color w:val="222222"/>
              </w:rPr>
              <w:t xml:space="preserve"> </w:t>
            </w:r>
            <w:r w:rsidR="00AA5AB5" w:rsidRPr="00004C4B">
              <w:rPr>
                <w:color w:val="222222"/>
              </w:rPr>
              <w:t xml:space="preserve">on </w:t>
            </w:r>
            <w:r w:rsidR="00871642" w:rsidRPr="00004C4B">
              <w:rPr>
                <w:color w:val="222222"/>
              </w:rPr>
              <w:t>IL-6,</w:t>
            </w:r>
            <w:r w:rsidR="00871642" w:rsidRPr="00DD5FDE">
              <w:t xml:space="preserve"> </w:t>
            </w:r>
            <w:r w:rsidR="00871642" w:rsidRPr="00004C4B">
              <w:rPr>
                <w:color w:val="222222"/>
              </w:rPr>
              <w:t xml:space="preserve">HDL-C, </w:t>
            </w:r>
            <w:proofErr w:type="spellStart"/>
            <w:r w:rsidR="00871642" w:rsidRPr="00004C4B">
              <w:rPr>
                <w:color w:val="222222"/>
              </w:rPr>
              <w:t>triglütseriidid</w:t>
            </w:r>
            <w:proofErr w:type="spellEnd"/>
            <w:r w:rsidR="00871642" w:rsidRPr="00004C4B">
              <w:rPr>
                <w:color w:val="222222"/>
              </w:rPr>
              <w:t xml:space="preserve"> ja CRP </w:t>
            </w:r>
            <w:proofErr w:type="spellStart"/>
            <w:r w:rsidR="00871642" w:rsidRPr="00004C4B">
              <w:rPr>
                <w:color w:val="222222"/>
              </w:rPr>
              <w:t>sageli</w:t>
            </w:r>
            <w:proofErr w:type="spellEnd"/>
            <w:r w:rsidR="00871642" w:rsidRPr="00004C4B">
              <w:rPr>
                <w:color w:val="222222"/>
              </w:rPr>
              <w:t xml:space="preserve"> </w:t>
            </w:r>
            <w:proofErr w:type="spellStart"/>
            <w:r w:rsidR="00871642" w:rsidRPr="00004C4B">
              <w:rPr>
                <w:color w:val="222222"/>
              </w:rPr>
              <w:t>seotud</w:t>
            </w:r>
            <w:proofErr w:type="spellEnd"/>
            <w:r w:rsidR="00871642" w:rsidRPr="00004C4B">
              <w:rPr>
                <w:color w:val="222222"/>
              </w:rPr>
              <w:t xml:space="preserve"> </w:t>
            </w:r>
            <w:proofErr w:type="spellStart"/>
            <w:r w:rsidR="00871642" w:rsidRPr="00004C4B">
              <w:rPr>
                <w:color w:val="222222"/>
              </w:rPr>
              <w:t>neurootilisuse</w:t>
            </w:r>
            <w:proofErr w:type="spellEnd"/>
            <w:r w:rsidR="00871642" w:rsidRPr="00004C4B">
              <w:rPr>
                <w:color w:val="222222"/>
              </w:rPr>
              <w:t xml:space="preserve"> ja </w:t>
            </w:r>
            <w:proofErr w:type="spellStart"/>
            <w:r w:rsidR="00871642" w:rsidRPr="00004C4B">
              <w:rPr>
                <w:color w:val="222222"/>
              </w:rPr>
              <w:t>meelekindlusega</w:t>
            </w:r>
            <w:proofErr w:type="spellEnd"/>
            <w:r w:rsidR="00871642" w:rsidRPr="00004C4B">
              <w:rPr>
                <w:color w:val="222222"/>
              </w:rPr>
              <w:t xml:space="preserve">. </w:t>
            </w:r>
            <w:proofErr w:type="spellStart"/>
            <w:r w:rsidR="00871642" w:rsidRPr="00004C4B">
              <w:rPr>
                <w:color w:val="222222"/>
              </w:rPr>
              <w:t>Meil</w:t>
            </w:r>
            <w:proofErr w:type="spellEnd"/>
            <w:r w:rsidR="00871642" w:rsidRPr="00004C4B">
              <w:rPr>
                <w:color w:val="222222"/>
              </w:rPr>
              <w:t xml:space="preserve"> on </w:t>
            </w:r>
            <w:proofErr w:type="spellStart"/>
            <w:r w:rsidR="00AA5AB5" w:rsidRPr="00004C4B">
              <w:rPr>
                <w:color w:val="222222"/>
              </w:rPr>
              <w:t>geenivaramus</w:t>
            </w:r>
            <w:proofErr w:type="spellEnd"/>
            <w:r w:rsidR="00871642" w:rsidRPr="00004C4B">
              <w:rPr>
                <w:color w:val="222222"/>
              </w:rPr>
              <w:t xml:space="preserve"> </w:t>
            </w:r>
            <w:proofErr w:type="spellStart"/>
            <w:r w:rsidR="00871642" w:rsidRPr="00004C4B">
              <w:rPr>
                <w:color w:val="222222"/>
              </w:rPr>
              <w:t>võimalik</w:t>
            </w:r>
            <w:proofErr w:type="spellEnd"/>
            <w:r w:rsidR="00871642" w:rsidRPr="00004C4B">
              <w:rPr>
                <w:color w:val="222222"/>
              </w:rPr>
              <w:t xml:space="preserve"> </w:t>
            </w:r>
            <w:proofErr w:type="spellStart"/>
            <w:r w:rsidR="00871642" w:rsidRPr="00004C4B">
              <w:rPr>
                <w:color w:val="222222"/>
              </w:rPr>
              <w:t>palju</w:t>
            </w:r>
            <w:proofErr w:type="spellEnd"/>
            <w:r w:rsidR="00871642" w:rsidRPr="00004C4B">
              <w:rPr>
                <w:color w:val="222222"/>
              </w:rPr>
              <w:t xml:space="preserve"> </w:t>
            </w:r>
            <w:proofErr w:type="spellStart"/>
            <w:r w:rsidR="00871642" w:rsidRPr="00004C4B">
              <w:rPr>
                <w:color w:val="222222"/>
              </w:rPr>
              <w:t>suuremalt</w:t>
            </w:r>
            <w:proofErr w:type="spellEnd"/>
            <w:r w:rsidR="00871642" w:rsidRPr="00004C4B">
              <w:rPr>
                <w:color w:val="222222"/>
              </w:rPr>
              <w:t xml:space="preserve"> ja </w:t>
            </w:r>
            <w:proofErr w:type="spellStart"/>
            <w:r w:rsidR="00871642" w:rsidRPr="00004C4B">
              <w:rPr>
                <w:color w:val="222222"/>
              </w:rPr>
              <w:t>süstemaatilisemalt</w:t>
            </w:r>
            <w:proofErr w:type="spellEnd"/>
            <w:r w:rsidR="00AA5AB5" w:rsidRPr="00004C4B">
              <w:rPr>
                <w:color w:val="222222"/>
              </w:rPr>
              <w:t xml:space="preserve"> </w:t>
            </w:r>
            <w:proofErr w:type="spellStart"/>
            <w:r w:rsidR="00AA5AB5" w:rsidRPr="00004C4B">
              <w:rPr>
                <w:color w:val="222222"/>
              </w:rPr>
              <w:t>isiksuse</w:t>
            </w:r>
            <w:proofErr w:type="spellEnd"/>
            <w:r w:rsidR="00AA5AB5" w:rsidRPr="00004C4B">
              <w:rPr>
                <w:color w:val="222222"/>
              </w:rPr>
              <w:t xml:space="preserve"> ja </w:t>
            </w:r>
            <w:proofErr w:type="spellStart"/>
            <w:r w:rsidR="00AA5AB5" w:rsidRPr="00004C4B">
              <w:rPr>
                <w:color w:val="222222"/>
              </w:rPr>
              <w:t>metaboliitide</w:t>
            </w:r>
            <w:proofErr w:type="spellEnd"/>
            <w:r w:rsidR="00871642" w:rsidRPr="00004C4B">
              <w:rPr>
                <w:color w:val="222222"/>
              </w:rPr>
              <w:t xml:space="preserve"> </w:t>
            </w:r>
            <w:proofErr w:type="spellStart"/>
            <w:r w:rsidR="00871642" w:rsidRPr="00004C4B">
              <w:rPr>
                <w:color w:val="222222"/>
              </w:rPr>
              <w:t>seosed</w:t>
            </w:r>
            <w:proofErr w:type="spellEnd"/>
            <w:r w:rsidR="00871642" w:rsidRPr="00004C4B">
              <w:rPr>
                <w:color w:val="222222"/>
              </w:rPr>
              <w:t xml:space="preserve"> </w:t>
            </w:r>
            <w:proofErr w:type="spellStart"/>
            <w:r w:rsidR="00871642" w:rsidRPr="00004C4B">
              <w:rPr>
                <w:color w:val="222222"/>
              </w:rPr>
              <w:t>ära</w:t>
            </w:r>
            <w:proofErr w:type="spellEnd"/>
            <w:r w:rsidR="00871642" w:rsidRPr="00004C4B">
              <w:rPr>
                <w:color w:val="222222"/>
              </w:rPr>
              <w:t xml:space="preserve"> </w:t>
            </w:r>
            <w:proofErr w:type="spellStart"/>
            <w:r w:rsidR="00871642" w:rsidRPr="00004C4B">
              <w:rPr>
                <w:color w:val="222222"/>
              </w:rPr>
              <w:t>kaardistada</w:t>
            </w:r>
            <w:proofErr w:type="spellEnd"/>
            <w:r w:rsidR="00871642" w:rsidRPr="00004C4B">
              <w:rPr>
                <w:color w:val="222222"/>
              </w:rPr>
              <w:t>.</w:t>
            </w:r>
            <w:r w:rsidR="009E5866">
              <w:rPr>
                <w:color w:val="222222"/>
              </w:rPr>
              <w:t xml:space="preserve"> </w:t>
            </w:r>
            <w:proofErr w:type="spellStart"/>
            <w:r w:rsidR="009E5866">
              <w:rPr>
                <w:color w:val="222222"/>
              </w:rPr>
              <w:t>Näiteks</w:t>
            </w:r>
            <w:proofErr w:type="spellEnd"/>
            <w:r w:rsidR="009E5866">
              <w:rPr>
                <w:color w:val="222222"/>
              </w:rPr>
              <w:t xml:space="preserve"> </w:t>
            </w:r>
            <w:proofErr w:type="spellStart"/>
            <w:r w:rsidR="009E5866">
              <w:rPr>
                <w:color w:val="222222"/>
              </w:rPr>
              <w:t>soovime</w:t>
            </w:r>
            <w:proofErr w:type="spellEnd"/>
            <w:r w:rsidR="009E5866">
              <w:rPr>
                <w:color w:val="222222"/>
              </w:rPr>
              <w:t xml:space="preserve"> </w:t>
            </w:r>
            <w:proofErr w:type="spellStart"/>
            <w:r w:rsidR="009E5866">
              <w:rPr>
                <w:color w:val="222222"/>
              </w:rPr>
              <w:t>hinnata</w:t>
            </w:r>
            <w:proofErr w:type="spellEnd"/>
            <w:r w:rsidR="009E5866">
              <w:rPr>
                <w:color w:val="222222"/>
              </w:rPr>
              <w:t xml:space="preserve"> </w:t>
            </w:r>
            <w:proofErr w:type="spellStart"/>
            <w:r w:rsidR="009E5866">
              <w:rPr>
                <w:color w:val="222222"/>
              </w:rPr>
              <w:t>metaboliitide</w:t>
            </w:r>
            <w:proofErr w:type="spellEnd"/>
            <w:r w:rsidR="009E5866">
              <w:rPr>
                <w:color w:val="222222"/>
              </w:rPr>
              <w:t xml:space="preserve"> </w:t>
            </w:r>
            <w:proofErr w:type="spellStart"/>
            <w:r w:rsidR="009E5866">
              <w:rPr>
                <w:color w:val="222222"/>
              </w:rPr>
              <w:t>kaudu</w:t>
            </w:r>
            <w:proofErr w:type="spellEnd"/>
            <w:r w:rsidR="009E5866">
              <w:rPr>
                <w:color w:val="222222"/>
              </w:rPr>
              <w:t xml:space="preserve"> </w:t>
            </w:r>
            <w:proofErr w:type="spellStart"/>
            <w:r w:rsidR="009E5866">
              <w:rPr>
                <w:color w:val="222222"/>
              </w:rPr>
              <w:t>hinnatud</w:t>
            </w:r>
            <w:proofErr w:type="spellEnd"/>
            <w:r w:rsidR="009E5866">
              <w:rPr>
                <w:color w:val="222222"/>
              </w:rPr>
              <w:t xml:space="preserve"> </w:t>
            </w:r>
            <w:proofErr w:type="spellStart"/>
            <w:r w:rsidR="009E5866">
              <w:rPr>
                <w:color w:val="222222"/>
              </w:rPr>
              <w:t>niinimetatud</w:t>
            </w:r>
            <w:proofErr w:type="spellEnd"/>
            <w:r w:rsidR="00871642" w:rsidRPr="001012CE">
              <w:rPr>
                <w:color w:val="222222"/>
              </w:rPr>
              <w:t xml:space="preserve"> </w:t>
            </w:r>
            <w:proofErr w:type="spellStart"/>
            <w:r w:rsidR="00871642" w:rsidRPr="001012CE">
              <w:rPr>
                <w:color w:val="222222"/>
              </w:rPr>
              <w:t>bioloogilist</w:t>
            </w:r>
            <w:proofErr w:type="spellEnd"/>
            <w:r w:rsidR="00871642" w:rsidRPr="001012CE">
              <w:rPr>
                <w:color w:val="222222"/>
              </w:rPr>
              <w:t xml:space="preserve"> </w:t>
            </w:r>
            <w:proofErr w:type="spellStart"/>
            <w:r w:rsidR="00871642" w:rsidRPr="001012CE">
              <w:rPr>
                <w:color w:val="222222"/>
              </w:rPr>
              <w:t>vanust</w:t>
            </w:r>
            <w:proofErr w:type="spellEnd"/>
            <w:r w:rsidR="00871642" w:rsidRPr="001012CE">
              <w:rPr>
                <w:color w:val="222222"/>
              </w:rPr>
              <w:t xml:space="preserve"> ja </w:t>
            </w:r>
            <w:proofErr w:type="spellStart"/>
            <w:r w:rsidR="00871642" w:rsidRPr="001012CE">
              <w:rPr>
                <w:color w:val="222222"/>
              </w:rPr>
              <w:t>vaadata</w:t>
            </w:r>
            <w:proofErr w:type="spellEnd"/>
            <w:r w:rsidR="00871642" w:rsidRPr="001012CE">
              <w:rPr>
                <w:color w:val="222222"/>
              </w:rPr>
              <w:t xml:space="preserve">, kas see </w:t>
            </w:r>
            <w:proofErr w:type="spellStart"/>
            <w:r w:rsidR="00871642" w:rsidRPr="001012CE">
              <w:rPr>
                <w:color w:val="222222"/>
              </w:rPr>
              <w:t>kuidagi</w:t>
            </w:r>
            <w:proofErr w:type="spellEnd"/>
            <w:r w:rsidR="00871642" w:rsidRPr="001012CE">
              <w:rPr>
                <w:color w:val="222222"/>
              </w:rPr>
              <w:t xml:space="preserve"> </w:t>
            </w:r>
            <w:proofErr w:type="spellStart"/>
            <w:r w:rsidR="00871642" w:rsidRPr="001012CE">
              <w:rPr>
                <w:color w:val="222222"/>
              </w:rPr>
              <w:t>mõjutab</w:t>
            </w:r>
            <w:proofErr w:type="spellEnd"/>
            <w:r w:rsidR="00871642" w:rsidRPr="001012CE">
              <w:rPr>
                <w:color w:val="222222"/>
              </w:rPr>
              <w:t xml:space="preserve"> ka </w:t>
            </w:r>
            <w:proofErr w:type="spellStart"/>
            <w:r w:rsidR="00871642" w:rsidRPr="001012CE">
              <w:rPr>
                <w:color w:val="222222"/>
              </w:rPr>
              <w:t>isiksust</w:t>
            </w:r>
            <w:proofErr w:type="spellEnd"/>
            <w:r w:rsidR="00871642" w:rsidRPr="001012CE">
              <w:rPr>
                <w:color w:val="222222"/>
              </w:rPr>
              <w:t>. </w:t>
            </w:r>
            <w:proofErr w:type="spellStart"/>
            <w:r w:rsidR="00871642" w:rsidRPr="001012CE">
              <w:rPr>
                <w:color w:val="222222"/>
              </w:rPr>
              <w:t>Siin</w:t>
            </w:r>
            <w:proofErr w:type="spellEnd"/>
            <w:r w:rsidR="00871642" w:rsidRPr="001012CE">
              <w:rPr>
                <w:color w:val="222222"/>
              </w:rPr>
              <w:t xml:space="preserve"> </w:t>
            </w:r>
            <w:proofErr w:type="spellStart"/>
            <w:r w:rsidR="00871642" w:rsidRPr="001012CE">
              <w:rPr>
                <w:color w:val="222222"/>
              </w:rPr>
              <w:t>eeldame</w:t>
            </w:r>
            <w:proofErr w:type="spellEnd"/>
            <w:r w:rsidR="00871642" w:rsidRPr="001012CE">
              <w:rPr>
                <w:color w:val="222222"/>
              </w:rPr>
              <w:t xml:space="preserve">, et </w:t>
            </w:r>
            <w:proofErr w:type="spellStart"/>
            <w:r w:rsidR="00871642" w:rsidRPr="001012CE">
              <w:rPr>
                <w:color w:val="222222"/>
              </w:rPr>
              <w:t>inimese</w:t>
            </w:r>
            <w:proofErr w:type="spellEnd"/>
            <w:r w:rsidR="00871642" w:rsidRPr="001012CE">
              <w:rPr>
                <w:color w:val="222222"/>
              </w:rPr>
              <w:t xml:space="preserve"> </w:t>
            </w:r>
            <w:proofErr w:type="spellStart"/>
            <w:r w:rsidR="00871642" w:rsidRPr="001012CE">
              <w:rPr>
                <w:color w:val="222222"/>
              </w:rPr>
              <w:t>isiksus</w:t>
            </w:r>
            <w:proofErr w:type="spellEnd"/>
            <w:r w:rsidR="00871642" w:rsidRPr="001012CE">
              <w:rPr>
                <w:color w:val="222222"/>
              </w:rPr>
              <w:t xml:space="preserve"> </w:t>
            </w:r>
            <w:proofErr w:type="spellStart"/>
            <w:r w:rsidR="00871642" w:rsidRPr="001012CE">
              <w:rPr>
                <w:color w:val="222222"/>
              </w:rPr>
              <w:t>võiks</w:t>
            </w:r>
            <w:proofErr w:type="spellEnd"/>
            <w:r w:rsidR="00871642" w:rsidRPr="001012CE">
              <w:rPr>
                <w:color w:val="222222"/>
              </w:rPr>
              <w:t xml:space="preserve"> </w:t>
            </w:r>
            <w:proofErr w:type="spellStart"/>
            <w:r w:rsidR="00871642" w:rsidRPr="001012CE">
              <w:rPr>
                <w:color w:val="222222"/>
              </w:rPr>
              <w:t>peegeldada</w:t>
            </w:r>
            <w:proofErr w:type="spellEnd"/>
            <w:r w:rsidR="00871642" w:rsidRPr="001012CE">
              <w:rPr>
                <w:color w:val="222222"/>
              </w:rPr>
              <w:t xml:space="preserve"> </w:t>
            </w:r>
            <w:proofErr w:type="spellStart"/>
            <w:r w:rsidR="00871642" w:rsidRPr="001012CE">
              <w:rPr>
                <w:color w:val="222222"/>
              </w:rPr>
              <w:t>rohkem</w:t>
            </w:r>
            <w:proofErr w:type="spellEnd"/>
            <w:r w:rsidR="00871642" w:rsidRPr="001012CE">
              <w:rPr>
                <w:color w:val="222222"/>
              </w:rPr>
              <w:t xml:space="preserve"> </w:t>
            </w:r>
            <w:proofErr w:type="spellStart"/>
            <w:r w:rsidR="00871642" w:rsidRPr="001012CE">
              <w:rPr>
                <w:color w:val="222222"/>
              </w:rPr>
              <w:t>tema</w:t>
            </w:r>
            <w:proofErr w:type="spellEnd"/>
            <w:r w:rsidR="00871642" w:rsidRPr="001012CE">
              <w:rPr>
                <w:color w:val="222222"/>
              </w:rPr>
              <w:t xml:space="preserve"> </w:t>
            </w:r>
            <w:proofErr w:type="spellStart"/>
            <w:r w:rsidR="00871642" w:rsidRPr="001012CE">
              <w:rPr>
                <w:color w:val="222222"/>
              </w:rPr>
              <w:t>bioloogilist</w:t>
            </w:r>
            <w:proofErr w:type="spellEnd"/>
            <w:r w:rsidR="00871642" w:rsidRPr="001012CE">
              <w:rPr>
                <w:color w:val="222222"/>
              </w:rPr>
              <w:t xml:space="preserve"> </w:t>
            </w:r>
            <w:proofErr w:type="spellStart"/>
            <w:r w:rsidR="00871642" w:rsidRPr="001012CE">
              <w:rPr>
                <w:color w:val="222222"/>
              </w:rPr>
              <w:t>vanust</w:t>
            </w:r>
            <w:proofErr w:type="spellEnd"/>
            <w:r w:rsidR="00871642" w:rsidRPr="001012CE">
              <w:rPr>
                <w:color w:val="222222"/>
              </w:rPr>
              <w:t xml:space="preserve"> </w:t>
            </w:r>
            <w:proofErr w:type="spellStart"/>
            <w:r w:rsidR="00871642" w:rsidRPr="001012CE">
              <w:rPr>
                <w:color w:val="222222"/>
              </w:rPr>
              <w:t>kui</w:t>
            </w:r>
            <w:proofErr w:type="spellEnd"/>
            <w:r w:rsidR="00871642" w:rsidRPr="001012CE">
              <w:rPr>
                <w:color w:val="222222"/>
              </w:rPr>
              <w:t xml:space="preserve"> </w:t>
            </w:r>
            <w:proofErr w:type="spellStart"/>
            <w:r w:rsidR="00871642" w:rsidRPr="001012CE">
              <w:rPr>
                <w:color w:val="222222"/>
              </w:rPr>
              <w:t>passi</w:t>
            </w:r>
            <w:r w:rsidR="005037E0">
              <w:rPr>
                <w:color w:val="222222"/>
              </w:rPr>
              <w:t>s</w:t>
            </w:r>
            <w:proofErr w:type="spellEnd"/>
            <w:r w:rsidR="005037E0">
              <w:rPr>
                <w:color w:val="222222"/>
              </w:rPr>
              <w:t xml:space="preserve"> </w:t>
            </w:r>
            <w:proofErr w:type="spellStart"/>
            <w:r w:rsidR="005037E0">
              <w:rPr>
                <w:color w:val="222222"/>
              </w:rPr>
              <w:t>olevat</w:t>
            </w:r>
            <w:proofErr w:type="spellEnd"/>
            <w:r w:rsidR="00871642" w:rsidRPr="001012CE">
              <w:rPr>
                <w:color w:val="222222"/>
              </w:rPr>
              <w:t xml:space="preserve"> </w:t>
            </w:r>
            <w:proofErr w:type="spellStart"/>
            <w:r w:rsidR="00871642" w:rsidRPr="001012CE">
              <w:rPr>
                <w:color w:val="222222"/>
              </w:rPr>
              <w:t>vanust</w:t>
            </w:r>
            <w:proofErr w:type="spellEnd"/>
            <w:r w:rsidR="00871642" w:rsidRPr="001012CE">
              <w:rPr>
                <w:color w:val="222222"/>
              </w:rPr>
              <w:t xml:space="preserve">, </w:t>
            </w:r>
            <w:proofErr w:type="spellStart"/>
            <w:r w:rsidR="00871642" w:rsidRPr="001012CE">
              <w:rPr>
                <w:color w:val="222222"/>
              </w:rPr>
              <w:t>kuna</w:t>
            </w:r>
            <w:proofErr w:type="spellEnd"/>
            <w:r w:rsidR="00871642" w:rsidRPr="001012CE">
              <w:rPr>
                <w:color w:val="222222"/>
              </w:rPr>
              <w:t xml:space="preserve"> </w:t>
            </w:r>
            <w:proofErr w:type="spellStart"/>
            <w:r w:rsidR="00871642" w:rsidRPr="001012CE">
              <w:rPr>
                <w:color w:val="222222"/>
              </w:rPr>
              <w:t>bioloogiline</w:t>
            </w:r>
            <w:proofErr w:type="spellEnd"/>
            <w:r w:rsidR="00871642" w:rsidRPr="001012CE">
              <w:rPr>
                <w:color w:val="222222"/>
              </w:rPr>
              <w:t xml:space="preserve"> </w:t>
            </w:r>
            <w:proofErr w:type="spellStart"/>
            <w:r w:rsidR="00871642" w:rsidRPr="001012CE">
              <w:rPr>
                <w:color w:val="222222"/>
              </w:rPr>
              <w:t>vanus</w:t>
            </w:r>
            <w:proofErr w:type="spellEnd"/>
            <w:r w:rsidR="00871642" w:rsidRPr="001012CE">
              <w:rPr>
                <w:color w:val="222222"/>
              </w:rPr>
              <w:t xml:space="preserve"> </w:t>
            </w:r>
            <w:proofErr w:type="spellStart"/>
            <w:r w:rsidR="00871642" w:rsidRPr="001012CE">
              <w:rPr>
                <w:color w:val="222222"/>
              </w:rPr>
              <w:t>peegeldab</w:t>
            </w:r>
            <w:proofErr w:type="spellEnd"/>
            <w:r w:rsidR="00871642" w:rsidRPr="001012CE">
              <w:rPr>
                <w:color w:val="222222"/>
              </w:rPr>
              <w:t xml:space="preserve"> </w:t>
            </w:r>
            <w:proofErr w:type="spellStart"/>
            <w:r w:rsidR="00871642" w:rsidRPr="001012CE">
              <w:rPr>
                <w:color w:val="222222"/>
              </w:rPr>
              <w:t>rohkem</w:t>
            </w:r>
            <w:proofErr w:type="spellEnd"/>
            <w:r w:rsidR="00871642" w:rsidRPr="001012CE">
              <w:rPr>
                <w:color w:val="222222"/>
              </w:rPr>
              <w:t xml:space="preserve"> </w:t>
            </w:r>
            <w:proofErr w:type="spellStart"/>
            <w:r w:rsidR="00871642" w:rsidRPr="001012CE">
              <w:rPr>
                <w:color w:val="222222"/>
              </w:rPr>
              <w:t>tema</w:t>
            </w:r>
            <w:proofErr w:type="spellEnd"/>
            <w:r w:rsidR="00871642" w:rsidRPr="001012CE">
              <w:rPr>
                <w:color w:val="222222"/>
              </w:rPr>
              <w:t xml:space="preserve"> </w:t>
            </w:r>
            <w:proofErr w:type="spellStart"/>
            <w:r w:rsidR="00871642" w:rsidRPr="001012CE">
              <w:rPr>
                <w:color w:val="222222"/>
              </w:rPr>
              <w:t>hakkama</w:t>
            </w:r>
            <w:proofErr w:type="spellEnd"/>
            <w:r w:rsidR="00871642" w:rsidRPr="001012CE">
              <w:rPr>
                <w:color w:val="222222"/>
              </w:rPr>
              <w:t xml:space="preserve"> </w:t>
            </w:r>
            <w:proofErr w:type="spellStart"/>
            <w:r w:rsidR="00871642" w:rsidRPr="001012CE">
              <w:rPr>
                <w:color w:val="222222"/>
              </w:rPr>
              <w:t>saamist</w:t>
            </w:r>
            <w:proofErr w:type="spellEnd"/>
            <w:r w:rsidR="00871642" w:rsidRPr="001012CE">
              <w:rPr>
                <w:color w:val="222222"/>
              </w:rPr>
              <w:t xml:space="preserve"> ja </w:t>
            </w:r>
            <w:proofErr w:type="spellStart"/>
            <w:r w:rsidR="00871642" w:rsidRPr="001012CE">
              <w:rPr>
                <w:color w:val="222222"/>
              </w:rPr>
              <w:t>enesetunnet</w:t>
            </w:r>
            <w:proofErr w:type="spellEnd"/>
            <w:r w:rsidR="00871642" w:rsidRPr="001012CE">
              <w:rPr>
                <w:color w:val="222222"/>
              </w:rPr>
              <w:t>.</w:t>
            </w:r>
          </w:p>
          <w:p w14:paraId="4B99983D" w14:textId="29D819E2" w:rsidR="00C137ED" w:rsidRPr="005C395B" w:rsidRDefault="006E3534" w:rsidP="00331D5C">
            <w:pPr>
              <w:widowControl w:val="0"/>
              <w:numPr>
                <w:ilvl w:val="1"/>
                <w:numId w:val="2"/>
              </w:numPr>
              <w:rPr>
                <w:lang w:val="et-EE"/>
              </w:rPr>
            </w:pPr>
            <w:r w:rsidRPr="005C395B">
              <w:rPr>
                <w:noProof/>
                <w:lang w:val="et-EE"/>
              </w:rPr>
              <w:t>Ravimite kõrvaltoimed on inimestele väga tähtis probleem, mida geenivaramu püüab vähendada. Näiteks on geenivaramu portaalis oluline osa ravimitoimete mõistmisel. Samas on selge, et osadele inimestele on ravimite kõrvaltoimed suurem probleem kui teistel. Lili Milani rühm on läbi polügeense skoori analüüsi leidnud, et ravimite kõrvaltoimete raporteerimine on selgelt seotud Neurootilisusega. Kuid kahjuks ei võimalda see analüüs väga selgelt mõista, et millised Neurootilisuse alatahud võiks olla ravimi kõrvaltoimetega seotud ning kas siin on rolli ka teistel suure viisiku isiksusejoontel, nagu Ekstravertsus, Avatus, Sotsiaalsus, ja Meelekindlus. Meelekindluse rolli võib aimata Anu Realo ja kolleegide väikesel (N ~1300) valimil leitud tulemustest (Realo et al., 2018). Kuid selgelt vajavad ravimi kõrvaltoimed suure valimiga ja detailsemate isiksusejoontega edasi uurimist. Näiteks leidis Kadri Arumäe hiljutine analüüs COVID-19 vaktsineerimisega seoses, et võrreldes suure viisiku isiksusejoontega annavad detailsed isiksusejooned vaktsineerimiskäitumisest palju rikkalikuma pildi (Arumäe et al., 2024). Selleks, et tekitada sarnast detailset joonist ravimi kõrvaltoimete kohta, palume luba linkida isiksuseuuringuga ravimite kõrvaltoimete küsimustiku andmed.</w:t>
            </w:r>
            <w:r w:rsidR="00D1035A" w:rsidRPr="005C395B">
              <w:rPr>
                <w:noProof/>
                <w:lang w:val="et-EE"/>
              </w:rPr>
              <w:t xml:space="preserve"> Nende andmete hulka käivad ravimite kõrvaltoimete küsimustiku koondfenotüübid, mis iseloomustavad nii ravimite kõrvaltoimete olemasolu ja kõrvaltoimete raporteerimise sagedust, ehk mitmele eri ravimile raporteerimist, kui ka kõrvaltoimete olemust. Samuti saab kõrvaltoimeid vaadelda eraldi vaktsiinide ja ravimite kohta. Sarnaselt Realo et al., (2018) analüüsiga võtame arvesse ka terviseseisundit, nagu diagnooside arv ja välja kirjutatud ravimite arv, kehamassiindeks ja vererõhk.</w:t>
            </w:r>
          </w:p>
          <w:p w14:paraId="0C680C8F" w14:textId="77777777" w:rsidR="00FE31DD" w:rsidRDefault="0077308A" w:rsidP="00331D5C">
            <w:pPr>
              <w:widowControl w:val="0"/>
              <w:numPr>
                <w:ilvl w:val="0"/>
                <w:numId w:val="2"/>
              </w:numPr>
              <w:rPr>
                <w:lang w:val="et-EE"/>
              </w:rPr>
            </w:pPr>
            <w:r>
              <w:rPr>
                <w:lang w:val="et-EE"/>
              </w:rPr>
              <w:t>Uurida hiljutiste elukogemuste seoseid isiksuseomadustega ning nende koosmõju tervisele</w:t>
            </w:r>
          </w:p>
          <w:p w14:paraId="3D6A542A" w14:textId="631C74BD" w:rsidR="00CF5FAA" w:rsidRDefault="0077308A" w:rsidP="00331D5C">
            <w:pPr>
              <w:widowControl w:val="0"/>
              <w:numPr>
                <w:ilvl w:val="0"/>
                <w:numId w:val="2"/>
              </w:numPr>
              <w:rPr>
                <w:lang w:val="et-EE"/>
              </w:rPr>
            </w:pPr>
            <w:r>
              <w:rPr>
                <w:lang w:val="et-EE"/>
              </w:rPr>
              <w:lastRenderedPageBreak/>
              <w:t>Analüüsida isiksuse seost juba kogutud mobiilimarkeritega.</w:t>
            </w:r>
          </w:p>
          <w:p w14:paraId="3D6A542B" w14:textId="77777777" w:rsidR="00CF5FAA" w:rsidRDefault="0077308A" w:rsidP="00331D5C">
            <w:pPr>
              <w:widowControl w:val="0"/>
              <w:numPr>
                <w:ilvl w:val="0"/>
                <w:numId w:val="2"/>
              </w:numPr>
              <w:rPr>
                <w:lang w:val="et-EE"/>
              </w:rPr>
            </w:pPr>
            <w:r>
              <w:rPr>
                <w:lang w:val="et-EE"/>
              </w:rPr>
              <w:t>Uurida isiksuse seost otsusega COVIDi vastu vaktsineerida (mitu doosi ja millal), võttes arvesse geenidoonori</w:t>
            </w:r>
          </w:p>
          <w:p w14:paraId="3D6A542C" w14:textId="77777777" w:rsidR="00CF5FAA" w:rsidRDefault="0077308A" w:rsidP="00331D5C">
            <w:pPr>
              <w:widowControl w:val="0"/>
              <w:numPr>
                <w:ilvl w:val="1"/>
                <w:numId w:val="2"/>
              </w:numPr>
              <w:rPr>
                <w:lang w:val="et-EE"/>
              </w:rPr>
            </w:pPr>
            <w:r>
              <w:rPr>
                <w:lang w:val="et-EE"/>
              </w:rPr>
              <w:t>läbi põdemise staatust</w:t>
            </w:r>
          </w:p>
          <w:p w14:paraId="3D6A542D" w14:textId="77777777" w:rsidR="00CF5FAA" w:rsidRDefault="0077308A" w:rsidP="00331D5C">
            <w:pPr>
              <w:widowControl w:val="0"/>
              <w:numPr>
                <w:ilvl w:val="1"/>
                <w:numId w:val="2"/>
              </w:numPr>
              <w:rPr>
                <w:lang w:val="et-EE"/>
              </w:rPr>
            </w:pPr>
            <w:r>
              <w:rPr>
                <w:lang w:val="et-EE"/>
              </w:rPr>
              <w:t>immuunsüsteemi mõjutavate ravimite kasutust</w:t>
            </w:r>
          </w:p>
          <w:p w14:paraId="3D6A542E" w14:textId="77777777" w:rsidR="00CF5FAA" w:rsidRDefault="0077308A" w:rsidP="00331D5C">
            <w:pPr>
              <w:widowControl w:val="0"/>
              <w:numPr>
                <w:ilvl w:val="1"/>
                <w:numId w:val="2"/>
              </w:numPr>
              <w:rPr>
                <w:lang w:val="et-EE"/>
              </w:rPr>
            </w:pPr>
            <w:r>
              <w:rPr>
                <w:lang w:val="et-EE"/>
              </w:rPr>
              <w:t>teiste vaktsiinide kasutamist</w:t>
            </w:r>
          </w:p>
          <w:p w14:paraId="3D6A542F" w14:textId="6ACCAA38" w:rsidR="008060CD" w:rsidRPr="008060CD" w:rsidRDefault="0077308A" w:rsidP="00331D5C">
            <w:pPr>
              <w:widowControl w:val="0"/>
              <w:numPr>
                <w:ilvl w:val="1"/>
                <w:numId w:val="2"/>
              </w:numPr>
              <w:rPr>
                <w:lang w:val="et-EE"/>
              </w:rPr>
            </w:pPr>
            <w:r>
              <w:rPr>
                <w:lang w:val="et-EE"/>
              </w:rPr>
              <w:t>muid mõjutavaid tegureid nagu vanus, sugu, kehamassiindeks, haridus, elukoht, kaasuvad kroonilised haigused.</w:t>
            </w:r>
          </w:p>
        </w:tc>
      </w:tr>
      <w:tr w:rsidR="00CF5FAA" w14:paraId="3D6A5432" w14:textId="77777777">
        <w:trPr>
          <w:trHeight w:val="79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431"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bCs/>
                <w:color w:val="000000"/>
                <w:lang w:val="et-EE"/>
              </w:rPr>
            </w:pPr>
            <w:r>
              <w:rPr>
                <w:b/>
                <w:bCs/>
                <w:color w:val="000000"/>
                <w:lang w:val="et-EE"/>
              </w:rPr>
              <w:lastRenderedPageBreak/>
              <w:t>10. Uurimismetoodika (kuni 1800 tähemärki, 1 lk)</w:t>
            </w:r>
          </w:p>
        </w:tc>
      </w:tr>
      <w:tr w:rsidR="00CF5FAA" w14:paraId="3D6A543C" w14:textId="77777777">
        <w:trPr>
          <w:trHeight w:val="1521"/>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433" w14:textId="77777777" w:rsidR="00CF5FAA" w:rsidRDefault="0077308A">
            <w:pPr>
              <w:widowControl w:val="0"/>
              <w:rPr>
                <w:lang w:val="et-EE"/>
              </w:rPr>
            </w:pPr>
            <w:r>
              <w:rPr>
                <w:lang w:val="et-EE"/>
              </w:rPr>
              <w:t>Projekt koosneb kahest alategevusest:</w:t>
            </w:r>
          </w:p>
          <w:p w14:paraId="3D6A5434" w14:textId="77777777" w:rsidR="00CF5FAA" w:rsidRDefault="0077308A">
            <w:pPr>
              <w:widowControl w:val="0"/>
            </w:pPr>
            <w:r>
              <w:rPr>
                <w:lang w:val="et-EE"/>
              </w:rPr>
              <w:t xml:space="preserve">1. </w:t>
            </w:r>
            <w:r>
              <w:rPr>
                <w:b/>
                <w:bCs/>
                <w:lang w:val="et-EE"/>
              </w:rPr>
              <w:t>Isiksuse ja käitumise uuringu läbi viimine geenidoonoritel</w:t>
            </w:r>
          </w:p>
          <w:p w14:paraId="3D6A5435" w14:textId="77777777" w:rsidR="00CF5FAA" w:rsidRDefault="0077308A">
            <w:pPr>
              <w:widowControl w:val="0"/>
            </w:pPr>
            <w:r>
              <w:rPr>
                <w:lang w:val="et-EE"/>
              </w:rPr>
              <w:t>Isiksust mõõdetakse küsimustikuga Sada Iseloomunüanssi (</w:t>
            </w:r>
            <w:proofErr w:type="spellStart"/>
            <w:r>
              <w:rPr>
                <w:lang w:val="et-EE"/>
              </w:rPr>
              <w:t>One</w:t>
            </w:r>
            <w:proofErr w:type="spellEnd"/>
            <w:r>
              <w:rPr>
                <w:lang w:val="et-EE"/>
              </w:rPr>
              <w:t xml:space="preserve"> </w:t>
            </w:r>
            <w:proofErr w:type="spellStart"/>
            <w:r>
              <w:rPr>
                <w:lang w:val="et-EE"/>
              </w:rPr>
              <w:t>Hundred</w:t>
            </w:r>
            <w:proofErr w:type="spellEnd"/>
            <w:r>
              <w:rPr>
                <w:lang w:val="et-EE"/>
              </w:rPr>
              <w:t xml:space="preserve"> </w:t>
            </w:r>
            <w:proofErr w:type="spellStart"/>
            <w:r>
              <w:rPr>
                <w:lang w:val="et-EE"/>
              </w:rPr>
              <w:t>Nuances</w:t>
            </w:r>
            <w:proofErr w:type="spellEnd"/>
            <w:r>
              <w:rPr>
                <w:lang w:val="et-EE"/>
              </w:rPr>
              <w:t xml:space="preserve"> of </w:t>
            </w:r>
            <w:proofErr w:type="spellStart"/>
            <w:r>
              <w:rPr>
                <w:lang w:val="et-EE"/>
              </w:rPr>
              <w:t>Personality</w:t>
            </w:r>
            <w:proofErr w:type="spellEnd"/>
            <w:r>
              <w:rPr>
                <w:lang w:val="et-EE"/>
              </w:rPr>
              <w:t xml:space="preserve"> – 100NP, 20-30 minutit, vt Lisa 6 Kogu küsimustik.xlsx), mis sisaldab </w:t>
            </w:r>
            <w:r>
              <w:rPr>
                <w:color w:val="000000"/>
                <w:lang w:val="et-EE"/>
              </w:rPr>
              <w:t>198</w:t>
            </w:r>
            <w:r>
              <w:rPr>
                <w:lang w:val="et-EE"/>
              </w:rPr>
              <w:t xml:space="preserve"> psühhomeetriliselt kõrgekvaliteedilist küsimust: Küsimustik on </w:t>
            </w:r>
            <w:r>
              <w:rPr>
                <w:color w:val="000000"/>
                <w:lang w:val="et-EE"/>
              </w:rPr>
              <w:t>adapteeritud nii</w:t>
            </w:r>
            <w:r>
              <w:rPr>
                <w:lang w:val="et-EE"/>
              </w:rPr>
              <w:t xml:space="preserve"> eesti kui ka vene keelde. 100NP on tagasi-ühilduv varasemalt kasutatud NEO-PI-3 küsimustikuga ning võimaldab testitäitjal saada tagasisidet peamise viie isiksuseomaduste grupi – Neurootilisuse, Ekstravertsuse, Avatuse, Sotsiaalsuse ja Meelekindluse kohta.</w:t>
            </w:r>
          </w:p>
          <w:p w14:paraId="3D6A5436" w14:textId="77777777" w:rsidR="00CF5FAA" w:rsidRDefault="0077308A">
            <w:pPr>
              <w:widowControl w:val="0"/>
            </w:pPr>
            <w:r>
              <w:rPr>
                <w:lang w:val="et-EE"/>
              </w:rPr>
              <w:t xml:space="preserve">Käitumuslike testide hulka on kaasatud testmybrain.org poolt välja arendatud korduvtest usaldusväärsed (ajas stabiilsed) ja võimalikult vähemahukad mõõtevahendid, mis mõõdavad käitumise erinevaid aspekte läbi arvutimängu-laadsete ülesannete (30-40 minutit, vt </w:t>
            </w:r>
            <w:proofErr w:type="spellStart"/>
            <w:r>
              <w:rPr>
                <w:color w:val="000000"/>
                <w:lang w:val="et-EE"/>
              </w:rPr>
              <w:t>Lisa_käitumuslikud</w:t>
            </w:r>
            <w:proofErr w:type="spellEnd"/>
            <w:r>
              <w:rPr>
                <w:color w:val="000000"/>
                <w:lang w:val="et-EE"/>
              </w:rPr>
              <w:t xml:space="preserve"> testide kirjeldus</w:t>
            </w:r>
            <w:r>
              <w:rPr>
                <w:lang w:val="et-EE"/>
              </w:rPr>
              <w:t xml:space="preserve">). Testid töötavad nii nutitelefonis kui arvutis ja on kasutusel teistes </w:t>
            </w:r>
            <w:proofErr w:type="spellStart"/>
            <w:r>
              <w:rPr>
                <w:lang w:val="et-EE"/>
              </w:rPr>
              <w:t>biopankades</w:t>
            </w:r>
            <w:proofErr w:type="spellEnd"/>
            <w:r>
              <w:rPr>
                <w:lang w:val="et-EE"/>
              </w:rPr>
              <w:t xml:space="preserve"> nagu UK </w:t>
            </w:r>
            <w:proofErr w:type="spellStart"/>
            <w:r>
              <w:rPr>
                <w:lang w:val="et-EE"/>
              </w:rPr>
              <w:t>Biobank</w:t>
            </w:r>
            <w:proofErr w:type="spellEnd"/>
            <w:r>
              <w:rPr>
                <w:lang w:val="et-EE"/>
              </w:rPr>
              <w:t xml:space="preserve">, </w:t>
            </w:r>
            <w:proofErr w:type="spellStart"/>
            <w:r>
              <w:rPr>
                <w:lang w:val="et-EE"/>
              </w:rPr>
              <w:t>FinnGen</w:t>
            </w:r>
            <w:proofErr w:type="spellEnd"/>
            <w:r>
              <w:rPr>
                <w:lang w:val="et-EE"/>
              </w:rPr>
              <w:t xml:space="preserve"> ja NORMENT.</w:t>
            </w:r>
          </w:p>
          <w:p w14:paraId="3D6A5437" w14:textId="7931E148" w:rsidR="00CF5FAA" w:rsidRDefault="0077308A">
            <w:pPr>
              <w:widowControl w:val="0"/>
            </w:pPr>
            <w:r>
              <w:rPr>
                <w:lang w:val="et-EE"/>
              </w:rPr>
              <w:t>Küsitakse ka hoiakute kohta kliimamuutuste ja sotsiaalse võrdsuse osas</w:t>
            </w:r>
            <w:r>
              <w:t xml:space="preserve"> (</w:t>
            </w:r>
            <w:proofErr w:type="spellStart"/>
            <w:r>
              <w:t>soo</w:t>
            </w:r>
            <w:proofErr w:type="spellEnd"/>
            <w:r>
              <w:t xml:space="preserve">, </w:t>
            </w:r>
            <w:proofErr w:type="spellStart"/>
            <w:r>
              <w:t>rahvuse</w:t>
            </w:r>
            <w:proofErr w:type="spellEnd"/>
            <w:r>
              <w:t xml:space="preserve">, </w:t>
            </w:r>
            <w:proofErr w:type="spellStart"/>
            <w:r>
              <w:t>sotisaalmaja</w:t>
            </w:r>
            <w:del w:id="201" w:author="Uku Vainik" w:date="2024-07-10T13:57:00Z">
              <w:r w:rsidDel="00331D5C">
                <w:delText>d</w:delText>
              </w:r>
            </w:del>
            <w:r>
              <w:t>nduslike</w:t>
            </w:r>
            <w:proofErr w:type="spellEnd"/>
            <w:r>
              <w:t xml:space="preserve"> </w:t>
            </w:r>
            <w:proofErr w:type="spellStart"/>
            <w:r>
              <w:t>tausta</w:t>
            </w:r>
            <w:proofErr w:type="spellEnd"/>
            <w:r>
              <w:t xml:space="preserve"> </w:t>
            </w:r>
            <w:proofErr w:type="spellStart"/>
            <w:r>
              <w:t>ning</w:t>
            </w:r>
            <w:proofErr w:type="spellEnd"/>
            <w:r>
              <w:t xml:space="preserve"> </w:t>
            </w:r>
            <w:proofErr w:type="spellStart"/>
            <w:r>
              <w:t>seksuaalse</w:t>
            </w:r>
            <w:proofErr w:type="spellEnd"/>
            <w:r>
              <w:t xml:space="preserve"> </w:t>
            </w:r>
            <w:proofErr w:type="spellStart"/>
            <w:r>
              <w:t>sättumusega</w:t>
            </w:r>
            <w:proofErr w:type="spellEnd"/>
            <w:r>
              <w:t xml:space="preserve"> </w:t>
            </w:r>
            <w:proofErr w:type="spellStart"/>
            <w:r>
              <w:t>seoses</w:t>
            </w:r>
            <w:proofErr w:type="spellEnd"/>
            <w:r>
              <w:t>)</w:t>
            </w:r>
            <w:r>
              <w:rPr>
                <w:lang w:val="et-EE"/>
              </w:rPr>
              <w:t>, lisaks rahulolu kohta erinevate eluaspektide</w:t>
            </w:r>
            <w:r>
              <w:t>ga</w:t>
            </w:r>
            <w:r>
              <w:rPr>
                <w:lang w:val="et-EE"/>
              </w:rPr>
              <w:t>, samuti mõningaid demograafilisi muutujaid, mida pole siiani doonoritelt küsitud (</w:t>
            </w:r>
            <w:proofErr w:type="spellStart"/>
            <w:r>
              <w:t>perekonnaseis</w:t>
            </w:r>
            <w:proofErr w:type="spellEnd"/>
            <w:r>
              <w:t xml:space="preserve">, </w:t>
            </w:r>
            <w:proofErr w:type="spellStart"/>
            <w:r>
              <w:t>sissetulek</w:t>
            </w:r>
            <w:proofErr w:type="spellEnd"/>
            <w:r>
              <w:t xml:space="preserve">, </w:t>
            </w:r>
            <w:proofErr w:type="spellStart"/>
            <w:r>
              <w:t>seksuaalne</w:t>
            </w:r>
            <w:proofErr w:type="spellEnd"/>
            <w:r>
              <w:t xml:space="preserve"> </w:t>
            </w:r>
            <w:proofErr w:type="spellStart"/>
            <w:r>
              <w:t>orientatsioon</w:t>
            </w:r>
            <w:proofErr w:type="spellEnd"/>
            <w:r>
              <w:t xml:space="preserve"> </w:t>
            </w:r>
            <w:proofErr w:type="spellStart"/>
            <w:r>
              <w:t>ning</w:t>
            </w:r>
            <w:proofErr w:type="spellEnd"/>
            <w:r>
              <w:t xml:space="preserve"> </w:t>
            </w:r>
            <w:proofErr w:type="spellStart"/>
            <w:r>
              <w:t>valimistest</w:t>
            </w:r>
            <w:proofErr w:type="spellEnd"/>
            <w:r>
              <w:t xml:space="preserve"> </w:t>
            </w:r>
            <w:proofErr w:type="spellStart"/>
            <w:r>
              <w:t>osavõtmine</w:t>
            </w:r>
            <w:proofErr w:type="spellEnd"/>
            <w:r>
              <w:t xml:space="preserve">; </w:t>
            </w:r>
            <w:r>
              <w:rPr>
                <w:lang w:val="et-EE"/>
              </w:rPr>
              <w:t>doonorid võivad need küsimused ka vastuseta jätta).</w:t>
            </w:r>
            <w:r>
              <w:t xml:space="preserve"> </w:t>
            </w:r>
            <w:proofErr w:type="spellStart"/>
            <w:r>
              <w:t>Samuti</w:t>
            </w:r>
            <w:proofErr w:type="spellEnd"/>
            <w:r>
              <w:t xml:space="preserve"> </w:t>
            </w:r>
            <w:proofErr w:type="spellStart"/>
            <w:r>
              <w:t>küsitakse</w:t>
            </w:r>
            <w:proofErr w:type="spellEnd"/>
            <w:r>
              <w:t xml:space="preserve"> </w:t>
            </w:r>
            <w:proofErr w:type="spellStart"/>
            <w:r>
              <w:t>hiljutiste</w:t>
            </w:r>
            <w:proofErr w:type="spellEnd"/>
            <w:r>
              <w:t xml:space="preserve"> </w:t>
            </w:r>
            <w:proofErr w:type="spellStart"/>
            <w:r>
              <w:t>elusündmuste</w:t>
            </w:r>
            <w:proofErr w:type="spellEnd"/>
            <w:r>
              <w:t xml:space="preserve"> (</w:t>
            </w:r>
            <w:proofErr w:type="spellStart"/>
            <w:r>
              <w:t>töö</w:t>
            </w:r>
            <w:proofErr w:type="spellEnd"/>
            <w:r>
              <w:t xml:space="preserve"> </w:t>
            </w:r>
            <w:proofErr w:type="spellStart"/>
            <w:r>
              <w:t>alustamie</w:t>
            </w:r>
            <w:proofErr w:type="spellEnd"/>
            <w:r>
              <w:t xml:space="preserve"> </w:t>
            </w:r>
            <w:proofErr w:type="spellStart"/>
            <w:r>
              <w:t>või</w:t>
            </w:r>
            <w:proofErr w:type="spellEnd"/>
            <w:r>
              <w:t xml:space="preserve"> </w:t>
            </w:r>
            <w:proofErr w:type="spellStart"/>
            <w:r>
              <w:t>kaotus</w:t>
            </w:r>
            <w:proofErr w:type="spellEnd"/>
            <w:r>
              <w:t xml:space="preserve">, lapse </w:t>
            </w:r>
            <w:proofErr w:type="spellStart"/>
            <w:r>
              <w:t>sünd</w:t>
            </w:r>
            <w:proofErr w:type="spellEnd"/>
            <w:r>
              <w:t xml:space="preserve"> </w:t>
            </w:r>
            <w:proofErr w:type="spellStart"/>
            <w:r>
              <w:t>või</w:t>
            </w:r>
            <w:proofErr w:type="spellEnd"/>
            <w:r>
              <w:t xml:space="preserve"> </w:t>
            </w:r>
            <w:proofErr w:type="spellStart"/>
            <w:r>
              <w:t>lähedase</w:t>
            </w:r>
            <w:proofErr w:type="spellEnd"/>
            <w:r>
              <w:t xml:space="preserve"> </w:t>
            </w:r>
            <w:proofErr w:type="spellStart"/>
            <w:r>
              <w:t>kaotus</w:t>
            </w:r>
            <w:proofErr w:type="spellEnd"/>
            <w:r>
              <w:t xml:space="preserve">, </w:t>
            </w:r>
            <w:proofErr w:type="spellStart"/>
            <w:r>
              <w:t>jms</w:t>
            </w:r>
            <w:proofErr w:type="spellEnd"/>
            <w:r>
              <w:t xml:space="preserve">) </w:t>
            </w:r>
            <w:proofErr w:type="spellStart"/>
            <w:r>
              <w:t>ning</w:t>
            </w:r>
            <w:proofErr w:type="spellEnd"/>
            <w:r>
              <w:t xml:space="preserve"> </w:t>
            </w:r>
            <w:proofErr w:type="spellStart"/>
            <w:r>
              <w:t>käesolevate</w:t>
            </w:r>
            <w:proofErr w:type="spellEnd"/>
            <w:r>
              <w:t xml:space="preserve"> </w:t>
            </w:r>
            <w:proofErr w:type="spellStart"/>
            <w:r>
              <w:t>elutingimuste</w:t>
            </w:r>
            <w:proofErr w:type="spellEnd"/>
            <w:r>
              <w:t xml:space="preserve"> (</w:t>
            </w:r>
            <w:proofErr w:type="spellStart"/>
            <w:r>
              <w:t>töö</w:t>
            </w:r>
            <w:proofErr w:type="spellEnd"/>
            <w:r>
              <w:t xml:space="preserve">, </w:t>
            </w:r>
            <w:proofErr w:type="spellStart"/>
            <w:r>
              <w:t>elukoht</w:t>
            </w:r>
            <w:proofErr w:type="spellEnd"/>
            <w:r>
              <w:t xml:space="preserve">) </w:t>
            </w:r>
            <w:proofErr w:type="spellStart"/>
            <w:r>
              <w:t>kohta</w:t>
            </w:r>
            <w:proofErr w:type="spellEnd"/>
            <w:r>
              <w:t xml:space="preserve">. </w:t>
            </w:r>
            <w:proofErr w:type="spellStart"/>
            <w:r>
              <w:t>Selles</w:t>
            </w:r>
            <w:proofErr w:type="spellEnd"/>
            <w:r>
              <w:t xml:space="preserve"> </w:t>
            </w:r>
            <w:proofErr w:type="spellStart"/>
            <w:r>
              <w:t>osas</w:t>
            </w:r>
            <w:proofErr w:type="spellEnd"/>
            <w:r>
              <w:t xml:space="preserve"> on </w:t>
            </w:r>
            <w:proofErr w:type="spellStart"/>
            <w:r>
              <w:t>kokku</w:t>
            </w:r>
            <w:proofErr w:type="spellEnd"/>
            <w:r>
              <w:t xml:space="preserve"> 36 </w:t>
            </w:r>
            <w:proofErr w:type="spellStart"/>
            <w:r>
              <w:t>küsimust</w:t>
            </w:r>
            <w:proofErr w:type="spellEnd"/>
            <w:r>
              <w:t>.</w:t>
            </w:r>
          </w:p>
          <w:p w14:paraId="3D6A5438" w14:textId="77777777" w:rsidR="00CF5FAA" w:rsidRDefault="0077308A">
            <w:pPr>
              <w:widowControl w:val="0"/>
            </w:pPr>
            <w:r>
              <w:rPr>
                <w:lang w:val="et-EE"/>
              </w:rPr>
              <w:t xml:space="preserve">Uuringusse kutsutakse kõik geenidoonorid, kes pole keelanud oma andmete täiendamist, kellel on e-posti aadress või lisab selle ise geenivaramusse ning kes on viimaste andmete põhjal elus. Uuringu kutse koos uuringu lühitutvustuse ning küsimustiku lingiga saadetakse e-posti vahendusel (vt Lisa 3 Uuringukutsed). Kui kutsele ei vastata, siis saadetakse doonorile kaks meeldetuletus e-kirja. Informeeritud nõusolek (vt Lisa 3 Nõusoleku leht) võetakse küsimustikule eelneval leheküljel. </w:t>
            </w:r>
          </w:p>
          <w:p w14:paraId="3D6A5439" w14:textId="77777777" w:rsidR="00CF5FAA" w:rsidRDefault="0077308A">
            <w:pPr>
              <w:widowControl w:val="0"/>
            </w:pPr>
            <w:r>
              <w:rPr>
                <w:lang w:val="et-EE"/>
              </w:rPr>
              <w:t>Kutseid saadetakse aastatel 2021, 2025 ja 2029. Kui isiksuseuuring on läbitud, palutakse geenidoonoritel täita terviseseisundi ja sugupuu küsimustik, kui pole viimase 4 aasta jooksul täidetud. Terviseküsimustiku korduvtäitmise puhul jäetakse vahele küsimused, mis ei saa elu jooksul muutuda (30 minutit).</w:t>
            </w:r>
          </w:p>
          <w:p w14:paraId="3D6A543A" w14:textId="77777777" w:rsidR="00CF5FAA" w:rsidRDefault="0077308A">
            <w:pPr>
              <w:widowControl w:val="0"/>
              <w:rPr>
                <w:b/>
                <w:bCs/>
              </w:rPr>
            </w:pPr>
            <w:r>
              <w:rPr>
                <w:b/>
                <w:bCs/>
                <w:lang w:val="et-EE"/>
              </w:rPr>
              <w:t>2. Andmeanalüüs isiksusejoonte seostamistel geneetika, tervise, kogemuste ja mobiiliandmetega.</w:t>
            </w:r>
          </w:p>
          <w:p w14:paraId="3D6A543B" w14:textId="77777777" w:rsidR="00CF5FAA" w:rsidRDefault="0077308A">
            <w:pPr>
              <w:widowControl w:val="0"/>
            </w:pPr>
            <w:r>
              <w:rPr>
                <w:lang w:val="et-EE"/>
              </w:rPr>
              <w:t>Kasutatakse geenivaramuga juba lingutud ja kogutud geneetika, tervise ja mobiiliandmeid. Andmeanalüüs viiakse läbi kasutades standardtarkvara (</w:t>
            </w:r>
            <w:proofErr w:type="spellStart"/>
            <w:r>
              <w:rPr>
                <w:lang w:val="et-EE"/>
              </w:rPr>
              <w:t>Stata</w:t>
            </w:r>
            <w:proofErr w:type="spellEnd"/>
            <w:r>
              <w:rPr>
                <w:lang w:val="et-EE"/>
              </w:rPr>
              <w:t>, R) ning -meetodeid. Andmeanalüüsil kasutatakse vaid pseudonüümitud andmeid. Tulemuste avaldamisel kasutatakse vaid koondandmeid, mis ei võimalda isikute tuvastamist.</w:t>
            </w:r>
          </w:p>
        </w:tc>
      </w:tr>
      <w:tr w:rsidR="00CF5FAA" w14:paraId="3D6A543F" w14:textId="77777777">
        <w:trPr>
          <w:trHeight w:val="243"/>
        </w:trPr>
        <w:tc>
          <w:tcPr>
            <w:tcW w:w="9526" w:type="dxa"/>
            <w:gridSpan w:val="3"/>
            <w:tcBorders>
              <w:top w:val="single" w:sz="4" w:space="0" w:color="000000"/>
              <w:left w:val="single" w:sz="4" w:space="0" w:color="525252"/>
              <w:bottom w:val="single" w:sz="4" w:space="0" w:color="525252"/>
              <w:right w:val="single" w:sz="4" w:space="0" w:color="525252"/>
            </w:tcBorders>
            <w:shd w:val="clear" w:color="auto" w:fill="FDE9D9" w:themeFill="accent6" w:themeFillTint="33"/>
          </w:tcPr>
          <w:p w14:paraId="3D6A543D"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color w:val="000000"/>
                <w:lang w:val="et-EE"/>
              </w:rPr>
            </w:pPr>
            <w:r>
              <w:rPr>
                <w:b/>
                <w:color w:val="000000"/>
                <w:lang w:val="et-EE"/>
              </w:rPr>
              <w:t xml:space="preserve">11. Uuritavate valim ja värbamise viisi kirjeldus. </w:t>
            </w:r>
          </w:p>
          <w:p w14:paraId="3D6A543E"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color w:val="000000"/>
                <w:lang w:val="et-EE"/>
              </w:rPr>
            </w:pPr>
            <w:r>
              <w:rPr>
                <w:b/>
                <w:color w:val="000000"/>
                <w:lang w:val="et-EE"/>
              </w:rPr>
              <w:t xml:space="preserve">Uuritavate informeerimise ja nõusoleku vormid, ankeetide, küsitluste ja testide vormid esitada taotluse lisadena. </w:t>
            </w:r>
          </w:p>
        </w:tc>
      </w:tr>
      <w:tr w:rsidR="00CF5FAA" w14:paraId="3D6A5442" w14:textId="77777777">
        <w:trPr>
          <w:trHeight w:val="243"/>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40" w14:textId="77777777" w:rsidR="00CF5FAA" w:rsidRDefault="0077308A">
            <w:pPr>
              <w:widowControl w:val="0"/>
              <w:spacing w:before="0" w:after="0"/>
              <w:rPr>
                <w:b/>
                <w:color w:val="000000"/>
                <w:lang w:val="et-EE"/>
              </w:rPr>
            </w:pPr>
            <w:r>
              <w:rPr>
                <w:b/>
                <w:color w:val="000000"/>
                <w:lang w:val="et-EE"/>
              </w:rPr>
              <w:lastRenderedPageBreak/>
              <w:t>11.1 Valimi suurus ja kontrollgruppide olemasolu</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41" w14:textId="77777777" w:rsidR="00CF5FAA" w:rsidRDefault="0077308A">
            <w:pPr>
              <w:widowControl w:val="0"/>
              <w:rPr>
                <w:lang w:val="et-EE"/>
              </w:rPr>
            </w:pPr>
            <w:r>
              <w:rPr>
                <w:lang w:val="et-EE"/>
              </w:rPr>
              <w:t>Valimi moodustavad kõik geenivaramuga liitunud geenidoonorid, kes pole keelanud oma andmete täiendamist.</w:t>
            </w:r>
          </w:p>
        </w:tc>
      </w:tr>
      <w:tr w:rsidR="00CF5FAA" w14:paraId="3D6A544C" w14:textId="77777777">
        <w:trPr>
          <w:trHeight w:val="243"/>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43" w14:textId="77777777" w:rsidR="00CF5FAA" w:rsidRDefault="0077308A">
            <w:pPr>
              <w:widowControl w:val="0"/>
              <w:spacing w:before="0" w:after="0"/>
              <w:rPr>
                <w:b/>
                <w:color w:val="000000"/>
                <w:lang w:val="et-EE"/>
              </w:rPr>
            </w:pPr>
            <w:r>
              <w:rPr>
                <w:b/>
                <w:color w:val="000000"/>
                <w:lang w:val="et-EE"/>
              </w:rPr>
              <w:t>11.2 Kes värbab uuritavaid ja kuidas/kus/kelle poolt võetakse informeeritud nõusolek? (kui on asjakohane)</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44" w14:textId="77777777" w:rsidR="00CF5FAA" w:rsidRDefault="0077308A">
            <w:pPr>
              <w:widowControl w:val="0"/>
              <w:rPr>
                <w:lang w:val="et-EE"/>
              </w:rPr>
            </w:pPr>
            <w:r>
              <w:rPr>
                <w:lang w:val="et-EE"/>
              </w:rPr>
              <w:t xml:space="preserve">Vastavalt </w:t>
            </w:r>
            <w:proofErr w:type="spellStart"/>
            <w:r>
              <w:rPr>
                <w:lang w:val="et-EE"/>
              </w:rPr>
              <w:t>Inimgeeniuuringute</w:t>
            </w:r>
            <w:proofErr w:type="spellEnd"/>
            <w:r>
              <w:rPr>
                <w:lang w:val="et-EE"/>
              </w:rPr>
              <w:t xml:space="preserve"> seaduse (edaspidi IGUS) § 24, lg 2, p 4 (IGUS, RT I 2000, 104, 685, jõustunud 08.01.2001, viimase redaktsiooni avaldamismärge RT I, 13.03.2019, 64, jõustunud 15.03.2019) on </w:t>
            </w:r>
            <w:proofErr w:type="spellStart"/>
            <w:r>
              <w:rPr>
                <w:lang w:val="et-EE"/>
              </w:rPr>
              <w:t>depseudonüümimine</w:t>
            </w:r>
            <w:proofErr w:type="spellEnd"/>
            <w:r>
              <w:rPr>
                <w:lang w:val="et-EE"/>
              </w:rPr>
              <w:t xml:space="preserve"> geenidoonoriga ühenduse võtmiseks ja täiendavate andmete kogumiseks lubatud geenivaramu vastutava töötleja ettepanekul ning 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nõusolekul.</w:t>
            </w:r>
          </w:p>
          <w:p w14:paraId="3D6A5445" w14:textId="77777777" w:rsidR="00CF5FAA" w:rsidRDefault="0077308A">
            <w:pPr>
              <w:widowControl w:val="0"/>
              <w:rPr>
                <w:lang w:val="et-EE"/>
              </w:rPr>
            </w:pPr>
            <w:r>
              <w:rPr>
                <w:lang w:val="et-EE"/>
              </w:rPr>
              <w:t xml:space="preserve">Antud uurimistöö raames toimub geenidoonorite andmete </w:t>
            </w:r>
            <w:proofErr w:type="spellStart"/>
            <w:r>
              <w:rPr>
                <w:lang w:val="et-EE"/>
              </w:rPr>
              <w:t>depseudonüümimine</w:t>
            </w:r>
            <w:proofErr w:type="spellEnd"/>
            <w:r>
              <w:rPr>
                <w:lang w:val="et-EE"/>
              </w:rPr>
              <w:t xml:space="preserve">, milleks palume 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kooskõlastust. </w:t>
            </w:r>
            <w:proofErr w:type="spellStart"/>
            <w:r>
              <w:rPr>
                <w:lang w:val="et-EE"/>
              </w:rPr>
              <w:t>Depseudonüümimine</w:t>
            </w:r>
            <w:proofErr w:type="spellEnd"/>
            <w:r>
              <w:rPr>
                <w:lang w:val="et-EE"/>
              </w:rPr>
              <w:t xml:space="preserve"> toimub geenidoonorite kontaktandmete saamiseks. Uuritavad isikud on allkirjastanud geenidoonoriks saamise nõusoleku vormi, millega nad on informeeritud, et geenivaramu vastutav töötleja teostab </w:t>
            </w:r>
            <w:proofErr w:type="spellStart"/>
            <w:r>
              <w:rPr>
                <w:lang w:val="et-EE"/>
              </w:rPr>
              <w:t>depseudonüümimist</w:t>
            </w:r>
            <w:proofErr w:type="spellEnd"/>
            <w:r>
              <w:rPr>
                <w:lang w:val="et-EE"/>
              </w:rPr>
              <w:t xml:space="preserve"> </w:t>
            </w:r>
            <w:proofErr w:type="spellStart"/>
            <w:r>
              <w:rPr>
                <w:lang w:val="et-EE"/>
              </w:rPr>
              <w:t>Inimgeeniuuringute</w:t>
            </w:r>
            <w:proofErr w:type="spellEnd"/>
            <w:r>
              <w:rPr>
                <w:lang w:val="et-EE"/>
              </w:rPr>
              <w:t xml:space="preserve"> seaduses (IGUS) sätestatud juhtudel ja korras. (Geenidoonoriks saamise nõusoleku vorm ning selle täitmise ja säilitamise kord on sätestatud Tervise- ja tööministri 11.04.2019 määrusega nr. 39). IGUS §24 lõige (2) punkt 4 kohaselt on </w:t>
            </w:r>
            <w:proofErr w:type="spellStart"/>
            <w:r>
              <w:rPr>
                <w:lang w:val="et-EE"/>
              </w:rPr>
              <w:t>depseudonüümimine</w:t>
            </w:r>
            <w:proofErr w:type="spellEnd"/>
            <w:r>
              <w:rPr>
                <w:lang w:val="et-EE"/>
              </w:rPr>
              <w:t xml:space="preserve"> lubatud vastutava töötleja ettepanekul ja eetikakomitee nõusolekul geenidoonori tuvastamiseks, temaga ühenduse võtmiseks ning tema kirjalikul nõusolekul terviseseisundi kirjelduse uuendamiseks, täiendamiseks või kontrollimiseks.</w:t>
            </w:r>
          </w:p>
          <w:p w14:paraId="3D6A5446" w14:textId="77777777" w:rsidR="00CF5FAA" w:rsidRDefault="0077308A">
            <w:pPr>
              <w:widowControl w:val="0"/>
              <w:rPr>
                <w:color w:val="000000"/>
                <w:lang w:val="et-EE"/>
              </w:rPr>
            </w:pPr>
            <w:r>
              <w:rPr>
                <w:color w:val="000000"/>
                <w:lang w:val="et-EE"/>
              </w:rPr>
              <w:t>Uuringusse ei kaasata geenidoonoreid, kes on keelanud oma andmete täiendamise, uuendamise ja kontrollimise. Uuritavate tagasikutsumiseks püütakse nendega kontakti saada isiksuse uuringus maksimaalselt 3 korda ja käitumise uuringus maksimaalselt 3 korda.</w:t>
            </w:r>
          </w:p>
          <w:p w14:paraId="3D6A5447" w14:textId="77777777" w:rsidR="00CF5FAA" w:rsidRDefault="0077308A">
            <w:pPr>
              <w:widowControl w:val="0"/>
              <w:rPr>
                <w:lang w:val="et-EE"/>
              </w:rPr>
            </w:pPr>
            <w:r>
              <w:rPr>
                <w:lang w:val="et-EE"/>
              </w:rPr>
              <w:t xml:space="preserve">Geenidoonorile saadetakse e-mailile </w:t>
            </w:r>
            <w:r>
              <w:rPr>
                <w:color w:val="000000"/>
                <w:lang w:val="et-EE"/>
              </w:rPr>
              <w:t>kutse (</w:t>
            </w:r>
            <w:r>
              <w:rPr>
                <w:b/>
                <w:bCs/>
                <w:color w:val="000000"/>
                <w:lang w:val="et-EE"/>
              </w:rPr>
              <w:t>Lisa 3 Uuringukutsed</w:t>
            </w:r>
            <w:r>
              <w:rPr>
                <w:color w:val="000000"/>
                <w:lang w:val="et-EE"/>
              </w:rPr>
              <w:t xml:space="preserve">) </w:t>
            </w:r>
            <w:r>
              <w:rPr>
                <w:lang w:val="et-EE"/>
              </w:rPr>
              <w:t xml:space="preserve">koos lingiga, mis viib ta geenidoonor.ee serverisse. </w:t>
            </w:r>
            <w:r>
              <w:rPr>
                <w:color w:val="000000"/>
                <w:lang w:val="et-EE"/>
              </w:rPr>
              <w:t xml:space="preserve">Pärast ID-kaardi, </w:t>
            </w:r>
            <w:proofErr w:type="spellStart"/>
            <w:r>
              <w:rPr>
                <w:color w:val="000000"/>
                <w:lang w:val="et-EE"/>
              </w:rPr>
              <w:t>Mobiili-ID</w:t>
            </w:r>
            <w:proofErr w:type="spellEnd"/>
            <w:r>
              <w:rPr>
                <w:color w:val="000000"/>
                <w:lang w:val="et-EE"/>
              </w:rPr>
              <w:t xml:space="preserve"> või </w:t>
            </w:r>
            <w:proofErr w:type="spellStart"/>
            <w:r>
              <w:rPr>
                <w:color w:val="000000"/>
                <w:lang w:val="et-EE"/>
              </w:rPr>
              <w:t>Smart</w:t>
            </w:r>
            <w:proofErr w:type="spellEnd"/>
            <w:r>
              <w:rPr>
                <w:color w:val="000000"/>
                <w:lang w:val="et-EE"/>
              </w:rPr>
              <w:t xml:space="preserve"> IDga sisse logimist,  kuvatakse geenidoonorile informeeritud nõusolek (vt </w:t>
            </w:r>
            <w:r>
              <w:rPr>
                <w:b/>
                <w:bCs/>
                <w:color w:val="000000"/>
                <w:lang w:val="et-EE"/>
              </w:rPr>
              <w:t>Lisa 3 Nõusoleku leht</w:t>
            </w:r>
            <w:r>
              <w:rPr>
                <w:color w:val="000000"/>
                <w:lang w:val="et-EE"/>
              </w:rPr>
              <w:t xml:space="preserve">). Nõusolek antakse ID-kaardi, </w:t>
            </w:r>
            <w:proofErr w:type="spellStart"/>
            <w:r>
              <w:rPr>
                <w:color w:val="000000"/>
                <w:lang w:val="et-EE"/>
              </w:rPr>
              <w:t>Mobiili-ID</w:t>
            </w:r>
            <w:proofErr w:type="spellEnd"/>
            <w:r>
              <w:rPr>
                <w:color w:val="000000"/>
                <w:lang w:val="et-EE"/>
              </w:rPr>
              <w:t xml:space="preserve"> või </w:t>
            </w:r>
            <w:proofErr w:type="spellStart"/>
            <w:r>
              <w:rPr>
                <w:color w:val="000000"/>
                <w:lang w:val="et-EE"/>
              </w:rPr>
              <w:t>Smart</w:t>
            </w:r>
            <w:proofErr w:type="spellEnd"/>
            <w:r>
              <w:rPr>
                <w:color w:val="000000"/>
                <w:lang w:val="et-EE"/>
              </w:rPr>
              <w:t xml:space="preserve"> ID-põhise autentimislahendusega. Pärast nõusoleku allkirjastamist saab asuda täitma isiksuseküsimustikku </w:t>
            </w:r>
            <w:r>
              <w:rPr>
                <w:color w:val="000000" w:themeColor="text1"/>
                <w:lang w:val="et-EE"/>
              </w:rPr>
              <w:t xml:space="preserve"> ja vastata teistele küsimustele</w:t>
            </w:r>
            <w:r>
              <w:rPr>
                <w:color w:val="000000"/>
                <w:lang w:val="et-EE"/>
              </w:rPr>
              <w:t>. Geenidoonor saab soovi korral vastuste sisestamist järgselt tagasisidet oma peamiste isi</w:t>
            </w:r>
            <w:r>
              <w:rPr>
                <w:lang w:val="et-EE"/>
              </w:rPr>
              <w:t xml:space="preserve">ksusejoonte kohta: neile pakutakse võrdlust normvalimiga ja selle võrdluse </w:t>
            </w:r>
            <w:r>
              <w:rPr>
                <w:b/>
                <w:bCs/>
                <w:lang w:val="et-EE"/>
              </w:rPr>
              <w:t xml:space="preserve">põhjalikku </w:t>
            </w:r>
            <w:r>
              <w:rPr>
                <w:lang w:val="et-EE"/>
              </w:rPr>
              <w:t xml:space="preserve">tõlgendust. Geenidoonorile pakutakse koos küsimustiku täitmisega ka võimalust soovitada teda hästi tundvat inimest, kes hindaks tema isiksust, ehkki talle tehakse selgeks, et see pole uuringus osalemiseks vajalik </w:t>
            </w:r>
            <w:r>
              <w:rPr>
                <w:b/>
                <w:bCs/>
                <w:lang w:val="et-EE"/>
              </w:rPr>
              <w:t>(Lisa 3 Uuringukutsed, Lisa 3 Nõusoleku leht)</w:t>
            </w:r>
            <w:r>
              <w:rPr>
                <w:lang w:val="et-EE"/>
              </w:rPr>
              <w:t xml:space="preserve">. Geenidoonorilt küsitakse tuttava e-posti aadressi, suhet geenidoonoriga (abikaasa või elukaaslane, ema-või isa, laps või lapselaps, muu sugulane, õde või vend, sõber, tuttav), suhte pikkust aastates ja mis keeles lähedane soovib isiksusetesti täita. Anname geenidoonorile teada, et e-posti andes saab tema lähedane teada, et ta on geenidoonor. Lähedasel küsime sünniaastat, sugu, haridust ja tööseisundit, kuna need muutujad võivad seletada lähedase poolt antava isiksusehinnangu kvaliteeti. Eelmainitud küsimused on lisatud taotlusele (vt </w:t>
            </w:r>
            <w:r>
              <w:rPr>
                <w:b/>
                <w:bCs/>
                <w:lang w:val="et-EE"/>
              </w:rPr>
              <w:t>Lisa 5 Tuttava kohta käivad küsimused</w:t>
            </w:r>
            <w:r>
              <w:rPr>
                <w:lang w:val="et-EE"/>
              </w:rPr>
              <w:t>). Isiksusetesti teise inimese kohta käiv versioon on sama sisuga kui mina-vormi, vahetatud on ainult “(mina) olen” asemel “ (tema) on”.</w:t>
            </w:r>
          </w:p>
          <w:p w14:paraId="3D6A5448" w14:textId="77777777" w:rsidR="00CF5FAA" w:rsidRDefault="0077308A">
            <w:pPr>
              <w:widowControl w:val="0"/>
              <w:rPr>
                <w:lang w:val="et-EE"/>
              </w:rPr>
            </w:pPr>
            <w:r>
              <w:rPr>
                <w:lang w:val="et-EE"/>
              </w:rPr>
              <w:t xml:space="preserve">Geenidoonori isiksuseküsimuste vastuste linkimine tema kohta geenivaramu olemasolevate geenivaramu teiste andmetega toimub kõigi uuringuetappide jooksul läbi pseudonüümitud koodi, </w:t>
            </w:r>
            <w:r>
              <w:rPr>
                <w:lang w:val="et-EE"/>
              </w:rPr>
              <w:lastRenderedPageBreak/>
              <w:t>nime ja isikukoodi.</w:t>
            </w:r>
          </w:p>
          <w:p w14:paraId="3D6A5449" w14:textId="77777777" w:rsidR="00CF5FAA" w:rsidRDefault="0077308A">
            <w:pPr>
              <w:widowControl w:val="0"/>
              <w:rPr>
                <w:lang w:val="et-EE"/>
              </w:rPr>
            </w:pPr>
            <w:r>
              <w:rPr>
                <w:lang w:val="et-EE"/>
              </w:rPr>
              <w:t>Lisaks tuletame pärast isiksuse testi täitmist geenidoonorile meelde võimalust täita geenidoonori terviseseisundi ja sugupuu andmete küsimustik, kui tal on see veel täitmata. Selle küsimustiku täitmine toimub samuti elektroonselt.</w:t>
            </w:r>
          </w:p>
          <w:p w14:paraId="3D6A544A" w14:textId="77777777" w:rsidR="00CF5FAA" w:rsidRDefault="0077308A">
            <w:pPr>
              <w:widowControl w:val="0"/>
              <w:rPr>
                <w:lang w:val="et-EE"/>
              </w:rPr>
            </w:pPr>
            <w:r>
              <w:rPr>
                <w:lang w:val="et-EE"/>
              </w:rPr>
              <w:t xml:space="preserve">Meeldetuletuse sõnastus: </w:t>
            </w:r>
            <w:r>
              <w:rPr>
                <w:b/>
                <w:bCs/>
                <w:lang w:val="et-EE"/>
              </w:rPr>
              <w:t>„Kui Te pole seda juba varem teinud, palume Teil pärast täita ka geenidoonori terviseküsimustiku, mille leiate siinsamas veebikeskkonnas saadaval olevate uuringute hulgast. Ehkki see pole antud uuringus osalemiseks tingimata vajalik, aitab see meil hinnata tervise seoseid geenide, isiksuse ja kogemustega.”</w:t>
            </w:r>
            <w:r>
              <w:rPr>
                <w:lang w:val="et-EE"/>
              </w:rPr>
              <w:t xml:space="preserve"> </w:t>
            </w:r>
          </w:p>
          <w:p w14:paraId="3D6A544B" w14:textId="77777777" w:rsidR="00CF5FAA" w:rsidRDefault="0077308A">
            <w:pPr>
              <w:widowControl w:val="0"/>
              <w:rPr>
                <w:lang w:val="et-EE"/>
              </w:rPr>
            </w:pPr>
            <w:r>
              <w:rPr>
                <w:lang w:val="et-EE"/>
              </w:rPr>
              <w:t xml:space="preserve">Geenidoonorite e-maili aadressid saadakse geenivaramu andmebaasist. Seda andmebaasi täiendatakse ja uuendatakse regulaarselt rahvastikuregistrist. Kui e-maili aadress puudub või on ebatäpne, siis saadetakse geenidoonorile tavakiri kutsega registreerida oma e-maili aadress geenivaramu veebilehel, kuhu ta saab siseneda enda ID-kaardiga, </w:t>
            </w:r>
            <w:proofErr w:type="spellStart"/>
            <w:r>
              <w:rPr>
                <w:lang w:val="et-EE"/>
              </w:rPr>
              <w:t>Mobiili-IDga</w:t>
            </w:r>
            <w:proofErr w:type="spellEnd"/>
            <w:r>
              <w:rPr>
                <w:lang w:val="et-EE"/>
              </w:rPr>
              <w:t xml:space="preserve"> või </w:t>
            </w:r>
            <w:proofErr w:type="spellStart"/>
            <w:r>
              <w:rPr>
                <w:lang w:val="et-EE"/>
              </w:rPr>
              <w:t>Smart</w:t>
            </w:r>
            <w:proofErr w:type="spellEnd"/>
            <w:r>
              <w:rPr>
                <w:lang w:val="et-EE"/>
              </w:rPr>
              <w:t xml:space="preserve"> IDga tuvastamise järgselt. Pärast seda saadetakse geenidoonorile e-mailile kutse uuringus osalemiseks. Venekeelse versiooni tekkimisel lisatakse e-mailile link, kus avaneb venekeelne kutse.</w:t>
            </w:r>
          </w:p>
        </w:tc>
      </w:tr>
      <w:tr w:rsidR="00CF5FAA" w14:paraId="3D6A5450" w14:textId="77777777">
        <w:trPr>
          <w:trHeight w:val="48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4D" w14:textId="77777777" w:rsidR="00CF5FAA" w:rsidRDefault="0077308A">
            <w:pPr>
              <w:widowControl w:val="0"/>
              <w:spacing w:before="0" w:after="0"/>
              <w:rPr>
                <w:b/>
                <w:bCs/>
                <w:color w:val="323232"/>
                <w:lang w:val="et-EE"/>
              </w:rPr>
            </w:pPr>
            <w:r>
              <w:rPr>
                <w:b/>
                <w:bCs/>
                <w:color w:val="323232"/>
                <w:lang w:val="et-EE"/>
              </w:rPr>
              <w:lastRenderedPageBreak/>
              <w:t>11.3 Kuidas ja kelle hulgast toimub uuritavate valik? Millised on uuritavate kaasamise või väljajätmise kriteeriumid?</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4E" w14:textId="77777777" w:rsidR="00CF5FAA" w:rsidRDefault="0077308A">
            <w:pPr>
              <w:widowControl w:val="0"/>
              <w:rPr>
                <w:lang w:val="et-EE"/>
              </w:rPr>
            </w:pPr>
            <w:r>
              <w:rPr>
                <w:lang w:val="et-EE"/>
              </w:rPr>
              <w:t xml:space="preserve">Valimi aluseks on kõik EGV geenidoonorid (üle 200 000 isiku). </w:t>
            </w:r>
          </w:p>
          <w:p w14:paraId="3D6A544F" w14:textId="77777777" w:rsidR="00CF5FAA" w:rsidRDefault="0077308A">
            <w:pPr>
              <w:widowControl w:val="0"/>
              <w:rPr>
                <w:lang w:val="et-EE"/>
              </w:rPr>
            </w:pPr>
            <w:r>
              <w:rPr>
                <w:lang w:val="et-EE"/>
              </w:rPr>
              <w:t>Uuringusse ei kaasata geenidoonoreid, kes on keelanud oma andmete täiendamise, uuendamise ja kontrollimise. Kuna uuritavad on geenidoonorid, siis alla 18-aastaseid isikuid ei ole uuringusse kaasatud. Ülemist vanusepiiri ei ole seatud välistava kriteeriumina. Kaasatakse nii mehi kui naisi.</w:t>
            </w:r>
          </w:p>
        </w:tc>
      </w:tr>
      <w:tr w:rsidR="00CF5FAA" w14:paraId="3D6A5455" w14:textId="77777777">
        <w:trPr>
          <w:trHeight w:val="48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51" w14:textId="77777777" w:rsidR="00CF5FAA" w:rsidRDefault="0077308A">
            <w:pPr>
              <w:widowControl w:val="0"/>
              <w:spacing w:before="0" w:after="0"/>
              <w:rPr>
                <w:b/>
                <w:bCs/>
                <w:color w:val="323232"/>
                <w:lang w:val="et-EE"/>
              </w:rPr>
            </w:pPr>
            <w:r>
              <w:rPr>
                <w:b/>
                <w:bCs/>
                <w:color w:val="323232"/>
                <w:lang w:val="et-EE"/>
              </w:rPr>
              <w:t>11.4 Sekkumiste liik (füüsiline, vaimne või andmed, sh eriliiki isikuandmed)</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52" w14:textId="77777777" w:rsidR="00CF5FAA" w:rsidRDefault="0077308A">
            <w:pPr>
              <w:widowControl w:val="0"/>
              <w:rPr>
                <w:lang w:val="et-EE"/>
              </w:rPr>
            </w:pPr>
            <w:r>
              <w:rPr>
                <w:lang w:val="et-EE"/>
              </w:rPr>
              <w:t>Füüsilist se</w:t>
            </w:r>
            <w:r>
              <w:rPr>
                <w:color w:val="000000"/>
                <w:lang w:val="et-EE"/>
              </w:rPr>
              <w:t>kkumist ei toimu.</w:t>
            </w:r>
          </w:p>
          <w:p w14:paraId="3D6A5453" w14:textId="77777777" w:rsidR="00CF5FAA" w:rsidRDefault="0077308A">
            <w:pPr>
              <w:widowControl w:val="0"/>
              <w:rPr>
                <w:color w:val="000000"/>
                <w:lang w:val="et-EE"/>
              </w:rPr>
            </w:pPr>
            <w:r>
              <w:rPr>
                <w:color w:val="000000"/>
                <w:lang w:val="et-EE"/>
              </w:rPr>
              <w:t>Vaimne – geenidoonoritel palutakse täita vabatahtlik veebiküsimustik isiksuse kohta ning osaleda käitumuslike testide uuringus. Soovi korral saab täiendada ka oma terviseandmeid</w:t>
            </w:r>
          </w:p>
          <w:p w14:paraId="3D6A5454" w14:textId="77777777" w:rsidR="00CF5FAA" w:rsidRDefault="0077308A">
            <w:pPr>
              <w:widowControl w:val="0"/>
              <w:rPr>
                <w:lang w:val="et-EE"/>
              </w:rPr>
            </w:pPr>
            <w:r>
              <w:rPr>
                <w:lang w:val="et-EE"/>
              </w:rPr>
              <w:t xml:space="preserve">Andmed – uuringu andmekoosseis on esitatud punktis 14. Nende töötlemine toimub geenivaramu protseduurireeglite järgi ning arvestades </w:t>
            </w:r>
            <w:proofErr w:type="spellStart"/>
            <w:r>
              <w:rPr>
                <w:lang w:val="et-EE"/>
              </w:rPr>
              <w:t>Inimgeeniuuringute</w:t>
            </w:r>
            <w:proofErr w:type="spellEnd"/>
            <w:r>
              <w:rPr>
                <w:lang w:val="et-EE"/>
              </w:rPr>
              <w:t xml:space="preserve"> ja Isikuandmete kaitse seaduse sätteid. </w:t>
            </w:r>
          </w:p>
        </w:tc>
      </w:tr>
      <w:tr w:rsidR="00CF5FAA" w14:paraId="3D6A5459" w14:textId="77777777">
        <w:trPr>
          <w:trHeight w:val="24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56" w14:textId="77777777" w:rsidR="00CF5FAA" w:rsidRDefault="0077308A">
            <w:pPr>
              <w:widowControl w:val="0"/>
              <w:spacing w:before="0" w:after="0"/>
              <w:rPr>
                <w:b/>
                <w:bCs/>
                <w:lang w:val="et-EE"/>
              </w:rPr>
            </w:pPr>
            <w:r>
              <w:rPr>
                <w:b/>
                <w:bCs/>
                <w:color w:val="323232"/>
                <w:lang w:val="et-EE"/>
              </w:rPr>
              <w:t xml:space="preserve">11.5 Koormus uuritavale (kontaktivõtmise viisid, </w:t>
            </w:r>
            <w:r>
              <w:rPr>
                <w:b/>
                <w:bCs/>
                <w:lang w:val="et-EE"/>
              </w:rPr>
              <w:t>visiitide arv, uuringute tüüp ja arv, kutsete saatmise kordus jms)</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57" w14:textId="77777777" w:rsidR="00CF5FAA" w:rsidRDefault="0077308A">
            <w:pPr>
              <w:widowControl w:val="0"/>
              <w:rPr>
                <w:color w:val="000000"/>
                <w:lang w:val="et-EE"/>
              </w:rPr>
            </w:pPr>
            <w:r>
              <w:rPr>
                <w:color w:val="000000"/>
                <w:lang w:val="et-EE"/>
              </w:rPr>
              <w:t>Isiksuseuuringusse saadetakse uuringukutsed geenidoonorile e-posti teel. Kordus e-kirjad saadetakse 1 ja 2 nädala möödumisel, kui geenidoonor ei ole küsimustikku täitma asunud (kokku kuni 3 e-kirja uuringu kohta).</w:t>
            </w:r>
          </w:p>
          <w:p w14:paraId="3D6A5458" w14:textId="77777777" w:rsidR="00CF5FAA" w:rsidRDefault="0077308A">
            <w:pPr>
              <w:widowControl w:val="0"/>
              <w:rPr>
                <w:lang w:val="et-EE"/>
              </w:rPr>
            </w:pPr>
            <w:r>
              <w:rPr>
                <w:color w:val="000000"/>
                <w:lang w:val="et-EE"/>
              </w:rPr>
              <w:t xml:space="preserve">Isiksuseküsimustiku </w:t>
            </w:r>
            <w:proofErr w:type="spellStart"/>
            <w:r>
              <w:rPr>
                <w:color w:val="000000"/>
                <w:lang w:val="et-EE"/>
              </w:rPr>
              <w:t>täitminevõtab</w:t>
            </w:r>
            <w:proofErr w:type="spellEnd"/>
            <w:r>
              <w:rPr>
                <w:color w:val="000000"/>
                <w:lang w:val="et-EE"/>
              </w:rPr>
              <w:t xml:space="preserve"> pilootandmete järgi aega 15-30 minutit, koos lisaküsimustega võtab uuringus osalemine 25 kuni 40 minutit.  </w:t>
            </w:r>
            <w:r>
              <w:rPr>
                <w:lang w:val="et-EE"/>
              </w:rPr>
              <w:t>Kontaktivõtmise viisid on kirjeldatud punktis 11.2.</w:t>
            </w:r>
          </w:p>
        </w:tc>
      </w:tr>
      <w:tr w:rsidR="00CF5FAA" w14:paraId="3D6A545D" w14:textId="77777777">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Pr>
          <w:p w14:paraId="3D6A545A" w14:textId="77777777" w:rsidR="00CF5FAA" w:rsidRDefault="0077308A">
            <w:pPr>
              <w:widowControl w:val="0"/>
              <w:spacing w:before="0" w:after="0" w:line="259" w:lineRule="auto"/>
              <w:rPr>
                <w:b/>
                <w:bCs/>
                <w:color w:val="000000"/>
                <w:lang w:val="et-EE"/>
              </w:rPr>
            </w:pPr>
            <w:r>
              <w:rPr>
                <w:b/>
                <w:bCs/>
                <w:color w:val="000000"/>
                <w:lang w:val="et-EE"/>
              </w:rPr>
              <w:t>12. Koeproovide väljastamine kolmandatele osapooltele (RNA, DNA, plasma vms)</w:t>
            </w:r>
          </w:p>
          <w:p w14:paraId="3D6A545B" w14:textId="77777777" w:rsidR="00CF5FAA" w:rsidRDefault="00CF5FAA">
            <w:pPr>
              <w:widowControl w:val="0"/>
              <w:spacing w:before="0" w:after="0" w:line="259" w:lineRule="auto"/>
              <w:rPr>
                <w:b/>
                <w:bCs/>
                <w:color w:val="000000"/>
                <w:lang w:val="et-EE"/>
              </w:rPr>
            </w:pPr>
          </w:p>
          <w:p w14:paraId="3D6A545C" w14:textId="77777777" w:rsidR="00CF5FAA" w:rsidRDefault="0077308A">
            <w:pPr>
              <w:widowControl w:val="0"/>
              <w:spacing w:before="0" w:after="0" w:line="259" w:lineRule="auto"/>
              <w:rPr>
                <w:b/>
                <w:bCs/>
                <w:color w:val="000000"/>
                <w:lang w:val="et-EE"/>
              </w:rPr>
            </w:pPr>
            <w:r>
              <w:rPr>
                <w:b/>
                <w:bCs/>
                <w:color w:val="000000"/>
                <w:lang w:val="et-EE"/>
              </w:rPr>
              <w:t>Antud uuringus koeproovide väljastamist ei toimu.</w:t>
            </w:r>
          </w:p>
        </w:tc>
      </w:tr>
      <w:tr w:rsidR="00CF5FAA" w14:paraId="3D6A5460" w14:textId="77777777">
        <w:trPr>
          <w:trHeight w:val="24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5E" w14:textId="77777777" w:rsidR="00CF5FAA" w:rsidRDefault="0077308A">
            <w:pPr>
              <w:widowControl w:val="0"/>
              <w:shd w:val="clear" w:color="auto" w:fill="FFFFFF"/>
              <w:spacing w:before="0" w:after="0"/>
              <w:rPr>
                <w:b/>
                <w:bCs/>
                <w:color w:val="A6A6A6"/>
                <w:lang w:val="et-EE"/>
              </w:rPr>
            </w:pPr>
            <w:r>
              <w:rPr>
                <w:b/>
                <w:bCs/>
                <w:color w:val="A6A6A6" w:themeColor="background1" w:themeShade="A6"/>
                <w:lang w:val="et-EE"/>
              </w:rPr>
              <w:t xml:space="preserve">Mitme geenidoonori koeproove ja mis tüüpi koeproove väljastatakse? </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5F" w14:textId="77777777" w:rsidR="00CF5FAA" w:rsidRDefault="0077308A">
            <w:pPr>
              <w:widowControl w:val="0"/>
              <w:shd w:val="clear" w:color="auto" w:fill="FFFFFF"/>
              <w:spacing w:before="0" w:after="0"/>
              <w:rPr>
                <w:color w:val="A6A6A6"/>
                <w:lang w:val="et-EE"/>
              </w:rPr>
            </w:pPr>
            <w:r>
              <w:rPr>
                <w:color w:val="A6A6A6" w:themeColor="background1" w:themeShade="A6"/>
                <w:lang w:val="et-EE"/>
              </w:rPr>
              <w:t>-</w:t>
            </w:r>
          </w:p>
        </w:tc>
      </w:tr>
      <w:tr w:rsidR="00CF5FAA" w14:paraId="3D6A5463" w14:textId="77777777">
        <w:trPr>
          <w:trHeight w:val="24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61" w14:textId="77777777" w:rsidR="00CF5FAA" w:rsidRDefault="0077308A">
            <w:pPr>
              <w:widowControl w:val="0"/>
              <w:shd w:val="clear" w:color="auto" w:fill="FFFFFF"/>
              <w:spacing w:before="0" w:after="0"/>
              <w:rPr>
                <w:b/>
                <w:bCs/>
                <w:color w:val="A6A6A6"/>
                <w:lang w:val="et-EE"/>
              </w:rPr>
            </w:pPr>
            <w:r>
              <w:rPr>
                <w:b/>
                <w:bCs/>
                <w:color w:val="A6A6A6" w:themeColor="background1" w:themeShade="A6"/>
                <w:lang w:val="et-EE"/>
              </w:rPr>
              <w:t xml:space="preserve">Kui palju ühe geenidoonori kohta koeproove väljastatakse? </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62" w14:textId="77777777" w:rsidR="00CF5FAA" w:rsidRDefault="0077308A">
            <w:pPr>
              <w:widowControl w:val="0"/>
              <w:shd w:val="clear" w:color="auto" w:fill="FFFFFF"/>
              <w:spacing w:before="0" w:after="0"/>
              <w:rPr>
                <w:color w:val="A6A6A6"/>
                <w:lang w:val="et-EE"/>
              </w:rPr>
            </w:pPr>
            <w:r>
              <w:rPr>
                <w:color w:val="A6A6A6" w:themeColor="background1" w:themeShade="A6"/>
                <w:lang w:val="et-EE"/>
              </w:rPr>
              <w:t>-</w:t>
            </w:r>
          </w:p>
        </w:tc>
      </w:tr>
      <w:tr w:rsidR="00CF5FAA" w14:paraId="3D6A5466" w14:textId="77777777">
        <w:trPr>
          <w:trHeight w:val="24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64" w14:textId="77777777" w:rsidR="00CF5FAA" w:rsidRDefault="0077308A">
            <w:pPr>
              <w:widowControl w:val="0"/>
              <w:shd w:val="clear" w:color="auto" w:fill="FFFFFF"/>
              <w:spacing w:before="0" w:after="0"/>
              <w:rPr>
                <w:b/>
                <w:bCs/>
                <w:color w:val="A6A6A6"/>
                <w:lang w:val="et-EE"/>
              </w:rPr>
            </w:pPr>
            <w:r>
              <w:rPr>
                <w:b/>
                <w:bCs/>
                <w:color w:val="A6A6A6" w:themeColor="background1" w:themeShade="A6"/>
                <w:lang w:val="et-EE"/>
              </w:rPr>
              <w:lastRenderedPageBreak/>
              <w:t>Kuhu koeproov väljastatakse (riik, asutuse nimetus, aadress)?</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65" w14:textId="77777777" w:rsidR="00CF5FAA" w:rsidRDefault="0077308A">
            <w:pPr>
              <w:widowControl w:val="0"/>
              <w:shd w:val="clear" w:color="auto" w:fill="FFFFFF"/>
              <w:spacing w:before="0" w:after="0"/>
              <w:rPr>
                <w:color w:val="A6A6A6"/>
                <w:lang w:val="et-EE"/>
              </w:rPr>
            </w:pPr>
            <w:r>
              <w:rPr>
                <w:color w:val="A6A6A6" w:themeColor="background1" w:themeShade="A6"/>
                <w:lang w:val="et-EE"/>
              </w:rPr>
              <w:t>-</w:t>
            </w:r>
          </w:p>
        </w:tc>
      </w:tr>
      <w:tr w:rsidR="00CF5FAA" w14:paraId="3D6A5469" w14:textId="77777777">
        <w:trPr>
          <w:trHeight w:val="244"/>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67" w14:textId="77777777" w:rsidR="00CF5FAA" w:rsidRDefault="0077308A">
            <w:pPr>
              <w:widowControl w:val="0"/>
              <w:shd w:val="clear" w:color="auto" w:fill="FFFFFF"/>
              <w:spacing w:before="0" w:after="0"/>
              <w:rPr>
                <w:b/>
                <w:bCs/>
                <w:color w:val="A6A6A6"/>
                <w:lang w:val="et-EE"/>
              </w:rPr>
            </w:pPr>
            <w:r>
              <w:rPr>
                <w:b/>
                <w:bCs/>
                <w:color w:val="A6A6A6" w:themeColor="background1" w:themeShade="A6"/>
                <w:lang w:val="et-EE"/>
              </w:rPr>
              <w:t>Mida tehakse järelejäänud koeproovidega (kas ülejääk hävitatakse või saadetakse tagasi)?</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Pr>
          <w:p w14:paraId="3D6A5468" w14:textId="77777777" w:rsidR="00CF5FAA" w:rsidRDefault="0077308A">
            <w:pPr>
              <w:widowControl w:val="0"/>
              <w:shd w:val="clear" w:color="auto" w:fill="FFFFFF"/>
              <w:spacing w:before="0" w:after="0"/>
              <w:rPr>
                <w:color w:val="A6A6A6"/>
                <w:lang w:val="et-EE"/>
              </w:rPr>
            </w:pPr>
            <w:r>
              <w:rPr>
                <w:color w:val="A6A6A6" w:themeColor="background1" w:themeShade="A6"/>
                <w:lang w:val="et-EE"/>
              </w:rPr>
              <w:t>-</w:t>
            </w:r>
          </w:p>
        </w:tc>
      </w:tr>
      <w:tr w:rsidR="00CF5FAA" w14:paraId="3D6A546E" w14:textId="77777777">
        <w:trPr>
          <w:trHeight w:val="24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3D6A546A" w14:textId="77777777" w:rsidR="00CF5FAA" w:rsidRDefault="0077308A">
            <w:pPr>
              <w:widowControl w:val="0"/>
              <w:spacing w:before="0" w:after="0" w:line="259" w:lineRule="auto"/>
              <w:rPr>
                <w:b/>
                <w:bCs/>
                <w:color w:val="000000"/>
                <w:lang w:val="et-EE"/>
              </w:rPr>
            </w:pPr>
            <w:r>
              <w:rPr>
                <w:b/>
                <w:bCs/>
                <w:color w:val="000000"/>
                <w:lang w:val="et-EE"/>
              </w:rPr>
              <w:t xml:space="preserve">13. Uuringu eetiliste aspektide analüüs (3600 tähemärki, kuni 2 lk). </w:t>
            </w:r>
          </w:p>
          <w:p w14:paraId="3D6A546B" w14:textId="77777777" w:rsidR="00CF5FAA" w:rsidRDefault="0077308A">
            <w:pPr>
              <w:widowControl w:val="0"/>
              <w:spacing w:before="0" w:after="0" w:line="259" w:lineRule="auto"/>
            </w:pPr>
            <w:r>
              <w:rPr>
                <w:bCs/>
                <w:color w:val="000000"/>
                <w:lang w:val="et-EE"/>
              </w:rPr>
              <w:t xml:space="preserve">Kõik </w:t>
            </w:r>
            <w:r>
              <w:rPr>
                <w:lang w:val="et-EE"/>
              </w:rPr>
              <w:t>uuringud, mille objektiks on inimesed, peavad olema läbi viidud, arvestades eetilisi nõudeid, eelkõige autonoomia austamise, heategemise ja kahju vältimise ning õigluse printsiipe. (</w:t>
            </w:r>
            <w:hyperlink r:id="rId11">
              <w:r>
                <w:rPr>
                  <w:rStyle w:val="Hyperlink"/>
                  <w:lang w:val="et-EE"/>
                </w:rPr>
                <w:t>https://www.coe.int/en/web/bioethics/guide-for-research-ethics-committees-members</w:t>
              </w:r>
            </w:hyperlink>
            <w:r>
              <w:rPr>
                <w:lang w:val="et-EE"/>
              </w:rPr>
              <w:t xml:space="preserve">). </w:t>
            </w:r>
          </w:p>
          <w:p w14:paraId="3D6A546C" w14:textId="77777777" w:rsidR="00CF5FAA" w:rsidRDefault="00CF5FAA">
            <w:pPr>
              <w:widowControl w:val="0"/>
              <w:spacing w:before="0" w:after="0" w:line="259" w:lineRule="auto"/>
              <w:rPr>
                <w:b/>
                <w:bCs/>
                <w:color w:val="000000"/>
                <w:lang w:val="et-EE"/>
              </w:rPr>
            </w:pPr>
          </w:p>
          <w:p w14:paraId="3D6A546D" w14:textId="77777777" w:rsidR="00CF5FAA" w:rsidRDefault="0077308A">
            <w:pPr>
              <w:widowControl w:val="0"/>
              <w:spacing w:before="0" w:after="0" w:line="259" w:lineRule="auto"/>
            </w:pPr>
            <w:r>
              <w:rPr>
                <w:b/>
                <w:bCs/>
                <w:color w:val="000000"/>
                <w:lang w:val="et-EE"/>
              </w:rPr>
              <w:t xml:space="preserve">vt ka </w:t>
            </w:r>
            <w:hyperlink r:id="rId12">
              <w:r>
                <w:rPr>
                  <w:rStyle w:val="Hyperlink"/>
                  <w:lang w:val="et-EE"/>
                </w:rPr>
                <w:t>https://www.etag.ee/wp-content/uploads/2020/01/Eetika_Tabel_EST_2020.pdf</w:t>
              </w:r>
            </w:hyperlink>
          </w:p>
        </w:tc>
      </w:tr>
      <w:tr w:rsidR="00CF5FAA" w14:paraId="3D6A5475" w14:textId="77777777">
        <w:trPr>
          <w:trHeight w:val="243"/>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auto"/>
          </w:tcPr>
          <w:p w14:paraId="3D6A546F" w14:textId="77777777" w:rsidR="00CF5FAA" w:rsidRDefault="0077308A">
            <w:pPr>
              <w:widowControl w:val="0"/>
              <w:rPr>
                <w:lang w:val="et-EE"/>
              </w:rPr>
            </w:pPr>
            <w:r>
              <w:rPr>
                <w:b/>
                <w:lang w:val="et-EE"/>
              </w:rPr>
              <w:t>Võrdse kohtlemise printsiip</w:t>
            </w:r>
            <w:r>
              <w:rPr>
                <w:lang w:val="et-EE"/>
              </w:rPr>
              <w:t xml:space="preserve"> on tagatud sellega, et käesolev uuring ei diskrimineeri kedagi rahvuse, soo, vanuse ega muu kuuluvuse alusel. </w:t>
            </w:r>
          </w:p>
          <w:p w14:paraId="3D6A5470" w14:textId="77777777" w:rsidR="00CF5FAA" w:rsidRDefault="0077308A">
            <w:pPr>
              <w:widowControl w:val="0"/>
              <w:rPr>
                <w:lang w:val="et-EE"/>
              </w:rPr>
            </w:pPr>
            <w:r>
              <w:rPr>
                <w:b/>
                <w:bCs/>
                <w:lang w:val="et-EE"/>
              </w:rPr>
              <w:t>Autonoomia respekteerimise printsiip</w:t>
            </w:r>
            <w:r>
              <w:rPr>
                <w:lang w:val="et-EE"/>
              </w:rPr>
              <w:t xml:space="preserve"> on tagatud asjaoluga, et uuring hõlmab vaid täiskasvanud geenidoonoreid, kelle uuringus osalemine</w:t>
            </w:r>
            <w:r>
              <w:rPr>
                <w:color w:val="000000" w:themeColor="text1"/>
                <w:lang w:val="et-EE"/>
              </w:rPr>
              <w:t xml:space="preserve"> on vabatahtlik. Uuringusse kutsutakse e-kirja teel, milles tutvustatakse lühidalt uuringut ja selle eesmärke (vt </w:t>
            </w:r>
            <w:r>
              <w:rPr>
                <w:b/>
                <w:bCs/>
                <w:color w:val="000000" w:themeColor="text1"/>
                <w:lang w:val="et-EE"/>
              </w:rPr>
              <w:t>Lisa 3 Uuringukutsed</w:t>
            </w:r>
            <w:r>
              <w:rPr>
                <w:color w:val="000000" w:themeColor="text1"/>
                <w:lang w:val="et-EE"/>
              </w:rPr>
              <w:t xml:space="preserve">). Kui geenidoonor avab e-kirjas oleva lingi, informeeritakse teda uuringu olemusest ja eesmärkidest serveri avalehel. Kõik geenidoonorid annavad oma nõusoleku käesolevas uuringus osalemiseks enne küsimustiku täitmist. Valdav enamus värbamisest ja informeerimisest toimub seega kirja teel, mis võimaldab süvenemist ja vähendab sotsiaalse mõjutamise riski. Küsimuste korral on võimalus pöörduda </w:t>
            </w:r>
            <w:r>
              <w:rPr>
                <w:lang w:val="et-EE"/>
              </w:rPr>
              <w:t>selgituste saamiseks uurijate poole. Osalejatele ei pakuta rahalist ega mitterahalist tasu, mis võiks takistada kaalutletud osalemisotsuse langetamist; ainus uuringus osalemisest saadav otsene hüve on tagasiside suhtelise paiknemise kohta põhiliste isiksuseomaduste skaalal. Esialgsest osalemissoovist mis tahes hetkel loobumine ei too kaasa mingeid sanktsioone. Geenidoonor võib osaleda nii isiksuseomaduste kui ka käitumuslike testide uuringus sõltumata sellest, kas teises uuringus osaletakse. Uuringusse kutsutud geenidoonoritele on jäetud lõplik otsustamisõigus, kas nad soovivad osaleda käesolevas projektis või mitte.</w:t>
            </w:r>
          </w:p>
          <w:p w14:paraId="3D6A5471" w14:textId="77777777" w:rsidR="00CF5FAA" w:rsidRDefault="0077308A">
            <w:pPr>
              <w:widowControl w:val="0"/>
              <w:rPr>
                <w:lang w:val="et-EE"/>
              </w:rPr>
            </w:pPr>
            <w:r>
              <w:rPr>
                <w:lang w:val="et-EE"/>
              </w:rPr>
              <w:t xml:space="preserve">Uuring on kooskõlas </w:t>
            </w:r>
            <w:r>
              <w:rPr>
                <w:b/>
                <w:bCs/>
                <w:lang w:val="et-EE"/>
              </w:rPr>
              <w:t>mittekahjustamise printsiibiga</w:t>
            </w:r>
            <w:r>
              <w:rPr>
                <w:lang w:val="et-EE"/>
              </w:rPr>
              <w:t xml:space="preserve">, kuna küsimustiku täitmisega ei kaasne uuritavale mingeid teadaolevaid riske. Küsimustiku vastuste põhjal tagasiside saamine (vt </w:t>
            </w:r>
            <w:r>
              <w:rPr>
                <w:b/>
                <w:bCs/>
                <w:lang w:val="et-EE"/>
              </w:rPr>
              <w:t>Lisa 3 Isiksusetesti tagasiside</w:t>
            </w:r>
            <w:r>
              <w:rPr>
                <w:lang w:val="et-EE"/>
              </w:rPr>
              <w:t>) ja teise inimese soovitamine osaleja isiksust hindama on vabatahtlik, samuti on vabatahtlik soovitatu poolne küsimustiku täitmine. Tagasiside saamine on vabatahtlik, vältimaks peale surutud tagasisidet. Sellega austatakse nende geenidoonorite valikut, kes tahavad panustada teadusesse, kuid ei soovi tagasisidet oma isiksuse kohta. Geenidoonor arvatakse uuringusse ka siis, kui tema hea tuttav ei ole nõus Geenidoonori kohta isiksuseküsimustikku täitma. Geenidoonoritel on võimalus pöörduda uuringu kutses viidatud kontaktisiku poole võimalike lisaküsimustega. Uuringus osalejatele ei maksta rahalist kompensatsiooni, kuna osalemisega kaasnev ajakulu piirdub 25-40 minutiga mõõtmiskorra kohta.</w:t>
            </w:r>
          </w:p>
          <w:p w14:paraId="3D6A5472" w14:textId="77777777" w:rsidR="00CF5FAA" w:rsidRDefault="0077308A">
            <w:pPr>
              <w:widowControl w:val="0"/>
            </w:pPr>
            <w:r>
              <w:rPr>
                <w:lang w:val="et-EE"/>
              </w:rPr>
              <w:t>Uuringuga ei kaasne tavaolukorrast suuremat isikuandmete levimise ohtu. Andmeid töödeldakse geenivaramu serverites, mille turvalisuse ja seadusele vastamise eest vastutavad geenivaramu IT-eksperdid. Geenidoonori kaitseks käsitletakse uuringus kogutavaid andmeid kui eriliiki isikuandmeid. Tavaliselt ei peeta isiksuse- ja käitumismõõdikutest saadud andmeid eriliiki isikuandmeteks, kuna suur enamikisiksusetesti küsimusi ei küsi inimese tervise, seksuaalkäitumise, etnilise kuuluvuse, poliitiliste, religioossete või filosoofiliste hoiakute kohta. Samas on testis mõned eriliiki isikuandmete laadsed küsimused nagu (Muretsen oma tervise pärast. Toetan uuendusmeelseid poliitikuid. Mulle meeldib poliitika üle arutleda. Ma ei pea ennast religioosseks inimeseks)</w:t>
            </w:r>
            <w:r>
              <w:t xml:space="preserve">, </w:t>
            </w:r>
            <w:proofErr w:type="spellStart"/>
            <w:r>
              <w:t>samuti</w:t>
            </w:r>
            <w:proofErr w:type="spellEnd"/>
            <w:r>
              <w:t xml:space="preserve"> on </w:t>
            </w:r>
            <w:proofErr w:type="spellStart"/>
            <w:r>
              <w:t>sarnaseid</w:t>
            </w:r>
            <w:proofErr w:type="spellEnd"/>
            <w:r>
              <w:t xml:space="preserve"> </w:t>
            </w:r>
            <w:proofErr w:type="spellStart"/>
            <w:r>
              <w:t>teemasid</w:t>
            </w:r>
            <w:proofErr w:type="spellEnd"/>
            <w:r>
              <w:t xml:space="preserve"> </w:t>
            </w:r>
            <w:proofErr w:type="spellStart"/>
            <w:r>
              <w:t>hoiaku</w:t>
            </w:r>
            <w:proofErr w:type="spellEnd"/>
            <w:r>
              <w:t xml:space="preserve">- ja </w:t>
            </w:r>
            <w:proofErr w:type="spellStart"/>
            <w:r>
              <w:t>elusündmuste</w:t>
            </w:r>
            <w:proofErr w:type="spellEnd"/>
            <w:r>
              <w:t xml:space="preserve"> </w:t>
            </w:r>
            <w:proofErr w:type="spellStart"/>
            <w:r>
              <w:t>küsimuste</w:t>
            </w:r>
            <w:proofErr w:type="spellEnd"/>
            <w:r>
              <w:t xml:space="preserve"> </w:t>
            </w:r>
            <w:proofErr w:type="spellStart"/>
            <w:r>
              <w:t>hulgas</w:t>
            </w:r>
            <w:proofErr w:type="spellEnd"/>
            <w:r>
              <w:t xml:space="preserve"> </w:t>
            </w:r>
            <w:r>
              <w:rPr>
                <w:b/>
                <w:bCs/>
              </w:rPr>
              <w:t>(</w:t>
            </w:r>
            <w:proofErr w:type="spellStart"/>
            <w:r>
              <w:rPr>
                <w:b/>
                <w:bCs/>
              </w:rPr>
              <w:t>vt</w:t>
            </w:r>
            <w:proofErr w:type="spellEnd"/>
            <w:r>
              <w:rPr>
                <w:b/>
                <w:bCs/>
              </w:rPr>
              <w:t xml:space="preserve"> Lisa 2 </w:t>
            </w:r>
            <w:proofErr w:type="spellStart"/>
            <w:r>
              <w:rPr>
                <w:b/>
                <w:bCs/>
              </w:rPr>
              <w:t>Lisaküsimused</w:t>
            </w:r>
            <w:proofErr w:type="spellEnd"/>
            <w:r>
              <w:rPr>
                <w:b/>
                <w:bCs/>
              </w:rPr>
              <w:t>)</w:t>
            </w:r>
            <w:r>
              <w:t>.</w:t>
            </w:r>
            <w:r>
              <w:rPr>
                <w:lang w:val="et-EE"/>
              </w:rPr>
              <w:t xml:space="preserve"> Lisaks seostatakse isiksusetesti andmeid inimese tervisega ja geneetiliste markeritega. Nendel põhjustel koheldakse kogutud andmestikku kui eriliiki isikuandmeid ja rakendatakse vastavaid kaitsemeetmeid. Samuti on uuringu läbiviijatel kohustus tagada geenidoonoriks olemise fakti saladuses hoidmine. Andmekaitse toimub vastavalt alapeakirjas “</w:t>
            </w:r>
            <w:proofErr w:type="spellStart"/>
            <w:r>
              <w:rPr>
                <w:lang w:val="et-EE"/>
              </w:rPr>
              <w:t>Andmekaitselised</w:t>
            </w:r>
            <w:proofErr w:type="spellEnd"/>
            <w:r>
              <w:rPr>
                <w:lang w:val="et-EE"/>
              </w:rPr>
              <w:t xml:space="preserve"> aspektid” kirjeldatule. Publikatsioonides on andmed isikustamata kujul ja üldistatult.</w:t>
            </w:r>
          </w:p>
          <w:p w14:paraId="3D6A5473" w14:textId="77777777" w:rsidR="00CF5FAA" w:rsidRDefault="0077308A">
            <w:pPr>
              <w:widowControl w:val="0"/>
              <w:rPr>
                <w:lang w:val="et-EE"/>
              </w:rPr>
            </w:pPr>
            <w:r>
              <w:rPr>
                <w:lang w:val="et-EE"/>
              </w:rPr>
              <w:t xml:space="preserve">Uuring järgib </w:t>
            </w:r>
            <w:r>
              <w:rPr>
                <w:b/>
                <w:bCs/>
                <w:lang w:val="et-EE"/>
              </w:rPr>
              <w:t>heategemise printsiipi</w:t>
            </w:r>
            <w:r>
              <w:rPr>
                <w:lang w:val="et-EE"/>
              </w:rPr>
              <w:t>: osalejate kasu on tagasiside oma isiksuse kohta, mis võimaldab neil paremini oma tüüpilist käitumist mõista. Kaugemas tulevikus võivad osalejad kaudset kasu saada sellest, kui andmestiku põhjal selgub isiksuseomaduste kasulikkus tervisesekkumiste planeerimisel.</w:t>
            </w:r>
          </w:p>
          <w:p w14:paraId="3D6A5474" w14:textId="77777777" w:rsidR="00CF5FAA" w:rsidRDefault="0077308A">
            <w:pPr>
              <w:widowControl w:val="0"/>
              <w:rPr>
                <w:lang w:val="et-EE"/>
              </w:rPr>
            </w:pPr>
            <w:r>
              <w:rPr>
                <w:lang w:val="et-EE"/>
              </w:rPr>
              <w:t xml:space="preserve">Uuring järgib </w:t>
            </w:r>
            <w:r>
              <w:rPr>
                <w:b/>
                <w:bCs/>
                <w:lang w:val="et-EE"/>
              </w:rPr>
              <w:t>õigluse printsiipi</w:t>
            </w:r>
            <w:r>
              <w:rPr>
                <w:lang w:val="et-EE"/>
              </w:rPr>
              <w:t xml:space="preserve">: uuringu riskid ja koormus on tasakaalus uuringu tulemustega. Uuringu peamine risk on antud vastuste leke nii, et inimese isik on tuvastatav. Selle riski maandavad küsimuste küsimine geenivaramu IT-süsteemis ning andmete kohtlemine kui eriliiki isikuandmed. Nii rakendatakse </w:t>
            </w:r>
            <w:r>
              <w:rPr>
                <w:lang w:val="et-EE"/>
              </w:rPr>
              <w:lastRenderedPageBreak/>
              <w:t>neile andmekaitse põhimõtted, mille tagavad geenivaramu IT-süsteemid. Lisaks võib uuringus osalemine koormata inimest, kuna mõõtmine võtab 20-30 minutit. Selleks, et inimene saaks oma aega paremini planeerida, informeeritakse inimest uuringu pikkusest ette. Lisaks on uuring vabatahtlik, seega inimene saab igal ajahetkel loobuda uuringust ilma mingite sanktsioonide rakendamiseta või lisaselgituste andmise nõudeta.</w:t>
            </w:r>
          </w:p>
        </w:tc>
      </w:tr>
      <w:tr w:rsidR="00CF5FAA" w14:paraId="3D6A5477" w14:textId="77777777">
        <w:trPr>
          <w:trHeight w:val="490"/>
        </w:trPr>
        <w:tc>
          <w:tcPr>
            <w:tcW w:w="9526" w:type="dxa"/>
            <w:gridSpan w:val="3"/>
            <w:tcBorders>
              <w:top w:val="single" w:sz="4" w:space="0" w:color="000000"/>
              <w:left w:val="single" w:sz="4" w:space="0" w:color="525252"/>
              <w:bottom w:val="single" w:sz="4" w:space="0" w:color="525252"/>
              <w:right w:val="single" w:sz="4" w:space="0" w:color="525252"/>
            </w:tcBorders>
            <w:shd w:val="clear" w:color="auto" w:fill="D0CECE"/>
          </w:tcPr>
          <w:p w14:paraId="3D6A5476" w14:textId="77777777" w:rsidR="00CF5FAA" w:rsidRDefault="0077308A">
            <w:pPr>
              <w:widowControl w:val="0"/>
              <w:rPr>
                <w:lang w:val="et-EE"/>
              </w:rPr>
            </w:pPr>
            <w:r>
              <w:rPr>
                <w:b/>
                <w:lang w:val="et-EE"/>
              </w:rPr>
              <w:lastRenderedPageBreak/>
              <w:t xml:space="preserve">13 a Inimesed </w:t>
            </w:r>
          </w:p>
        </w:tc>
      </w:tr>
      <w:tr w:rsidR="00CF5FAA" w14:paraId="3D6A547B" w14:textId="77777777">
        <w:trPr>
          <w:trHeight w:val="377"/>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78" w14:textId="77777777" w:rsidR="00CF5FAA" w:rsidRDefault="0077308A">
            <w:pPr>
              <w:widowControl w:val="0"/>
              <w:jc w:val="center"/>
              <w:rPr>
                <w:b/>
                <w:lang w:val="et-EE"/>
              </w:rPr>
            </w:pPr>
            <w:r>
              <w:rPr>
                <w:b/>
                <w:lang w:val="et-EE"/>
              </w:rPr>
              <w:t>Abiküsimused</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79" w14:textId="77777777" w:rsidR="00CF5FAA" w:rsidRDefault="0077308A">
            <w:pPr>
              <w:widowControl w:val="0"/>
              <w:spacing w:before="0" w:after="0"/>
              <w:jc w:val="center"/>
              <w:rPr>
                <w:b/>
                <w:color w:val="323232"/>
                <w:lang w:val="et-EE"/>
              </w:rPr>
            </w:pPr>
            <w:r>
              <w:rPr>
                <w:b/>
                <w:color w:val="323232"/>
                <w:lang w:val="et-EE"/>
              </w:rPr>
              <w:t>Ei</w:t>
            </w:r>
          </w:p>
        </w:tc>
        <w:tc>
          <w:tcPr>
            <w:tcW w:w="5476" w:type="dxa"/>
            <w:tcBorders>
              <w:top w:val="single" w:sz="4" w:space="0" w:color="525252"/>
              <w:left w:val="single" w:sz="4" w:space="0" w:color="525252"/>
              <w:bottom w:val="single" w:sz="4" w:space="0" w:color="525252"/>
              <w:right w:val="single" w:sz="4" w:space="0" w:color="525252"/>
            </w:tcBorders>
            <w:shd w:val="clear" w:color="auto" w:fill="auto"/>
          </w:tcPr>
          <w:p w14:paraId="3D6A547A" w14:textId="77777777" w:rsidR="00CF5FAA" w:rsidRDefault="0077308A">
            <w:pPr>
              <w:widowControl w:val="0"/>
              <w:spacing w:before="0" w:after="0"/>
              <w:jc w:val="center"/>
              <w:rPr>
                <w:b/>
                <w:color w:val="323232"/>
                <w:lang w:val="et-EE"/>
              </w:rPr>
            </w:pPr>
            <w:r>
              <w:rPr>
                <w:b/>
                <w:color w:val="323232"/>
                <w:lang w:val="et-EE"/>
              </w:rPr>
              <w:t>Jah</w:t>
            </w:r>
          </w:p>
        </w:tc>
      </w:tr>
      <w:tr w:rsidR="00CF5FAA" w14:paraId="3D6A5483" w14:textId="77777777">
        <w:trPr>
          <w:trHeight w:val="1097"/>
        </w:trPr>
        <w:tc>
          <w:tcPr>
            <w:tcW w:w="3496" w:type="dxa"/>
            <w:tcBorders>
              <w:top w:val="single" w:sz="4" w:space="0" w:color="525252"/>
              <w:left w:val="single" w:sz="4" w:space="0" w:color="525252"/>
              <w:bottom w:val="single" w:sz="4" w:space="0" w:color="000000"/>
              <w:right w:val="single" w:sz="4" w:space="0" w:color="525252"/>
            </w:tcBorders>
            <w:shd w:val="clear" w:color="auto" w:fill="auto"/>
          </w:tcPr>
          <w:p w14:paraId="3D6A547C" w14:textId="77777777" w:rsidR="00CF5FAA" w:rsidRDefault="0077308A">
            <w:pPr>
              <w:widowControl w:val="0"/>
              <w:spacing w:before="0" w:after="0"/>
              <w:rPr>
                <w:b/>
                <w:bCs/>
                <w:color w:val="323232"/>
                <w:lang w:val="et-EE"/>
              </w:rPr>
            </w:pPr>
            <w:r>
              <w:rPr>
                <w:b/>
                <w:bCs/>
                <w:color w:val="323232"/>
                <w:lang w:val="et-EE"/>
              </w:rPr>
              <w:t>Kas uurimisobjektiks on inimesed?</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7D" w14:textId="77777777" w:rsidR="00CF5FAA" w:rsidRDefault="0077308A">
            <w:pPr>
              <w:widowControl w:val="0"/>
              <w:spacing w:before="0" w:after="0"/>
              <w:rPr>
                <w:b/>
                <w:color w:val="323232"/>
                <w:lang w:val="et-EE"/>
              </w:rPr>
            </w:pPr>
            <w:r>
              <w:rPr>
                <w:b/>
                <w:color w:val="323232"/>
                <w:lang w:val="et-EE"/>
              </w:rPr>
              <w:t>Jah</w:t>
            </w:r>
          </w:p>
        </w:tc>
        <w:tc>
          <w:tcPr>
            <w:tcW w:w="5476" w:type="dxa"/>
            <w:tcBorders>
              <w:top w:val="single" w:sz="4" w:space="0" w:color="525252"/>
              <w:left w:val="single" w:sz="4" w:space="0" w:color="525252"/>
              <w:bottom w:val="single" w:sz="4" w:space="0" w:color="000000"/>
              <w:right w:val="single" w:sz="4" w:space="0" w:color="525252"/>
            </w:tcBorders>
            <w:shd w:val="clear" w:color="auto" w:fill="auto"/>
          </w:tcPr>
          <w:p w14:paraId="3D6A547E" w14:textId="77777777" w:rsidR="00CF5FAA" w:rsidRDefault="0077308A">
            <w:pPr>
              <w:widowControl w:val="0"/>
              <w:spacing w:before="0" w:after="0"/>
              <w:rPr>
                <w:b/>
                <w:color w:val="323232"/>
                <w:lang w:val="et-EE"/>
              </w:rPr>
            </w:pPr>
            <w:r>
              <w:rPr>
                <w:b/>
                <w:color w:val="323232"/>
                <w:lang w:val="et-EE"/>
              </w:rPr>
              <w:t>Vajadusel kirjeldada, kuidas tagatakse uuringus osalemise vabatahtlikkus ja välditakse uuringus osalejate mistahes lubamatut mõjutamist uuringus osalemiseks.</w:t>
            </w:r>
          </w:p>
          <w:p w14:paraId="3D6A547F" w14:textId="77777777" w:rsidR="00CF5FAA" w:rsidRDefault="0077308A">
            <w:pPr>
              <w:widowControl w:val="0"/>
              <w:spacing w:before="0" w:after="0"/>
              <w:rPr>
                <w:color w:val="323232"/>
                <w:lang w:val="et-EE"/>
              </w:rPr>
            </w:pPr>
            <w:r>
              <w:rPr>
                <w:color w:val="323232"/>
                <w:lang w:val="et-EE"/>
              </w:rPr>
              <w:t xml:space="preserve">Tagatud autonoomia respekteerimise printsiibist lähtudes (vt punkt 13). </w:t>
            </w:r>
          </w:p>
          <w:p w14:paraId="3D6A5480" w14:textId="77777777" w:rsidR="00CF5FAA" w:rsidRDefault="0077308A">
            <w:pPr>
              <w:widowControl w:val="0"/>
              <w:spacing w:before="0" w:after="0"/>
            </w:pPr>
            <w:r>
              <w:rPr>
                <w:lang w:val="et-EE"/>
              </w:rPr>
              <w:t>Uuritaval on võimalus otsustada, kas ta soovib antud uuringus osaleda või mitte. Uuritaval on õigus igal ajahetkel uuringust loobuda, selleks on lisatud vastutava uurija kontaktandmed informeeritud nõusolekule. Nõusoleku tagasivõtmisel ei ole tagasiulatuvat jõudu ehk juba teostatud analüüside puhul ei pruugi olla tehniliselt võimalik andmeid koheselt kustutada/hävitada, aga edasised uuringutegevused katkestatakse. Uuringust loobumisel või keeldumisel ei ole uuringus osaleja jaoks negatiivseid tagajärgi.</w:t>
            </w:r>
            <w:r>
              <w:t xml:space="preserve"> </w:t>
            </w:r>
          </w:p>
          <w:p w14:paraId="3D6A5481" w14:textId="77777777" w:rsidR="00CF5FAA" w:rsidRDefault="0077308A">
            <w:pPr>
              <w:widowControl w:val="0"/>
              <w:spacing w:before="0" w:after="0"/>
              <w:rPr>
                <w:bCs/>
                <w:lang w:val="et-EE"/>
              </w:rPr>
            </w:pPr>
            <w:r>
              <w:rPr>
                <w:bCs/>
                <w:lang w:val="et-EE"/>
              </w:rPr>
              <w:t>Uuritavale jääb õigus otsustada, kas ta soovib teada saada oma tulemusi.</w:t>
            </w:r>
          </w:p>
          <w:p w14:paraId="3D6A5482" w14:textId="77777777" w:rsidR="00CF5FAA" w:rsidRDefault="0077308A">
            <w:pPr>
              <w:widowControl w:val="0"/>
              <w:spacing w:before="0" w:after="0"/>
              <w:rPr>
                <w:lang w:val="et-EE"/>
              </w:rPr>
            </w:pPr>
            <w:r>
              <w:rPr>
                <w:bCs/>
                <w:lang w:val="et-EE"/>
              </w:rPr>
              <w:t>Uuritavale jääb õigus otsustada, kellega ta soovi korral uuringu tulemusi jagab.</w:t>
            </w:r>
          </w:p>
        </w:tc>
      </w:tr>
      <w:tr w:rsidR="00CF5FAA" w14:paraId="3D6A5488" w14:textId="77777777">
        <w:trPr>
          <w:trHeight w:val="1097"/>
        </w:trPr>
        <w:tc>
          <w:tcPr>
            <w:tcW w:w="3496" w:type="dxa"/>
            <w:tcBorders>
              <w:top w:val="single" w:sz="4" w:space="0" w:color="525252"/>
              <w:left w:val="single" w:sz="4" w:space="0" w:color="525252"/>
              <w:bottom w:val="single" w:sz="4" w:space="0" w:color="000000"/>
              <w:right w:val="single" w:sz="4" w:space="0" w:color="525252"/>
            </w:tcBorders>
            <w:shd w:val="clear" w:color="auto" w:fill="auto"/>
          </w:tcPr>
          <w:p w14:paraId="3D6A5484" w14:textId="77777777" w:rsidR="00CF5FAA" w:rsidRDefault="0077308A">
            <w:pPr>
              <w:widowControl w:val="0"/>
              <w:spacing w:before="0" w:after="0"/>
              <w:rPr>
                <w:b/>
                <w:bCs/>
                <w:color w:val="323232"/>
                <w:lang w:val="et-EE"/>
              </w:rPr>
            </w:pPr>
            <w:r>
              <w:rPr>
                <w:b/>
                <w:bCs/>
                <w:color w:val="323232"/>
                <w:lang w:val="et-EE"/>
              </w:rPr>
              <w:t>Kas uurimisobjektiks on haavatavad isikud või isikute grupid?</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85" w14:textId="77777777" w:rsidR="00CF5FAA" w:rsidRDefault="0077308A">
            <w:pPr>
              <w:widowControl w:val="0"/>
              <w:spacing w:before="0" w:after="0"/>
              <w:rPr>
                <w:b/>
                <w:color w:val="323232"/>
                <w:lang w:val="et-EE"/>
              </w:rPr>
            </w:pPr>
            <w:r>
              <w:rPr>
                <w:b/>
                <w:color w:val="323232"/>
                <w:lang w:val="et-EE"/>
              </w:rPr>
              <w:t>Ei</w:t>
            </w:r>
          </w:p>
        </w:tc>
        <w:tc>
          <w:tcPr>
            <w:tcW w:w="5476" w:type="dxa"/>
            <w:tcBorders>
              <w:top w:val="single" w:sz="4" w:space="0" w:color="525252"/>
              <w:left w:val="single" w:sz="4" w:space="0" w:color="525252"/>
              <w:bottom w:val="single" w:sz="4" w:space="0" w:color="000000"/>
              <w:right w:val="single" w:sz="4" w:space="0" w:color="525252"/>
            </w:tcBorders>
            <w:shd w:val="clear" w:color="auto" w:fill="auto"/>
          </w:tcPr>
          <w:p w14:paraId="3D6A5486" w14:textId="77777777" w:rsidR="00CF5FAA" w:rsidRDefault="0077308A" w:rsidP="00331D5C">
            <w:pPr>
              <w:pStyle w:val="ListParagraph"/>
              <w:widowControl w:val="0"/>
              <w:numPr>
                <w:ilvl w:val="0"/>
                <w:numId w:val="3"/>
              </w:numPr>
              <w:spacing w:before="0" w:after="0"/>
              <w:rPr>
                <w:b/>
                <w:bCs/>
                <w:color w:val="A6A6A6"/>
                <w:lang w:val="et-EE"/>
              </w:rPr>
            </w:pPr>
            <w:r>
              <w:rPr>
                <w:b/>
                <w:bCs/>
                <w:color w:val="A6A6A6" w:themeColor="background1" w:themeShade="A6"/>
                <w:lang w:val="et-EE"/>
              </w:rPr>
              <w:t xml:space="preserve">Nimetada, millisesse haavatavate gruppi uuritavad kuuluvad ning milles seisneb nende </w:t>
            </w:r>
            <w:proofErr w:type="spellStart"/>
            <w:r>
              <w:rPr>
                <w:b/>
                <w:bCs/>
                <w:color w:val="A6A6A6" w:themeColor="background1" w:themeShade="A6"/>
                <w:lang w:val="et-EE"/>
              </w:rPr>
              <w:t>haavatavus</w:t>
            </w:r>
            <w:proofErr w:type="spellEnd"/>
            <w:r>
              <w:rPr>
                <w:b/>
                <w:bCs/>
                <w:color w:val="A6A6A6" w:themeColor="background1" w:themeShade="A6"/>
                <w:lang w:val="et-EE"/>
              </w:rPr>
              <w:t>.</w:t>
            </w:r>
          </w:p>
          <w:p w14:paraId="3D6A5487" w14:textId="77777777" w:rsidR="00CF5FAA" w:rsidRDefault="0077308A" w:rsidP="00331D5C">
            <w:pPr>
              <w:pStyle w:val="ListParagraph"/>
              <w:widowControl w:val="0"/>
              <w:numPr>
                <w:ilvl w:val="0"/>
                <w:numId w:val="3"/>
              </w:numPr>
              <w:spacing w:before="0" w:after="0"/>
              <w:rPr>
                <w:b/>
                <w:bCs/>
                <w:color w:val="A6A6A6"/>
                <w:lang w:val="et-EE"/>
              </w:rPr>
            </w:pPr>
            <w:r>
              <w:rPr>
                <w:b/>
                <w:bCs/>
                <w:color w:val="A6A6A6" w:themeColor="background1" w:themeShade="A6"/>
                <w:lang w:val="et-EE"/>
              </w:rPr>
              <w:t>Vajadusel, st kui uuring viiakse läbi tuginedes isiku nõusolekule, kirjeldada informeeritud nõusoleku saamise protseduuri. Kui uuring tugineb nõusolekule, lisada nõusoleku vorm. Need tegevused peavad tagama, et isikud saavad aru uuringus osalemisega kaasnevatest riskidest.</w:t>
            </w:r>
          </w:p>
        </w:tc>
      </w:tr>
      <w:tr w:rsidR="00CF5FAA" w14:paraId="3D6A548C" w14:textId="77777777">
        <w:trPr>
          <w:trHeight w:val="1269"/>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89" w14:textId="77777777" w:rsidR="00CF5FAA" w:rsidRDefault="0077308A">
            <w:pPr>
              <w:widowControl w:val="0"/>
              <w:spacing w:before="0" w:after="0"/>
              <w:rPr>
                <w:b/>
                <w:color w:val="323232"/>
                <w:lang w:val="et-EE"/>
              </w:rPr>
            </w:pPr>
            <w:r>
              <w:rPr>
                <w:b/>
                <w:color w:val="323232"/>
                <w:lang w:val="et-EE"/>
              </w:rPr>
              <w:t>Kas uurimisobjektiks on isikud, kes ei saa ise anda teadlikku nõusolekut uuringus osalemiseks (sh piiratud teovõimega isikud)?</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8A" w14:textId="77777777" w:rsidR="00CF5FAA" w:rsidRDefault="0077308A">
            <w:pPr>
              <w:widowControl w:val="0"/>
              <w:spacing w:before="0" w:after="0"/>
              <w:rPr>
                <w:b/>
                <w:color w:val="323232"/>
                <w:lang w:val="et-EE"/>
              </w:rPr>
            </w:pPr>
            <w:r>
              <w:rPr>
                <w:b/>
                <w:color w:val="323232"/>
                <w:lang w:val="et-EE"/>
              </w:rPr>
              <w:t xml:space="preserve"> 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8B" w14:textId="77777777" w:rsidR="00CF5FAA" w:rsidRDefault="0077308A">
            <w:pPr>
              <w:widowControl w:val="0"/>
              <w:spacing w:before="0" w:after="0"/>
              <w:rPr>
                <w:b/>
                <w:color w:val="A6A6A6"/>
                <w:lang w:val="et-EE"/>
              </w:rPr>
            </w:pPr>
            <w:r>
              <w:rPr>
                <w:b/>
                <w:color w:val="A6A6A6" w:themeColor="background1" w:themeShade="A6"/>
                <w:lang w:val="et-EE"/>
              </w:rPr>
              <w:t>Kirjeldada, kuidas informeeritakse ja saadakse eestkostjalt või seaduslikult esindajalt nõusolek piiratud teovõimega, sh laste uuringus osalemiseks.</w:t>
            </w:r>
          </w:p>
        </w:tc>
      </w:tr>
      <w:tr w:rsidR="00CF5FAA" w14:paraId="3D6A5494" w14:textId="77777777">
        <w:trPr>
          <w:trHeight w:val="2263"/>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8D" w14:textId="77777777" w:rsidR="00CF5FAA" w:rsidRDefault="0077308A">
            <w:pPr>
              <w:widowControl w:val="0"/>
              <w:spacing w:before="0" w:after="0"/>
              <w:rPr>
                <w:b/>
                <w:bCs/>
                <w:color w:val="323232"/>
                <w:lang w:val="et-EE"/>
              </w:rPr>
            </w:pPr>
            <w:r>
              <w:rPr>
                <w:b/>
                <w:bCs/>
                <w:color w:val="323232"/>
                <w:lang w:val="et-EE"/>
              </w:rPr>
              <w:t>Kas uurimisobjektiks on alaealised?</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8E" w14:textId="77777777" w:rsidR="00CF5FAA" w:rsidRDefault="0077308A">
            <w:pPr>
              <w:widowControl w:val="0"/>
              <w:spacing w:before="0" w:after="0"/>
              <w:rPr>
                <w:b/>
                <w:color w:val="323232"/>
                <w:lang w:val="et-EE"/>
              </w:rPr>
            </w:pPr>
            <w:r>
              <w:rPr>
                <w:b/>
                <w:color w:val="323232"/>
                <w:lang w:val="et-EE"/>
              </w:rPr>
              <w:t xml:space="preserve"> 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8F" w14:textId="77777777" w:rsidR="00CF5FAA" w:rsidRDefault="0077308A" w:rsidP="00331D5C">
            <w:pPr>
              <w:pStyle w:val="ListParagraph"/>
              <w:widowControl w:val="0"/>
              <w:numPr>
                <w:ilvl w:val="0"/>
                <w:numId w:val="4"/>
              </w:numPr>
              <w:spacing w:before="0" w:after="0"/>
              <w:rPr>
                <w:b/>
                <w:color w:val="A6A6A6"/>
                <w:lang w:val="et-EE"/>
              </w:rPr>
            </w:pPr>
            <w:r>
              <w:rPr>
                <w:b/>
                <w:color w:val="A6A6A6" w:themeColor="background1" w:themeShade="A6"/>
                <w:lang w:val="et-EE"/>
              </w:rPr>
              <w:t>Esitada osalejate vanust puudutav info.</w:t>
            </w:r>
          </w:p>
          <w:p w14:paraId="3D6A5490" w14:textId="77777777" w:rsidR="00CF5FAA" w:rsidRDefault="0077308A" w:rsidP="00331D5C">
            <w:pPr>
              <w:pStyle w:val="ListParagraph"/>
              <w:widowControl w:val="0"/>
              <w:numPr>
                <w:ilvl w:val="0"/>
                <w:numId w:val="4"/>
              </w:numPr>
              <w:spacing w:before="0" w:after="0"/>
              <w:rPr>
                <w:b/>
                <w:color w:val="A6A6A6"/>
                <w:lang w:val="et-EE"/>
              </w:rPr>
            </w:pPr>
            <w:r>
              <w:rPr>
                <w:b/>
                <w:color w:val="A6A6A6" w:themeColor="background1" w:themeShade="A6"/>
                <w:lang w:val="et-EE"/>
              </w:rPr>
              <w:t>Kirjeldada alaealise vanematelt osalemisnõusoleku saamise protseduuri.</w:t>
            </w:r>
          </w:p>
          <w:p w14:paraId="3D6A5491" w14:textId="77777777" w:rsidR="00CF5FAA" w:rsidRDefault="0077308A" w:rsidP="00331D5C">
            <w:pPr>
              <w:pStyle w:val="ListParagraph"/>
              <w:widowControl w:val="0"/>
              <w:numPr>
                <w:ilvl w:val="0"/>
                <w:numId w:val="4"/>
              </w:numPr>
              <w:spacing w:before="0" w:after="0"/>
              <w:rPr>
                <w:b/>
                <w:color w:val="A6A6A6"/>
                <w:lang w:val="et-EE"/>
              </w:rPr>
            </w:pPr>
            <w:r>
              <w:rPr>
                <w:b/>
                <w:color w:val="A6A6A6" w:themeColor="background1" w:themeShade="A6"/>
                <w:lang w:val="et-EE"/>
              </w:rPr>
              <w:t>Kirjeldada, kuidas küsitakse alaealise nõusolekut või arvestatakse alaealise arvamust võrdeliselt tema ea ja küpsusastmega.</w:t>
            </w:r>
          </w:p>
          <w:p w14:paraId="3D6A5492" w14:textId="77777777" w:rsidR="00CF5FAA" w:rsidRDefault="0077308A" w:rsidP="00331D5C">
            <w:pPr>
              <w:pStyle w:val="ListParagraph"/>
              <w:widowControl w:val="0"/>
              <w:numPr>
                <w:ilvl w:val="0"/>
                <w:numId w:val="4"/>
              </w:numPr>
              <w:spacing w:before="0" w:after="0"/>
              <w:rPr>
                <w:b/>
                <w:color w:val="A6A6A6"/>
                <w:lang w:val="et-EE"/>
              </w:rPr>
            </w:pPr>
            <w:r>
              <w:rPr>
                <w:b/>
                <w:color w:val="A6A6A6" w:themeColor="background1" w:themeShade="A6"/>
                <w:lang w:val="et-EE"/>
              </w:rPr>
              <w:t>Kirjeldada, kuidas tagatakse alaealiste heaolu.</w:t>
            </w:r>
          </w:p>
          <w:p w14:paraId="3D6A5493" w14:textId="77777777" w:rsidR="00CF5FAA" w:rsidRDefault="0077308A" w:rsidP="00331D5C">
            <w:pPr>
              <w:pStyle w:val="ListParagraph"/>
              <w:widowControl w:val="0"/>
              <w:numPr>
                <w:ilvl w:val="0"/>
                <w:numId w:val="4"/>
              </w:numPr>
              <w:spacing w:before="0" w:after="0"/>
              <w:rPr>
                <w:b/>
                <w:color w:val="A6A6A6"/>
                <w:lang w:val="et-EE"/>
              </w:rPr>
            </w:pPr>
            <w:r>
              <w:rPr>
                <w:b/>
                <w:color w:val="A6A6A6" w:themeColor="background1" w:themeShade="A6"/>
                <w:lang w:val="et-EE"/>
              </w:rPr>
              <w:t>Selgitada, mis põhjusel kaasatakse uuringusse alaealisi.</w:t>
            </w:r>
          </w:p>
        </w:tc>
      </w:tr>
      <w:tr w:rsidR="00CF5FAA" w14:paraId="3D6A549A" w14:textId="77777777">
        <w:trPr>
          <w:trHeight w:val="2263"/>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95" w14:textId="77777777" w:rsidR="00CF5FAA" w:rsidRDefault="0077308A">
            <w:pPr>
              <w:widowControl w:val="0"/>
              <w:spacing w:before="0" w:after="0"/>
              <w:rPr>
                <w:b/>
                <w:color w:val="323232"/>
                <w:lang w:val="et-EE"/>
              </w:rPr>
            </w:pPr>
            <w:r>
              <w:rPr>
                <w:b/>
                <w:color w:val="323232"/>
                <w:lang w:val="et-EE"/>
              </w:rPr>
              <w:lastRenderedPageBreak/>
              <w:t>Kas uurimisobjektiks on patsiendid?</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96" w14:textId="77777777" w:rsidR="00CF5FAA" w:rsidRDefault="0077308A">
            <w:pPr>
              <w:widowControl w:val="0"/>
              <w:spacing w:before="0" w:after="0"/>
              <w:rPr>
                <w:b/>
                <w:color w:val="323232"/>
                <w:lang w:val="et-EE"/>
              </w:rPr>
            </w:pPr>
            <w:r>
              <w:rPr>
                <w:b/>
                <w:color w:val="323232"/>
                <w:lang w:val="et-EE"/>
              </w:rPr>
              <w:t xml:space="preserve"> 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97" w14:textId="77777777" w:rsidR="00CF5FAA" w:rsidRDefault="0077308A" w:rsidP="00331D5C">
            <w:pPr>
              <w:pStyle w:val="ListParagraph"/>
              <w:widowControl w:val="0"/>
              <w:numPr>
                <w:ilvl w:val="0"/>
                <w:numId w:val="5"/>
              </w:numPr>
              <w:spacing w:before="0" w:after="0"/>
              <w:rPr>
                <w:b/>
                <w:color w:val="A6A6A6"/>
                <w:lang w:val="et-EE"/>
              </w:rPr>
            </w:pPr>
            <w:r>
              <w:rPr>
                <w:b/>
                <w:color w:val="A6A6A6" w:themeColor="background1" w:themeShade="A6"/>
                <w:lang w:val="et-EE"/>
              </w:rPr>
              <w:t>Selgitada, missugune haigus/seisund/puue on uuritavatel.</w:t>
            </w:r>
          </w:p>
          <w:p w14:paraId="3D6A5498" w14:textId="77777777" w:rsidR="00CF5FAA" w:rsidRDefault="0077308A" w:rsidP="00331D5C">
            <w:pPr>
              <w:pStyle w:val="ListParagraph"/>
              <w:widowControl w:val="0"/>
              <w:numPr>
                <w:ilvl w:val="0"/>
                <w:numId w:val="5"/>
              </w:numPr>
              <w:spacing w:before="0" w:after="0"/>
              <w:rPr>
                <w:b/>
                <w:color w:val="A6A6A6"/>
                <w:lang w:val="et-EE"/>
              </w:rPr>
            </w:pPr>
            <w:r>
              <w:rPr>
                <w:b/>
                <w:color w:val="A6A6A6" w:themeColor="background1" w:themeShade="A6"/>
                <w:lang w:val="et-EE"/>
              </w:rPr>
              <w:t>Kirjeldada värbamise, kaasamise ja väljajätmise kriteeriume ning informeeritud nõusoleku saamise protseduuri.</w:t>
            </w:r>
          </w:p>
          <w:p w14:paraId="3D6A5499" w14:textId="77777777" w:rsidR="00CF5FAA" w:rsidRDefault="0077308A" w:rsidP="00331D5C">
            <w:pPr>
              <w:pStyle w:val="ListParagraph"/>
              <w:widowControl w:val="0"/>
              <w:numPr>
                <w:ilvl w:val="0"/>
                <w:numId w:val="5"/>
              </w:numPr>
              <w:spacing w:before="0" w:after="0"/>
              <w:rPr>
                <w:b/>
                <w:color w:val="A6A6A6"/>
                <w:lang w:val="et-EE"/>
              </w:rPr>
            </w:pPr>
            <w:r>
              <w:rPr>
                <w:b/>
                <w:color w:val="A6A6A6" w:themeColor="background1" w:themeShade="A6"/>
                <w:lang w:val="et-EE"/>
              </w:rPr>
              <w:t>Kirjeldada, mida tehakse juhuleiu juhusliku tulemuse korral ja kuidas informeeritakse sellest uuritavaid.</w:t>
            </w:r>
          </w:p>
        </w:tc>
      </w:tr>
      <w:tr w:rsidR="00CF5FAA" w14:paraId="3D6A54A1" w14:textId="77777777">
        <w:trPr>
          <w:trHeight w:val="1097"/>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9B" w14:textId="77777777" w:rsidR="00CF5FAA" w:rsidRDefault="0077308A">
            <w:pPr>
              <w:widowControl w:val="0"/>
              <w:spacing w:before="0" w:after="0"/>
            </w:pPr>
            <w:r>
              <w:rPr>
                <w:b/>
                <w:bCs/>
                <w:color w:val="323232"/>
                <w:lang w:val="et-EE"/>
              </w:rPr>
              <w:t>Kas uurimistöös kogutakse</w:t>
            </w:r>
            <w:r>
              <w:rPr>
                <w:b/>
                <w:color w:val="323232"/>
                <w:lang w:val="et-EE"/>
              </w:rPr>
              <w:br/>
            </w:r>
            <w:r>
              <w:rPr>
                <w:b/>
                <w:bCs/>
                <w:color w:val="323232"/>
                <w:lang w:val="et-EE"/>
              </w:rPr>
              <w:t xml:space="preserve">inimestelt bioloogilisi proove? Kas inimestelt võetud </w:t>
            </w:r>
            <w:proofErr w:type="spellStart"/>
            <w:r>
              <w:rPr>
                <w:b/>
                <w:bCs/>
                <w:color w:val="323232"/>
                <w:lang w:val="et-EE"/>
              </w:rPr>
              <w:t>bioloogiliisi</w:t>
            </w:r>
            <w:proofErr w:type="spellEnd"/>
            <w:r>
              <w:rPr>
                <w:b/>
                <w:bCs/>
                <w:color w:val="323232"/>
                <w:lang w:val="et-EE"/>
              </w:rPr>
              <w:t xml:space="preserve"> proove kavatsetakse eksportida kolmandasse riiki (</w:t>
            </w:r>
            <w:hyperlink r:id="rId13">
              <w:r>
                <w:rPr>
                  <w:rStyle w:val="Hyperlink"/>
                  <w:b/>
                  <w:bCs/>
                  <w:lang w:val="et-EE"/>
                </w:rPr>
                <w:t>https://www.aki.ee/et/teenused-poordumisvormid/andmete-edastamine-valisriiki</w:t>
              </w:r>
            </w:hyperlink>
            <w:r>
              <w:rPr>
                <w:b/>
                <w:bCs/>
                <w:color w:val="323232"/>
                <w:lang w:val="et-EE"/>
              </w:rPr>
              <w:t>) või importida neid teisest riigist Eestisse?</w:t>
            </w: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9C" w14:textId="77777777" w:rsidR="00CF5FAA" w:rsidRDefault="0077308A">
            <w:pPr>
              <w:widowControl w:val="0"/>
              <w:spacing w:before="0" w:after="0"/>
              <w:rPr>
                <w:b/>
                <w:color w:val="323232"/>
                <w:lang w:val="et-EE"/>
              </w:rPr>
            </w:pPr>
            <w:r>
              <w:rPr>
                <w:b/>
                <w:color w:val="323232"/>
                <w:lang w:val="et-EE"/>
              </w:rPr>
              <w:t> 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9D" w14:textId="77777777" w:rsidR="00CF5FAA" w:rsidRDefault="0077308A" w:rsidP="00331D5C">
            <w:pPr>
              <w:pStyle w:val="ListParagraph"/>
              <w:widowControl w:val="0"/>
              <w:numPr>
                <w:ilvl w:val="0"/>
                <w:numId w:val="6"/>
              </w:numPr>
              <w:spacing w:before="0" w:after="0"/>
              <w:ind w:left="360"/>
              <w:rPr>
                <w:b/>
                <w:color w:val="A6A6A6"/>
                <w:lang w:val="et-EE"/>
              </w:rPr>
            </w:pPr>
            <w:r>
              <w:rPr>
                <w:b/>
                <w:color w:val="A6A6A6" w:themeColor="background1" w:themeShade="A6"/>
                <w:lang w:val="et-EE"/>
              </w:rPr>
              <w:t>Kirjeldada, missuguseid proove kogutakse.</w:t>
            </w:r>
          </w:p>
          <w:p w14:paraId="3D6A549E" w14:textId="77777777" w:rsidR="00CF5FAA" w:rsidRDefault="0077308A" w:rsidP="00331D5C">
            <w:pPr>
              <w:pStyle w:val="ListParagraph"/>
              <w:widowControl w:val="0"/>
              <w:numPr>
                <w:ilvl w:val="0"/>
                <w:numId w:val="6"/>
              </w:numPr>
              <w:spacing w:before="0" w:after="0"/>
              <w:ind w:left="360"/>
              <w:rPr>
                <w:b/>
                <w:color w:val="A6A6A6"/>
                <w:lang w:val="et-EE"/>
              </w:rPr>
            </w:pPr>
            <w:r>
              <w:rPr>
                <w:b/>
                <w:color w:val="A6A6A6" w:themeColor="background1" w:themeShade="A6"/>
                <w:lang w:val="et-EE"/>
              </w:rPr>
              <w:t>Kirjeldada proovide kogumiseks kasutatavaid protseduure sh kas kasutatakse varem kogutud proove.</w:t>
            </w:r>
          </w:p>
          <w:p w14:paraId="3D6A549F" w14:textId="77777777" w:rsidR="00CF5FAA" w:rsidRDefault="0077308A" w:rsidP="00331D5C">
            <w:pPr>
              <w:pStyle w:val="ListParagraph"/>
              <w:widowControl w:val="0"/>
              <w:numPr>
                <w:ilvl w:val="0"/>
                <w:numId w:val="6"/>
              </w:numPr>
              <w:spacing w:before="0" w:after="0"/>
              <w:ind w:left="360"/>
              <w:rPr>
                <w:b/>
                <w:color w:val="A6A6A6"/>
                <w:lang w:val="et-EE"/>
              </w:rPr>
            </w:pPr>
            <w:r>
              <w:rPr>
                <w:b/>
                <w:color w:val="A6A6A6" w:themeColor="background1" w:themeShade="A6"/>
                <w:lang w:val="et-EE"/>
              </w:rPr>
              <w:t>Selgitada, kuidas tagatakse uuritavate õigused.</w:t>
            </w:r>
          </w:p>
          <w:p w14:paraId="3D6A54A0" w14:textId="77777777" w:rsidR="00CF5FAA" w:rsidRDefault="0077308A" w:rsidP="00331D5C">
            <w:pPr>
              <w:pStyle w:val="ListParagraph"/>
              <w:widowControl w:val="0"/>
              <w:numPr>
                <w:ilvl w:val="0"/>
                <w:numId w:val="6"/>
              </w:numPr>
              <w:spacing w:before="0" w:after="0"/>
              <w:ind w:left="360"/>
              <w:rPr>
                <w:b/>
                <w:color w:val="A6A6A6"/>
                <w:lang w:val="et-EE"/>
              </w:rPr>
            </w:pPr>
            <w:r>
              <w:rPr>
                <w:b/>
                <w:color w:val="A6A6A6" w:themeColor="background1" w:themeShade="A6"/>
                <w:lang w:val="et-EE"/>
              </w:rPr>
              <w:t xml:space="preserve">Selgitada, mida tehakse proovidega pärast uuringu lõppemist. </w:t>
            </w:r>
          </w:p>
        </w:tc>
      </w:tr>
      <w:tr w:rsidR="00CF5FAA" w14:paraId="3D6A54A3" w14:textId="77777777">
        <w:trPr>
          <w:trHeight w:val="430"/>
        </w:trPr>
        <w:tc>
          <w:tcPr>
            <w:tcW w:w="9526" w:type="dxa"/>
            <w:gridSpan w:val="3"/>
            <w:tcBorders>
              <w:top w:val="single" w:sz="4" w:space="0" w:color="000000"/>
              <w:left w:val="single" w:sz="4" w:space="0" w:color="525252"/>
              <w:bottom w:val="single" w:sz="4" w:space="0" w:color="525252"/>
              <w:right w:val="single" w:sz="4" w:space="0" w:color="525252"/>
            </w:tcBorders>
            <w:shd w:val="clear" w:color="auto" w:fill="D0CECE"/>
          </w:tcPr>
          <w:p w14:paraId="3D6A54A2" w14:textId="77777777" w:rsidR="00CF5FAA" w:rsidRDefault="0077308A">
            <w:pPr>
              <w:widowControl w:val="0"/>
              <w:rPr>
                <w:lang w:val="et-EE"/>
              </w:rPr>
            </w:pPr>
            <w:r>
              <w:rPr>
                <w:b/>
                <w:lang w:val="et-EE"/>
              </w:rPr>
              <w:t>13 b Isikuandmed ja andmestikud</w:t>
            </w:r>
          </w:p>
        </w:tc>
      </w:tr>
      <w:tr w:rsidR="00CF5FAA" w14:paraId="3D6A54A7" w14:textId="77777777">
        <w:trPr>
          <w:trHeight w:val="430"/>
        </w:trPr>
        <w:tc>
          <w:tcPr>
            <w:tcW w:w="3496" w:type="dxa"/>
            <w:tcBorders>
              <w:top w:val="single" w:sz="4" w:space="0" w:color="525252"/>
              <w:left w:val="single" w:sz="4" w:space="0" w:color="525252"/>
              <w:bottom w:val="single" w:sz="4" w:space="0" w:color="525252"/>
              <w:right w:val="single" w:sz="4" w:space="0" w:color="525252"/>
            </w:tcBorders>
            <w:shd w:val="clear" w:color="auto" w:fill="auto"/>
          </w:tcPr>
          <w:p w14:paraId="3D6A54A4" w14:textId="77777777" w:rsidR="00CF5FAA" w:rsidRDefault="00CF5FAA">
            <w:pPr>
              <w:widowControl w:val="0"/>
              <w:rPr>
                <w:lang w:val="et-EE"/>
              </w:rPr>
            </w:pPr>
          </w:p>
        </w:tc>
        <w:tc>
          <w:tcPr>
            <w:tcW w:w="554" w:type="dxa"/>
            <w:tcBorders>
              <w:top w:val="single" w:sz="4" w:space="0" w:color="525252"/>
              <w:left w:val="single" w:sz="4" w:space="0" w:color="525252"/>
              <w:bottom w:val="single" w:sz="4" w:space="0" w:color="525252"/>
              <w:right w:val="single" w:sz="4" w:space="0" w:color="525252"/>
            </w:tcBorders>
            <w:shd w:val="clear" w:color="auto" w:fill="auto"/>
          </w:tcPr>
          <w:p w14:paraId="3D6A54A5" w14:textId="77777777" w:rsidR="00CF5FAA" w:rsidRDefault="0077308A">
            <w:pPr>
              <w:widowControl w:val="0"/>
              <w:spacing w:before="0" w:after="0"/>
              <w:rPr>
                <w:b/>
                <w:color w:val="323232"/>
                <w:lang w:val="et-EE"/>
              </w:rPr>
            </w:pPr>
            <w:r>
              <w:rPr>
                <w:b/>
                <w:color w:val="323232"/>
                <w:lang w:val="et-EE"/>
              </w:rPr>
              <w:t>Ei</w:t>
            </w:r>
          </w:p>
        </w:tc>
        <w:tc>
          <w:tcPr>
            <w:tcW w:w="5476" w:type="dxa"/>
            <w:tcBorders>
              <w:top w:val="single" w:sz="4" w:space="0" w:color="525252"/>
              <w:left w:val="single" w:sz="4" w:space="0" w:color="525252"/>
              <w:bottom w:val="single" w:sz="4" w:space="0" w:color="525252"/>
              <w:right w:val="single" w:sz="4" w:space="0" w:color="525252"/>
            </w:tcBorders>
            <w:shd w:val="clear" w:color="auto" w:fill="auto"/>
          </w:tcPr>
          <w:p w14:paraId="3D6A54A6" w14:textId="77777777" w:rsidR="00CF5FAA" w:rsidRDefault="0077308A">
            <w:pPr>
              <w:widowControl w:val="0"/>
              <w:spacing w:before="0" w:after="0"/>
              <w:rPr>
                <w:b/>
                <w:color w:val="323232"/>
                <w:lang w:val="et-EE"/>
              </w:rPr>
            </w:pPr>
            <w:r>
              <w:rPr>
                <w:b/>
                <w:color w:val="323232"/>
                <w:lang w:val="et-EE"/>
              </w:rPr>
              <w:t>Jah</w:t>
            </w:r>
          </w:p>
        </w:tc>
      </w:tr>
      <w:tr w:rsidR="00CF5FAA" w14:paraId="3D6A54CF" w14:textId="77777777">
        <w:trPr>
          <w:trHeight w:val="3251"/>
        </w:trPr>
        <w:tc>
          <w:tcPr>
            <w:tcW w:w="3496" w:type="dxa"/>
            <w:tcBorders>
              <w:top w:val="single" w:sz="4" w:space="0" w:color="525252"/>
              <w:left w:val="single" w:sz="4" w:space="0" w:color="525252"/>
              <w:bottom w:val="single" w:sz="4" w:space="0" w:color="000000"/>
              <w:right w:val="single" w:sz="4" w:space="0" w:color="525252"/>
            </w:tcBorders>
            <w:shd w:val="clear" w:color="auto" w:fill="auto"/>
          </w:tcPr>
          <w:p w14:paraId="3D6A54A8" w14:textId="77777777" w:rsidR="00CF5FAA" w:rsidRDefault="0077308A">
            <w:pPr>
              <w:widowControl w:val="0"/>
              <w:spacing w:before="0" w:after="0"/>
              <w:rPr>
                <w:b/>
                <w:color w:val="323232"/>
                <w:lang w:val="et-EE"/>
              </w:rPr>
            </w:pPr>
            <w:r>
              <w:rPr>
                <w:b/>
                <w:color w:val="323232"/>
                <w:lang w:val="et-EE"/>
              </w:rPr>
              <w:t xml:space="preserve">Kas uurimistöö käigus kogutakse või analüüsitakse isikuandmeid, sh eriliiki isikuandmeid? </w:t>
            </w:r>
          </w:p>
        </w:tc>
        <w:tc>
          <w:tcPr>
            <w:tcW w:w="554"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4A9" w14:textId="77777777" w:rsidR="00CF5FAA" w:rsidRDefault="0077308A">
            <w:pPr>
              <w:widowControl w:val="0"/>
              <w:rPr>
                <w:lang w:val="et-EE"/>
              </w:rPr>
            </w:pPr>
            <w:r>
              <w:rPr>
                <w:lang w:val="et-EE"/>
              </w:rPr>
              <w:t>Jah</w:t>
            </w:r>
          </w:p>
        </w:tc>
        <w:tc>
          <w:tcPr>
            <w:tcW w:w="5476" w:type="dxa"/>
            <w:tcBorders>
              <w:top w:val="single" w:sz="4" w:space="0" w:color="525252"/>
              <w:left w:val="single" w:sz="4" w:space="0" w:color="525252"/>
              <w:bottom w:val="single" w:sz="4" w:space="0" w:color="000000"/>
              <w:right w:val="single" w:sz="4" w:space="0" w:color="525252"/>
            </w:tcBorders>
            <w:shd w:val="clear" w:color="auto" w:fill="auto"/>
          </w:tcPr>
          <w:p w14:paraId="3D6A54AA" w14:textId="77777777" w:rsidR="00CF5FAA" w:rsidRDefault="0077308A" w:rsidP="00331D5C">
            <w:pPr>
              <w:pStyle w:val="ListParagraph"/>
              <w:widowControl w:val="0"/>
              <w:numPr>
                <w:ilvl w:val="0"/>
                <w:numId w:val="7"/>
              </w:numPr>
              <w:spacing w:before="0" w:after="0"/>
              <w:rPr>
                <w:b/>
                <w:color w:val="323232"/>
                <w:lang w:val="et-EE"/>
              </w:rPr>
            </w:pPr>
            <w:r>
              <w:rPr>
                <w:b/>
                <w:bCs/>
                <w:color w:val="323232"/>
                <w:lang w:val="et-EE"/>
              </w:rPr>
              <w:t>Täpne andmete koosseis, mis on vajalik uuringu läbiviimiseks (võib esitada lisana).</w:t>
            </w:r>
          </w:p>
          <w:p w14:paraId="3D6A54AB" w14:textId="77777777" w:rsidR="00CF5FAA" w:rsidRDefault="0077308A">
            <w:pPr>
              <w:widowControl w:val="0"/>
              <w:spacing w:before="0" w:after="0"/>
              <w:rPr>
                <w:color w:val="323232"/>
                <w:lang w:val="et-EE"/>
              </w:rPr>
            </w:pPr>
            <w:r>
              <w:rPr>
                <w:color w:val="323232"/>
                <w:lang w:val="et-EE"/>
              </w:rPr>
              <w:t>Uuringus kasutatakse juba varasemalt geenivaramuga liitunud geenidoonorite geeni-, tervise-, ja positsioneerimise andmeid, loetletud punktis 14.</w:t>
            </w:r>
          </w:p>
          <w:p w14:paraId="3D6A54AC" w14:textId="77777777" w:rsidR="00CF5FAA" w:rsidRDefault="0077308A">
            <w:pPr>
              <w:widowControl w:val="0"/>
              <w:spacing w:before="0" w:after="0"/>
            </w:pPr>
            <w:r>
              <w:rPr>
                <w:color w:val="323232"/>
                <w:lang w:val="et-EE"/>
              </w:rPr>
              <w:t>Geenidoonoritelt kogutakse täiendavalt infot nende isiksusejoonte</w:t>
            </w:r>
            <w:r>
              <w:rPr>
                <w:color w:val="323232"/>
              </w:rPr>
              <w:t xml:space="preserve">, </w:t>
            </w:r>
            <w:proofErr w:type="spellStart"/>
            <w:r>
              <w:rPr>
                <w:color w:val="323232"/>
              </w:rPr>
              <w:t>hoiakute</w:t>
            </w:r>
            <w:proofErr w:type="spellEnd"/>
            <w:r>
              <w:rPr>
                <w:color w:val="323232"/>
              </w:rPr>
              <w:t xml:space="preserve">, </w:t>
            </w:r>
            <w:proofErr w:type="spellStart"/>
            <w:r>
              <w:rPr>
                <w:color w:val="323232"/>
              </w:rPr>
              <w:t>kogemuste</w:t>
            </w:r>
            <w:proofErr w:type="spellEnd"/>
            <w:r>
              <w:rPr>
                <w:b/>
                <w:bCs/>
                <w:color w:val="323232"/>
                <w:lang w:val="et-EE"/>
              </w:rPr>
              <w:t xml:space="preserve"> </w:t>
            </w:r>
            <w:r>
              <w:rPr>
                <w:color w:val="323232"/>
                <w:lang w:val="et-EE"/>
              </w:rPr>
              <w:t>ja käitumise kohta.</w:t>
            </w:r>
            <w:r>
              <w:t xml:space="preserve"> </w:t>
            </w:r>
            <w:r>
              <w:rPr>
                <w:color w:val="323232"/>
                <w:lang w:val="et-EE"/>
              </w:rPr>
              <w:t>Kogutud andmeid hoitakse geenivaramu andmekogus. Teadusuuringuteks väljastatakse neid andmeid geenivaramus kehtivate tavapärast andmete väljastamise protseduuri reegleid järgides ning ainult pseudonüümitud kujul.</w:t>
            </w:r>
          </w:p>
          <w:p w14:paraId="3D6A54AD" w14:textId="77777777" w:rsidR="00CF5FAA" w:rsidRDefault="0077308A">
            <w:pPr>
              <w:widowControl w:val="0"/>
              <w:spacing w:before="0" w:after="0"/>
              <w:rPr>
                <w:color w:val="323232"/>
                <w:lang w:val="et-EE"/>
              </w:rPr>
            </w:pPr>
            <w:r>
              <w:rPr>
                <w:color w:val="323232"/>
                <w:lang w:val="et-EE"/>
              </w:rPr>
              <w:t xml:space="preserve"> </w:t>
            </w:r>
          </w:p>
          <w:p w14:paraId="3D6A54AE" w14:textId="77777777" w:rsidR="00CF5FAA" w:rsidRDefault="0077308A" w:rsidP="00331D5C">
            <w:pPr>
              <w:pStyle w:val="ListParagraph"/>
              <w:widowControl w:val="0"/>
              <w:numPr>
                <w:ilvl w:val="0"/>
                <w:numId w:val="7"/>
              </w:numPr>
              <w:spacing w:before="0" w:after="0"/>
              <w:rPr>
                <w:b/>
                <w:color w:val="323232"/>
                <w:lang w:val="et-EE"/>
              </w:rPr>
            </w:pPr>
            <w:r>
              <w:rPr>
                <w:b/>
                <w:bCs/>
                <w:color w:val="323232"/>
                <w:lang w:val="et-EE"/>
              </w:rPr>
              <w:t>Kinnitada, et informeeritud nõusolek on olemas või saadakse enne uuringu algust, kui uuring põhineb nõusolekul.</w:t>
            </w:r>
          </w:p>
          <w:p w14:paraId="3D6A54AF" w14:textId="77777777" w:rsidR="00CF5FAA" w:rsidRDefault="0077308A">
            <w:pPr>
              <w:widowControl w:val="0"/>
              <w:spacing w:before="0" w:after="0"/>
              <w:rPr>
                <w:color w:val="323232"/>
                <w:lang w:val="et-EE"/>
              </w:rPr>
            </w:pPr>
            <w:r>
              <w:rPr>
                <w:color w:val="323232"/>
                <w:lang w:val="et-EE"/>
              </w:rPr>
              <w:t xml:space="preserve">Geenivaramuga liitumisel on kõik geenidoonorid allkirjastanud geenidoonoriks saamise nõusoleku vormi. Antud uurimistöös osalemiseks annavad geenidoonorid täiendava nõusoleku uuringus osalemiseks (vt </w:t>
            </w:r>
            <w:r>
              <w:rPr>
                <w:b/>
                <w:bCs/>
                <w:color w:val="323232"/>
                <w:lang w:val="et-EE"/>
              </w:rPr>
              <w:t>Lisa 3 Nõusoleku leht</w:t>
            </w:r>
            <w:r>
              <w:rPr>
                <w:color w:val="323232"/>
                <w:lang w:val="et-EE"/>
              </w:rPr>
              <w:t>).</w:t>
            </w:r>
          </w:p>
          <w:p w14:paraId="3D6A54B0" w14:textId="77777777" w:rsidR="00CF5FAA" w:rsidRDefault="00CF5FAA">
            <w:pPr>
              <w:widowControl w:val="0"/>
              <w:spacing w:before="0" w:after="0"/>
              <w:rPr>
                <w:b/>
                <w:color w:val="323232"/>
                <w:lang w:val="et-EE"/>
              </w:rPr>
            </w:pPr>
          </w:p>
          <w:p w14:paraId="3D6A54B1" w14:textId="77777777" w:rsidR="00CF5FAA" w:rsidRDefault="0077308A" w:rsidP="00331D5C">
            <w:pPr>
              <w:pStyle w:val="ListParagraph"/>
              <w:widowControl w:val="0"/>
              <w:numPr>
                <w:ilvl w:val="0"/>
                <w:numId w:val="7"/>
              </w:numPr>
              <w:spacing w:before="0" w:after="0"/>
              <w:rPr>
                <w:b/>
                <w:color w:val="323232"/>
                <w:lang w:val="et-EE"/>
              </w:rPr>
            </w:pPr>
            <w:r>
              <w:rPr>
                <w:b/>
                <w:bCs/>
                <w:color w:val="323232"/>
                <w:lang w:val="et-EE"/>
              </w:rPr>
              <w:t>Selgitada, miks on kõik töödeldavad andmed asjakohased ja vajalikud (lähtudes andmete minimeerimise põhimõttest).</w:t>
            </w:r>
          </w:p>
          <w:p w14:paraId="3D6A54B2" w14:textId="77777777" w:rsidR="00CF5FAA" w:rsidRDefault="0077308A">
            <w:pPr>
              <w:widowControl w:val="0"/>
              <w:spacing w:before="0" w:after="0"/>
              <w:rPr>
                <w:lang w:val="et-EE"/>
              </w:rPr>
            </w:pPr>
            <w:r>
              <w:rPr>
                <w:lang w:val="et-EE"/>
              </w:rPr>
              <w:t>Isikuandmeid kasutatakse uuritavatega ühenduse võtm</w:t>
            </w:r>
            <w:r>
              <w:rPr>
                <w:color w:val="000000" w:themeColor="text1"/>
                <w:lang w:val="et-EE"/>
              </w:rPr>
              <w:t xml:space="preserve">iseks ja nende kutsumiseks planeeritavasse uuringusse (vt </w:t>
            </w:r>
            <w:r>
              <w:rPr>
                <w:b/>
                <w:bCs/>
                <w:color w:val="000000" w:themeColor="text1"/>
                <w:lang w:val="et-EE"/>
              </w:rPr>
              <w:t>Lisa 3 Uuringukutsed. Lisa 3 Nõusoleku leht</w:t>
            </w:r>
            <w:r>
              <w:rPr>
                <w:color w:val="000000" w:themeColor="text1"/>
                <w:lang w:val="et-EE"/>
              </w:rPr>
              <w:t>).</w:t>
            </w:r>
          </w:p>
          <w:p w14:paraId="3D6A54B3" w14:textId="77777777" w:rsidR="00CF5FAA" w:rsidRDefault="00CF5FAA">
            <w:pPr>
              <w:widowControl w:val="0"/>
              <w:spacing w:before="0" w:after="0"/>
              <w:rPr>
                <w:color w:val="000000"/>
                <w:lang w:val="et-EE"/>
              </w:rPr>
            </w:pPr>
          </w:p>
          <w:p w14:paraId="72689F30" w14:textId="001F77E1" w:rsidR="00406EA8" w:rsidRDefault="0077308A">
            <w:pPr>
              <w:widowControl w:val="0"/>
              <w:spacing w:before="0" w:after="0"/>
              <w:rPr>
                <w:lang w:val="et-EE"/>
              </w:rPr>
            </w:pPr>
            <w:r>
              <w:rPr>
                <w:lang w:val="et-EE"/>
              </w:rPr>
              <w:t>Isiksuse</w:t>
            </w:r>
            <w:r>
              <w:rPr>
                <w:b/>
                <w:bCs/>
                <w:lang w:val="et-EE"/>
              </w:rPr>
              <w:t xml:space="preserve">, </w:t>
            </w:r>
            <w:r>
              <w:rPr>
                <w:lang w:val="et-EE"/>
              </w:rPr>
              <w:t xml:space="preserve">hoiakute ja kogemuste andmed on geenivaramule vajalikud, et mõista nende rolli inimese tervise kujundamisel. Käesolevas uuringus kasutame küsimustikke, mis on laiahaardelised ja võimalikult erinevad, et vältida osalejate koormamist sama küsimuse/testi mitu korda </w:t>
            </w:r>
            <w:r>
              <w:rPr>
                <w:lang w:val="et-EE"/>
              </w:rPr>
              <w:lastRenderedPageBreak/>
              <w:t>esitamisega.</w:t>
            </w:r>
          </w:p>
          <w:p w14:paraId="3D6A54B5" w14:textId="77777777" w:rsidR="00CF5FAA" w:rsidRDefault="00CF5FAA">
            <w:pPr>
              <w:widowControl w:val="0"/>
              <w:spacing w:before="0" w:after="0"/>
              <w:rPr>
                <w:lang w:val="et-EE"/>
              </w:rPr>
            </w:pPr>
          </w:p>
          <w:p w14:paraId="3D6A54B6" w14:textId="5C4D9DEC" w:rsidR="00CF5FAA" w:rsidRPr="002448F5" w:rsidRDefault="0077308A">
            <w:pPr>
              <w:widowControl w:val="0"/>
              <w:spacing w:before="0" w:after="0"/>
              <w:rPr>
                <w:b/>
                <w:bCs/>
                <w:lang w:val="en-EE"/>
              </w:rPr>
            </w:pPr>
            <w:r>
              <w:rPr>
                <w:lang w:val="et-EE"/>
              </w:rPr>
              <w:t>Terviseandmed on vajalikud, et mõista inimese käitumise ja tervise seoseid. Selleks lingitakse andmeanalüüsi tarvis andmeid terviseküsimustikust, küsimustik</w:t>
            </w:r>
            <w:r w:rsidR="00867847">
              <w:rPr>
                <w:lang w:val="et-EE"/>
              </w:rPr>
              <w:t>e</w:t>
            </w:r>
            <w:r>
              <w:rPr>
                <w:lang w:val="et-EE"/>
              </w:rPr>
              <w:t xml:space="preserve">st „Heaolu ja vaimne tervis” </w:t>
            </w:r>
            <w:r w:rsidRPr="00867847">
              <w:rPr>
                <w:lang w:val="et-EE"/>
              </w:rPr>
              <w:t>ja</w:t>
            </w:r>
            <w:r w:rsidR="002D616D" w:rsidRPr="00867847">
              <w:rPr>
                <w:lang w:val="et-EE"/>
              </w:rPr>
              <w:t xml:space="preserve"> „</w:t>
            </w:r>
            <w:r w:rsidR="00867847" w:rsidRPr="002448F5">
              <w:rPr>
                <w:lang w:val="en-EE"/>
              </w:rPr>
              <w:t>Ravimite ja vaktsiinide kõrvaltoimete geeniuuring</w:t>
            </w:r>
            <w:r w:rsidR="002D616D" w:rsidRPr="00867847">
              <w:rPr>
                <w:lang w:val="et-EE"/>
              </w:rPr>
              <w:t>“</w:t>
            </w:r>
            <w:r w:rsidR="00867847" w:rsidRPr="00867847">
              <w:rPr>
                <w:lang w:val="et-EE"/>
              </w:rPr>
              <w:t>,</w:t>
            </w:r>
            <w:r>
              <w:rPr>
                <w:lang w:val="et-EE"/>
              </w:rPr>
              <w:t xml:space="preserve"> Eesti Haigekassa tervishoiuteenuste andmebaasist.</w:t>
            </w:r>
            <w:r w:rsidR="00263AA3">
              <w:rPr>
                <w:lang w:val="et-EE"/>
              </w:rPr>
              <w:t xml:space="preserve"> Lisaks lingitakse ka </w:t>
            </w:r>
            <w:r w:rsidR="00406EA8">
              <w:rPr>
                <w:lang w:val="et-EE"/>
              </w:rPr>
              <w:t xml:space="preserve">geenidoonorite </w:t>
            </w:r>
            <w:r w:rsidR="00A84A85">
              <w:rPr>
                <w:lang w:val="et-EE"/>
              </w:rPr>
              <w:t xml:space="preserve">objektiivsed terviseandmed nagu </w:t>
            </w:r>
            <w:r w:rsidR="00406EA8">
              <w:rPr>
                <w:lang w:val="et-EE"/>
              </w:rPr>
              <w:t>veremarkeri</w:t>
            </w:r>
            <w:r w:rsidR="00A84A85">
              <w:rPr>
                <w:lang w:val="et-EE"/>
              </w:rPr>
              <w:t>d (</w:t>
            </w:r>
            <w:r w:rsidR="00406EA8">
              <w:rPr>
                <w:lang w:val="et-EE"/>
              </w:rPr>
              <w:t>veremetabolii</w:t>
            </w:r>
            <w:r w:rsidR="00A84A85">
              <w:rPr>
                <w:lang w:val="et-EE"/>
              </w:rPr>
              <w:t>d</w:t>
            </w:r>
            <w:r w:rsidR="00406EA8">
              <w:rPr>
                <w:lang w:val="et-EE"/>
              </w:rPr>
              <w:t>id</w:t>
            </w:r>
            <w:r w:rsidR="00A84A85">
              <w:rPr>
                <w:lang w:val="et-EE"/>
              </w:rPr>
              <w:t>)</w:t>
            </w:r>
          </w:p>
          <w:p w14:paraId="6D2D932F" w14:textId="77777777" w:rsidR="00291C07" w:rsidRDefault="00291C07">
            <w:pPr>
              <w:widowControl w:val="0"/>
              <w:spacing w:before="0" w:after="0"/>
              <w:rPr>
                <w:lang w:val="et-EE"/>
              </w:rPr>
            </w:pPr>
          </w:p>
          <w:p w14:paraId="3D6A54B8" w14:textId="77777777" w:rsidR="00CF5FAA" w:rsidRDefault="0077308A">
            <w:pPr>
              <w:widowControl w:val="0"/>
              <w:spacing w:before="0" w:after="0"/>
              <w:rPr>
                <w:color w:val="000000"/>
                <w:lang w:val="et-EE"/>
              </w:rPr>
            </w:pPr>
            <w:r>
              <w:rPr>
                <w:color w:val="000000"/>
                <w:lang w:val="et-EE"/>
              </w:rPr>
              <w:t>Mobiiliuuringu andmed on vajalikud, et hinnata mobiiliandmete perspektiivi automaatseks isiksuse ja terviseseisundi hindamiseks.</w:t>
            </w:r>
          </w:p>
          <w:p w14:paraId="3D6A54B9" w14:textId="77777777" w:rsidR="00CF5FAA" w:rsidRDefault="0077308A">
            <w:pPr>
              <w:widowControl w:val="0"/>
              <w:rPr>
                <w:lang w:val="et-EE"/>
              </w:rPr>
            </w:pPr>
            <w:r>
              <w:rPr>
                <w:bCs/>
                <w:color w:val="000000"/>
                <w:lang w:val="et-EE"/>
              </w:rPr>
              <w:t>Geenidoonorite DNA andmed, mis on vajalikud geenide avastamiseks ja põhjuslikkuse analüüsiks.</w:t>
            </w:r>
          </w:p>
          <w:p w14:paraId="3D6A54BA" w14:textId="77777777" w:rsidR="00CF5FAA" w:rsidRDefault="0077308A">
            <w:pPr>
              <w:widowControl w:val="0"/>
              <w:rPr>
                <w:lang w:val="et-EE"/>
              </w:rPr>
            </w:pPr>
            <w:r>
              <w:rPr>
                <w:color w:val="000000" w:themeColor="text1"/>
                <w:lang w:val="et-EE"/>
              </w:rPr>
              <w:t>Vaktsineerimise, COVIDisse haigestumise, ja immuunsüsteemi mõjutavate ravimite tarvitamise andmed on vajalikud, et mõista kuidas sünnib inimeste otsus vaktsineerida või mitte vaktsineerida.</w:t>
            </w:r>
          </w:p>
          <w:p w14:paraId="3D6A54BB" w14:textId="77777777" w:rsidR="00CF5FAA" w:rsidRDefault="00CF5FAA">
            <w:pPr>
              <w:widowControl w:val="0"/>
              <w:rPr>
                <w:lang w:val="et-EE"/>
              </w:rPr>
            </w:pPr>
          </w:p>
          <w:p w14:paraId="3D6A54BC" w14:textId="77777777" w:rsidR="00CF5FAA" w:rsidRDefault="00CF5FAA">
            <w:pPr>
              <w:widowControl w:val="0"/>
              <w:spacing w:before="0" w:after="0"/>
              <w:rPr>
                <w:b/>
                <w:color w:val="000000"/>
                <w:lang w:val="et-EE"/>
              </w:rPr>
            </w:pPr>
          </w:p>
          <w:p w14:paraId="3D6A54BD" w14:textId="77777777" w:rsidR="00CF5FAA" w:rsidRDefault="0077308A" w:rsidP="00331D5C">
            <w:pPr>
              <w:pStyle w:val="ListParagraph"/>
              <w:widowControl w:val="0"/>
              <w:numPr>
                <w:ilvl w:val="0"/>
                <w:numId w:val="7"/>
              </w:numPr>
              <w:spacing w:before="0" w:after="0"/>
              <w:rPr>
                <w:b/>
                <w:bCs/>
                <w:color w:val="000000"/>
                <w:lang w:val="et-EE"/>
              </w:rPr>
            </w:pPr>
            <w:r>
              <w:rPr>
                <w:b/>
                <w:bCs/>
                <w:color w:val="000000"/>
                <w:lang w:val="et-EE"/>
              </w:rPr>
              <w:t xml:space="preserve">Kas andmesubjektid on tuvastatavad? </w:t>
            </w:r>
          </w:p>
          <w:p w14:paraId="3D6A54BE" w14:textId="77777777" w:rsidR="00CF5FAA" w:rsidRDefault="0077308A">
            <w:pPr>
              <w:pStyle w:val="ListParagraph"/>
              <w:widowControl w:val="0"/>
              <w:spacing w:before="0" w:after="0"/>
              <w:ind w:left="1080"/>
              <w:rPr>
                <w:b/>
                <w:bCs/>
                <w:color w:val="000000"/>
                <w:lang w:val="et-EE"/>
              </w:rPr>
            </w:pPr>
            <w:r>
              <w:rPr>
                <w:b/>
                <w:bCs/>
                <w:color w:val="000000"/>
                <w:lang w:val="et-EE"/>
              </w:rPr>
              <w:t>Kui jah, siis kirjeldada, kuidas on täidetud järgmised tingimused:</w:t>
            </w:r>
          </w:p>
          <w:p w14:paraId="3D6A54BF" w14:textId="77777777" w:rsidR="00CF5FAA" w:rsidRDefault="00CF5FAA">
            <w:pPr>
              <w:pStyle w:val="ListParagraph"/>
              <w:widowControl w:val="0"/>
              <w:spacing w:before="0" w:after="0"/>
              <w:rPr>
                <w:color w:val="000000"/>
                <w:lang w:val="et-EE"/>
              </w:rPr>
            </w:pPr>
          </w:p>
          <w:p w14:paraId="3D6A54C0" w14:textId="77777777" w:rsidR="00CF5FAA" w:rsidRDefault="0077308A">
            <w:pPr>
              <w:pStyle w:val="ListParagraph"/>
              <w:widowControl w:val="0"/>
              <w:spacing w:before="0" w:after="0"/>
              <w:ind w:left="0"/>
              <w:rPr>
                <w:color w:val="000000"/>
                <w:lang w:val="et-EE"/>
              </w:rPr>
            </w:pPr>
            <w:r>
              <w:rPr>
                <w:color w:val="000000"/>
                <w:lang w:val="et-EE"/>
              </w:rPr>
              <w:t>Geenidoonorite andmed on pseudonüümitud. Antud</w:t>
            </w:r>
          </w:p>
          <w:p w14:paraId="3D6A54C1" w14:textId="77777777" w:rsidR="00CF5FAA" w:rsidRDefault="0077308A">
            <w:pPr>
              <w:pStyle w:val="ListParagraph"/>
              <w:widowControl w:val="0"/>
              <w:spacing w:before="0" w:after="0"/>
              <w:ind w:left="0"/>
              <w:rPr>
                <w:color w:val="000000"/>
                <w:lang w:val="et-EE"/>
              </w:rPr>
            </w:pPr>
            <w:r>
              <w:rPr>
                <w:color w:val="000000"/>
                <w:lang w:val="et-EE"/>
              </w:rPr>
              <w:t xml:space="preserve">uuringus toimub andmete </w:t>
            </w:r>
            <w:proofErr w:type="spellStart"/>
            <w:r>
              <w:rPr>
                <w:color w:val="000000"/>
                <w:lang w:val="et-EE"/>
              </w:rPr>
              <w:t>depseudonüümimine</w:t>
            </w:r>
            <w:proofErr w:type="spellEnd"/>
            <w:r>
              <w:rPr>
                <w:color w:val="000000"/>
                <w:lang w:val="et-EE"/>
              </w:rPr>
              <w:t xml:space="preserve"> vaid kutsete</w:t>
            </w:r>
          </w:p>
          <w:p w14:paraId="3D6A54C2" w14:textId="77777777" w:rsidR="00CF5FAA" w:rsidRDefault="0077308A">
            <w:pPr>
              <w:pStyle w:val="ListParagraph"/>
              <w:widowControl w:val="0"/>
              <w:spacing w:before="0" w:after="0"/>
              <w:ind w:left="0"/>
              <w:rPr>
                <w:color w:val="000000"/>
                <w:lang w:val="et-EE"/>
              </w:rPr>
            </w:pPr>
            <w:r>
              <w:rPr>
                <w:color w:val="000000"/>
                <w:lang w:val="et-EE"/>
              </w:rPr>
              <w:t>saatmiseks. Küsimustiku täitmisel ning andmete</w:t>
            </w:r>
          </w:p>
          <w:p w14:paraId="3D6A54C3" w14:textId="77777777" w:rsidR="00CF5FAA" w:rsidRDefault="0077308A">
            <w:pPr>
              <w:pStyle w:val="ListParagraph"/>
              <w:widowControl w:val="0"/>
              <w:spacing w:before="0" w:after="0"/>
              <w:ind w:left="0"/>
              <w:rPr>
                <w:color w:val="000000"/>
                <w:lang w:val="et-EE"/>
              </w:rPr>
            </w:pPr>
            <w:r>
              <w:rPr>
                <w:color w:val="000000"/>
                <w:lang w:val="et-EE"/>
              </w:rPr>
              <w:t>salvestamisel on kasutusel vaid uuritava pseudonüüm.</w:t>
            </w:r>
          </w:p>
          <w:p w14:paraId="3D6A54C4" w14:textId="77777777" w:rsidR="00CF5FAA" w:rsidRDefault="0077308A">
            <w:pPr>
              <w:pStyle w:val="ListParagraph"/>
              <w:widowControl w:val="0"/>
              <w:spacing w:before="0" w:after="0"/>
              <w:ind w:left="0"/>
              <w:rPr>
                <w:color w:val="000000"/>
                <w:lang w:val="et-EE"/>
              </w:rPr>
            </w:pPr>
            <w:r>
              <w:rPr>
                <w:color w:val="000000"/>
                <w:lang w:val="et-EE"/>
              </w:rPr>
              <w:t>Seega andmeanalüüsil ei ole andmesubjektid tuvastatavad.</w:t>
            </w:r>
          </w:p>
          <w:p w14:paraId="3D6A54C5" w14:textId="77777777" w:rsidR="00CF5FAA" w:rsidRDefault="00CF5FAA">
            <w:pPr>
              <w:pStyle w:val="ListParagraph"/>
              <w:widowControl w:val="0"/>
              <w:spacing w:before="0" w:after="0"/>
              <w:rPr>
                <w:b/>
                <w:bCs/>
                <w:color w:val="000000"/>
                <w:lang w:val="et-EE"/>
              </w:rPr>
            </w:pPr>
          </w:p>
          <w:p w14:paraId="3D6A54C6" w14:textId="77777777" w:rsidR="00CF5FAA" w:rsidRDefault="0077308A" w:rsidP="00331D5C">
            <w:pPr>
              <w:pStyle w:val="ListParagraph"/>
              <w:widowControl w:val="0"/>
              <w:numPr>
                <w:ilvl w:val="1"/>
                <w:numId w:val="7"/>
              </w:numPr>
              <w:spacing w:before="0" w:after="0"/>
              <w:rPr>
                <w:b/>
                <w:bCs/>
                <w:color w:val="000000"/>
                <w:lang w:val="et-EE"/>
              </w:rPr>
            </w:pPr>
            <w:r>
              <w:rPr>
                <w:b/>
                <w:bCs/>
                <w:color w:val="000000"/>
                <w:lang w:val="et-EE"/>
              </w:rPr>
              <w:t>pärast tuvastamist võimaldavate andmete eemaldamist ei ole andmetöötluse eesmärgid enam saavutatavad või neid oleks ebamõistlikult raske saavutada;</w:t>
            </w:r>
          </w:p>
          <w:p w14:paraId="3D6A54C7" w14:textId="77777777" w:rsidR="00CF5FAA" w:rsidRDefault="00CF5FAA">
            <w:pPr>
              <w:widowControl w:val="0"/>
              <w:spacing w:before="0" w:after="0"/>
              <w:rPr>
                <w:bCs/>
                <w:color w:val="000000"/>
                <w:lang w:val="et-EE"/>
              </w:rPr>
            </w:pPr>
          </w:p>
          <w:p w14:paraId="3D6A54C8" w14:textId="77777777" w:rsidR="00CF5FAA" w:rsidRDefault="0077308A">
            <w:pPr>
              <w:widowControl w:val="0"/>
              <w:spacing w:before="0" w:after="0"/>
              <w:rPr>
                <w:bCs/>
                <w:lang w:val="et-EE"/>
              </w:rPr>
            </w:pPr>
            <w:r>
              <w:rPr>
                <w:bCs/>
                <w:color w:val="000000"/>
                <w:lang w:val="et-EE"/>
              </w:rPr>
              <w:t>Uuringu läbiviimisel on uuritavate isikuandmed uurimistööga mitteseotud osapoolte eest kaitstud ning uuringu läbiviijatel on kohustus tagada andmekaitse nõuete täitmine. Isikuandmetele on ligipääs Eesti geenivaramu volitatud töötajatel, mis on vajalik uuritavate tagasi kutsumiseks planeeritavasse uuringusse. Kui isik</w:t>
            </w:r>
            <w:r>
              <w:rPr>
                <w:bCs/>
                <w:color w:val="323232"/>
                <w:lang w:val="et-EE"/>
              </w:rPr>
              <w:t>u tuvastamist võimaldavad andmed eemaldada, pole uurimistöö teostatav.</w:t>
            </w:r>
          </w:p>
          <w:p w14:paraId="3D6A54C9" w14:textId="77777777" w:rsidR="00CF5FAA" w:rsidRDefault="00CF5FAA">
            <w:pPr>
              <w:widowControl w:val="0"/>
              <w:spacing w:before="0" w:after="0"/>
              <w:rPr>
                <w:b/>
                <w:bCs/>
                <w:color w:val="323232"/>
                <w:lang w:val="et-EE"/>
              </w:rPr>
            </w:pPr>
          </w:p>
          <w:p w14:paraId="3D6A54CA" w14:textId="77777777" w:rsidR="00CF5FAA" w:rsidRDefault="0077308A" w:rsidP="00331D5C">
            <w:pPr>
              <w:pStyle w:val="ListParagraph"/>
              <w:widowControl w:val="0"/>
              <w:numPr>
                <w:ilvl w:val="1"/>
                <w:numId w:val="7"/>
              </w:numPr>
              <w:spacing w:before="0" w:after="0"/>
              <w:rPr>
                <w:b/>
                <w:bCs/>
                <w:color w:val="323232"/>
                <w:lang w:val="et-EE"/>
              </w:rPr>
            </w:pPr>
            <w:r>
              <w:rPr>
                <w:b/>
                <w:bCs/>
                <w:color w:val="323232"/>
                <w:lang w:val="et-EE"/>
              </w:rPr>
              <w:t>teadus- või riikliku statistika tegija hinnangul on selleks ülekaalukas avalik huvi;</w:t>
            </w:r>
          </w:p>
          <w:p w14:paraId="3D6A54CB" w14:textId="77777777" w:rsidR="00CF5FAA" w:rsidRDefault="0077308A">
            <w:pPr>
              <w:widowControl w:val="0"/>
              <w:spacing w:before="0" w:after="0"/>
              <w:rPr>
                <w:bCs/>
                <w:color w:val="323232"/>
                <w:lang w:val="et-EE"/>
              </w:rPr>
            </w:pPr>
            <w:r>
              <w:rPr>
                <w:bCs/>
                <w:color w:val="323232"/>
                <w:lang w:val="et-EE"/>
              </w:rPr>
              <w:t>Ei</w:t>
            </w:r>
          </w:p>
          <w:p w14:paraId="3D6A54CC" w14:textId="77777777" w:rsidR="00CF5FAA" w:rsidRDefault="00CF5FAA">
            <w:pPr>
              <w:widowControl w:val="0"/>
              <w:spacing w:before="0" w:after="0"/>
              <w:rPr>
                <w:b/>
                <w:bCs/>
                <w:color w:val="323232"/>
                <w:lang w:val="et-EE"/>
              </w:rPr>
            </w:pPr>
          </w:p>
          <w:p w14:paraId="3D6A54CD" w14:textId="77777777" w:rsidR="00CF5FAA" w:rsidRDefault="0077308A" w:rsidP="00331D5C">
            <w:pPr>
              <w:pStyle w:val="ListParagraph"/>
              <w:widowControl w:val="0"/>
              <w:numPr>
                <w:ilvl w:val="1"/>
                <w:numId w:val="7"/>
              </w:numPr>
              <w:spacing w:before="0" w:after="0"/>
              <w:rPr>
                <w:b/>
                <w:color w:val="323232"/>
                <w:lang w:val="et-EE"/>
              </w:rPr>
            </w:pPr>
            <w:r>
              <w:rPr>
                <w:b/>
                <w:bCs/>
                <w:color w:val="323232"/>
                <w:lang w:val="et-EE"/>
              </w:rPr>
              <w:t>töödeldavate isikuandmete põhjal ei muudeta andmesubjekti kohustuste mahtu ega kahjustata muul viisil ülemäära andmesubjekti õigusi.</w:t>
            </w:r>
          </w:p>
          <w:p w14:paraId="3D6A54CE" w14:textId="77777777" w:rsidR="00CF5FAA" w:rsidRDefault="0077308A">
            <w:pPr>
              <w:widowControl w:val="0"/>
              <w:spacing w:before="0" w:after="0"/>
              <w:rPr>
                <w:color w:val="323232"/>
                <w:lang w:val="et-EE"/>
              </w:rPr>
            </w:pPr>
            <w:r>
              <w:rPr>
                <w:color w:val="323232"/>
                <w:lang w:val="et-EE"/>
              </w:rPr>
              <w:t>Osalemine on vabatahtlik ja toimub isiku nõusoleku alusel.</w:t>
            </w:r>
          </w:p>
        </w:tc>
      </w:tr>
      <w:tr w:rsidR="00CF5FAA" w14:paraId="3D6A54E0" w14:textId="77777777">
        <w:trPr>
          <w:trHeight w:val="4291"/>
        </w:trPr>
        <w:tc>
          <w:tcPr>
            <w:tcW w:w="3496" w:type="dxa"/>
            <w:tcBorders>
              <w:top w:val="single" w:sz="4" w:space="0" w:color="000000"/>
              <w:left w:val="single" w:sz="4" w:space="0" w:color="525252"/>
              <w:bottom w:val="single" w:sz="4" w:space="0" w:color="000000"/>
              <w:right w:val="single" w:sz="4" w:space="0" w:color="000000"/>
            </w:tcBorders>
            <w:shd w:val="clear" w:color="auto" w:fill="auto"/>
          </w:tcPr>
          <w:p w14:paraId="3D6A54D0" w14:textId="77777777" w:rsidR="00CF5FAA" w:rsidRDefault="0077308A">
            <w:pPr>
              <w:widowControl w:val="0"/>
              <w:spacing w:before="0" w:after="0"/>
              <w:rPr>
                <w:b/>
                <w:color w:val="323232"/>
                <w:lang w:val="et-EE"/>
              </w:rPr>
            </w:pPr>
            <w:r>
              <w:rPr>
                <w:b/>
                <w:color w:val="323232"/>
                <w:lang w:val="et-EE"/>
              </w:rPr>
              <w:lastRenderedPageBreak/>
              <w:t xml:space="preserve">Kas uurimistöö hõlmab üksikisiku süsteemset jälgimist, tema andmeprofiili kogumist või töödeldakse suures ulatuses eriliiki ja/või tundlikke andmeid või kasutatakse (sekkuvaid) andmete töötlemise meetodeid varjatud viisil (nt </w:t>
            </w:r>
            <w:proofErr w:type="spellStart"/>
            <w:r>
              <w:rPr>
                <w:b/>
                <w:color w:val="323232"/>
                <w:lang w:val="et-EE"/>
              </w:rPr>
              <w:t>elulemuse</w:t>
            </w:r>
            <w:proofErr w:type="spellEnd"/>
            <w:r>
              <w:rPr>
                <w:b/>
                <w:color w:val="323232"/>
                <w:lang w:val="et-EE"/>
              </w:rPr>
              <w:t xml:space="preserve"> uuringud, jälgimine, järelevalve, audio ja video salvestamine, </w:t>
            </w:r>
            <w:proofErr w:type="spellStart"/>
            <w:r>
              <w:rPr>
                <w:b/>
                <w:color w:val="323232"/>
                <w:lang w:val="et-EE"/>
              </w:rPr>
              <w:t>geo</w:t>
            </w:r>
            <w:proofErr w:type="spellEnd"/>
            <w:r>
              <w:rPr>
                <w:b/>
                <w:color w:val="323232"/>
                <w:lang w:val="et-EE"/>
              </w:rPr>
              <w:t>- positsioneerimine jne) või mistahes andmete töötlemise protsessi, mis võib kahjustab uuritavate õigusi ning vabadust?</w:t>
            </w:r>
          </w:p>
        </w:tc>
        <w:tc>
          <w:tcPr>
            <w:tcW w:w="554" w:type="dxa"/>
            <w:tcBorders>
              <w:top w:val="single" w:sz="4" w:space="0" w:color="000000"/>
              <w:left w:val="single" w:sz="4" w:space="0" w:color="000000"/>
              <w:bottom w:val="single" w:sz="4" w:space="0" w:color="525252"/>
              <w:right w:val="single" w:sz="4" w:space="0" w:color="000000"/>
            </w:tcBorders>
            <w:shd w:val="clear" w:color="auto" w:fill="auto"/>
          </w:tcPr>
          <w:p w14:paraId="3D6A54D1" w14:textId="77777777" w:rsidR="00CF5FAA" w:rsidRDefault="0077308A">
            <w:pPr>
              <w:widowControl w:val="0"/>
              <w:rPr>
                <w:b/>
                <w:color w:val="000000"/>
                <w:lang w:val="et-EE"/>
              </w:rPr>
            </w:pPr>
            <w:r>
              <w:rPr>
                <w:b/>
                <w:color w:val="000000"/>
                <w:lang w:val="et-EE"/>
              </w:rPr>
              <w:t>Jah</w:t>
            </w:r>
          </w:p>
        </w:tc>
        <w:tc>
          <w:tcPr>
            <w:tcW w:w="5476" w:type="dxa"/>
            <w:tcBorders>
              <w:top w:val="single" w:sz="4" w:space="0" w:color="000000"/>
              <w:left w:val="single" w:sz="4" w:space="0" w:color="000000"/>
              <w:bottom w:val="single" w:sz="4" w:space="0" w:color="000000"/>
              <w:right w:val="single" w:sz="4" w:space="0" w:color="525252"/>
            </w:tcBorders>
            <w:shd w:val="clear" w:color="auto" w:fill="auto"/>
          </w:tcPr>
          <w:p w14:paraId="3D6A54D2" w14:textId="77777777" w:rsidR="00CF5FAA" w:rsidRDefault="0077308A" w:rsidP="00331D5C">
            <w:pPr>
              <w:pStyle w:val="ListParagraph"/>
              <w:widowControl w:val="0"/>
              <w:numPr>
                <w:ilvl w:val="0"/>
                <w:numId w:val="8"/>
              </w:numPr>
              <w:spacing w:before="0" w:after="0"/>
              <w:rPr>
                <w:b/>
                <w:lang w:val="et-EE"/>
              </w:rPr>
            </w:pPr>
            <w:r>
              <w:rPr>
                <w:b/>
                <w:color w:val="323232"/>
                <w:lang w:val="et-EE"/>
              </w:rPr>
              <w:t>Selgitada, missuguseid meetodeid kasutatakse</w:t>
            </w:r>
            <w:r>
              <w:rPr>
                <w:b/>
                <w:color w:val="323232"/>
                <w:lang w:val="et-EE"/>
              </w:rPr>
              <w:br/>
              <w:t>uuritavate jälgimiseks, järelevalveks ja vaatlemiseks.</w:t>
            </w:r>
          </w:p>
          <w:p w14:paraId="3D6A54D3" w14:textId="34A42B0B" w:rsidR="00CF5FAA" w:rsidRDefault="0077308A">
            <w:pPr>
              <w:pStyle w:val="ListParagraph"/>
              <w:widowControl w:val="0"/>
              <w:spacing w:before="0" w:after="0"/>
              <w:ind w:left="360"/>
            </w:pPr>
            <w:r>
              <w:rPr>
                <w:lang w:val="et-EE"/>
              </w:rPr>
              <w:t>Selle uuringu käigus kogume ja töötleme tundlikke andmeid (isiksusetesti vastused ja käitumuslike testide skoorid) kolm korda kümne aasta jooksul. Samuti küsime sotsiaalsete hoiakute kohta,</w:t>
            </w:r>
            <w:r>
              <w:rPr>
                <w:b/>
                <w:bCs/>
                <w:lang w:val="et-EE"/>
              </w:rPr>
              <w:t xml:space="preserve"> </w:t>
            </w:r>
            <w:r>
              <w:rPr>
                <w:lang w:val="et-EE"/>
              </w:rPr>
              <w:t xml:space="preserve">töötamise, elukoha, sissetuleku, laste arvu, seksuaalse orientatsiooni, </w:t>
            </w:r>
            <w:proofErr w:type="spellStart"/>
            <w:r>
              <w:rPr>
                <w:lang w:val="et-EE"/>
              </w:rPr>
              <w:t>perakonnaseisu</w:t>
            </w:r>
            <w:proofErr w:type="spellEnd"/>
            <w:r>
              <w:rPr>
                <w:lang w:val="et-EE"/>
              </w:rPr>
              <w:t>,</w:t>
            </w:r>
            <w:ins w:id="202" w:author="Uku Vainik" w:date="2024-07-10T13:58:00Z">
              <w:r w:rsidR="00331D5C">
                <w:rPr>
                  <w:lang w:val="et-EE"/>
                </w:rPr>
                <w:t xml:space="preserve"> </w:t>
              </w:r>
            </w:ins>
            <w:r>
              <w:rPr>
                <w:lang w:val="et-EE"/>
              </w:rPr>
              <w:t>valimistel osalemise ja rea viimase aasta jooksul aset leidnud sündmuste</w:t>
            </w:r>
            <w:r>
              <w:rPr>
                <w:b/>
                <w:bCs/>
                <w:lang w:val="et-EE"/>
              </w:rPr>
              <w:t xml:space="preserve"> </w:t>
            </w:r>
            <w:r>
              <w:rPr>
                <w:lang w:val="et-EE"/>
              </w:rPr>
              <w:t>kohta</w:t>
            </w:r>
            <w:r>
              <w:t>.</w:t>
            </w:r>
            <w:r>
              <w:rPr>
                <w:lang w:val="et-EE"/>
              </w:rPr>
              <w:t xml:space="preserve"> Süstemaatilist jälgimist, </w:t>
            </w:r>
            <w:proofErr w:type="spellStart"/>
            <w:r>
              <w:rPr>
                <w:lang w:val="et-EE"/>
              </w:rPr>
              <w:t>järelvalvet</w:t>
            </w:r>
            <w:proofErr w:type="spellEnd"/>
            <w:r>
              <w:rPr>
                <w:lang w:val="et-EE"/>
              </w:rPr>
              <w:t xml:space="preserve"> või vaatlemist ei toimu. Meetodid on kirjeldatud punktides 10 ja 11.</w:t>
            </w:r>
          </w:p>
          <w:p w14:paraId="3D6A54D4" w14:textId="77777777" w:rsidR="00CF5FAA" w:rsidRDefault="00CF5FAA">
            <w:pPr>
              <w:pStyle w:val="ListParagraph"/>
              <w:widowControl w:val="0"/>
              <w:spacing w:before="0" w:after="0"/>
              <w:ind w:left="360"/>
              <w:rPr>
                <w:bCs/>
              </w:rPr>
            </w:pPr>
          </w:p>
          <w:p w14:paraId="3D6A54D5" w14:textId="77777777" w:rsidR="00CF5FAA" w:rsidRDefault="0077308A" w:rsidP="00331D5C">
            <w:pPr>
              <w:pStyle w:val="ListParagraph"/>
              <w:widowControl w:val="0"/>
              <w:numPr>
                <w:ilvl w:val="0"/>
                <w:numId w:val="8"/>
              </w:numPr>
              <w:spacing w:before="0" w:after="0"/>
              <w:rPr>
                <w:b/>
                <w:lang w:val="et-EE"/>
              </w:rPr>
            </w:pPr>
            <w:r>
              <w:rPr>
                <w:b/>
                <w:color w:val="323232"/>
                <w:lang w:val="et-EE"/>
              </w:rPr>
              <w:t>Selgitada uuritavate profiili loomise meetodeid.</w:t>
            </w:r>
          </w:p>
          <w:p w14:paraId="3D6A54D6" w14:textId="77777777" w:rsidR="00CF5FAA" w:rsidRDefault="0077308A">
            <w:pPr>
              <w:pStyle w:val="ListParagraph"/>
              <w:widowControl w:val="0"/>
              <w:spacing w:before="0" w:after="0"/>
              <w:ind w:left="360"/>
              <w:rPr>
                <w:lang w:val="et-EE"/>
              </w:rPr>
            </w:pPr>
            <w:r>
              <w:rPr>
                <w:lang w:val="et-EE"/>
              </w:rPr>
              <w:t>Ei kohaldu</w:t>
            </w:r>
          </w:p>
          <w:p w14:paraId="3D6A54D7" w14:textId="77777777" w:rsidR="00CF5FAA" w:rsidRDefault="0077308A" w:rsidP="00331D5C">
            <w:pPr>
              <w:pStyle w:val="ListParagraph"/>
              <w:widowControl w:val="0"/>
              <w:numPr>
                <w:ilvl w:val="0"/>
                <w:numId w:val="8"/>
              </w:numPr>
              <w:spacing w:before="0" w:after="0"/>
              <w:rPr>
                <w:b/>
                <w:lang w:val="et-EE"/>
              </w:rPr>
            </w:pPr>
            <w:r>
              <w:rPr>
                <w:b/>
                <w:color w:val="323232"/>
                <w:lang w:val="et-EE"/>
              </w:rPr>
              <w:t>Selgitada, kuidas informeeritakse uuritavaid nende õigustest ja võimalikest riskidest, mida andmete töötlemine võib kaasa tuua.</w:t>
            </w:r>
          </w:p>
          <w:p w14:paraId="3D6A54D8" w14:textId="77777777" w:rsidR="00CF5FAA" w:rsidRDefault="0077308A">
            <w:pPr>
              <w:pStyle w:val="ListParagraph"/>
              <w:widowControl w:val="0"/>
              <w:spacing w:before="0" w:after="0"/>
              <w:rPr>
                <w:lang w:val="et-EE"/>
              </w:rPr>
            </w:pPr>
            <w:r>
              <w:rPr>
                <w:lang w:val="et-EE"/>
              </w:rPr>
              <w:t xml:space="preserve">Uuritava informeerimine, sh. nende õigustest ja võimalikest riskidest, toimub uuringu kutse ja teadliku nõusoleku vormi vahendusel (vt. </w:t>
            </w:r>
            <w:r>
              <w:rPr>
                <w:b/>
                <w:bCs/>
                <w:lang w:val="et-EE"/>
              </w:rPr>
              <w:t>Lisa 3 Uuringukutsed ja Lisa 3 Nõusoleku leht)</w:t>
            </w:r>
            <w:r>
              <w:rPr>
                <w:lang w:val="et-EE"/>
              </w:rPr>
              <w:t>. Lisaks sisalduvad uuringu kutses uurija kontaktandmed, mis võimaldab geenidoonoril küsimuste korral uuringu korraldajate poole pöörduda.</w:t>
            </w:r>
          </w:p>
          <w:p w14:paraId="3D6A54D9" w14:textId="77777777" w:rsidR="00CF5FAA" w:rsidRDefault="00CF5FAA">
            <w:pPr>
              <w:pStyle w:val="ListParagraph"/>
              <w:widowControl w:val="0"/>
              <w:spacing w:before="0" w:after="0"/>
              <w:rPr>
                <w:lang w:val="et-EE"/>
              </w:rPr>
            </w:pPr>
          </w:p>
          <w:p w14:paraId="3D6A54DA" w14:textId="77777777" w:rsidR="00CF5FAA" w:rsidRDefault="0077308A" w:rsidP="00331D5C">
            <w:pPr>
              <w:pStyle w:val="ListParagraph"/>
              <w:widowControl w:val="0"/>
              <w:numPr>
                <w:ilvl w:val="0"/>
                <w:numId w:val="8"/>
              </w:numPr>
              <w:spacing w:before="0" w:after="0"/>
              <w:rPr>
                <w:lang w:val="et-EE"/>
              </w:rPr>
            </w:pPr>
            <w:r>
              <w:rPr>
                <w:b/>
                <w:color w:val="323232"/>
                <w:lang w:val="et-EE"/>
              </w:rPr>
              <w:t xml:space="preserve">Selgitada, kuidas toimub uuritavate profiili jaoks andmete kogumine ning nende teavitamine võimalikest tagajärgedest ja kaitsemeetmetest. </w:t>
            </w:r>
          </w:p>
          <w:p w14:paraId="3D6A54DB" w14:textId="77777777" w:rsidR="00CF5FAA" w:rsidRDefault="0077308A">
            <w:pPr>
              <w:widowControl w:val="0"/>
              <w:spacing w:before="0" w:after="0"/>
              <w:rPr>
                <w:color w:val="FF0000"/>
                <w:lang w:val="et-EE"/>
              </w:rPr>
            </w:pPr>
            <w:r>
              <w:rPr>
                <w:color w:val="FF0000"/>
                <w:lang w:val="et-EE"/>
              </w:rPr>
              <w:t>.......</w:t>
            </w:r>
          </w:p>
          <w:p w14:paraId="3D6A54DC" w14:textId="77777777" w:rsidR="00CF5FAA" w:rsidRDefault="0077308A">
            <w:pPr>
              <w:widowControl w:val="0"/>
              <w:spacing w:before="0" w:after="0"/>
              <w:rPr>
                <w:lang w:val="et-EE"/>
              </w:rPr>
            </w:pPr>
            <w:r>
              <w:rPr>
                <w:lang w:val="et-EE"/>
              </w:rPr>
              <w:t>Andmekogumine toimub elektroonilise küsimustikuga.</w:t>
            </w:r>
          </w:p>
          <w:p w14:paraId="3D6A54DD" w14:textId="77777777" w:rsidR="00CF5FAA" w:rsidRDefault="0077308A">
            <w:pPr>
              <w:widowControl w:val="0"/>
              <w:spacing w:before="0" w:after="0"/>
              <w:rPr>
                <w:lang w:val="et-EE"/>
              </w:rPr>
            </w:pPr>
            <w:r>
              <w:rPr>
                <w:lang w:val="et-EE"/>
              </w:rPr>
              <w:t>Teavitamine andmekaitse ja seotud riskide suhtes toimub</w:t>
            </w:r>
          </w:p>
          <w:p w14:paraId="3D6A54DE" w14:textId="77777777" w:rsidR="00CF5FAA" w:rsidRDefault="0077308A">
            <w:pPr>
              <w:widowControl w:val="0"/>
              <w:spacing w:before="0" w:after="0"/>
              <w:rPr>
                <w:lang w:val="et-EE"/>
              </w:rPr>
            </w:pPr>
            <w:r>
              <w:rPr>
                <w:lang w:val="et-EE"/>
              </w:rPr>
              <w:t>punktis 12a kirjeldatud meetodil nõusoleku lehe kaudu.</w:t>
            </w:r>
          </w:p>
          <w:p w14:paraId="3D6A54DF" w14:textId="77777777" w:rsidR="00CF5FAA" w:rsidRDefault="00CF5FAA">
            <w:pPr>
              <w:widowControl w:val="0"/>
              <w:spacing w:before="0" w:after="0"/>
              <w:rPr>
                <w:lang w:val="et-EE"/>
              </w:rPr>
            </w:pPr>
          </w:p>
        </w:tc>
      </w:tr>
      <w:tr w:rsidR="00CF5FAA" w14:paraId="3D6A54F3" w14:textId="77777777">
        <w:trPr>
          <w:trHeight w:val="2511"/>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E1" w14:textId="77777777" w:rsidR="00CF5FAA" w:rsidRDefault="0077308A">
            <w:pPr>
              <w:widowControl w:val="0"/>
              <w:spacing w:before="0" w:after="0"/>
              <w:rPr>
                <w:b/>
                <w:color w:val="323232"/>
                <w:lang w:val="et-EE"/>
              </w:rPr>
            </w:pPr>
            <w:r>
              <w:rPr>
                <w:b/>
                <w:color w:val="323232"/>
                <w:lang w:val="et-EE"/>
              </w:rPr>
              <w:t>Kas uurimistöös analüüsitakse eelnevalt kogutud isikuandmeid?</w:t>
            </w:r>
          </w:p>
        </w:tc>
        <w:tc>
          <w:tcPr>
            <w:tcW w:w="554"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4E2" w14:textId="77777777" w:rsidR="00CF5FAA" w:rsidRDefault="0077308A">
            <w:pPr>
              <w:widowControl w:val="0"/>
              <w:rPr>
                <w:b/>
                <w:lang w:val="et-EE"/>
              </w:rPr>
            </w:pPr>
            <w:r>
              <w:rPr>
                <w:b/>
                <w:lang w:val="et-EE"/>
              </w:rPr>
              <w:t>Jah</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E3" w14:textId="77777777" w:rsidR="00CF5FAA" w:rsidRDefault="0077308A" w:rsidP="00331D5C">
            <w:pPr>
              <w:widowControl w:val="0"/>
              <w:numPr>
                <w:ilvl w:val="0"/>
                <w:numId w:val="9"/>
              </w:numPr>
              <w:spacing w:before="0" w:after="0"/>
              <w:rPr>
                <w:lang w:val="et-EE"/>
              </w:rPr>
            </w:pPr>
            <w:r>
              <w:rPr>
                <w:b/>
                <w:color w:val="323232"/>
                <w:lang w:val="et-EE"/>
              </w:rPr>
              <w:t>Selgitada, missugusest andmebaasist (registrist, andmekogust) või allikast andmed pärinevad.</w:t>
            </w:r>
          </w:p>
          <w:p w14:paraId="3D6A54E4" w14:textId="77777777" w:rsidR="00CF5FAA" w:rsidRDefault="0077308A">
            <w:pPr>
              <w:widowControl w:val="0"/>
              <w:spacing w:before="0" w:after="0"/>
              <w:rPr>
                <w:lang w:val="et-EE"/>
              </w:rPr>
            </w:pPr>
            <w:r>
              <w:rPr>
                <w:lang w:val="et-EE"/>
              </w:rPr>
              <w:t>Andmed pärinevad Eesti geenivaramu andmebaasist. Spetsiaalselt uuringu tarbeks päringuid teistesse andmebaasidesse ei teostata.</w:t>
            </w:r>
          </w:p>
          <w:p w14:paraId="3D6A54E5" w14:textId="77777777" w:rsidR="00CF5FAA" w:rsidRDefault="0077308A">
            <w:pPr>
              <w:widowControl w:val="0"/>
              <w:spacing w:before="0" w:after="0"/>
              <w:rPr>
                <w:lang w:val="et-EE"/>
              </w:rPr>
            </w:pPr>
            <w:r>
              <w:rPr>
                <w:lang w:val="et-EE"/>
              </w:rPr>
              <w:t>Geenivaramust väljastatakse uurimistööks DNA kirjeldusi, terviseseisundi kirjeldusi, ja mobiilitunnuseid ainult pseudonüümituna, hulgana ja tingimusel, et väljastatavaid proove või andmeid on üheaegselt vähemalt viie geenidoonori kohta (IGUS § 22, lg (4)).</w:t>
            </w:r>
          </w:p>
          <w:p w14:paraId="3D6A54E6" w14:textId="77777777" w:rsidR="00CF5FAA" w:rsidRDefault="00CF5FAA">
            <w:pPr>
              <w:widowControl w:val="0"/>
              <w:spacing w:before="0" w:after="0"/>
              <w:rPr>
                <w:lang w:val="et-EE"/>
              </w:rPr>
            </w:pPr>
          </w:p>
          <w:p w14:paraId="3D6A54E7" w14:textId="77777777" w:rsidR="00CF5FAA" w:rsidRDefault="0077308A" w:rsidP="00331D5C">
            <w:pPr>
              <w:widowControl w:val="0"/>
              <w:numPr>
                <w:ilvl w:val="0"/>
                <w:numId w:val="9"/>
              </w:numPr>
              <w:spacing w:before="0" w:after="0"/>
              <w:rPr>
                <w:lang w:val="et-EE"/>
              </w:rPr>
            </w:pPr>
            <w:r>
              <w:rPr>
                <w:b/>
                <w:color w:val="323232"/>
                <w:lang w:val="et-EE"/>
              </w:rPr>
              <w:t>Selgitada, kuidas informeeritakse uuritavaid nende õigustest ja võimalikest riskidest, mida andmete töötlemine võib kaasa tuua.</w:t>
            </w:r>
          </w:p>
          <w:p w14:paraId="3D6A54E8" w14:textId="77777777" w:rsidR="00CF5FAA" w:rsidRDefault="0077308A">
            <w:pPr>
              <w:widowControl w:val="0"/>
              <w:spacing w:before="0" w:after="0"/>
              <w:rPr>
                <w:lang w:val="et-EE"/>
              </w:rPr>
            </w:pPr>
            <w:r>
              <w:rPr>
                <w:lang w:val="et-EE"/>
              </w:rPr>
              <w:t>Nõusoleku vormil olev informatsioon annab ülevaate riskidest ja õigustest, samuti on uuritavatel võimalus saada lisainformatsiooni uuringu läbiviijalt, kelle kontakt on leitav nõusoleku vormilt.</w:t>
            </w:r>
          </w:p>
          <w:p w14:paraId="3D6A54E9" w14:textId="77777777" w:rsidR="00CF5FAA" w:rsidRDefault="00CF5FAA">
            <w:pPr>
              <w:widowControl w:val="0"/>
              <w:spacing w:before="0" w:after="0"/>
              <w:rPr>
                <w:lang w:val="et-EE"/>
              </w:rPr>
            </w:pPr>
          </w:p>
          <w:p w14:paraId="3D6A54EA" w14:textId="77777777" w:rsidR="00CF5FAA" w:rsidRDefault="0077308A" w:rsidP="00331D5C">
            <w:pPr>
              <w:widowControl w:val="0"/>
              <w:numPr>
                <w:ilvl w:val="0"/>
                <w:numId w:val="9"/>
              </w:numPr>
              <w:spacing w:before="0" w:after="0"/>
              <w:rPr>
                <w:lang w:val="et-EE"/>
              </w:rPr>
            </w:pPr>
            <w:r>
              <w:rPr>
                <w:b/>
                <w:color w:val="323232"/>
                <w:lang w:val="et-EE"/>
              </w:rPr>
              <w:t>Selgitada, miks on kõik töödeldavad andmed asjakohased ja vajalikud (lähtudes andmete minimeerimise põhimõttest).</w:t>
            </w:r>
          </w:p>
          <w:p w14:paraId="3D6A54EB" w14:textId="77777777" w:rsidR="00CF5FAA" w:rsidRDefault="00CF5FAA">
            <w:pPr>
              <w:widowControl w:val="0"/>
              <w:spacing w:before="0" w:after="0"/>
              <w:rPr>
                <w:lang w:val="et-EE"/>
              </w:rPr>
            </w:pPr>
          </w:p>
          <w:p w14:paraId="3D6A54EC" w14:textId="77777777" w:rsidR="00CF5FAA" w:rsidRDefault="0077308A">
            <w:pPr>
              <w:widowControl w:val="0"/>
              <w:spacing w:before="0" w:after="0"/>
              <w:rPr>
                <w:lang w:val="et-EE"/>
              </w:rPr>
            </w:pPr>
            <w:r>
              <w:rPr>
                <w:lang w:val="et-EE"/>
              </w:rPr>
              <w:t>Vastatud sektsiooni 13b esimese küsimuse vastuses</w:t>
            </w:r>
          </w:p>
          <w:p w14:paraId="3D6A54ED" w14:textId="77777777" w:rsidR="00CF5FAA" w:rsidRDefault="00CF5FAA">
            <w:pPr>
              <w:widowControl w:val="0"/>
              <w:spacing w:before="0" w:after="0"/>
              <w:rPr>
                <w:lang w:val="et-EE"/>
              </w:rPr>
            </w:pPr>
          </w:p>
          <w:p w14:paraId="3D6A54EE" w14:textId="77777777" w:rsidR="00CF5FAA" w:rsidRDefault="00CF5FAA">
            <w:pPr>
              <w:widowControl w:val="0"/>
              <w:spacing w:before="0" w:after="0"/>
              <w:rPr>
                <w:lang w:val="et-EE"/>
              </w:rPr>
            </w:pPr>
          </w:p>
          <w:p w14:paraId="3D6A54EF" w14:textId="77777777" w:rsidR="00CF5FAA" w:rsidRDefault="0077308A" w:rsidP="00331D5C">
            <w:pPr>
              <w:widowControl w:val="0"/>
              <w:numPr>
                <w:ilvl w:val="0"/>
                <w:numId w:val="9"/>
              </w:numPr>
              <w:spacing w:before="0" w:after="0"/>
              <w:rPr>
                <w:lang w:val="et-EE"/>
              </w:rPr>
            </w:pPr>
            <w:r>
              <w:rPr>
                <w:b/>
                <w:color w:val="323232"/>
                <w:lang w:val="et-EE"/>
              </w:rPr>
              <w:t xml:space="preserve">Selgitada, miks ei ole võimalik uurida uurimisobjekte </w:t>
            </w:r>
            <w:r>
              <w:rPr>
                <w:b/>
                <w:color w:val="323232"/>
                <w:lang w:val="et-EE"/>
              </w:rPr>
              <w:lastRenderedPageBreak/>
              <w:t>nii, et saadud andmed oleksid anonüümsed või pseudonüümsed (kui on asjakohane).</w:t>
            </w:r>
          </w:p>
          <w:p w14:paraId="3D6A54F0" w14:textId="77777777" w:rsidR="00CF5FAA" w:rsidRDefault="0077308A">
            <w:pPr>
              <w:widowControl w:val="0"/>
              <w:spacing w:before="0" w:after="0"/>
              <w:rPr>
                <w:lang w:val="et-EE"/>
              </w:rPr>
            </w:pPr>
            <w:r>
              <w:rPr>
                <w:lang w:val="et-EE"/>
              </w:rPr>
              <w:t xml:space="preserve">Selle projekti käigus kasutatakse GD-de pseudonüümide </w:t>
            </w:r>
            <w:proofErr w:type="spellStart"/>
            <w:r>
              <w:rPr>
                <w:lang w:val="et-EE"/>
              </w:rPr>
              <w:t>depseudonüümimist</w:t>
            </w:r>
            <w:proofErr w:type="spellEnd"/>
            <w:r>
              <w:rPr>
                <w:lang w:val="et-EE"/>
              </w:rPr>
              <w:t xml:space="preserve"> vaid uuringukutsete laialisaatmiseks.</w:t>
            </w:r>
          </w:p>
          <w:p w14:paraId="3D6A54F1" w14:textId="77777777" w:rsidR="00CF5FAA" w:rsidRDefault="0077308A">
            <w:pPr>
              <w:widowControl w:val="0"/>
              <w:spacing w:before="0" w:after="0"/>
              <w:rPr>
                <w:lang w:val="et-EE"/>
              </w:rPr>
            </w:pPr>
            <w:r>
              <w:rPr>
                <w:lang w:val="et-EE"/>
              </w:rPr>
              <w:t>Uuringu käigus kogutavad andmed pseudonüümitakse</w:t>
            </w:r>
          </w:p>
          <w:p w14:paraId="3D6A54F2" w14:textId="77777777" w:rsidR="00CF5FAA" w:rsidRDefault="0077308A">
            <w:pPr>
              <w:widowControl w:val="0"/>
              <w:spacing w:before="0" w:after="0"/>
              <w:rPr>
                <w:lang w:val="et-EE"/>
              </w:rPr>
            </w:pPr>
            <w:r>
              <w:rPr>
                <w:lang w:val="et-EE"/>
              </w:rPr>
              <w:t>koheselt ning andmeanalüüsi käigus kasutatakse vaid pseudonüümitud andmeid. Haigekassa ja mobiili andmestik on EGV-s teadlastele kasutusel vaid pseudonüümitud kujul.</w:t>
            </w:r>
          </w:p>
        </w:tc>
      </w:tr>
      <w:tr w:rsidR="00CF5FAA" w14:paraId="3D6A54F7" w14:textId="77777777">
        <w:trPr>
          <w:trHeight w:val="903"/>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F4" w14:textId="77777777" w:rsidR="00CF5FAA" w:rsidRDefault="0077308A">
            <w:pPr>
              <w:widowControl w:val="0"/>
              <w:spacing w:before="0" w:after="0"/>
              <w:rPr>
                <w:b/>
                <w:color w:val="323232"/>
                <w:lang w:val="et-EE"/>
              </w:rPr>
            </w:pPr>
            <w:r>
              <w:rPr>
                <w:b/>
                <w:color w:val="323232"/>
                <w:lang w:val="et-EE"/>
              </w:rPr>
              <w:lastRenderedPageBreak/>
              <w:t>Kas uurimistöös analüüsitakse avalikult kättesaadavaid andmeid?</w:t>
            </w:r>
          </w:p>
        </w:tc>
        <w:tc>
          <w:tcPr>
            <w:tcW w:w="554"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4F5" w14:textId="77777777" w:rsidR="00CF5FAA" w:rsidRDefault="0077308A">
            <w:pPr>
              <w:widowControl w:val="0"/>
              <w:rPr>
                <w:b/>
                <w:lang w:val="et-EE"/>
              </w:rPr>
            </w:pPr>
            <w:r>
              <w:rPr>
                <w:b/>
                <w:lang w:val="et-EE"/>
              </w:rPr>
              <w:t>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F6" w14:textId="77777777" w:rsidR="00CF5FAA" w:rsidRDefault="0077308A">
            <w:pPr>
              <w:widowControl w:val="0"/>
              <w:spacing w:before="0" w:after="0"/>
              <w:rPr>
                <w:b/>
                <w:color w:val="A6A6A6"/>
                <w:lang w:val="et-EE"/>
              </w:rPr>
            </w:pPr>
            <w:r>
              <w:rPr>
                <w:b/>
                <w:color w:val="A6A6A6" w:themeColor="background1" w:themeShade="A6"/>
                <w:lang w:val="et-EE"/>
              </w:rPr>
              <w:t xml:space="preserve">Selgitada, kas andmed on avalikult kättesaadavad (avatud andmete registrid ja andmekogud) ja neid võib uurimistöös vabalt kasutada. </w:t>
            </w:r>
          </w:p>
        </w:tc>
      </w:tr>
      <w:tr w:rsidR="00CF5FAA" w14:paraId="3D6A54FC" w14:textId="77777777">
        <w:trPr>
          <w:trHeight w:val="1491"/>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F8" w14:textId="77777777" w:rsidR="00CF5FAA" w:rsidRDefault="0077308A">
            <w:pPr>
              <w:widowControl w:val="0"/>
              <w:spacing w:before="0" w:after="0"/>
            </w:pPr>
            <w:r>
              <w:rPr>
                <w:b/>
                <w:bCs/>
                <w:color w:val="323232"/>
                <w:lang w:val="et-EE"/>
              </w:rPr>
              <w:t>Kas kavatsetakse edastada isikuandmeid või võimaldada neile juurdepääs kolmandast riikidest (</w:t>
            </w:r>
            <w:hyperlink r:id="rId14">
              <w:r>
                <w:rPr>
                  <w:rStyle w:val="Hyperlink"/>
                  <w:b/>
                  <w:bCs/>
                  <w:lang w:val="et-EE"/>
                </w:rPr>
                <w:t>https://www.aki.ee/et/teenused-poordumisvormid/andmete-edastamine-valisriiki</w:t>
              </w:r>
            </w:hyperlink>
            <w:r>
              <w:rPr>
                <w:b/>
                <w:bCs/>
                <w:color w:val="323232"/>
                <w:u w:val="single"/>
                <w:lang w:val="et-EE"/>
              </w:rPr>
              <w:t>)?</w:t>
            </w:r>
          </w:p>
        </w:tc>
        <w:tc>
          <w:tcPr>
            <w:tcW w:w="554"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4F9" w14:textId="77777777" w:rsidR="00CF5FAA" w:rsidRDefault="0077308A">
            <w:pPr>
              <w:widowControl w:val="0"/>
              <w:rPr>
                <w:lang w:val="et-EE"/>
              </w:rPr>
            </w:pPr>
            <w:r>
              <w:rPr>
                <w:b/>
                <w:lang w:val="et-EE"/>
              </w:rPr>
              <w:t>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FA" w14:textId="77777777" w:rsidR="00CF5FAA" w:rsidRDefault="0077308A" w:rsidP="00331D5C">
            <w:pPr>
              <w:pStyle w:val="ListParagraph"/>
              <w:widowControl w:val="0"/>
              <w:numPr>
                <w:ilvl w:val="0"/>
                <w:numId w:val="10"/>
              </w:numPr>
              <w:spacing w:before="0" w:after="0"/>
            </w:pPr>
            <w:r>
              <w:rPr>
                <w:b/>
                <w:bCs/>
                <w:color w:val="A6A6A6" w:themeColor="background1" w:themeShade="A6"/>
                <w:lang w:val="et-EE"/>
              </w:rPr>
              <w:t>Selgitada, missuguseid isikuandmeid eksporditakse</w:t>
            </w:r>
            <w:r>
              <w:rPr>
                <w:b/>
                <w:color w:val="A6A6A6" w:themeColor="background1" w:themeShade="A6"/>
                <w:lang w:val="et-EE"/>
              </w:rPr>
              <w:br/>
            </w:r>
            <w:r>
              <w:rPr>
                <w:b/>
                <w:bCs/>
                <w:color w:val="A6A6A6" w:themeColor="background1" w:themeShade="A6"/>
                <w:lang w:val="et-EE"/>
              </w:rPr>
              <w:t>või imporditakse. Kui jah, siis millistesse ja millistest riikidest.</w:t>
            </w:r>
          </w:p>
          <w:p w14:paraId="3D6A54FB" w14:textId="77777777" w:rsidR="00CF5FAA" w:rsidRDefault="0077308A" w:rsidP="00331D5C">
            <w:pPr>
              <w:pStyle w:val="ListParagraph"/>
              <w:widowControl w:val="0"/>
              <w:numPr>
                <w:ilvl w:val="0"/>
                <w:numId w:val="10"/>
              </w:numPr>
              <w:spacing w:before="0" w:after="0"/>
              <w:rPr>
                <w:b/>
                <w:bCs/>
                <w:color w:val="A6A6A6"/>
                <w:lang w:val="et-EE"/>
              </w:rPr>
            </w:pPr>
            <w:r>
              <w:rPr>
                <w:b/>
                <w:bCs/>
                <w:color w:val="A6A6A6" w:themeColor="background1" w:themeShade="A6"/>
                <w:lang w:val="et-EE"/>
              </w:rPr>
              <w:t xml:space="preserve">Selgitada, milliseid kaitsemeetmeid rakendatakse, </w:t>
            </w:r>
            <w:proofErr w:type="spellStart"/>
            <w:r>
              <w:rPr>
                <w:b/>
                <w:bCs/>
                <w:color w:val="A6A6A6" w:themeColor="background1" w:themeShade="A6"/>
                <w:lang w:val="et-EE"/>
              </w:rPr>
              <w:t>millisetel</w:t>
            </w:r>
            <w:proofErr w:type="spellEnd"/>
            <w:r>
              <w:rPr>
                <w:b/>
                <w:bCs/>
                <w:color w:val="A6A6A6" w:themeColor="background1" w:themeShade="A6"/>
                <w:lang w:val="et-EE"/>
              </w:rPr>
              <w:t xml:space="preserve"> alustel (leping vms) andmeid edastatakse ning kuidas tagatakse uuritavate õigused. </w:t>
            </w:r>
          </w:p>
        </w:tc>
      </w:tr>
      <w:tr w:rsidR="00CF5FAA" w14:paraId="3D6A5504" w14:textId="77777777">
        <w:trPr>
          <w:trHeight w:val="1671"/>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4FD" w14:textId="77777777" w:rsidR="00CF5FAA" w:rsidRDefault="0077308A">
            <w:pPr>
              <w:widowControl w:val="0"/>
              <w:spacing w:before="0" w:after="0"/>
              <w:rPr>
                <w:b/>
                <w:bCs/>
                <w:color w:val="323232"/>
                <w:lang w:val="et-EE"/>
              </w:rPr>
            </w:pPr>
            <w:r>
              <w:rPr>
                <w:b/>
                <w:bCs/>
                <w:color w:val="323232"/>
                <w:lang w:val="et-EE"/>
              </w:rPr>
              <w:t xml:space="preserve">Kas uurimistöö lõppedes toimub isikuandmete hävitamine/ </w:t>
            </w:r>
            <w:proofErr w:type="spellStart"/>
            <w:r>
              <w:rPr>
                <w:b/>
                <w:bCs/>
                <w:color w:val="323232"/>
                <w:lang w:val="et-EE"/>
              </w:rPr>
              <w:t>anonüümimine?Analüüs</w:t>
            </w:r>
            <w:proofErr w:type="spellEnd"/>
            <w:r>
              <w:rPr>
                <w:b/>
                <w:bCs/>
                <w:color w:val="323232"/>
                <w:lang w:val="et-EE"/>
              </w:rPr>
              <w:t xml:space="preserve"> toimub vaid pseudonüümitud andmetel.</w:t>
            </w:r>
          </w:p>
        </w:tc>
        <w:tc>
          <w:tcPr>
            <w:tcW w:w="554"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4FE" w14:textId="77777777" w:rsidR="00CF5FAA" w:rsidRDefault="0077308A">
            <w:pPr>
              <w:widowControl w:val="0"/>
              <w:rPr>
                <w:b/>
                <w:lang w:val="et-EE"/>
              </w:rPr>
            </w:pPr>
            <w:r>
              <w:rPr>
                <w:b/>
                <w:lang w:val="et-EE"/>
              </w:rPr>
              <w:t>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4FF" w14:textId="77777777" w:rsidR="00CF5FAA" w:rsidRDefault="0077308A">
            <w:pPr>
              <w:widowControl w:val="0"/>
              <w:spacing w:before="0" w:after="0"/>
              <w:rPr>
                <w:color w:val="323232"/>
                <w:lang w:val="et-EE"/>
              </w:rPr>
            </w:pPr>
            <w:r>
              <w:rPr>
                <w:color w:val="323232"/>
                <w:lang w:val="et-EE"/>
              </w:rPr>
              <w:t>Analüüs toimub vaid pseudonüümitud andmetel.</w:t>
            </w:r>
          </w:p>
          <w:p w14:paraId="3D6A5500" w14:textId="77777777" w:rsidR="00CF5FAA" w:rsidRDefault="0077308A">
            <w:pPr>
              <w:widowControl w:val="0"/>
              <w:spacing w:before="0" w:after="0"/>
              <w:rPr>
                <w:color w:val="323232"/>
                <w:lang w:val="et-EE"/>
              </w:rPr>
            </w:pPr>
            <w:r>
              <w:rPr>
                <w:color w:val="323232"/>
                <w:lang w:val="et-EE"/>
              </w:rPr>
              <w:t>Andmeanalüüsil kasutatud andmeid hoitakse turvalises</w:t>
            </w:r>
          </w:p>
          <w:p w14:paraId="3D6A5501" w14:textId="77777777" w:rsidR="00CF5FAA" w:rsidRDefault="0077308A">
            <w:pPr>
              <w:widowControl w:val="0"/>
              <w:spacing w:before="0" w:after="0"/>
              <w:rPr>
                <w:color w:val="323232"/>
                <w:lang w:val="et-EE"/>
              </w:rPr>
            </w:pPr>
            <w:r>
              <w:rPr>
                <w:color w:val="323232"/>
                <w:lang w:val="et-EE"/>
              </w:rPr>
              <w:t>serveris kuni 10a peale analüüsi tulemuste avaldamist.</w:t>
            </w:r>
          </w:p>
          <w:p w14:paraId="3D6A5502" w14:textId="77777777" w:rsidR="00CF5FAA" w:rsidRDefault="00CF5FAA">
            <w:pPr>
              <w:widowControl w:val="0"/>
              <w:spacing w:before="0" w:after="0"/>
              <w:rPr>
                <w:color w:val="323232"/>
                <w:lang w:val="et-EE"/>
              </w:rPr>
            </w:pPr>
          </w:p>
          <w:p w14:paraId="3D6A5503" w14:textId="77777777" w:rsidR="00CF5FAA" w:rsidRDefault="00CF5FAA">
            <w:pPr>
              <w:pStyle w:val="ListParagraph"/>
              <w:widowControl w:val="0"/>
              <w:spacing w:before="0" w:after="0"/>
              <w:rPr>
                <w:lang w:val="et-EE"/>
              </w:rPr>
            </w:pPr>
          </w:p>
        </w:tc>
      </w:tr>
      <w:tr w:rsidR="00CF5FAA" w14:paraId="3D6A5506" w14:textId="77777777">
        <w:trPr>
          <w:trHeight w:val="425"/>
        </w:trPr>
        <w:tc>
          <w:tcPr>
            <w:tcW w:w="9526" w:type="dxa"/>
            <w:gridSpan w:val="3"/>
            <w:tcBorders>
              <w:top w:val="single" w:sz="4" w:space="0" w:color="000000"/>
              <w:left w:val="single" w:sz="4" w:space="0" w:color="525252"/>
              <w:bottom w:val="single" w:sz="4" w:space="0" w:color="000000"/>
              <w:right w:val="single" w:sz="4" w:space="0" w:color="525252"/>
            </w:tcBorders>
            <w:shd w:val="clear" w:color="auto" w:fill="D0CECE"/>
          </w:tcPr>
          <w:p w14:paraId="3D6A5505" w14:textId="77777777" w:rsidR="00CF5FAA" w:rsidRDefault="0077308A">
            <w:pPr>
              <w:widowControl w:val="0"/>
              <w:spacing w:before="0" w:after="0"/>
              <w:rPr>
                <w:b/>
                <w:lang w:val="et-EE"/>
              </w:rPr>
            </w:pPr>
            <w:r>
              <w:rPr>
                <w:b/>
                <w:lang w:val="et-EE"/>
              </w:rPr>
              <w:t>13 c Teised eetilised küsimused</w:t>
            </w:r>
          </w:p>
        </w:tc>
      </w:tr>
      <w:tr w:rsidR="00CF5FAA" w14:paraId="3D6A550A" w14:textId="77777777">
        <w:trPr>
          <w:trHeight w:val="1671"/>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507" w14:textId="77777777" w:rsidR="00CF5FAA" w:rsidRDefault="0077308A">
            <w:pPr>
              <w:widowControl w:val="0"/>
              <w:spacing w:before="0" w:after="0"/>
              <w:rPr>
                <w:b/>
                <w:color w:val="323232"/>
                <w:lang w:val="et-EE"/>
              </w:rPr>
            </w:pPr>
            <w:r>
              <w:rPr>
                <w:b/>
                <w:color w:val="323232"/>
                <w:lang w:val="et-EE"/>
              </w:rPr>
              <w:t>Kas uurimistöö läbiviimine võib kaasa tuua eelpool kirjeldamata eetilisi riske?</w:t>
            </w:r>
          </w:p>
        </w:tc>
        <w:tc>
          <w:tcPr>
            <w:tcW w:w="554"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508" w14:textId="77777777" w:rsidR="00CF5FAA" w:rsidRDefault="0077308A">
            <w:pPr>
              <w:widowControl w:val="0"/>
              <w:rPr>
                <w:lang w:val="et-EE"/>
              </w:rPr>
            </w:pPr>
            <w:r>
              <w:rPr>
                <w:lang w:val="et-EE"/>
              </w:rPr>
              <w:t>Ei</w:t>
            </w:r>
          </w:p>
        </w:tc>
        <w:tc>
          <w:tcPr>
            <w:tcW w:w="5476" w:type="dxa"/>
            <w:tcBorders>
              <w:top w:val="single" w:sz="4" w:space="0" w:color="000000"/>
              <w:left w:val="single" w:sz="4" w:space="0" w:color="525252"/>
              <w:bottom w:val="single" w:sz="4" w:space="0" w:color="000000"/>
              <w:right w:val="single" w:sz="4" w:space="0" w:color="525252"/>
            </w:tcBorders>
            <w:shd w:val="clear" w:color="auto" w:fill="auto"/>
          </w:tcPr>
          <w:p w14:paraId="3D6A5509" w14:textId="77777777" w:rsidR="00CF5FAA" w:rsidRDefault="0077308A">
            <w:pPr>
              <w:widowControl w:val="0"/>
              <w:spacing w:before="0" w:after="0"/>
              <w:rPr>
                <w:b/>
                <w:bCs/>
                <w:color w:val="323232"/>
                <w:lang w:val="et-EE"/>
              </w:rPr>
            </w:pPr>
            <w:r>
              <w:rPr>
                <w:b/>
                <w:bCs/>
                <w:color w:val="323232"/>
                <w:lang w:val="et-EE"/>
              </w:rPr>
              <w:t xml:space="preserve">Vajadusel selgitada eetilisi lisariske, mis võivad tuleneda asjaoludest nagu tehisintellekt, personaalmeditsiin, sõjaliste partnerite kaasamine, uued arengud </w:t>
            </w:r>
            <w:proofErr w:type="spellStart"/>
            <w:r>
              <w:rPr>
                <w:b/>
                <w:bCs/>
                <w:color w:val="323232"/>
                <w:lang w:val="et-EE"/>
              </w:rPr>
              <w:t>neurobioloogias</w:t>
            </w:r>
            <w:proofErr w:type="spellEnd"/>
            <w:r>
              <w:rPr>
                <w:b/>
                <w:bCs/>
                <w:color w:val="323232"/>
                <w:lang w:val="et-EE"/>
              </w:rPr>
              <w:t xml:space="preserve">, geenitehnoloogias, nanotehnoloogias, inimese-masina suhtluses, androidide ja </w:t>
            </w:r>
            <w:proofErr w:type="spellStart"/>
            <w:r>
              <w:rPr>
                <w:b/>
                <w:bCs/>
                <w:color w:val="323232"/>
                <w:lang w:val="et-EE"/>
              </w:rPr>
              <w:t>küborgide</w:t>
            </w:r>
            <w:proofErr w:type="spellEnd"/>
            <w:r>
              <w:rPr>
                <w:b/>
                <w:bCs/>
                <w:color w:val="323232"/>
                <w:lang w:val="et-EE"/>
              </w:rPr>
              <w:t xml:space="preserve"> loomisel jne.</w:t>
            </w:r>
          </w:p>
        </w:tc>
      </w:tr>
      <w:tr w:rsidR="00CF5FAA" w14:paraId="3D6A550C" w14:textId="77777777">
        <w:trPr>
          <w:trHeight w:val="596"/>
        </w:trPr>
        <w:tc>
          <w:tcPr>
            <w:tcW w:w="9526"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3D6A550B" w14:textId="77777777" w:rsidR="00CF5FAA" w:rsidRDefault="0077308A">
            <w:pPr>
              <w:widowControl w:val="0"/>
              <w:rPr>
                <w:lang w:val="et-EE"/>
              </w:rPr>
            </w:pPr>
            <w:r>
              <w:rPr>
                <w:b/>
                <w:color w:val="000000"/>
                <w:lang w:val="et-EE"/>
              </w:rPr>
              <w:t>14. Täita, kui uuring põhineb andmekogu ja/või andmeallika andmetel.</w:t>
            </w:r>
          </w:p>
        </w:tc>
      </w:tr>
      <w:tr w:rsidR="00CF5FAA" w14:paraId="3D6A550E" w14:textId="77777777">
        <w:trPr>
          <w:trHeight w:val="243"/>
        </w:trPr>
        <w:tc>
          <w:tcPr>
            <w:tcW w:w="9526" w:type="dxa"/>
            <w:gridSpan w:val="3"/>
            <w:tcBorders>
              <w:top w:val="single" w:sz="4" w:space="0" w:color="000000"/>
              <w:left w:val="single" w:sz="4" w:space="0" w:color="000000"/>
              <w:bottom w:val="single" w:sz="4" w:space="0" w:color="000000"/>
              <w:right w:val="single" w:sz="4" w:space="0" w:color="000000"/>
            </w:tcBorders>
            <w:shd w:val="clear" w:color="auto" w:fill="auto"/>
          </w:tcPr>
          <w:p w14:paraId="3D6A550D"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lang w:val="et-EE"/>
              </w:rPr>
            </w:pPr>
            <w:r>
              <w:rPr>
                <w:b/>
                <w:color w:val="323232"/>
                <w:lang w:val="et-EE"/>
              </w:rPr>
              <w:t xml:space="preserve">Andmekogu ja/või andmeallika nimetus </w:t>
            </w:r>
            <w:r>
              <w:rPr>
                <w:lang w:val="et-EE"/>
              </w:rPr>
              <w:t xml:space="preserve">Tartu Ülikooli Eesti geenivaramu </w:t>
            </w:r>
            <w:proofErr w:type="spellStart"/>
            <w:r>
              <w:rPr>
                <w:lang w:val="et-EE"/>
              </w:rPr>
              <w:t>biopanga</w:t>
            </w:r>
            <w:proofErr w:type="spellEnd"/>
            <w:r>
              <w:rPr>
                <w:lang w:val="et-EE"/>
              </w:rPr>
              <w:t xml:space="preserve"> andmekogu</w:t>
            </w:r>
          </w:p>
        </w:tc>
      </w:tr>
      <w:tr w:rsidR="00CF5FAA" w14:paraId="3D6A5510" w14:textId="77777777">
        <w:trPr>
          <w:trHeight w:val="243"/>
        </w:trPr>
        <w:tc>
          <w:tcPr>
            <w:tcW w:w="9526" w:type="dxa"/>
            <w:gridSpan w:val="3"/>
            <w:tcBorders>
              <w:top w:val="single" w:sz="4" w:space="0" w:color="000000"/>
              <w:left w:val="single" w:sz="4" w:space="0" w:color="000000"/>
              <w:bottom w:val="single" w:sz="4" w:space="0" w:color="000000"/>
              <w:right w:val="single" w:sz="4" w:space="0" w:color="000000"/>
            </w:tcBorders>
            <w:shd w:val="clear" w:color="auto" w:fill="auto"/>
          </w:tcPr>
          <w:p w14:paraId="3D6A550F" w14:textId="77777777" w:rsidR="00CF5FAA" w:rsidRDefault="007730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color w:val="323232"/>
                <w:lang w:val="et-EE"/>
              </w:rPr>
            </w:pPr>
            <w:r>
              <w:rPr>
                <w:b/>
                <w:color w:val="323232"/>
                <w:lang w:val="et-EE"/>
              </w:rPr>
              <w:t xml:space="preserve">Isikuandmete töötlemise eesmärk </w:t>
            </w:r>
            <w:r>
              <w:rPr>
                <w:color w:val="323232"/>
                <w:lang w:val="et-EE"/>
              </w:rPr>
              <w:t>Viia läbi isiksuse ja käitumuslike testide uuring geenidoonorite seas.</w:t>
            </w:r>
          </w:p>
        </w:tc>
      </w:tr>
      <w:tr w:rsidR="00CF5FAA" w14:paraId="3D6A5520" w14:textId="77777777">
        <w:trPr>
          <w:trHeight w:val="244"/>
        </w:trPr>
        <w:tc>
          <w:tcPr>
            <w:tcW w:w="9526" w:type="dxa"/>
            <w:gridSpan w:val="3"/>
            <w:tcBorders>
              <w:top w:val="single" w:sz="4" w:space="0" w:color="000000"/>
              <w:left w:val="single" w:sz="4" w:space="0" w:color="000000"/>
              <w:bottom w:val="single" w:sz="4" w:space="0" w:color="000000"/>
              <w:right w:val="single" w:sz="4" w:space="0" w:color="000000"/>
            </w:tcBorders>
            <w:shd w:val="clear" w:color="auto" w:fill="auto"/>
          </w:tcPr>
          <w:p w14:paraId="3D6A5511" w14:textId="77777777" w:rsidR="00CF5FAA" w:rsidRDefault="0077308A">
            <w:pPr>
              <w:widowControl w:val="0"/>
              <w:spacing w:before="0" w:after="0"/>
              <w:rPr>
                <w:b/>
                <w:bCs/>
                <w:color w:val="323232"/>
                <w:lang w:val="et-EE"/>
              </w:rPr>
            </w:pPr>
            <w:r>
              <w:rPr>
                <w:b/>
                <w:bCs/>
                <w:color w:val="323232"/>
                <w:lang w:val="et-EE"/>
              </w:rPr>
              <w:t>Andmekoosseis ja periood, mille kohta andmed kogutakse (vajadusel lisana)</w:t>
            </w:r>
          </w:p>
          <w:p w14:paraId="3D6A5512" w14:textId="77777777" w:rsidR="00CF5FAA" w:rsidRDefault="0077308A">
            <w:pPr>
              <w:widowControl w:val="0"/>
              <w:rPr>
                <w:color w:val="000000"/>
                <w:lang w:val="et-EE"/>
              </w:rPr>
            </w:pPr>
            <w:r>
              <w:rPr>
                <w:color w:val="000000"/>
                <w:lang w:val="et-EE"/>
              </w:rPr>
              <w:t xml:space="preserve">1. Isiksuse ja käitumise uuringuvahendid on esitatud lisades Lisa 6 Kogu küsimustik.xlsx ja </w:t>
            </w:r>
            <w:proofErr w:type="spellStart"/>
            <w:r>
              <w:rPr>
                <w:color w:val="000000"/>
                <w:lang w:val="et-EE"/>
              </w:rPr>
              <w:t>Lisa_käitumuslikud</w:t>
            </w:r>
            <w:proofErr w:type="spellEnd"/>
            <w:r>
              <w:rPr>
                <w:color w:val="000000"/>
                <w:lang w:val="et-EE"/>
              </w:rPr>
              <w:t xml:space="preserve"> testide kirjeldus (varem esitatud). </w:t>
            </w:r>
          </w:p>
          <w:p w14:paraId="3D6A5513" w14:textId="77777777" w:rsidR="00CF5FAA" w:rsidRDefault="0077308A">
            <w:pPr>
              <w:widowControl w:val="0"/>
              <w:rPr>
                <w:color w:val="000000"/>
                <w:lang w:val="et-EE"/>
              </w:rPr>
            </w:pPr>
            <w:r>
              <w:rPr>
                <w:bCs/>
                <w:color w:val="000000"/>
                <w:lang w:val="et-EE"/>
              </w:rPr>
              <w:t>2. Terviseinfo, mis on kogutud terviseküsimustikust, haigekassa andmebaasist ja uuringust „Heaolu ja vaimne tervis”. Need andmed on juba EGV-</w:t>
            </w:r>
            <w:proofErr w:type="spellStart"/>
            <w:r>
              <w:rPr>
                <w:bCs/>
                <w:color w:val="000000"/>
                <w:lang w:val="et-EE"/>
              </w:rPr>
              <w:t>ga</w:t>
            </w:r>
            <w:proofErr w:type="spellEnd"/>
            <w:r>
              <w:rPr>
                <w:bCs/>
                <w:color w:val="000000"/>
                <w:lang w:val="et-EE"/>
              </w:rPr>
              <w:t xml:space="preserve"> lingitud.</w:t>
            </w:r>
          </w:p>
          <w:p w14:paraId="3D6A5514" w14:textId="77777777" w:rsidR="00CF5FAA" w:rsidRDefault="0077308A">
            <w:pPr>
              <w:widowControl w:val="0"/>
              <w:rPr>
                <w:color w:val="000000"/>
                <w:lang w:val="et-EE"/>
              </w:rPr>
            </w:pPr>
            <w:r>
              <w:rPr>
                <w:bCs/>
                <w:color w:val="000000"/>
                <w:lang w:val="et-EE"/>
              </w:rPr>
              <w:t>3. Geenidoonorite DNA andmed, mis on vajalikud geenide avastamiseks ja põhjuslikkuse analüüsiks.</w:t>
            </w:r>
          </w:p>
          <w:p w14:paraId="3D6A5515" w14:textId="77777777" w:rsidR="00CF5FAA" w:rsidRDefault="0077308A">
            <w:pPr>
              <w:widowControl w:val="0"/>
              <w:rPr>
                <w:color w:val="000000"/>
                <w:lang w:val="et-EE"/>
              </w:rPr>
            </w:pPr>
            <w:r>
              <w:rPr>
                <w:bCs/>
                <w:color w:val="000000"/>
                <w:lang w:val="et-EE"/>
              </w:rPr>
              <w:t xml:space="preserve">4. </w:t>
            </w:r>
            <w:r>
              <w:rPr>
                <w:color w:val="000000"/>
                <w:lang w:val="et-EE"/>
              </w:rPr>
              <w:t xml:space="preserve">Samuti analüüsitakse varem </w:t>
            </w:r>
            <w:proofErr w:type="spellStart"/>
            <w:r>
              <w:rPr>
                <w:color w:val="000000"/>
                <w:lang w:val="et-EE"/>
              </w:rPr>
              <w:t>mobiilpositsioneerimisuuringus</w:t>
            </w:r>
            <w:proofErr w:type="spellEnd"/>
            <w:r>
              <w:rPr>
                <w:color w:val="000000"/>
                <w:lang w:val="et-EE"/>
              </w:rPr>
              <w:t xml:space="preserve"> kogutud andmete põhjal tekitatud kokkuvõtlike muutujaid. </w:t>
            </w:r>
            <w:r>
              <w:rPr>
                <w:bCs/>
                <w:color w:val="000000"/>
                <w:lang w:val="et-EE"/>
              </w:rPr>
              <w:t xml:space="preserve">Mobiiliuuring on varasemalt heaks kiidetud TÜ </w:t>
            </w:r>
            <w:proofErr w:type="spellStart"/>
            <w:r>
              <w:rPr>
                <w:bCs/>
                <w:color w:val="000000"/>
                <w:lang w:val="et-EE"/>
              </w:rPr>
              <w:t>inimuuringute</w:t>
            </w:r>
            <w:proofErr w:type="spellEnd"/>
            <w:r>
              <w:rPr>
                <w:bCs/>
                <w:color w:val="000000"/>
                <w:lang w:val="et-EE"/>
              </w:rPr>
              <w:t xml:space="preserve"> komitee protokolliga 2l3lT-12 (19.03.2012), uusi andmeid me ei kogu. Kõik mobiiliuuringus osalejad (N~444) on selleks varasemat andnud informeeritud nõusoleku.</w:t>
            </w:r>
          </w:p>
          <w:p w14:paraId="3D6A5516" w14:textId="77777777" w:rsidR="00CF5FAA" w:rsidRDefault="0077308A">
            <w:pPr>
              <w:widowControl w:val="0"/>
              <w:rPr>
                <w:color w:val="000000"/>
                <w:lang w:val="et-EE"/>
              </w:rPr>
            </w:pPr>
            <w:r>
              <w:rPr>
                <w:color w:val="000000"/>
                <w:lang w:val="et-EE"/>
              </w:rPr>
              <w:lastRenderedPageBreak/>
              <w:t xml:space="preserve">Mobiili andmed on 12 kuu jooksul kogutud mobiilikärjeandmete põhjal tekitatud üldistatud tunnused, nagu näiteks kõnede hulk ja pikkus, välisreiside hulk, kui paljusid erinevaid kohti külastatakse, mis päevadel rohkem. Kõik tunnused on välja toodud lisas </w:t>
            </w:r>
            <w:proofErr w:type="spellStart"/>
            <w:r>
              <w:rPr>
                <w:color w:val="000000"/>
                <w:lang w:val="et-EE"/>
              </w:rPr>
              <w:t>Lisa_MobilGen_tunnused</w:t>
            </w:r>
            <w:proofErr w:type="spellEnd"/>
            <w:r>
              <w:rPr>
                <w:color w:val="000000"/>
                <w:lang w:val="et-EE"/>
              </w:rPr>
              <w:t>. Üldistatud tunnuste kaudu ei ole võimalik kindlaks teha geenidoonori kodu või töö täpset asukohta või kellega ta suhtleb</w:t>
            </w:r>
            <w:r>
              <w:rPr>
                <w:b/>
                <w:bCs/>
                <w:color w:val="000000"/>
                <w:lang w:val="et-EE"/>
              </w:rPr>
              <w:t xml:space="preserve">. </w:t>
            </w:r>
            <w:r>
              <w:rPr>
                <w:color w:val="000000"/>
                <w:lang w:val="et-EE"/>
              </w:rPr>
              <w:t xml:space="preserve">Neid tunnuseid seostatakse isiksusejoonte, geneetiliste terviseskooride ja tervisenäitajatega. </w:t>
            </w:r>
          </w:p>
          <w:p w14:paraId="3D6A5517" w14:textId="77777777" w:rsidR="00CF5FAA" w:rsidRDefault="0077308A">
            <w:pPr>
              <w:widowControl w:val="0"/>
              <w:rPr>
                <w:color w:val="000000"/>
                <w:lang w:val="et-EE"/>
              </w:rPr>
            </w:pPr>
            <w:r>
              <w:rPr>
                <w:color w:val="000000" w:themeColor="text1"/>
                <w:lang w:val="et-EE"/>
              </w:rPr>
              <w:t>5. COVIDi vaktsineerimise ja sellega seotud andmed Geenivaramu andmebaasi</w:t>
            </w:r>
            <w:r>
              <w:rPr>
                <w:rFonts w:cs="Times New Roman"/>
                <w:color w:val="000000" w:themeColor="text1"/>
                <w:lang w:val="et-EE"/>
              </w:rPr>
              <w:t>s:</w:t>
            </w:r>
          </w:p>
          <w:p w14:paraId="3D6A5518" w14:textId="77777777" w:rsidR="00CF5FAA" w:rsidRDefault="0077308A" w:rsidP="00331D5C">
            <w:pPr>
              <w:widowControl w:val="0"/>
              <w:numPr>
                <w:ilvl w:val="2"/>
                <w:numId w:val="13"/>
              </w:numPr>
            </w:pPr>
            <w:r>
              <w:t xml:space="preserve">1. SARS-CoV-2 </w:t>
            </w:r>
            <w:proofErr w:type="spellStart"/>
            <w:r>
              <w:t>testi</w:t>
            </w:r>
            <w:proofErr w:type="spellEnd"/>
            <w:r>
              <w:t xml:space="preserve"> </w:t>
            </w:r>
            <w:proofErr w:type="spellStart"/>
            <w:r>
              <w:t>tegemise</w:t>
            </w:r>
            <w:proofErr w:type="spellEnd"/>
            <w:r>
              <w:t xml:space="preserve"> </w:t>
            </w:r>
            <w:proofErr w:type="spellStart"/>
            <w:r>
              <w:t>kuupäevad</w:t>
            </w:r>
            <w:proofErr w:type="spellEnd"/>
            <w:r>
              <w:t xml:space="preserve"> ja </w:t>
            </w:r>
            <w:proofErr w:type="spellStart"/>
            <w:proofErr w:type="gramStart"/>
            <w:r>
              <w:t>testitulemused</w:t>
            </w:r>
            <w:proofErr w:type="spellEnd"/>
            <w:r>
              <w:t>;</w:t>
            </w:r>
            <w:proofErr w:type="gramEnd"/>
          </w:p>
          <w:p w14:paraId="3D6A5519" w14:textId="77777777" w:rsidR="00CF5FAA" w:rsidRDefault="0077308A" w:rsidP="00331D5C">
            <w:pPr>
              <w:widowControl w:val="0"/>
              <w:numPr>
                <w:ilvl w:val="2"/>
                <w:numId w:val="13"/>
              </w:numPr>
            </w:pPr>
            <w:r>
              <w:t xml:space="preserve">2. COVID-19 </w:t>
            </w:r>
            <w:proofErr w:type="spellStart"/>
            <w:r>
              <w:t>vaktsineerimised</w:t>
            </w:r>
            <w:proofErr w:type="spellEnd"/>
            <w:r>
              <w:t xml:space="preserve">: </w:t>
            </w:r>
            <w:proofErr w:type="spellStart"/>
            <w:r>
              <w:t>manustatud</w:t>
            </w:r>
            <w:proofErr w:type="spellEnd"/>
            <w:r>
              <w:t xml:space="preserve"> COVID-19 </w:t>
            </w:r>
            <w:proofErr w:type="spellStart"/>
            <w:r>
              <w:t>vaktsiinidooside</w:t>
            </w:r>
            <w:proofErr w:type="spellEnd"/>
            <w:r>
              <w:t xml:space="preserve"> </w:t>
            </w:r>
            <w:proofErr w:type="spellStart"/>
            <w:r>
              <w:t>arv</w:t>
            </w:r>
            <w:proofErr w:type="spellEnd"/>
            <w:r>
              <w:t xml:space="preserve">, </w:t>
            </w:r>
            <w:proofErr w:type="spellStart"/>
            <w:r>
              <w:t>iga</w:t>
            </w:r>
            <w:proofErr w:type="spellEnd"/>
            <w:r>
              <w:t xml:space="preserve"> </w:t>
            </w:r>
            <w:proofErr w:type="spellStart"/>
            <w:r>
              <w:t>vaktsiinidoosi</w:t>
            </w:r>
            <w:proofErr w:type="spellEnd"/>
            <w:r>
              <w:t xml:space="preserve"> </w:t>
            </w:r>
            <w:proofErr w:type="spellStart"/>
            <w:r>
              <w:t>kohta</w:t>
            </w:r>
            <w:proofErr w:type="spellEnd"/>
            <w:r>
              <w:t xml:space="preserve"> </w:t>
            </w:r>
            <w:proofErr w:type="spellStart"/>
            <w:r>
              <w:t>vaktsiini</w:t>
            </w:r>
            <w:proofErr w:type="spellEnd"/>
            <w:r>
              <w:t xml:space="preserve"> </w:t>
            </w:r>
            <w:proofErr w:type="spellStart"/>
            <w:r>
              <w:t>nimetus</w:t>
            </w:r>
            <w:proofErr w:type="spellEnd"/>
            <w:r>
              <w:t xml:space="preserve"> ja </w:t>
            </w:r>
            <w:proofErr w:type="spellStart"/>
            <w:r>
              <w:t>manustamise</w:t>
            </w:r>
            <w:proofErr w:type="spellEnd"/>
            <w:r>
              <w:t xml:space="preserve"> </w:t>
            </w:r>
            <w:proofErr w:type="spellStart"/>
            <w:r>
              <w:t>kuupäev</w:t>
            </w:r>
            <w:proofErr w:type="spellEnd"/>
            <w:r>
              <w:t xml:space="preserve"> (</w:t>
            </w:r>
            <w:proofErr w:type="spellStart"/>
            <w:r>
              <w:t>immuniseerimisteatiste</w:t>
            </w:r>
            <w:proofErr w:type="spellEnd"/>
            <w:r>
              <w:t xml:space="preserve"> </w:t>
            </w:r>
            <w:proofErr w:type="spellStart"/>
            <w:r>
              <w:t>alusel</w:t>
            </w:r>
            <w:proofErr w:type="spellEnd"/>
            <w:proofErr w:type="gramStart"/>
            <w:r>
              <w:t>);</w:t>
            </w:r>
            <w:proofErr w:type="gramEnd"/>
          </w:p>
          <w:p w14:paraId="3D6A551A" w14:textId="77777777" w:rsidR="00CF5FAA" w:rsidRDefault="0077308A" w:rsidP="00331D5C">
            <w:pPr>
              <w:widowControl w:val="0"/>
              <w:numPr>
                <w:ilvl w:val="2"/>
                <w:numId w:val="13"/>
              </w:numPr>
            </w:pPr>
            <w:r>
              <w:t xml:space="preserve">3. </w:t>
            </w:r>
            <w:proofErr w:type="spellStart"/>
            <w:r>
              <w:t>Immuunsüsteemi</w:t>
            </w:r>
            <w:proofErr w:type="spellEnd"/>
            <w:r>
              <w:t xml:space="preserve"> </w:t>
            </w:r>
            <w:proofErr w:type="spellStart"/>
            <w:r>
              <w:t>mõjutavate</w:t>
            </w:r>
            <w:proofErr w:type="spellEnd"/>
            <w:r>
              <w:t xml:space="preserve"> </w:t>
            </w:r>
            <w:proofErr w:type="spellStart"/>
            <w:r>
              <w:t>ravimite</w:t>
            </w:r>
            <w:proofErr w:type="spellEnd"/>
            <w:r>
              <w:t xml:space="preserve"> </w:t>
            </w:r>
            <w:proofErr w:type="spellStart"/>
            <w:r>
              <w:t>kasutus</w:t>
            </w:r>
            <w:proofErr w:type="spellEnd"/>
            <w:r>
              <w:t xml:space="preserve"> (ATC </w:t>
            </w:r>
            <w:proofErr w:type="spellStart"/>
            <w:r>
              <w:t>koodidega</w:t>
            </w:r>
            <w:proofErr w:type="spellEnd"/>
            <w:r>
              <w:t xml:space="preserve"> L01 (</w:t>
            </w:r>
            <w:proofErr w:type="spellStart"/>
            <w:r>
              <w:t>kasvajatevastased</w:t>
            </w:r>
            <w:proofErr w:type="spellEnd"/>
            <w:r>
              <w:t xml:space="preserve"> </w:t>
            </w:r>
            <w:proofErr w:type="spellStart"/>
            <w:r>
              <w:t>ained</w:t>
            </w:r>
            <w:proofErr w:type="spellEnd"/>
            <w:r>
              <w:t>), L03 (</w:t>
            </w:r>
            <w:proofErr w:type="spellStart"/>
            <w:r>
              <w:t>immuunostimulandid</w:t>
            </w:r>
            <w:proofErr w:type="spellEnd"/>
            <w:r>
              <w:t>), L04 (</w:t>
            </w:r>
            <w:proofErr w:type="spellStart"/>
            <w:r>
              <w:t>immunosupressandid</w:t>
            </w:r>
            <w:proofErr w:type="spellEnd"/>
            <w:r>
              <w:t>), H02 (</w:t>
            </w:r>
            <w:proofErr w:type="spellStart"/>
            <w:r>
              <w:t>süsteemsed</w:t>
            </w:r>
            <w:proofErr w:type="spellEnd"/>
            <w:r>
              <w:t xml:space="preserve"> </w:t>
            </w:r>
            <w:proofErr w:type="spellStart"/>
            <w:r>
              <w:t>glükokortikoidid</w:t>
            </w:r>
            <w:proofErr w:type="spellEnd"/>
            <w:r>
              <w:t>), M01 (</w:t>
            </w:r>
            <w:proofErr w:type="spellStart"/>
            <w:r>
              <w:t>põletiku</w:t>
            </w:r>
            <w:proofErr w:type="spellEnd"/>
            <w:r>
              <w:t xml:space="preserve">- ja </w:t>
            </w:r>
            <w:proofErr w:type="spellStart"/>
            <w:r>
              <w:t>reumavastased</w:t>
            </w:r>
            <w:proofErr w:type="spellEnd"/>
            <w:r>
              <w:t xml:space="preserve"> </w:t>
            </w:r>
            <w:proofErr w:type="spellStart"/>
            <w:r>
              <w:t>ained</w:t>
            </w:r>
            <w:proofErr w:type="spellEnd"/>
            <w:proofErr w:type="gramStart"/>
            <w:r>
              <w:t>);</w:t>
            </w:r>
            <w:proofErr w:type="gramEnd"/>
          </w:p>
          <w:p w14:paraId="3D6A551B" w14:textId="77777777" w:rsidR="00CF5FAA" w:rsidRDefault="0077308A" w:rsidP="00331D5C">
            <w:pPr>
              <w:widowControl w:val="0"/>
              <w:numPr>
                <w:ilvl w:val="2"/>
                <w:numId w:val="13"/>
              </w:numPr>
            </w:pPr>
            <w:r>
              <w:rPr>
                <w:rFonts w:cs="Times New Roman"/>
                <w:color w:val="000000"/>
                <w:lang w:val="et-EE"/>
              </w:rPr>
              <w:t>4. Teiste vaktsiinidega (gripi vaktsiin, puukentsefaliidi vaktsiin, difteeria-teetanuse vaktsiin) läbi viidud vaktsineerimised (immuniseerimisteatiste alusel).</w:t>
            </w:r>
          </w:p>
          <w:p w14:paraId="3D6A551C" w14:textId="77777777" w:rsidR="00CF5FAA" w:rsidRDefault="00CF5FAA">
            <w:pPr>
              <w:widowControl w:val="0"/>
              <w:ind w:left="1440"/>
            </w:pPr>
          </w:p>
          <w:p w14:paraId="3D6A551D" w14:textId="77777777" w:rsidR="00CF5FAA" w:rsidRDefault="0077308A">
            <w:pPr>
              <w:widowControl w:val="0"/>
            </w:pPr>
            <w:r>
              <w:rPr>
                <w:rFonts w:cs="Times New Roman"/>
                <w:color w:val="000000"/>
              </w:rPr>
              <w:t xml:space="preserve">6. </w:t>
            </w:r>
            <w:proofErr w:type="spellStart"/>
            <w:r>
              <w:rPr>
                <w:rFonts w:cs="Times New Roman"/>
                <w:color w:val="000000"/>
              </w:rPr>
              <w:t>Lisaküsikused</w:t>
            </w:r>
            <w:proofErr w:type="spellEnd"/>
            <w:r>
              <w:rPr>
                <w:rFonts w:cs="Times New Roman"/>
                <w:color w:val="000000"/>
              </w:rPr>
              <w:t xml:space="preserve"> </w:t>
            </w:r>
            <w:proofErr w:type="spellStart"/>
            <w:r>
              <w:rPr>
                <w:rFonts w:cs="Times New Roman"/>
                <w:color w:val="000000"/>
              </w:rPr>
              <w:t>elusündmuste</w:t>
            </w:r>
            <w:proofErr w:type="spellEnd"/>
            <w:r>
              <w:rPr>
                <w:rFonts w:cs="Times New Roman"/>
                <w:color w:val="000000"/>
              </w:rPr>
              <w:t xml:space="preserve"> </w:t>
            </w:r>
            <w:proofErr w:type="spellStart"/>
            <w:r>
              <w:rPr>
                <w:rFonts w:cs="Times New Roman"/>
                <w:color w:val="000000"/>
              </w:rPr>
              <w:t>kohta</w:t>
            </w:r>
            <w:proofErr w:type="spellEnd"/>
            <w:r>
              <w:rPr>
                <w:rFonts w:cs="Times New Roman"/>
                <w:color w:val="000000"/>
              </w:rPr>
              <w:t xml:space="preserve"> on </w:t>
            </w:r>
            <w:proofErr w:type="spellStart"/>
            <w:r>
              <w:rPr>
                <w:rFonts w:cs="Times New Roman"/>
                <w:color w:val="000000"/>
              </w:rPr>
              <w:t>manuses</w:t>
            </w:r>
            <w:proofErr w:type="spellEnd"/>
            <w:r>
              <w:rPr>
                <w:rFonts w:cs="Times New Roman"/>
                <w:color w:val="000000"/>
              </w:rPr>
              <w:t xml:space="preserve"> Lisa 2 </w:t>
            </w:r>
            <w:proofErr w:type="spellStart"/>
            <w:r>
              <w:rPr>
                <w:rFonts w:cs="Times New Roman"/>
                <w:color w:val="000000"/>
              </w:rPr>
              <w:t>Lisaküsimused</w:t>
            </w:r>
            <w:proofErr w:type="spellEnd"/>
            <w:r>
              <w:rPr>
                <w:rFonts w:cs="Times New Roman"/>
                <w:color w:val="000000"/>
              </w:rPr>
              <w:t>.</w:t>
            </w:r>
          </w:p>
          <w:p w14:paraId="3D6A551E" w14:textId="0B40A3F1" w:rsidR="00CF5FAA" w:rsidRDefault="0077308A">
            <w:pPr>
              <w:widowControl w:val="0"/>
            </w:pPr>
            <w:r>
              <w:rPr>
                <w:rFonts w:cs="Times New Roman"/>
                <w:color w:val="000000"/>
              </w:rPr>
              <w:t xml:space="preserve">7. </w:t>
            </w:r>
            <w:proofErr w:type="spellStart"/>
            <w:r>
              <w:rPr>
                <w:rFonts w:cs="Times New Roman"/>
                <w:color w:val="000000"/>
              </w:rPr>
              <w:t>Isiksuse</w:t>
            </w:r>
            <w:proofErr w:type="spellEnd"/>
            <w:r>
              <w:rPr>
                <w:rFonts w:cs="Times New Roman"/>
                <w:color w:val="000000"/>
              </w:rPr>
              <w:t xml:space="preserve"> ja </w:t>
            </w:r>
            <w:proofErr w:type="spellStart"/>
            <w:r>
              <w:rPr>
                <w:rFonts w:cs="Times New Roman"/>
                <w:color w:val="000000"/>
              </w:rPr>
              <w:t>tervise</w:t>
            </w:r>
            <w:proofErr w:type="spellEnd"/>
            <w:r>
              <w:rPr>
                <w:rFonts w:cs="Times New Roman"/>
                <w:color w:val="000000"/>
              </w:rPr>
              <w:t xml:space="preserve"> </w:t>
            </w:r>
            <w:proofErr w:type="spellStart"/>
            <w:r>
              <w:rPr>
                <w:rFonts w:cs="Times New Roman"/>
                <w:color w:val="000000"/>
              </w:rPr>
              <w:t>uurimisel</w:t>
            </w:r>
            <w:proofErr w:type="spellEnd"/>
            <w:r>
              <w:rPr>
                <w:rFonts w:cs="Times New Roman"/>
                <w:color w:val="000000"/>
              </w:rPr>
              <w:t xml:space="preserve"> </w:t>
            </w:r>
            <w:proofErr w:type="spellStart"/>
            <w:r>
              <w:rPr>
                <w:rFonts w:cs="Times New Roman"/>
                <w:color w:val="000000"/>
              </w:rPr>
              <w:t>kaasatakse</w:t>
            </w:r>
            <w:proofErr w:type="spellEnd"/>
            <w:r>
              <w:rPr>
                <w:rFonts w:cs="Times New Roman"/>
                <w:color w:val="000000"/>
              </w:rPr>
              <w:t xml:space="preserve"> </w:t>
            </w:r>
            <w:proofErr w:type="spellStart"/>
            <w:r>
              <w:rPr>
                <w:rFonts w:cs="Times New Roman"/>
                <w:color w:val="000000"/>
              </w:rPr>
              <w:t>analüüsidesse</w:t>
            </w:r>
            <w:proofErr w:type="spellEnd"/>
            <w:r>
              <w:rPr>
                <w:rFonts w:cs="Times New Roman"/>
                <w:color w:val="000000"/>
              </w:rPr>
              <w:t xml:space="preserve"> </w:t>
            </w:r>
            <w:proofErr w:type="spellStart"/>
            <w:r>
              <w:rPr>
                <w:rFonts w:cs="Times New Roman"/>
                <w:color w:val="000000"/>
              </w:rPr>
              <w:t>kogu</w:t>
            </w:r>
            <w:proofErr w:type="spellEnd"/>
            <w:r>
              <w:rPr>
                <w:rFonts w:cs="Times New Roman"/>
                <w:color w:val="000000"/>
              </w:rPr>
              <w:t xml:space="preserve"> </w:t>
            </w:r>
            <w:proofErr w:type="spellStart"/>
            <w:r>
              <w:rPr>
                <w:rFonts w:cs="Times New Roman"/>
                <w:color w:val="000000"/>
              </w:rPr>
              <w:t>Geenivaramu</w:t>
            </w:r>
            <w:proofErr w:type="spellEnd"/>
            <w:r>
              <w:rPr>
                <w:rFonts w:cs="Times New Roman"/>
                <w:color w:val="000000"/>
              </w:rPr>
              <w:t xml:space="preserve"> </w:t>
            </w:r>
            <w:proofErr w:type="spellStart"/>
            <w:r>
              <w:rPr>
                <w:rFonts w:cs="Times New Roman"/>
                <w:color w:val="000000"/>
              </w:rPr>
              <w:t>valim</w:t>
            </w:r>
            <w:proofErr w:type="spellEnd"/>
            <w:r>
              <w:rPr>
                <w:rFonts w:cs="Times New Roman"/>
                <w:color w:val="000000"/>
              </w:rPr>
              <w:t xml:space="preserve">. </w:t>
            </w:r>
            <w:proofErr w:type="spellStart"/>
            <w:r>
              <w:rPr>
                <w:rFonts w:cs="Times New Roman"/>
                <w:color w:val="000000"/>
              </w:rPr>
              <w:t>Küsimustikule</w:t>
            </w:r>
            <w:proofErr w:type="spellEnd"/>
            <w:r>
              <w:rPr>
                <w:rFonts w:cs="Times New Roman"/>
                <w:color w:val="000000"/>
              </w:rPr>
              <w:t xml:space="preserve"> on </w:t>
            </w:r>
            <w:proofErr w:type="spellStart"/>
            <w:r>
              <w:rPr>
                <w:rFonts w:cs="Times New Roman"/>
                <w:color w:val="000000"/>
              </w:rPr>
              <w:t>siiani</w:t>
            </w:r>
            <w:proofErr w:type="spellEnd"/>
            <w:r>
              <w:rPr>
                <w:rFonts w:cs="Times New Roman"/>
                <w:color w:val="000000"/>
              </w:rPr>
              <w:t xml:space="preserve"> </w:t>
            </w:r>
            <w:proofErr w:type="spellStart"/>
            <w:r>
              <w:rPr>
                <w:rFonts w:cs="Times New Roman"/>
                <w:color w:val="000000"/>
              </w:rPr>
              <w:t>vastanud</w:t>
            </w:r>
            <w:proofErr w:type="spellEnd"/>
            <w:r>
              <w:rPr>
                <w:rFonts w:cs="Times New Roman"/>
                <w:color w:val="000000"/>
              </w:rPr>
              <w:t xml:space="preserve"> pea 80,000 </w:t>
            </w:r>
            <w:proofErr w:type="spellStart"/>
            <w:r>
              <w:rPr>
                <w:rFonts w:cs="Times New Roman"/>
                <w:color w:val="000000"/>
              </w:rPr>
              <w:t>inimest</w:t>
            </w:r>
            <w:proofErr w:type="spellEnd"/>
            <w:r>
              <w:rPr>
                <w:rFonts w:cs="Times New Roman"/>
                <w:color w:val="000000"/>
              </w:rPr>
              <w:t xml:space="preserve">. </w:t>
            </w:r>
            <w:proofErr w:type="spellStart"/>
            <w:r>
              <w:rPr>
                <w:rFonts w:cs="Times New Roman"/>
                <w:color w:val="000000"/>
              </w:rPr>
              <w:t>Kuid</w:t>
            </w:r>
            <w:proofErr w:type="spellEnd"/>
            <w:r>
              <w:rPr>
                <w:rFonts w:cs="Times New Roman"/>
                <w:color w:val="000000"/>
              </w:rPr>
              <w:t xml:space="preserve"> </w:t>
            </w:r>
            <w:proofErr w:type="spellStart"/>
            <w:r>
              <w:rPr>
                <w:rFonts w:cs="Times New Roman"/>
                <w:color w:val="000000"/>
              </w:rPr>
              <w:t>sageli</w:t>
            </w:r>
            <w:proofErr w:type="spellEnd"/>
            <w:r>
              <w:rPr>
                <w:rFonts w:cs="Times New Roman"/>
                <w:color w:val="000000"/>
              </w:rPr>
              <w:t xml:space="preserve"> </w:t>
            </w:r>
            <w:proofErr w:type="spellStart"/>
            <w:r>
              <w:rPr>
                <w:rFonts w:cs="Times New Roman"/>
                <w:color w:val="000000"/>
              </w:rPr>
              <w:t>vajame</w:t>
            </w:r>
            <w:proofErr w:type="spellEnd"/>
            <w:r>
              <w:rPr>
                <w:rFonts w:cs="Times New Roman"/>
                <w:color w:val="000000"/>
              </w:rPr>
              <w:t xml:space="preserve">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küsimustikule</w:t>
            </w:r>
            <w:proofErr w:type="spellEnd"/>
            <w:r>
              <w:rPr>
                <w:rFonts w:cs="Times New Roman"/>
                <w:color w:val="000000"/>
              </w:rPr>
              <w:t xml:space="preserve"> </w:t>
            </w:r>
            <w:proofErr w:type="spellStart"/>
            <w:r>
              <w:rPr>
                <w:rFonts w:cs="Times New Roman"/>
                <w:color w:val="000000"/>
              </w:rPr>
              <w:t>mitte</w:t>
            </w:r>
            <w:proofErr w:type="spellEnd"/>
            <w:r>
              <w:rPr>
                <w:rFonts w:cs="Times New Roman"/>
                <w:color w:val="000000"/>
              </w:rPr>
              <w:t xml:space="preserve"> </w:t>
            </w:r>
            <w:proofErr w:type="spellStart"/>
            <w:r>
              <w:rPr>
                <w:rFonts w:cs="Times New Roman"/>
                <w:color w:val="000000"/>
              </w:rPr>
              <w:t>vastanuid</w:t>
            </w:r>
            <w:proofErr w:type="spellEnd"/>
            <w:r>
              <w:rPr>
                <w:rFonts w:cs="Times New Roman"/>
                <w:color w:val="000000"/>
              </w:rPr>
              <w:t xml:space="preserve"> </w:t>
            </w:r>
            <w:proofErr w:type="spellStart"/>
            <w:r>
              <w:rPr>
                <w:rFonts w:cs="Times New Roman"/>
                <w:color w:val="000000"/>
              </w:rPr>
              <w:t>geenidoonoreid</w:t>
            </w:r>
            <w:proofErr w:type="spellEnd"/>
            <w:r>
              <w:rPr>
                <w:rFonts w:cs="Times New Roman"/>
                <w:color w:val="000000"/>
              </w:rPr>
              <w:t xml:space="preserve">, et </w:t>
            </w:r>
            <w:proofErr w:type="spellStart"/>
            <w:r>
              <w:rPr>
                <w:rFonts w:cs="Times New Roman"/>
                <w:color w:val="000000"/>
              </w:rPr>
              <w:t>isiksuse</w:t>
            </w:r>
            <w:proofErr w:type="spellEnd"/>
            <w:r>
              <w:rPr>
                <w:rFonts w:cs="Times New Roman"/>
                <w:color w:val="000000"/>
              </w:rPr>
              <w:t xml:space="preserve"> ja </w:t>
            </w:r>
            <w:proofErr w:type="spellStart"/>
            <w:r>
              <w:rPr>
                <w:rFonts w:cs="Times New Roman"/>
                <w:color w:val="000000"/>
              </w:rPr>
              <w:t>tervise</w:t>
            </w:r>
            <w:proofErr w:type="spellEnd"/>
            <w:r>
              <w:rPr>
                <w:rFonts w:cs="Times New Roman"/>
                <w:color w:val="000000"/>
              </w:rPr>
              <w:t xml:space="preserve"> </w:t>
            </w:r>
            <w:proofErr w:type="spellStart"/>
            <w:r>
              <w:rPr>
                <w:rFonts w:cs="Times New Roman"/>
                <w:color w:val="000000"/>
              </w:rPr>
              <w:t>seoseid</w:t>
            </w:r>
            <w:proofErr w:type="spellEnd"/>
            <w:r>
              <w:rPr>
                <w:rFonts w:cs="Times New Roman"/>
                <w:color w:val="000000"/>
              </w:rPr>
              <w:t xml:space="preserve"> </w:t>
            </w:r>
            <w:proofErr w:type="spellStart"/>
            <w:r>
              <w:rPr>
                <w:rFonts w:cs="Times New Roman"/>
                <w:color w:val="000000"/>
              </w:rPr>
              <w:t>valideerida</w:t>
            </w:r>
            <w:proofErr w:type="spellEnd"/>
            <w:r>
              <w:rPr>
                <w:rFonts w:cs="Times New Roman"/>
                <w:color w:val="000000"/>
              </w:rPr>
              <w:t xml:space="preserve"> ja </w:t>
            </w:r>
            <w:proofErr w:type="spellStart"/>
            <w:r>
              <w:rPr>
                <w:rFonts w:cs="Times New Roman"/>
                <w:color w:val="000000"/>
              </w:rPr>
              <w:t>mõista</w:t>
            </w:r>
            <w:proofErr w:type="spellEnd"/>
            <w:r>
              <w:rPr>
                <w:rFonts w:cs="Times New Roman"/>
                <w:color w:val="000000"/>
              </w:rPr>
              <w:t xml:space="preserve"> </w:t>
            </w:r>
            <w:proofErr w:type="spellStart"/>
            <w:r>
              <w:rPr>
                <w:rFonts w:cs="Times New Roman"/>
                <w:color w:val="000000"/>
              </w:rPr>
              <w:t>seoste</w:t>
            </w:r>
            <w:proofErr w:type="spellEnd"/>
            <w:r>
              <w:rPr>
                <w:rFonts w:cs="Times New Roman"/>
                <w:color w:val="000000"/>
              </w:rPr>
              <w:t xml:space="preserve"> </w:t>
            </w:r>
            <w:proofErr w:type="spellStart"/>
            <w:r>
              <w:rPr>
                <w:rFonts w:cs="Times New Roman"/>
                <w:color w:val="000000"/>
              </w:rPr>
              <w:t>põhjuslikkust</w:t>
            </w:r>
            <w:proofErr w:type="spellEnd"/>
            <w:r>
              <w:rPr>
                <w:rFonts w:cs="Times New Roman"/>
                <w:color w:val="000000"/>
              </w:rPr>
              <w:t xml:space="preserve">. </w:t>
            </w:r>
            <w:proofErr w:type="spellStart"/>
            <w:r>
              <w:rPr>
                <w:rFonts w:cs="Times New Roman"/>
                <w:color w:val="000000"/>
              </w:rPr>
              <w:t>Selline</w:t>
            </w:r>
            <w:proofErr w:type="spellEnd"/>
            <w:r>
              <w:rPr>
                <w:rFonts w:cs="Times New Roman"/>
                <w:color w:val="000000"/>
              </w:rPr>
              <w:t xml:space="preserve"> </w:t>
            </w:r>
            <w:proofErr w:type="spellStart"/>
            <w:r>
              <w:rPr>
                <w:rFonts w:cs="Times New Roman"/>
                <w:color w:val="000000"/>
              </w:rPr>
              <w:t>mitme</w:t>
            </w:r>
            <w:proofErr w:type="spellEnd"/>
            <w:r>
              <w:rPr>
                <w:rFonts w:cs="Times New Roman"/>
                <w:color w:val="000000"/>
              </w:rPr>
              <w:t xml:space="preserve"> </w:t>
            </w:r>
            <w:proofErr w:type="spellStart"/>
            <w:r>
              <w:rPr>
                <w:rFonts w:cs="Times New Roman"/>
                <w:color w:val="000000"/>
              </w:rPr>
              <w:t>valimi</w:t>
            </w:r>
            <w:proofErr w:type="spellEnd"/>
            <w:r>
              <w:rPr>
                <w:rFonts w:cs="Times New Roman"/>
                <w:color w:val="000000"/>
              </w:rPr>
              <w:t xml:space="preserve"> </w:t>
            </w:r>
            <w:proofErr w:type="spellStart"/>
            <w:r>
              <w:rPr>
                <w:rFonts w:cs="Times New Roman"/>
                <w:color w:val="000000"/>
              </w:rPr>
              <w:t>alaosa</w:t>
            </w:r>
            <w:proofErr w:type="spellEnd"/>
            <w:r>
              <w:rPr>
                <w:rFonts w:cs="Times New Roman"/>
                <w:color w:val="000000"/>
              </w:rPr>
              <w:t xml:space="preserve"> </w:t>
            </w:r>
            <w:proofErr w:type="spellStart"/>
            <w:r>
              <w:rPr>
                <w:rFonts w:cs="Times New Roman"/>
                <w:color w:val="000000"/>
              </w:rPr>
              <w:t>analüüs</w:t>
            </w:r>
            <w:proofErr w:type="spellEnd"/>
            <w:r>
              <w:rPr>
                <w:rFonts w:cs="Times New Roman"/>
                <w:color w:val="000000"/>
              </w:rPr>
              <w:t xml:space="preserve"> on </w:t>
            </w:r>
            <w:proofErr w:type="spellStart"/>
            <w:r>
              <w:rPr>
                <w:rFonts w:cs="Times New Roman"/>
                <w:color w:val="000000"/>
              </w:rPr>
              <w:t>masinõppe</w:t>
            </w:r>
            <w:proofErr w:type="spellEnd"/>
            <w:r>
              <w:rPr>
                <w:rFonts w:cs="Times New Roman"/>
                <w:color w:val="000000"/>
              </w:rPr>
              <w:t xml:space="preserve"> ja </w:t>
            </w:r>
            <w:proofErr w:type="spellStart"/>
            <w:r>
              <w:rPr>
                <w:rFonts w:cs="Times New Roman"/>
                <w:color w:val="000000"/>
              </w:rPr>
              <w:t>Mendeli</w:t>
            </w:r>
            <w:proofErr w:type="spellEnd"/>
            <w:r>
              <w:rPr>
                <w:rFonts w:cs="Times New Roman"/>
                <w:color w:val="000000"/>
              </w:rPr>
              <w:t xml:space="preserve"> </w:t>
            </w:r>
            <w:proofErr w:type="spellStart"/>
            <w:r>
              <w:rPr>
                <w:rFonts w:cs="Times New Roman"/>
                <w:color w:val="000000"/>
              </w:rPr>
              <w:t>randomiseerimise</w:t>
            </w:r>
            <w:proofErr w:type="spellEnd"/>
            <w:r>
              <w:rPr>
                <w:rFonts w:cs="Times New Roman"/>
                <w:color w:val="000000"/>
              </w:rPr>
              <w:t xml:space="preserve"> </w:t>
            </w:r>
            <w:proofErr w:type="spellStart"/>
            <w:r>
              <w:rPr>
                <w:rFonts w:cs="Times New Roman"/>
                <w:color w:val="000000"/>
              </w:rPr>
              <w:t>lähenemise</w:t>
            </w:r>
            <w:proofErr w:type="spellEnd"/>
            <w:r>
              <w:rPr>
                <w:rFonts w:cs="Times New Roman"/>
                <w:color w:val="000000"/>
              </w:rPr>
              <w:t xml:space="preserve"> alus. </w:t>
            </w:r>
            <w:proofErr w:type="spellStart"/>
            <w:r>
              <w:rPr>
                <w:rFonts w:cs="Times New Roman"/>
                <w:color w:val="000000"/>
              </w:rPr>
              <w:t>Näiteks</w:t>
            </w:r>
            <w:proofErr w:type="spellEnd"/>
            <w:r>
              <w:rPr>
                <w:rFonts w:cs="Times New Roman"/>
                <w:color w:val="000000"/>
              </w:rPr>
              <w:t xml:space="preserve"> </w:t>
            </w:r>
            <w:proofErr w:type="spellStart"/>
            <w:r>
              <w:rPr>
                <w:rFonts w:cs="Times New Roman"/>
                <w:color w:val="000000"/>
              </w:rPr>
              <w:t>plaanime</w:t>
            </w:r>
            <w:proofErr w:type="spellEnd"/>
            <w:r>
              <w:rPr>
                <w:rFonts w:cs="Times New Roman"/>
                <w:color w:val="000000"/>
              </w:rPr>
              <w:t xml:space="preserve"> </w:t>
            </w:r>
            <w:proofErr w:type="spellStart"/>
            <w:r>
              <w:rPr>
                <w:rFonts w:cs="Times New Roman"/>
                <w:color w:val="000000"/>
              </w:rPr>
              <w:t>statistiliselt</w:t>
            </w:r>
            <w:proofErr w:type="spellEnd"/>
            <w:r>
              <w:rPr>
                <w:rFonts w:cs="Times New Roman"/>
                <w:color w:val="000000"/>
              </w:rPr>
              <w:t xml:space="preserve"> </w:t>
            </w:r>
            <w:proofErr w:type="spellStart"/>
            <w:r>
              <w:rPr>
                <w:rFonts w:cs="Times New Roman"/>
                <w:color w:val="000000"/>
              </w:rPr>
              <w:t>treenida</w:t>
            </w:r>
            <w:proofErr w:type="spellEnd"/>
            <w:r>
              <w:rPr>
                <w:rFonts w:cs="Times New Roman"/>
                <w:color w:val="000000"/>
              </w:rPr>
              <w:t xml:space="preserve">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geneetilised</w:t>
            </w:r>
            <w:proofErr w:type="spellEnd"/>
            <w:r>
              <w:rPr>
                <w:rFonts w:cs="Times New Roman"/>
                <w:color w:val="000000"/>
              </w:rPr>
              <w:t xml:space="preserve"> </w:t>
            </w:r>
            <w:proofErr w:type="spellStart"/>
            <w:r>
              <w:rPr>
                <w:rFonts w:cs="Times New Roman"/>
                <w:color w:val="000000"/>
              </w:rPr>
              <w:t>skoorid</w:t>
            </w:r>
            <w:proofErr w:type="spellEnd"/>
            <w:r>
              <w:rPr>
                <w:rFonts w:cs="Times New Roman"/>
                <w:color w:val="000000"/>
              </w:rPr>
              <w:t xml:space="preserve"> 80,000 </w:t>
            </w:r>
            <w:proofErr w:type="spellStart"/>
            <w:r>
              <w:rPr>
                <w:rFonts w:cs="Times New Roman"/>
                <w:color w:val="000000"/>
              </w:rPr>
              <w:t>uuringus</w:t>
            </w:r>
            <w:proofErr w:type="spellEnd"/>
            <w:r>
              <w:rPr>
                <w:rFonts w:cs="Times New Roman"/>
                <w:color w:val="000000"/>
              </w:rPr>
              <w:t xml:space="preserve"> </w:t>
            </w:r>
            <w:proofErr w:type="spellStart"/>
            <w:r>
              <w:rPr>
                <w:rFonts w:cs="Times New Roman"/>
                <w:color w:val="000000"/>
              </w:rPr>
              <w:t>osalenu</w:t>
            </w:r>
            <w:proofErr w:type="spellEnd"/>
            <w:r>
              <w:rPr>
                <w:rFonts w:cs="Times New Roman"/>
                <w:color w:val="000000"/>
              </w:rPr>
              <w:t xml:space="preserve"> </w:t>
            </w:r>
            <w:proofErr w:type="spellStart"/>
            <w:r>
              <w:rPr>
                <w:rFonts w:cs="Times New Roman"/>
                <w:color w:val="000000"/>
              </w:rPr>
              <w:t>abil</w:t>
            </w:r>
            <w:proofErr w:type="spellEnd"/>
            <w:r>
              <w:rPr>
                <w:rFonts w:cs="Times New Roman"/>
                <w:color w:val="000000"/>
              </w:rPr>
              <w:t xml:space="preserve"> ja </w:t>
            </w:r>
            <w:proofErr w:type="spellStart"/>
            <w:r>
              <w:rPr>
                <w:rFonts w:cs="Times New Roman"/>
                <w:color w:val="000000"/>
              </w:rPr>
              <w:t>siis</w:t>
            </w:r>
            <w:proofErr w:type="spellEnd"/>
            <w:r>
              <w:rPr>
                <w:rFonts w:cs="Times New Roman"/>
                <w:color w:val="000000"/>
              </w:rPr>
              <w:t xml:space="preserve"> </w:t>
            </w:r>
            <w:proofErr w:type="spellStart"/>
            <w:r>
              <w:rPr>
                <w:rFonts w:cs="Times New Roman"/>
                <w:color w:val="000000"/>
              </w:rPr>
              <w:t>vaadata</w:t>
            </w:r>
            <w:proofErr w:type="spellEnd"/>
            <w:r>
              <w:rPr>
                <w:rFonts w:cs="Times New Roman"/>
                <w:color w:val="000000"/>
              </w:rPr>
              <w:t xml:space="preserve">, kas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geneetiline</w:t>
            </w:r>
            <w:proofErr w:type="spellEnd"/>
            <w:r>
              <w:rPr>
                <w:rFonts w:cs="Times New Roman"/>
                <w:color w:val="000000"/>
              </w:rPr>
              <w:t xml:space="preserve"> </w:t>
            </w:r>
            <w:proofErr w:type="spellStart"/>
            <w:r>
              <w:rPr>
                <w:rFonts w:cs="Times New Roman"/>
                <w:color w:val="000000"/>
              </w:rPr>
              <w:t>skoor</w:t>
            </w:r>
            <w:proofErr w:type="spellEnd"/>
            <w:r>
              <w:rPr>
                <w:rFonts w:cs="Times New Roman"/>
                <w:color w:val="000000"/>
              </w:rPr>
              <w:t xml:space="preserve"> </w:t>
            </w:r>
            <w:proofErr w:type="spellStart"/>
            <w:r>
              <w:rPr>
                <w:rFonts w:cs="Times New Roman"/>
                <w:color w:val="000000"/>
              </w:rPr>
              <w:t>seostub</w:t>
            </w:r>
            <w:proofErr w:type="spellEnd"/>
            <w:r>
              <w:rPr>
                <w:rFonts w:cs="Times New Roman"/>
                <w:color w:val="000000"/>
              </w:rPr>
              <w:t xml:space="preserve"> ka </w:t>
            </w:r>
            <w:proofErr w:type="spellStart"/>
            <w:r>
              <w:rPr>
                <w:rFonts w:cs="Times New Roman"/>
                <w:color w:val="000000"/>
              </w:rPr>
              <w:t>tervisekäitumisega</w:t>
            </w:r>
            <w:proofErr w:type="spellEnd"/>
            <w:r>
              <w:rPr>
                <w:rFonts w:cs="Times New Roman"/>
                <w:color w:val="000000"/>
              </w:rPr>
              <w:t xml:space="preserve"> </w:t>
            </w:r>
            <w:proofErr w:type="spellStart"/>
            <w:r>
              <w:rPr>
                <w:rFonts w:cs="Times New Roman"/>
                <w:color w:val="000000"/>
              </w:rPr>
              <w:t>ülejäänud</w:t>
            </w:r>
            <w:proofErr w:type="spellEnd"/>
            <w:r>
              <w:rPr>
                <w:rFonts w:cs="Times New Roman"/>
                <w:color w:val="000000"/>
              </w:rPr>
              <w:t xml:space="preserve"> </w:t>
            </w:r>
            <w:proofErr w:type="spellStart"/>
            <w:r>
              <w:rPr>
                <w:rFonts w:cs="Times New Roman"/>
                <w:color w:val="000000"/>
              </w:rPr>
              <w:t>valimil</w:t>
            </w:r>
            <w:proofErr w:type="spellEnd"/>
            <w:r>
              <w:rPr>
                <w:rFonts w:cs="Times New Roman"/>
                <w:color w:val="000000"/>
              </w:rPr>
              <w:t xml:space="preserve">, </w:t>
            </w:r>
            <w:proofErr w:type="spellStart"/>
            <w:r>
              <w:rPr>
                <w:rFonts w:cs="Times New Roman"/>
                <w:color w:val="000000"/>
              </w:rPr>
              <w:t>kes</w:t>
            </w:r>
            <w:proofErr w:type="spellEnd"/>
            <w:r>
              <w:rPr>
                <w:rFonts w:cs="Times New Roman"/>
                <w:color w:val="000000"/>
              </w:rPr>
              <w:t xml:space="preserve">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testi</w:t>
            </w:r>
            <w:proofErr w:type="spellEnd"/>
            <w:r>
              <w:rPr>
                <w:rFonts w:cs="Times New Roman"/>
                <w:color w:val="000000"/>
              </w:rPr>
              <w:t xml:space="preserve"> pole </w:t>
            </w:r>
            <w:proofErr w:type="spellStart"/>
            <w:r>
              <w:rPr>
                <w:rFonts w:cs="Times New Roman"/>
                <w:color w:val="000000"/>
              </w:rPr>
              <w:t>teinud</w:t>
            </w:r>
            <w:proofErr w:type="spellEnd"/>
            <w:r>
              <w:rPr>
                <w:rFonts w:cs="Times New Roman"/>
                <w:color w:val="000000"/>
              </w:rPr>
              <w:t xml:space="preserve">. </w:t>
            </w:r>
            <w:proofErr w:type="spellStart"/>
            <w:r>
              <w:rPr>
                <w:rFonts w:cs="Times New Roman"/>
                <w:color w:val="000000"/>
              </w:rPr>
              <w:t>Selline</w:t>
            </w:r>
            <w:proofErr w:type="spellEnd"/>
            <w:r>
              <w:rPr>
                <w:rFonts w:cs="Times New Roman"/>
                <w:color w:val="000000"/>
              </w:rPr>
              <w:t xml:space="preserve"> </w:t>
            </w:r>
            <w:proofErr w:type="spellStart"/>
            <w:r>
              <w:rPr>
                <w:rFonts w:cs="Times New Roman"/>
                <w:color w:val="000000"/>
              </w:rPr>
              <w:t>analüüs</w:t>
            </w:r>
            <w:proofErr w:type="spellEnd"/>
            <w:r>
              <w:rPr>
                <w:rFonts w:cs="Times New Roman"/>
                <w:color w:val="000000"/>
              </w:rPr>
              <w:t xml:space="preserve"> </w:t>
            </w:r>
            <w:proofErr w:type="spellStart"/>
            <w:r>
              <w:rPr>
                <w:rFonts w:cs="Times New Roman"/>
                <w:color w:val="000000"/>
              </w:rPr>
              <w:t>võimaldab</w:t>
            </w:r>
            <w:proofErr w:type="spellEnd"/>
            <w:r>
              <w:rPr>
                <w:rFonts w:cs="Times New Roman"/>
                <w:color w:val="000000"/>
              </w:rPr>
              <w:t xml:space="preserve"> </w:t>
            </w:r>
            <w:proofErr w:type="spellStart"/>
            <w:r>
              <w:rPr>
                <w:rFonts w:cs="Times New Roman"/>
                <w:color w:val="000000"/>
              </w:rPr>
              <w:t>vältida</w:t>
            </w:r>
            <w:proofErr w:type="spellEnd"/>
            <w:r>
              <w:rPr>
                <w:rFonts w:cs="Times New Roman"/>
                <w:color w:val="000000"/>
              </w:rPr>
              <w:t xml:space="preserve"> </w:t>
            </w:r>
            <w:proofErr w:type="spellStart"/>
            <w:r>
              <w:rPr>
                <w:rFonts w:cs="Times New Roman"/>
                <w:color w:val="000000"/>
              </w:rPr>
              <w:t>andmete</w:t>
            </w:r>
            <w:proofErr w:type="spellEnd"/>
            <w:r>
              <w:rPr>
                <w:rFonts w:cs="Times New Roman"/>
                <w:color w:val="000000"/>
              </w:rPr>
              <w:t xml:space="preserve"> </w:t>
            </w:r>
            <w:proofErr w:type="spellStart"/>
            <w:r>
              <w:rPr>
                <w:rFonts w:cs="Times New Roman"/>
                <w:color w:val="000000"/>
              </w:rPr>
              <w:t>topelt</w:t>
            </w:r>
            <w:proofErr w:type="spellEnd"/>
            <w:r>
              <w:rPr>
                <w:rFonts w:cs="Times New Roman"/>
                <w:color w:val="000000"/>
              </w:rPr>
              <w:t xml:space="preserve"> </w:t>
            </w:r>
            <w:proofErr w:type="spellStart"/>
            <w:r>
              <w:rPr>
                <w:rFonts w:cs="Times New Roman"/>
                <w:color w:val="000000"/>
              </w:rPr>
              <w:t>kasutust</w:t>
            </w:r>
            <w:proofErr w:type="spellEnd"/>
            <w:r>
              <w:rPr>
                <w:rFonts w:cs="Times New Roman"/>
                <w:color w:val="000000"/>
              </w:rPr>
              <w:t xml:space="preserve">, mis on </w:t>
            </w:r>
            <w:proofErr w:type="spellStart"/>
            <w:r>
              <w:rPr>
                <w:rFonts w:cs="Times New Roman"/>
                <w:color w:val="000000"/>
              </w:rPr>
              <w:t>statistiline</w:t>
            </w:r>
            <w:proofErr w:type="spellEnd"/>
            <w:r>
              <w:rPr>
                <w:rFonts w:cs="Times New Roman"/>
                <w:color w:val="000000"/>
              </w:rPr>
              <w:t xml:space="preserve"> </w:t>
            </w:r>
            <w:proofErr w:type="spellStart"/>
            <w:r>
              <w:rPr>
                <w:rFonts w:cs="Times New Roman"/>
                <w:color w:val="000000"/>
              </w:rPr>
              <w:t>patt</w:t>
            </w:r>
            <w:proofErr w:type="spellEnd"/>
            <w:r>
              <w:rPr>
                <w:rFonts w:cs="Times New Roman"/>
                <w:color w:val="000000"/>
              </w:rPr>
              <w:t xml:space="preserve">. </w:t>
            </w:r>
            <w:proofErr w:type="spellStart"/>
            <w:r>
              <w:rPr>
                <w:rFonts w:cs="Times New Roman"/>
                <w:color w:val="000000"/>
              </w:rPr>
              <w:t>Samuti</w:t>
            </w:r>
            <w:proofErr w:type="spellEnd"/>
            <w:r>
              <w:rPr>
                <w:rFonts w:cs="Times New Roman"/>
                <w:color w:val="000000"/>
              </w:rPr>
              <w:t xml:space="preserve"> </w:t>
            </w:r>
            <w:proofErr w:type="spellStart"/>
            <w:r>
              <w:rPr>
                <w:rFonts w:cs="Times New Roman"/>
                <w:color w:val="000000"/>
              </w:rPr>
              <w:t>saame</w:t>
            </w:r>
            <w:proofErr w:type="spellEnd"/>
            <w:r>
              <w:rPr>
                <w:rFonts w:cs="Times New Roman"/>
                <w:color w:val="000000"/>
              </w:rPr>
              <w:t xml:space="preserve"> </w:t>
            </w:r>
            <w:proofErr w:type="spellStart"/>
            <w:r>
              <w:rPr>
                <w:rFonts w:cs="Times New Roman"/>
                <w:color w:val="000000"/>
              </w:rPr>
              <w:t>nii</w:t>
            </w:r>
            <w:proofErr w:type="spellEnd"/>
            <w:r>
              <w:rPr>
                <w:rFonts w:cs="Times New Roman"/>
                <w:color w:val="000000"/>
              </w:rPr>
              <w:t xml:space="preserve"> </w:t>
            </w:r>
            <w:proofErr w:type="spellStart"/>
            <w:r>
              <w:rPr>
                <w:rFonts w:cs="Times New Roman"/>
                <w:color w:val="000000"/>
              </w:rPr>
              <w:t>hinnata</w:t>
            </w:r>
            <w:proofErr w:type="spellEnd"/>
            <w:r>
              <w:rPr>
                <w:rFonts w:cs="Times New Roman"/>
                <w:color w:val="000000"/>
              </w:rPr>
              <w:t xml:space="preserve">, et kas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ühel</w:t>
            </w:r>
            <w:proofErr w:type="spellEnd"/>
            <w:r>
              <w:rPr>
                <w:rFonts w:cs="Times New Roman"/>
                <w:color w:val="000000"/>
              </w:rPr>
              <w:t xml:space="preserve"> </w:t>
            </w:r>
            <w:proofErr w:type="spellStart"/>
            <w:r>
              <w:rPr>
                <w:rFonts w:cs="Times New Roman"/>
                <w:color w:val="000000"/>
              </w:rPr>
              <w:t>alaosal</w:t>
            </w:r>
            <w:proofErr w:type="spellEnd"/>
            <w:r>
              <w:rPr>
                <w:rFonts w:cs="Times New Roman"/>
                <w:color w:val="000000"/>
              </w:rPr>
              <w:t xml:space="preserve"> </w:t>
            </w:r>
            <w:proofErr w:type="spellStart"/>
            <w:r>
              <w:rPr>
                <w:rFonts w:cs="Times New Roman"/>
                <w:color w:val="000000"/>
              </w:rPr>
              <w:t>leitud</w:t>
            </w:r>
            <w:proofErr w:type="spellEnd"/>
            <w:r>
              <w:rPr>
                <w:rFonts w:cs="Times New Roman"/>
                <w:color w:val="000000"/>
              </w:rPr>
              <w:t xml:space="preserve"> </w:t>
            </w:r>
            <w:proofErr w:type="spellStart"/>
            <w:r>
              <w:rPr>
                <w:rFonts w:cs="Times New Roman"/>
                <w:color w:val="000000"/>
              </w:rPr>
              <w:t>tulemused</w:t>
            </w:r>
            <w:proofErr w:type="spellEnd"/>
            <w:r>
              <w:rPr>
                <w:rFonts w:cs="Times New Roman"/>
                <w:color w:val="000000"/>
              </w:rPr>
              <w:t xml:space="preserve"> </w:t>
            </w:r>
            <w:proofErr w:type="spellStart"/>
            <w:r>
              <w:rPr>
                <w:rFonts w:cs="Times New Roman"/>
                <w:color w:val="000000"/>
              </w:rPr>
              <w:t>üldistuvad</w:t>
            </w:r>
            <w:proofErr w:type="spellEnd"/>
            <w:r>
              <w:rPr>
                <w:rFonts w:cs="Times New Roman"/>
                <w:color w:val="000000"/>
              </w:rPr>
              <w:t xml:space="preserve"> ka </w:t>
            </w:r>
            <w:proofErr w:type="spellStart"/>
            <w:r>
              <w:rPr>
                <w:rFonts w:cs="Times New Roman"/>
                <w:color w:val="000000"/>
              </w:rPr>
              <w:t>teistele</w:t>
            </w:r>
            <w:proofErr w:type="spellEnd"/>
            <w:r>
              <w:rPr>
                <w:rFonts w:cs="Times New Roman"/>
                <w:color w:val="000000"/>
              </w:rPr>
              <w:t xml:space="preserve"> </w:t>
            </w:r>
            <w:proofErr w:type="spellStart"/>
            <w:r>
              <w:rPr>
                <w:rFonts w:cs="Times New Roman"/>
                <w:color w:val="000000"/>
              </w:rPr>
              <w:t>geenidoonoritele</w:t>
            </w:r>
            <w:proofErr w:type="spellEnd"/>
            <w:r>
              <w:rPr>
                <w:rFonts w:cs="Times New Roman"/>
                <w:color w:val="000000"/>
              </w:rPr>
              <w:t xml:space="preserve"> ja </w:t>
            </w:r>
            <w:proofErr w:type="spellStart"/>
            <w:r>
              <w:rPr>
                <w:rFonts w:cs="Times New Roman"/>
                <w:color w:val="000000"/>
              </w:rPr>
              <w:t>potentsiaalelt</w:t>
            </w:r>
            <w:proofErr w:type="spellEnd"/>
            <w:r>
              <w:rPr>
                <w:rFonts w:cs="Times New Roman"/>
                <w:color w:val="000000"/>
              </w:rPr>
              <w:t xml:space="preserve"> </w:t>
            </w:r>
            <w:proofErr w:type="spellStart"/>
            <w:r>
              <w:rPr>
                <w:rFonts w:cs="Times New Roman"/>
                <w:color w:val="000000"/>
              </w:rPr>
              <w:t>eestlastele</w:t>
            </w:r>
            <w:proofErr w:type="spellEnd"/>
            <w:r>
              <w:rPr>
                <w:rFonts w:cs="Times New Roman"/>
                <w:color w:val="000000"/>
              </w:rPr>
              <w:t xml:space="preserve"> </w:t>
            </w:r>
            <w:proofErr w:type="spellStart"/>
            <w:r>
              <w:rPr>
                <w:rFonts w:cs="Times New Roman"/>
                <w:color w:val="000000"/>
              </w:rPr>
              <w:t>laiemalt</w:t>
            </w:r>
            <w:proofErr w:type="spellEnd"/>
            <w:r>
              <w:rPr>
                <w:rFonts w:cs="Times New Roman"/>
                <w:color w:val="000000"/>
              </w:rPr>
              <w:t xml:space="preserve">. </w:t>
            </w:r>
          </w:p>
          <w:p w14:paraId="3D6A551F" w14:textId="77777777" w:rsidR="00CF5FAA" w:rsidRDefault="00CF5FAA">
            <w:pPr>
              <w:widowControl w:val="0"/>
              <w:rPr>
                <w:lang w:val="et-EE"/>
              </w:rPr>
            </w:pPr>
          </w:p>
        </w:tc>
      </w:tr>
      <w:tr w:rsidR="00CF5FAA" w14:paraId="3D6A5522" w14:textId="77777777">
        <w:trPr>
          <w:trHeight w:val="244"/>
        </w:trPr>
        <w:tc>
          <w:tcPr>
            <w:tcW w:w="9526" w:type="dxa"/>
            <w:gridSpan w:val="3"/>
            <w:tcBorders>
              <w:top w:val="single" w:sz="4" w:space="0" w:color="000000"/>
              <w:left w:val="single" w:sz="4" w:space="0" w:color="525252"/>
              <w:bottom w:val="single" w:sz="4" w:space="0" w:color="000000"/>
              <w:right w:val="single" w:sz="4" w:space="0" w:color="000000"/>
            </w:tcBorders>
            <w:shd w:val="clear" w:color="auto" w:fill="FDE9D9" w:themeFill="accent6" w:themeFillTint="33"/>
          </w:tcPr>
          <w:p w14:paraId="3D6A5521" w14:textId="77777777" w:rsidR="00CF5FAA" w:rsidRDefault="0077308A">
            <w:pPr>
              <w:widowControl w:val="0"/>
              <w:rPr>
                <w:lang w:val="et-EE"/>
              </w:rPr>
            </w:pPr>
            <w:r>
              <w:rPr>
                <w:b/>
                <w:bCs/>
                <w:color w:val="000000"/>
                <w:lang w:val="et-EE"/>
              </w:rPr>
              <w:lastRenderedPageBreak/>
              <w:t>15. Isikuandmete kaitse meetmete kirjeldus, sealhulgas andmete hoidmise, säilitamise, turvalisuse ja kustutamise kohta, sh andmete ja/või koodivõtme kustutamise kuupäev (kuni 1800 tähemärki, 1 lk).</w:t>
            </w:r>
          </w:p>
        </w:tc>
      </w:tr>
      <w:tr w:rsidR="00CF5FAA" w14:paraId="3D6A5532" w14:textId="77777777">
        <w:trPr>
          <w:trHeight w:val="244"/>
        </w:trPr>
        <w:tc>
          <w:tcPr>
            <w:tcW w:w="9526" w:type="dxa"/>
            <w:gridSpan w:val="3"/>
            <w:tcBorders>
              <w:top w:val="single" w:sz="4" w:space="0" w:color="000000"/>
              <w:left w:val="single" w:sz="4" w:space="0" w:color="525252"/>
              <w:bottom w:val="single" w:sz="4" w:space="0" w:color="000000"/>
              <w:right w:val="single" w:sz="4" w:space="0" w:color="000000"/>
            </w:tcBorders>
            <w:shd w:val="clear" w:color="auto" w:fill="auto"/>
          </w:tcPr>
          <w:p w14:paraId="3D6A5523" w14:textId="77777777" w:rsidR="00CF5FAA" w:rsidRDefault="0077308A">
            <w:pPr>
              <w:widowControl w:val="0"/>
              <w:jc w:val="both"/>
            </w:pPr>
            <w:proofErr w:type="spellStart"/>
            <w:r>
              <w:rPr>
                <w:b/>
                <w:bCs/>
              </w:rPr>
              <w:t>Valim</w:t>
            </w:r>
            <w:proofErr w:type="spellEnd"/>
            <w:r>
              <w:rPr>
                <w:b/>
                <w:bCs/>
              </w:rPr>
              <w:t xml:space="preserve"> ja </w:t>
            </w:r>
            <w:proofErr w:type="spellStart"/>
            <w:r>
              <w:rPr>
                <w:b/>
                <w:bCs/>
              </w:rPr>
              <w:t>andmekoosseis</w:t>
            </w:r>
            <w:proofErr w:type="spellEnd"/>
            <w:r>
              <w:t xml:space="preserve">. </w:t>
            </w:r>
            <w:proofErr w:type="spellStart"/>
            <w:r>
              <w:t>Geenidoonoriks</w:t>
            </w:r>
            <w:proofErr w:type="spellEnd"/>
            <w:r>
              <w:t xml:space="preserve"> </w:t>
            </w:r>
            <w:proofErr w:type="spellStart"/>
            <w:r>
              <w:t>saamise</w:t>
            </w:r>
            <w:proofErr w:type="spellEnd"/>
            <w:r>
              <w:t xml:space="preserve"> </w:t>
            </w:r>
            <w:proofErr w:type="spellStart"/>
            <w:r>
              <w:t>protseduur</w:t>
            </w:r>
            <w:proofErr w:type="spellEnd"/>
            <w:r>
              <w:t xml:space="preserve">, </w:t>
            </w:r>
            <w:proofErr w:type="spellStart"/>
            <w:r>
              <w:t>geenidoonorite</w:t>
            </w:r>
            <w:proofErr w:type="spellEnd"/>
            <w:r>
              <w:t xml:space="preserve"> </w:t>
            </w:r>
            <w:proofErr w:type="spellStart"/>
            <w:r>
              <w:t>andmete</w:t>
            </w:r>
            <w:proofErr w:type="spellEnd"/>
            <w:r>
              <w:t xml:space="preserve"> </w:t>
            </w:r>
            <w:proofErr w:type="spellStart"/>
            <w:r>
              <w:t>kogumine</w:t>
            </w:r>
            <w:proofErr w:type="spellEnd"/>
            <w:r>
              <w:t xml:space="preserve"> ja </w:t>
            </w:r>
            <w:proofErr w:type="spellStart"/>
            <w:r>
              <w:t>töötlemine</w:t>
            </w:r>
            <w:proofErr w:type="spellEnd"/>
            <w:r>
              <w:t xml:space="preserve"> on </w:t>
            </w:r>
            <w:proofErr w:type="spellStart"/>
            <w:r>
              <w:t>reguleeritud</w:t>
            </w:r>
            <w:proofErr w:type="spellEnd"/>
            <w:r>
              <w:t xml:space="preserve"> </w:t>
            </w:r>
            <w:proofErr w:type="spellStart"/>
            <w:r>
              <w:t>IGUSega</w:t>
            </w:r>
            <w:proofErr w:type="spellEnd"/>
            <w:r>
              <w:t xml:space="preserve"> ja EGV </w:t>
            </w:r>
            <w:proofErr w:type="spellStart"/>
            <w:r>
              <w:t>protseduurijuhistega</w:t>
            </w:r>
            <w:proofErr w:type="spellEnd"/>
            <w:r>
              <w:t xml:space="preserve">. </w:t>
            </w:r>
          </w:p>
          <w:p w14:paraId="3D6A5524" w14:textId="77777777" w:rsidR="00CF5FAA" w:rsidRDefault="0077308A">
            <w:pPr>
              <w:pStyle w:val="NoSpacing"/>
              <w:widowControl w:val="0"/>
              <w:spacing w:after="120" w:line="276" w:lineRule="auto"/>
              <w:jc w:val="both"/>
              <w:rPr>
                <w:sz w:val="20"/>
                <w:szCs w:val="20"/>
              </w:rPr>
            </w:pPr>
            <w:r>
              <w:rPr>
                <w:rFonts w:ascii="Arial" w:hAnsi="Arial" w:cs="Arial"/>
                <w:bCs/>
                <w:sz w:val="20"/>
                <w:szCs w:val="20"/>
              </w:rPr>
              <w:t>Isiksuseteste ja käitumuslikke teste esitav tarkvara paikneb geenivaramu serveris. Küsimustike ja käitumuslike testide tulemuste linkimine geenivaramu põhiandmestikuga toimub läbi spetsiaalse koodi, mis saadetakse geenidoonorile. Uuringu käigus tekkinud</w:t>
            </w:r>
            <w:r>
              <w:rPr>
                <w:rFonts w:ascii="Arial" w:hAnsi="Arial" w:cs="Arial"/>
                <w:b/>
                <w:bCs/>
                <w:sz w:val="20"/>
                <w:szCs w:val="20"/>
              </w:rPr>
              <w:t xml:space="preserve"> </w:t>
            </w:r>
            <w:r>
              <w:rPr>
                <w:rFonts w:ascii="Arial" w:hAnsi="Arial" w:cs="Arial"/>
                <w:bCs/>
                <w:sz w:val="20"/>
                <w:szCs w:val="20"/>
              </w:rPr>
              <w:t>uued andmed liidetakse EGV andmebaasiga ja säilitatakse seal tähtajatult</w:t>
            </w:r>
            <w:r>
              <w:rPr>
                <w:rFonts w:ascii="Arial" w:hAnsi="Arial" w:cs="Arial"/>
                <w:b/>
                <w:bCs/>
                <w:sz w:val="20"/>
                <w:szCs w:val="20"/>
              </w:rPr>
              <w:t xml:space="preserve"> </w:t>
            </w:r>
            <w:r>
              <w:rPr>
                <w:rFonts w:ascii="Arial" w:hAnsi="Arial" w:cs="Arial"/>
                <w:sz w:val="20"/>
                <w:szCs w:val="20"/>
              </w:rPr>
              <w:t>nagu teisi geenivaramusse kogutud andmeid (IGUS § 18 lg (1))</w:t>
            </w:r>
            <w:r>
              <w:rPr>
                <w:rFonts w:ascii="Arial" w:hAnsi="Arial" w:cs="Arial"/>
                <w:b/>
                <w:bCs/>
                <w:sz w:val="20"/>
                <w:szCs w:val="20"/>
              </w:rPr>
              <w:t>.</w:t>
            </w:r>
          </w:p>
          <w:p w14:paraId="3D6A5525" w14:textId="77777777" w:rsidR="00CF5FAA" w:rsidRDefault="0077308A">
            <w:pPr>
              <w:pStyle w:val="Default"/>
              <w:widowControl w:val="0"/>
              <w:spacing w:after="120" w:line="276" w:lineRule="auto"/>
              <w:jc w:val="both"/>
              <w:rPr>
                <w:sz w:val="20"/>
                <w:szCs w:val="20"/>
              </w:rPr>
            </w:pPr>
            <w:r>
              <w:rPr>
                <w:rFonts w:ascii="Arial" w:hAnsi="Arial" w:cs="Arial"/>
                <w:b/>
                <w:bCs/>
                <w:color w:val="auto"/>
                <w:sz w:val="20"/>
                <w:szCs w:val="20"/>
                <w:lang w:val="et-EE"/>
              </w:rPr>
              <w:t xml:space="preserve">Seaduslik alus geenivaramust andmete väljastamiseks. </w:t>
            </w:r>
            <w:r>
              <w:rPr>
                <w:rFonts w:ascii="Arial" w:hAnsi="Arial" w:cs="Arial"/>
                <w:color w:val="auto"/>
                <w:sz w:val="20"/>
                <w:szCs w:val="20"/>
                <w:lang w:val="et-EE"/>
              </w:rPr>
              <w:t xml:space="preserve">Geenivaramust väljastatakse uurimistööks koeproove, DNA kirjeldusi või terviseseisundi kirjeldusi ainult pseudonüümituna, hulgana ja tingimusel, et väljastatavaid proove või andmeid on üheaegselt vähemalt viie geenidoonori kohta (IGUS § 22, lg (4)). </w:t>
            </w:r>
          </w:p>
          <w:p w14:paraId="3D6A5526" w14:textId="77777777" w:rsidR="00CF5FAA" w:rsidRDefault="0077308A">
            <w:pPr>
              <w:pStyle w:val="Default"/>
              <w:widowControl w:val="0"/>
              <w:spacing w:after="120" w:line="276" w:lineRule="auto"/>
              <w:jc w:val="both"/>
              <w:rPr>
                <w:rFonts w:ascii="Arial" w:hAnsi="Arial" w:cs="Arial"/>
                <w:b/>
                <w:bCs/>
                <w:color w:val="auto"/>
                <w:sz w:val="20"/>
                <w:szCs w:val="20"/>
                <w:lang w:val="et-EE"/>
              </w:rPr>
            </w:pPr>
            <w:r>
              <w:rPr>
                <w:rFonts w:ascii="Arial" w:hAnsi="Arial" w:cs="Arial"/>
                <w:b/>
                <w:bCs/>
                <w:color w:val="auto"/>
                <w:sz w:val="20"/>
                <w:szCs w:val="20"/>
                <w:lang w:val="et-EE"/>
              </w:rPr>
              <w:t xml:space="preserve">Andmete geenivaramust väljastamise protseduur. </w:t>
            </w:r>
          </w:p>
          <w:p w14:paraId="3D6A5527" w14:textId="77777777" w:rsidR="00CF5FAA" w:rsidRDefault="0077308A">
            <w:pPr>
              <w:pStyle w:val="Default"/>
              <w:widowControl w:val="0"/>
              <w:spacing w:after="120" w:line="276" w:lineRule="auto"/>
              <w:jc w:val="both"/>
              <w:rPr>
                <w:rFonts w:ascii="Arial" w:hAnsi="Arial" w:cs="Arial"/>
                <w:color w:val="auto"/>
                <w:sz w:val="20"/>
                <w:szCs w:val="20"/>
              </w:rPr>
            </w:pPr>
            <w:r>
              <w:rPr>
                <w:rFonts w:ascii="Arial" w:hAnsi="Arial" w:cs="Arial"/>
                <w:color w:val="auto"/>
                <w:sz w:val="20"/>
                <w:szCs w:val="20"/>
                <w:lang w:val="et-EE"/>
              </w:rPr>
              <w:t xml:space="preserve">Andmete väljastamisel järgib EGV kõiki </w:t>
            </w:r>
            <w:proofErr w:type="spellStart"/>
            <w:r>
              <w:rPr>
                <w:rFonts w:ascii="Arial" w:hAnsi="Arial" w:cs="Arial"/>
                <w:color w:val="auto"/>
                <w:sz w:val="20"/>
                <w:szCs w:val="20"/>
                <w:lang w:val="et-EE"/>
              </w:rPr>
              <w:t>IGUSest</w:t>
            </w:r>
            <w:proofErr w:type="spellEnd"/>
            <w:r>
              <w:rPr>
                <w:rFonts w:ascii="Arial" w:hAnsi="Arial" w:cs="Arial"/>
                <w:color w:val="auto"/>
                <w:sz w:val="20"/>
                <w:szCs w:val="20"/>
                <w:lang w:val="et-EE"/>
              </w:rPr>
              <w:t xml:space="preserve"> tulenevaid nõudeid. </w:t>
            </w:r>
          </w:p>
          <w:p w14:paraId="3D6A5528" w14:textId="77777777" w:rsidR="00CF5FAA" w:rsidRDefault="0077308A">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Väljastuse eelduseks on Eesti </w:t>
            </w:r>
            <w:proofErr w:type="spellStart"/>
            <w:r>
              <w:rPr>
                <w:rFonts w:ascii="Arial" w:hAnsi="Arial" w:cs="Arial"/>
                <w:color w:val="auto"/>
                <w:sz w:val="20"/>
                <w:szCs w:val="20"/>
                <w:lang w:val="et-EE"/>
              </w:rPr>
              <w:t>bioeetika</w:t>
            </w:r>
            <w:proofErr w:type="spellEnd"/>
            <w:r>
              <w:rPr>
                <w:rFonts w:ascii="Arial" w:hAnsi="Arial" w:cs="Arial"/>
                <w:color w:val="auto"/>
                <w:sz w:val="20"/>
                <w:szCs w:val="20"/>
                <w:lang w:val="et-EE"/>
              </w:rPr>
              <w:t xml:space="preserve"> ja </w:t>
            </w:r>
            <w:proofErr w:type="spellStart"/>
            <w:r>
              <w:rPr>
                <w:rFonts w:ascii="Arial" w:hAnsi="Arial" w:cs="Arial"/>
                <w:color w:val="auto"/>
                <w:sz w:val="20"/>
                <w:szCs w:val="20"/>
                <w:lang w:val="et-EE"/>
              </w:rPr>
              <w:t>inimuuringute</w:t>
            </w:r>
            <w:proofErr w:type="spellEnd"/>
            <w:r>
              <w:rPr>
                <w:rFonts w:ascii="Arial" w:hAnsi="Arial" w:cs="Arial"/>
                <w:color w:val="auto"/>
                <w:sz w:val="20"/>
                <w:szCs w:val="20"/>
                <w:lang w:val="et-EE"/>
              </w:rPr>
              <w:t xml:space="preserve"> nõukogu hinnang. </w:t>
            </w:r>
          </w:p>
          <w:p w14:paraId="3D6A5529" w14:textId="77777777" w:rsidR="00CF5FAA" w:rsidRDefault="0077308A">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TÜ genoomika instituudi direktori korraldusega määratakse nimeliselt väljastustoimingute teostamise eest vastutavad isikud. </w:t>
            </w:r>
          </w:p>
          <w:p w14:paraId="3D6A552A" w14:textId="77777777" w:rsidR="00CF5FAA" w:rsidRDefault="0077308A">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TÜ genoomika instituudi direktor annab korralduse andmete väljastamiseks. </w:t>
            </w:r>
          </w:p>
          <w:p w14:paraId="3D6A552B" w14:textId="77777777" w:rsidR="00CF5FAA" w:rsidRDefault="0077308A">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Koostatakse väljastamisprotokoll, kuhu märgitakse väljastatud andmed ning üleandmise viis ja kuupäev. </w:t>
            </w:r>
            <w:r>
              <w:rPr>
                <w:rFonts w:ascii="Arial" w:hAnsi="Arial" w:cs="Arial"/>
                <w:color w:val="auto"/>
                <w:sz w:val="20"/>
                <w:szCs w:val="20"/>
                <w:lang w:val="et-EE"/>
              </w:rPr>
              <w:lastRenderedPageBreak/>
              <w:t xml:space="preserve">Protokoll allkirjastatakse kahepoolselt. </w:t>
            </w:r>
          </w:p>
          <w:p w14:paraId="3D6A552C" w14:textId="77777777" w:rsidR="00CF5FAA" w:rsidRDefault="0077308A">
            <w:pPr>
              <w:pStyle w:val="Default"/>
              <w:widowControl w:val="0"/>
              <w:spacing w:after="120" w:line="276" w:lineRule="auto"/>
              <w:jc w:val="both"/>
            </w:pPr>
            <w:r>
              <w:rPr>
                <w:rFonts w:ascii="Arial" w:hAnsi="Arial" w:cs="Arial"/>
                <w:color w:val="auto"/>
                <w:sz w:val="20"/>
                <w:szCs w:val="20"/>
                <w:lang w:val="et-EE"/>
              </w:rPr>
              <w:t>Andmete edastamiseks kasutatakse sapu.cs.ut.ee virtuaalset keskkonda (</w:t>
            </w:r>
            <w:hyperlink r:id="rId15">
              <w:r>
                <w:rPr>
                  <w:rStyle w:val="Hyperlink"/>
                  <w:rFonts w:ascii="Arial" w:hAnsi="Arial" w:cs="Arial"/>
                  <w:sz w:val="20"/>
                  <w:szCs w:val="20"/>
                  <w:lang w:val="et-EE"/>
                </w:rPr>
                <w:t>https://sapu.cs.ut.ee</w:t>
              </w:r>
            </w:hyperlink>
            <w:r>
              <w:rPr>
                <w:rFonts w:ascii="Arial" w:hAnsi="Arial" w:cs="Arial"/>
                <w:color w:val="auto"/>
                <w:sz w:val="20"/>
                <w:szCs w:val="20"/>
                <w:lang w:val="et-EE"/>
              </w:rPr>
              <w:t xml:space="preserve">), kust andmed paroolidega kaitstud tööarvutitesse laetakse ja seejärel keskkonnast uuringu lõppedes kustutatakse. </w:t>
            </w:r>
          </w:p>
          <w:p w14:paraId="3D6A552D" w14:textId="77777777" w:rsidR="00CF5FAA" w:rsidRDefault="0077308A">
            <w:pPr>
              <w:pStyle w:val="Default"/>
              <w:widowControl w:val="0"/>
              <w:spacing w:after="120" w:line="276" w:lineRule="auto"/>
              <w:jc w:val="both"/>
              <w:rPr>
                <w:sz w:val="20"/>
                <w:szCs w:val="20"/>
              </w:rPr>
            </w:pPr>
            <w:r>
              <w:rPr>
                <w:rFonts w:ascii="Arial" w:hAnsi="Arial" w:cs="Arial"/>
                <w:b/>
                <w:bCs/>
                <w:color w:val="auto"/>
                <w:sz w:val="20"/>
                <w:szCs w:val="20"/>
                <w:lang w:val="et-EE"/>
              </w:rPr>
              <w:t xml:space="preserve">Uurimistöö teostaja kohustused andmete töötlemisel. </w:t>
            </w:r>
            <w:r>
              <w:rPr>
                <w:rFonts w:ascii="Arial" w:hAnsi="Arial" w:cs="Arial"/>
                <w:color w:val="auto"/>
                <w:sz w:val="20"/>
                <w:szCs w:val="20"/>
                <w:lang w:val="et-EE"/>
              </w:rPr>
              <w:t xml:space="preserve">Uurimistöö läbiviija on kohustatud järgima kõiki seadusest tulenevaid ja väljastamise korralduses toodud andmekaitse põhimõtteid. </w:t>
            </w:r>
          </w:p>
          <w:p w14:paraId="3D6A552E" w14:textId="77777777" w:rsidR="00CF5FAA" w:rsidRDefault="0077308A">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Uurimistöö teostaja kasutab andmeid ainult uurimistöö eesmärkidel ja ulatuses. </w:t>
            </w:r>
          </w:p>
          <w:p w14:paraId="3D6A552F" w14:textId="77777777" w:rsidR="00CF5FAA" w:rsidRDefault="0077308A">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Uurimistöö teostaja garanteerib andmete konfidentsiaalsuse. </w:t>
            </w:r>
          </w:p>
          <w:p w14:paraId="3D6A5530" w14:textId="77777777" w:rsidR="00CF5FAA" w:rsidRDefault="0077308A">
            <w:pPr>
              <w:pStyle w:val="Default"/>
              <w:widowControl w:val="0"/>
              <w:spacing w:after="120" w:line="276" w:lineRule="auto"/>
              <w:jc w:val="both"/>
              <w:rPr>
                <w:sz w:val="20"/>
                <w:szCs w:val="20"/>
                <w:lang w:val="et-EE"/>
              </w:rPr>
            </w:pPr>
            <w:r>
              <w:rPr>
                <w:rFonts w:ascii="Arial" w:hAnsi="Arial" w:cs="Arial"/>
                <w:b/>
                <w:bCs/>
                <w:color w:val="auto"/>
                <w:sz w:val="20"/>
                <w:szCs w:val="20"/>
                <w:lang w:val="et-EE"/>
              </w:rPr>
              <w:t xml:space="preserve">Isikuandmete töötlemine ja kaitse - </w:t>
            </w:r>
            <w:r>
              <w:rPr>
                <w:rFonts w:ascii="Arial" w:hAnsi="Arial" w:cs="Arial"/>
                <w:color w:val="auto"/>
                <w:sz w:val="20"/>
                <w:szCs w:val="20"/>
                <w:lang w:val="et-EE"/>
              </w:rPr>
              <w:t xml:space="preserve">teadlastele väljastatakse pseudonüümitud </w:t>
            </w:r>
            <w:proofErr w:type="spellStart"/>
            <w:r>
              <w:rPr>
                <w:rFonts w:ascii="Arial" w:hAnsi="Arial" w:cs="Arial"/>
                <w:color w:val="auto"/>
                <w:sz w:val="20"/>
                <w:szCs w:val="20"/>
                <w:lang w:val="et-EE"/>
              </w:rPr>
              <w:t>geno</w:t>
            </w:r>
            <w:proofErr w:type="spellEnd"/>
            <w:r>
              <w:rPr>
                <w:rFonts w:ascii="Arial" w:hAnsi="Arial" w:cs="Arial"/>
                <w:color w:val="auto"/>
                <w:sz w:val="20"/>
                <w:szCs w:val="20"/>
                <w:lang w:val="et-EE"/>
              </w:rPr>
              <w:t xml:space="preserve">- ja fenotüübi andmed vastavalt andmete väljastustaotlusele. Neile ei väljastata infot, mis võimaldab otseselt tuvastada doonori isikut (nimi, isikukood, elukoha aadress, muud kontaktandmed). Planeeritava uurimistöö teostajad hoiavad pseudonüümitud andmeid personaalses kasutuses olevates arvutites, mis on kaitstud paroolidega. Seega on tagatud piisav andmete kaitse. </w:t>
            </w:r>
          </w:p>
          <w:p w14:paraId="3D6A5531" w14:textId="77777777" w:rsidR="00CF5FAA" w:rsidRDefault="0077308A">
            <w:pPr>
              <w:pStyle w:val="TimesNewRoman"/>
              <w:widowControl w:val="0"/>
              <w:spacing w:before="0" w:after="144" w:line="276" w:lineRule="auto"/>
              <w:jc w:val="both"/>
            </w:pPr>
            <w:r>
              <w:rPr>
                <w:rFonts w:ascii="Arial" w:hAnsi="Arial" w:cs="Times New Roman"/>
              </w:rPr>
              <w:t xml:space="preserve">Tüüpiliselt tudengid ei vaja ligipääsu detailsetele geeniandmetele. Sel juhul vastutav uurija (Uku Vainik) annab neile ligipääsu fenotüübi andmetele (isiksus, tervisekäitumine) või siis üldistatud polügeensetele skooridele. Kuid mõne analüüsi puhul võib tekkida tudengitel vajadus analüüsida ka detailseid geeniandmeid. Nende analüüside näited on näiteks </w:t>
            </w:r>
            <w:proofErr w:type="spellStart"/>
            <w:r>
              <w:rPr>
                <w:rFonts w:ascii="Arial" w:hAnsi="Arial" w:cs="Times New Roman"/>
              </w:rPr>
              <w:t>ülegenoomsed</w:t>
            </w:r>
            <w:proofErr w:type="spellEnd"/>
            <w:r>
              <w:rPr>
                <w:rFonts w:ascii="Arial" w:hAnsi="Arial" w:cs="Times New Roman"/>
              </w:rPr>
              <w:t xml:space="preserve"> uuringud ja </w:t>
            </w:r>
            <w:proofErr w:type="spellStart"/>
            <w:r>
              <w:rPr>
                <w:rFonts w:ascii="Arial" w:hAnsi="Arial" w:cs="Times New Roman"/>
              </w:rPr>
              <w:t>Mendeli</w:t>
            </w:r>
            <w:proofErr w:type="spellEnd"/>
            <w:r>
              <w:rPr>
                <w:rFonts w:ascii="Arial" w:hAnsi="Arial" w:cs="Times New Roman"/>
              </w:rPr>
              <w:t xml:space="preserve"> </w:t>
            </w:r>
            <w:proofErr w:type="spellStart"/>
            <w:r>
              <w:rPr>
                <w:rFonts w:ascii="Arial" w:hAnsi="Arial" w:cs="Times New Roman"/>
              </w:rPr>
              <w:t>randomiseerimine</w:t>
            </w:r>
            <w:proofErr w:type="spellEnd"/>
            <w:r>
              <w:rPr>
                <w:rFonts w:ascii="Arial" w:hAnsi="Arial" w:cs="Times New Roman"/>
              </w:rPr>
              <w:t>. Kuna detailsed geeniandmed on tundlikud andmed, siis saavad tudengid neid andmeid analüüsida ainult SAPU serveris (</w:t>
            </w:r>
            <w:hyperlink r:id="rId16">
              <w:r>
                <w:rPr>
                  <w:rStyle w:val="Hyperlink"/>
                  <w:rFonts w:ascii="Arial" w:hAnsi="Arial" w:cs="Arial"/>
                  <w:color w:val="auto"/>
                </w:rPr>
                <w:t>https://sapu.cs.ut.ee/</w:t>
              </w:r>
            </w:hyperlink>
            <w:r>
              <w:rPr>
                <w:rFonts w:ascii="Arial" w:hAnsi="Arial" w:cs="Times New Roman"/>
              </w:rPr>
              <w:t>).</w:t>
            </w:r>
          </w:p>
        </w:tc>
      </w:tr>
      <w:tr w:rsidR="00CF5FAA" w14:paraId="3D6A5539" w14:textId="77777777">
        <w:trPr>
          <w:trHeight w:val="1235"/>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533" w14:textId="77777777" w:rsidR="00CF5FAA" w:rsidRDefault="0077308A">
            <w:pPr>
              <w:widowControl w:val="0"/>
              <w:spacing w:before="0" w:after="0"/>
              <w:rPr>
                <w:b/>
                <w:lang w:val="et-EE"/>
              </w:rPr>
            </w:pPr>
            <w:r>
              <w:rPr>
                <w:b/>
                <w:bCs/>
                <w:lang w:val="et-EE"/>
              </w:rPr>
              <w:lastRenderedPageBreak/>
              <w:t>Kirjeldada ja põhjendada uuringu vajaduseks kogutud andmete säilitamist ja tähtaega.</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534" w14:textId="77777777" w:rsidR="00CF5FAA" w:rsidRDefault="0077308A">
            <w:pPr>
              <w:widowControl w:val="0"/>
              <w:rPr>
                <w:lang w:val="et-EE"/>
              </w:rPr>
            </w:pPr>
            <w:r>
              <w:rPr>
                <w:lang w:val="et-EE"/>
              </w:rPr>
              <w:t xml:space="preserve">Geenidoonorite andmeid hoitakse geenivaramus tähtajatult, kui need ei kuulu geenidoonori soovil hävitamisele. Uuringu käigus tekkinud uued andmed </w:t>
            </w:r>
            <w:proofErr w:type="spellStart"/>
            <w:r>
              <w:rPr>
                <w:lang w:val="et-EE"/>
              </w:rPr>
              <w:t>liidetakase</w:t>
            </w:r>
            <w:proofErr w:type="spellEnd"/>
            <w:r>
              <w:rPr>
                <w:lang w:val="et-EE"/>
              </w:rPr>
              <w:t xml:space="preserve"> EGV andmebaasiga ja säilitatakse seal tähtajatult nagu teisi geenivaramusse kogutud andmeid (IGUS § 18 lg (1)).</w:t>
            </w:r>
          </w:p>
          <w:p w14:paraId="3D6A5535" w14:textId="77777777" w:rsidR="00CF5FAA" w:rsidRDefault="0077308A">
            <w:pPr>
              <w:widowControl w:val="0"/>
              <w:spacing w:before="0" w:after="0"/>
              <w:rPr>
                <w:lang w:val="et-EE"/>
              </w:rPr>
            </w:pPr>
            <w:r>
              <w:rPr>
                <w:lang w:val="et-EE"/>
              </w:rPr>
              <w:t>Geeni- ja fenotüübiandmete seostamine antud uuringuprojekti raames avardab meie arusaamist käitumise ja tervise seostest</w:t>
            </w:r>
            <w:r>
              <w:rPr>
                <w:color w:val="FF0000"/>
                <w:lang w:val="et-EE"/>
              </w:rPr>
              <w:t xml:space="preserve">. </w:t>
            </w:r>
            <w:r>
              <w:rPr>
                <w:lang w:val="et-EE"/>
              </w:rPr>
              <w:t>Uuringuandmed on plaanis publitseerida rahvusvahelises eelretsenseeritud teadusajakirjanduses. Andmeid kasutatakse teaduslike artiklite avaldamiseks vastavalt rahvusvahelistele artiklite avaldamise nõuetele kooskõlas Helsinki deklaratsiooniga (Eesti Arst 2011; 90(7):344–346). Andmed avaldatakse viisil, mis ei võimalda konkreetse isiku tuvastamist.</w:t>
            </w:r>
          </w:p>
          <w:p w14:paraId="3D6A5536" w14:textId="77777777" w:rsidR="00CF5FAA" w:rsidRDefault="00CF5FAA">
            <w:pPr>
              <w:widowControl w:val="0"/>
              <w:spacing w:before="0" w:after="0"/>
              <w:rPr>
                <w:bCs/>
                <w:color w:val="323232"/>
                <w:lang w:val="et-EE"/>
              </w:rPr>
            </w:pPr>
          </w:p>
          <w:p w14:paraId="3D6A5537" w14:textId="77777777" w:rsidR="00CF5FAA" w:rsidRDefault="0077308A">
            <w:pPr>
              <w:widowControl w:val="0"/>
              <w:spacing w:before="0" w:after="0"/>
              <w:rPr>
                <w:lang w:val="et-EE"/>
              </w:rPr>
            </w:pPr>
            <w:r>
              <w:rPr>
                <w:lang w:val="et-EE"/>
              </w:rPr>
              <w:t>Andmeanalüüsil kasutatud andmestikku hoitakse turvalises</w:t>
            </w:r>
          </w:p>
          <w:p w14:paraId="3D6A5538" w14:textId="77777777" w:rsidR="00CF5FAA" w:rsidRDefault="0077308A">
            <w:pPr>
              <w:widowControl w:val="0"/>
              <w:spacing w:before="0" w:after="0"/>
              <w:rPr>
                <w:lang w:val="et-EE"/>
              </w:rPr>
            </w:pPr>
            <w:r>
              <w:rPr>
                <w:lang w:val="et-EE"/>
              </w:rPr>
              <w:t>serveris kuni 10a peale analüüsi tulemuste avaldamist.</w:t>
            </w:r>
          </w:p>
        </w:tc>
      </w:tr>
      <w:tr w:rsidR="00CF5FAA" w14:paraId="3D6A553D" w14:textId="77777777">
        <w:trPr>
          <w:trHeight w:val="1235"/>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53A" w14:textId="77777777" w:rsidR="00CF5FAA" w:rsidRDefault="0077308A">
            <w:pPr>
              <w:widowControl w:val="0"/>
              <w:spacing w:before="0" w:after="0"/>
              <w:rPr>
                <w:b/>
                <w:lang w:val="et-EE"/>
              </w:rPr>
            </w:pPr>
            <w:r>
              <w:rPr>
                <w:b/>
                <w:bCs/>
                <w:lang w:val="et-EE"/>
              </w:rPr>
              <w:t xml:space="preserve">Kirjeldada isikuandmete </w:t>
            </w:r>
            <w:proofErr w:type="spellStart"/>
            <w:r>
              <w:rPr>
                <w:b/>
                <w:bCs/>
                <w:lang w:val="et-EE"/>
              </w:rPr>
              <w:t>pseudonüümimise</w:t>
            </w:r>
            <w:proofErr w:type="spellEnd"/>
            <w:r>
              <w:rPr>
                <w:b/>
                <w:bCs/>
                <w:lang w:val="et-EE"/>
              </w:rPr>
              <w:t xml:space="preserve"> protsessi ja vahendeid.</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53B" w14:textId="77777777" w:rsidR="00CF5FAA" w:rsidRDefault="0077308A">
            <w:pPr>
              <w:widowControl w:val="0"/>
              <w:rPr>
                <w:lang w:val="et-EE"/>
              </w:rPr>
            </w:pPr>
            <w:proofErr w:type="spellStart"/>
            <w:r>
              <w:rPr>
                <w:lang w:val="et-EE"/>
              </w:rPr>
              <w:t>Pseudonüümimine</w:t>
            </w:r>
            <w:proofErr w:type="spellEnd"/>
            <w:r>
              <w:rPr>
                <w:lang w:val="et-EE"/>
              </w:rPr>
              <w:t xml:space="preserve"> on geenivaramus teostatud juba eelnevalt geenidoonorite andmete andmebaasi liitmise käigus.</w:t>
            </w:r>
          </w:p>
          <w:p w14:paraId="3D6A553C" w14:textId="77777777" w:rsidR="00CF5FAA" w:rsidRDefault="0077308A">
            <w:pPr>
              <w:widowControl w:val="0"/>
              <w:spacing w:before="0" w:after="0"/>
              <w:rPr>
                <w:lang w:val="et-EE"/>
              </w:rPr>
            </w:pPr>
            <w:r>
              <w:rPr>
                <w:lang w:val="et-EE"/>
              </w:rPr>
              <w:t xml:space="preserve">Geenidoonoriks saamise protseduur ja andmete kogumine selle raames on reguleeritud </w:t>
            </w:r>
            <w:proofErr w:type="spellStart"/>
            <w:r>
              <w:rPr>
                <w:lang w:val="et-EE"/>
              </w:rPr>
              <w:t>IGUSega</w:t>
            </w:r>
            <w:proofErr w:type="spellEnd"/>
            <w:r>
              <w:rPr>
                <w:lang w:val="et-EE"/>
              </w:rPr>
              <w:t xml:space="preserve"> ja EGV protseduurijuhistega.</w:t>
            </w:r>
          </w:p>
        </w:tc>
      </w:tr>
      <w:tr w:rsidR="00CF5FAA" w14:paraId="3D6A5542" w14:textId="77777777">
        <w:trPr>
          <w:trHeight w:val="1235"/>
        </w:trPr>
        <w:tc>
          <w:tcPr>
            <w:tcW w:w="3496" w:type="dxa"/>
            <w:tcBorders>
              <w:top w:val="single" w:sz="4" w:space="0" w:color="000000"/>
              <w:left w:val="single" w:sz="4" w:space="0" w:color="525252"/>
              <w:bottom w:val="single" w:sz="4" w:space="0" w:color="000000"/>
              <w:right w:val="single" w:sz="4" w:space="0" w:color="525252"/>
            </w:tcBorders>
            <w:shd w:val="clear" w:color="auto" w:fill="auto"/>
          </w:tcPr>
          <w:p w14:paraId="3D6A553E" w14:textId="77777777" w:rsidR="00CF5FAA" w:rsidRDefault="0077308A">
            <w:pPr>
              <w:widowControl w:val="0"/>
              <w:spacing w:before="0" w:after="0"/>
              <w:rPr>
                <w:b/>
                <w:color w:val="323232"/>
                <w:lang w:val="et-EE"/>
              </w:rPr>
            </w:pPr>
            <w:r>
              <w:rPr>
                <w:b/>
                <w:color w:val="323232"/>
                <w:lang w:val="et-EE"/>
              </w:rPr>
              <w:t xml:space="preserve">Kas kavatsetakse geenidoonorite isikuandmeid </w:t>
            </w:r>
            <w:proofErr w:type="spellStart"/>
            <w:r>
              <w:rPr>
                <w:b/>
                <w:color w:val="323232"/>
                <w:lang w:val="et-EE"/>
              </w:rPr>
              <w:t>depseudonüümida</w:t>
            </w:r>
            <w:proofErr w:type="spellEnd"/>
            <w:r>
              <w:rPr>
                <w:b/>
                <w:color w:val="323232"/>
                <w:lang w:val="et-EE"/>
              </w:rPr>
              <w:t>?</w:t>
            </w:r>
          </w:p>
        </w:tc>
        <w:tc>
          <w:tcPr>
            <w:tcW w:w="6030"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D6A553F" w14:textId="77777777" w:rsidR="00CF5FAA" w:rsidRDefault="0077308A" w:rsidP="00331D5C">
            <w:pPr>
              <w:pStyle w:val="ListParagraph"/>
              <w:widowControl w:val="0"/>
              <w:numPr>
                <w:ilvl w:val="0"/>
                <w:numId w:val="11"/>
              </w:numPr>
              <w:spacing w:before="0" w:after="0"/>
              <w:rPr>
                <w:b/>
                <w:bCs/>
                <w:color w:val="323232"/>
                <w:lang w:val="et-EE"/>
              </w:rPr>
            </w:pPr>
            <w:r>
              <w:rPr>
                <w:b/>
                <w:bCs/>
                <w:color w:val="323232"/>
                <w:lang w:val="et-EE"/>
              </w:rPr>
              <w:t xml:space="preserve">Täpsustada, mitme geenidoonori andmed </w:t>
            </w:r>
            <w:proofErr w:type="spellStart"/>
            <w:r>
              <w:rPr>
                <w:b/>
                <w:bCs/>
                <w:color w:val="323232"/>
                <w:lang w:val="et-EE"/>
              </w:rPr>
              <w:t>depseudonüümitakse</w:t>
            </w:r>
            <w:proofErr w:type="spellEnd"/>
            <w:r>
              <w:rPr>
                <w:b/>
                <w:bCs/>
                <w:color w:val="323232"/>
                <w:lang w:val="et-EE"/>
              </w:rPr>
              <w:t>.</w:t>
            </w:r>
          </w:p>
          <w:p w14:paraId="3D6A5540" w14:textId="77777777" w:rsidR="00CF5FAA" w:rsidRDefault="0077308A" w:rsidP="00331D5C">
            <w:pPr>
              <w:pStyle w:val="ListParagraph"/>
              <w:widowControl w:val="0"/>
              <w:numPr>
                <w:ilvl w:val="0"/>
                <w:numId w:val="11"/>
              </w:numPr>
              <w:spacing w:before="0" w:after="0"/>
              <w:rPr>
                <w:b/>
                <w:bCs/>
                <w:color w:val="323232"/>
                <w:lang w:val="et-EE"/>
              </w:rPr>
            </w:pPr>
            <w:r>
              <w:rPr>
                <w:b/>
                <w:bCs/>
                <w:color w:val="323232"/>
                <w:lang w:val="et-EE"/>
              </w:rPr>
              <w:t xml:space="preserve">Selgitada, mis otstarbel andmed </w:t>
            </w:r>
            <w:proofErr w:type="spellStart"/>
            <w:r>
              <w:rPr>
                <w:b/>
                <w:bCs/>
                <w:color w:val="323232"/>
                <w:lang w:val="et-EE"/>
              </w:rPr>
              <w:t>depseudonüümitakse</w:t>
            </w:r>
            <w:proofErr w:type="spellEnd"/>
            <w:r>
              <w:rPr>
                <w:b/>
                <w:bCs/>
                <w:color w:val="323232"/>
                <w:lang w:val="et-EE"/>
              </w:rPr>
              <w:t>.</w:t>
            </w:r>
          </w:p>
          <w:p w14:paraId="3D6A5541" w14:textId="77777777" w:rsidR="00CF5FAA" w:rsidRDefault="0077308A">
            <w:pPr>
              <w:widowControl w:val="0"/>
              <w:spacing w:before="0" w:after="0"/>
              <w:rPr>
                <w:lang w:val="et-EE"/>
              </w:rPr>
            </w:pPr>
            <w:r>
              <w:rPr>
                <w:lang w:val="et-EE"/>
              </w:rPr>
              <w:t xml:space="preserve">Antud uurimistöö raames toimub geenidoonorite andmete </w:t>
            </w:r>
            <w:proofErr w:type="spellStart"/>
            <w:r>
              <w:rPr>
                <w:lang w:val="et-EE"/>
              </w:rPr>
              <w:t>depseudonüümimine</w:t>
            </w:r>
            <w:proofErr w:type="spellEnd"/>
            <w:r>
              <w:rPr>
                <w:lang w:val="et-EE"/>
              </w:rPr>
              <w:t xml:space="preserve">, milleks palume 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kooskõlastust. </w:t>
            </w:r>
            <w:proofErr w:type="spellStart"/>
            <w:r>
              <w:rPr>
                <w:lang w:val="et-EE"/>
              </w:rPr>
              <w:t>Depseudonüümimine</w:t>
            </w:r>
            <w:proofErr w:type="spellEnd"/>
            <w:r>
              <w:rPr>
                <w:lang w:val="et-EE"/>
              </w:rPr>
              <w:t xml:space="preserve"> toimub geenidoonorite kontaktandmete saamiseks. Uuritavad isikud on allkirjastanud geenidoonoriks saamise nõusoleku vormi, millega nad on informeeritud, et geenivaramu vastutav töötleja teostab </w:t>
            </w:r>
            <w:proofErr w:type="spellStart"/>
            <w:r>
              <w:rPr>
                <w:lang w:val="et-EE"/>
              </w:rPr>
              <w:t>depseudonüümimist</w:t>
            </w:r>
            <w:proofErr w:type="spellEnd"/>
            <w:r>
              <w:rPr>
                <w:lang w:val="et-EE"/>
              </w:rPr>
              <w:t xml:space="preserve"> </w:t>
            </w:r>
            <w:proofErr w:type="spellStart"/>
            <w:r>
              <w:rPr>
                <w:lang w:val="et-EE"/>
              </w:rPr>
              <w:t>Inimgeeniuuringute</w:t>
            </w:r>
            <w:proofErr w:type="spellEnd"/>
            <w:r>
              <w:rPr>
                <w:lang w:val="et-EE"/>
              </w:rPr>
              <w:t xml:space="preserve"> seaduses (IGUS) sätestatud juhtudel ja korras. (Geenidoonoriks saamise nõusoleku vorm ning selle täitmise ja säilitamise kord on sätestatud Tervise- ja </w:t>
            </w:r>
            <w:r>
              <w:rPr>
                <w:lang w:val="et-EE"/>
              </w:rPr>
              <w:lastRenderedPageBreak/>
              <w:t xml:space="preserve">tööministri 11.04.2019 määrusega nr. 39). IGUS §24 lõige (2) punkt 4 kohaselt on </w:t>
            </w:r>
            <w:proofErr w:type="spellStart"/>
            <w:r>
              <w:rPr>
                <w:lang w:val="et-EE"/>
              </w:rPr>
              <w:t>depseudonüümimine</w:t>
            </w:r>
            <w:proofErr w:type="spellEnd"/>
            <w:r>
              <w:rPr>
                <w:lang w:val="et-EE"/>
              </w:rPr>
              <w:t xml:space="preserve"> lubatud vastutava töötleja ettepanekul ja eetikakomitee nõusolekul geenidoonori tuvastamiseks, temaga ühenduse võtmiseks ning tema kirjalikul nõusolekul terviseseisundi kirjelduse uuendamiseks, täiendamiseks või kontrollimiseks.</w:t>
            </w:r>
          </w:p>
        </w:tc>
      </w:tr>
      <w:tr w:rsidR="00CF5FAA" w14:paraId="3D6A5546" w14:textId="77777777">
        <w:trPr>
          <w:trHeight w:val="1580"/>
        </w:trPr>
        <w:tc>
          <w:tcPr>
            <w:tcW w:w="3496" w:type="dxa"/>
            <w:tcBorders>
              <w:top w:val="single" w:sz="4" w:space="0" w:color="000000"/>
              <w:left w:val="single" w:sz="4" w:space="0" w:color="000000"/>
              <w:bottom w:val="single" w:sz="4" w:space="0" w:color="000000"/>
              <w:right w:val="single" w:sz="4" w:space="0" w:color="000000"/>
            </w:tcBorders>
            <w:shd w:val="clear" w:color="auto" w:fill="auto"/>
          </w:tcPr>
          <w:p w14:paraId="3D6A5543" w14:textId="77777777" w:rsidR="00CF5FAA" w:rsidRDefault="0077308A">
            <w:pPr>
              <w:widowControl w:val="0"/>
              <w:rPr>
                <w:b/>
                <w:bCs/>
                <w:lang w:val="et-EE"/>
              </w:rPr>
            </w:pPr>
            <w:r>
              <w:rPr>
                <w:b/>
                <w:bCs/>
                <w:lang w:val="et-EE"/>
              </w:rPr>
              <w:lastRenderedPageBreak/>
              <w:t>Kas toimub isikuandmete transportimine ning kirjeldada, kuidas on tagatud andmete turvalisus.</w:t>
            </w:r>
          </w:p>
        </w:tc>
        <w:tc>
          <w:tcPr>
            <w:tcW w:w="6030" w:type="dxa"/>
            <w:gridSpan w:val="2"/>
            <w:tcBorders>
              <w:top w:val="single" w:sz="4" w:space="0" w:color="000000"/>
              <w:left w:val="single" w:sz="4" w:space="0" w:color="000000"/>
              <w:bottom w:val="single" w:sz="4" w:space="0" w:color="000000"/>
              <w:right w:val="single" w:sz="4" w:space="0" w:color="000000"/>
            </w:tcBorders>
            <w:shd w:val="clear" w:color="auto" w:fill="auto"/>
          </w:tcPr>
          <w:p w14:paraId="3D6A5544" w14:textId="77777777" w:rsidR="00CF5FAA" w:rsidRDefault="0077308A">
            <w:pPr>
              <w:widowControl w:val="0"/>
              <w:rPr>
                <w:lang w:val="et-EE"/>
              </w:rPr>
            </w:pPr>
            <w:r>
              <w:rPr>
                <w:lang w:val="et-EE"/>
              </w:rPr>
              <w:t xml:space="preserve">Isikuandmetele on ligipääs Eesti geenivaramu volitatud töötajatel, mis on vajalik uuritavate kutsumiseks planeeritavasse uuringusse. </w:t>
            </w:r>
          </w:p>
          <w:p w14:paraId="3D6A5545" w14:textId="77777777" w:rsidR="00CF5FAA" w:rsidRDefault="0077308A">
            <w:pPr>
              <w:widowControl w:val="0"/>
              <w:rPr>
                <w:lang w:val="et-EE"/>
              </w:rPr>
            </w:pPr>
            <w:r>
              <w:rPr>
                <w:lang w:val="et-EE"/>
              </w:rPr>
              <w:t>Teadlased (v.a. uuritavatega kokku puutuvad uurijad) töötavad uuringu läbiviimisel pseudonüümitud andmetega. Andmete lekkimise võimalus on kohustuslike abinõude kasutamise abil viidud miinimumini.</w:t>
            </w:r>
          </w:p>
        </w:tc>
      </w:tr>
      <w:tr w:rsidR="00CF5FAA" w14:paraId="3D6A5549" w14:textId="77777777">
        <w:trPr>
          <w:trHeight w:val="761"/>
        </w:trPr>
        <w:tc>
          <w:tcPr>
            <w:tcW w:w="3496" w:type="dxa"/>
            <w:tcBorders>
              <w:top w:val="single" w:sz="4" w:space="0" w:color="000000"/>
              <w:left w:val="single" w:sz="4" w:space="0" w:color="000000"/>
              <w:bottom w:val="single" w:sz="4" w:space="0" w:color="000000"/>
              <w:right w:val="single" w:sz="4" w:space="0" w:color="000000"/>
            </w:tcBorders>
            <w:shd w:val="clear" w:color="auto" w:fill="auto"/>
          </w:tcPr>
          <w:p w14:paraId="3D6A5547" w14:textId="77777777" w:rsidR="00CF5FAA" w:rsidRDefault="0077308A">
            <w:pPr>
              <w:widowControl w:val="0"/>
              <w:rPr>
                <w:b/>
                <w:bCs/>
                <w:lang w:val="et-EE"/>
              </w:rPr>
            </w:pPr>
            <w:r>
              <w:rPr>
                <w:b/>
                <w:bCs/>
                <w:lang w:val="et-EE"/>
              </w:rPr>
              <w:t xml:space="preserve">Kirjeldada, kuidas on andmed kaitstud loata või ebaseadusliku töötlemise eest. </w:t>
            </w:r>
          </w:p>
        </w:tc>
        <w:tc>
          <w:tcPr>
            <w:tcW w:w="6030" w:type="dxa"/>
            <w:gridSpan w:val="2"/>
            <w:tcBorders>
              <w:top w:val="single" w:sz="4" w:space="0" w:color="000000"/>
              <w:left w:val="single" w:sz="4" w:space="0" w:color="000000"/>
              <w:bottom w:val="single" w:sz="4" w:space="0" w:color="000000"/>
              <w:right w:val="single" w:sz="4" w:space="0" w:color="000000"/>
            </w:tcBorders>
            <w:shd w:val="clear" w:color="auto" w:fill="auto"/>
          </w:tcPr>
          <w:p w14:paraId="3D6A5548" w14:textId="77777777" w:rsidR="00CF5FAA" w:rsidRDefault="0077308A">
            <w:pPr>
              <w:widowControl w:val="0"/>
              <w:rPr>
                <w:lang w:val="et-EE"/>
              </w:rPr>
            </w:pPr>
            <w:r>
              <w:rPr>
                <w:lang w:val="et-EE"/>
              </w:rPr>
              <w:t xml:space="preserve">Geenidoonorite isikuandmeid hoitakse enne </w:t>
            </w:r>
            <w:proofErr w:type="spellStart"/>
            <w:r>
              <w:rPr>
                <w:lang w:val="et-EE"/>
              </w:rPr>
              <w:t>depseudonüümimist</w:t>
            </w:r>
            <w:proofErr w:type="spellEnd"/>
            <w:r>
              <w:rPr>
                <w:lang w:val="et-EE"/>
              </w:rPr>
              <w:t xml:space="preserve"> piiratud juurdepääsuga serveris, millel puudub internetiühendus. Uuringu läbiviimisel on uuritavate isikuandmed uurimistööga mitteseotud osapoolte eest kaitstud ning uuringu läbiviijatel on kohustus tagada andmekaitse nõuete täitmine.</w:t>
            </w:r>
          </w:p>
        </w:tc>
      </w:tr>
      <w:tr w:rsidR="00CF5FAA" w14:paraId="3D6A554C" w14:textId="77777777">
        <w:trPr>
          <w:trHeight w:val="960"/>
        </w:trPr>
        <w:tc>
          <w:tcPr>
            <w:tcW w:w="9526" w:type="dxa"/>
            <w:gridSpan w:val="3"/>
            <w:tcBorders>
              <w:top w:val="single" w:sz="4" w:space="0" w:color="000000"/>
              <w:left w:val="single" w:sz="4" w:space="0" w:color="000000"/>
              <w:bottom w:val="single" w:sz="4" w:space="0" w:color="000000"/>
              <w:right w:val="single" w:sz="4" w:space="0" w:color="000000"/>
            </w:tcBorders>
            <w:shd w:val="clear" w:color="auto" w:fill="auto"/>
          </w:tcPr>
          <w:p w14:paraId="3D6A554A" w14:textId="77777777" w:rsidR="00CF5FAA" w:rsidRDefault="0077308A">
            <w:pPr>
              <w:widowControl w:val="0"/>
              <w:rPr>
                <w:b/>
                <w:lang w:val="et-EE"/>
              </w:rPr>
            </w:pPr>
            <w:r>
              <w:rPr>
                <w:b/>
                <w:lang w:val="et-EE"/>
              </w:rPr>
              <w:t>Kinnitan, et kõik uuringu läbiviijad on teadlikud projekti läbiviimisega kaasnevatest eetilistest ja isikuandmete kaitsega kaasnevatest nõuetest.</w:t>
            </w:r>
          </w:p>
          <w:p w14:paraId="3D6A554B" w14:textId="77777777" w:rsidR="00CF5FAA" w:rsidRDefault="00CF5FAA">
            <w:pPr>
              <w:widowControl w:val="0"/>
              <w:rPr>
                <w:lang w:val="et-EE"/>
              </w:rPr>
            </w:pPr>
          </w:p>
        </w:tc>
      </w:tr>
      <w:tr w:rsidR="00CF5FAA" w14:paraId="3D6A5551" w14:textId="77777777">
        <w:trPr>
          <w:trHeight w:val="1328"/>
        </w:trPr>
        <w:tc>
          <w:tcPr>
            <w:tcW w:w="3496" w:type="dxa"/>
            <w:tcBorders>
              <w:top w:val="single" w:sz="4" w:space="0" w:color="000000"/>
              <w:left w:val="single" w:sz="4" w:space="0" w:color="000000"/>
              <w:bottom w:val="single" w:sz="4" w:space="0" w:color="000000"/>
              <w:right w:val="single" w:sz="4" w:space="0" w:color="000000"/>
            </w:tcBorders>
            <w:shd w:val="clear" w:color="auto" w:fill="auto"/>
          </w:tcPr>
          <w:p w14:paraId="3D6A554D" w14:textId="77777777" w:rsidR="00CF5FAA" w:rsidRDefault="0077308A">
            <w:pPr>
              <w:widowControl w:val="0"/>
              <w:tabs>
                <w:tab w:val="left" w:pos="720"/>
                <w:tab w:val="left" w:pos="1440"/>
                <w:tab w:val="left" w:pos="2160"/>
                <w:tab w:val="left" w:pos="2880"/>
              </w:tabs>
              <w:spacing w:before="0" w:after="0"/>
              <w:rPr>
                <w:b/>
                <w:color w:val="000000"/>
                <w:lang w:val="et-EE"/>
              </w:rPr>
            </w:pPr>
            <w:r>
              <w:rPr>
                <w:b/>
                <w:color w:val="000000"/>
                <w:lang w:val="et-EE"/>
              </w:rPr>
              <w:t>Vastutava uurija allkiri</w:t>
            </w:r>
          </w:p>
          <w:p w14:paraId="3D6A554E" w14:textId="77777777" w:rsidR="00CF5FAA" w:rsidRDefault="0077308A">
            <w:pPr>
              <w:widowControl w:val="0"/>
              <w:rPr>
                <w:b/>
                <w:lang w:val="et-EE"/>
              </w:rPr>
            </w:pPr>
            <w:r>
              <w:rPr>
                <w:b/>
                <w:color w:val="000000"/>
                <w:lang w:val="et-EE"/>
              </w:rPr>
              <w:t>/</w:t>
            </w:r>
            <w:r>
              <w:rPr>
                <w:b/>
                <w:i/>
                <w:color w:val="000000"/>
                <w:lang w:val="et-EE"/>
              </w:rPr>
              <w:t>digiallkiri</w:t>
            </w:r>
            <w:r>
              <w:rPr>
                <w:b/>
                <w:color w:val="000000"/>
                <w:lang w:val="et-EE"/>
              </w:rPr>
              <w:t>/</w:t>
            </w:r>
          </w:p>
        </w:tc>
        <w:tc>
          <w:tcPr>
            <w:tcW w:w="6030" w:type="dxa"/>
            <w:gridSpan w:val="2"/>
            <w:tcBorders>
              <w:top w:val="single" w:sz="4" w:space="0" w:color="525252"/>
              <w:left w:val="single" w:sz="4" w:space="0" w:color="000000"/>
              <w:bottom w:val="single" w:sz="4" w:space="0" w:color="000000"/>
              <w:right w:val="single" w:sz="4" w:space="0" w:color="525252"/>
            </w:tcBorders>
            <w:shd w:val="clear" w:color="auto" w:fill="auto"/>
          </w:tcPr>
          <w:p w14:paraId="3D6A554F" w14:textId="77777777" w:rsidR="00CF5FAA" w:rsidRDefault="0077308A">
            <w:pPr>
              <w:widowControl w:val="0"/>
              <w:rPr>
                <w:lang w:val="et-EE"/>
              </w:rPr>
            </w:pPr>
            <w:r>
              <w:rPr>
                <w:b/>
                <w:bCs/>
                <w:color w:val="000000" w:themeColor="text1"/>
                <w:lang w:val="et-EE"/>
              </w:rPr>
              <w:t>Taotluse esitamise kuupäev</w:t>
            </w:r>
          </w:p>
          <w:p w14:paraId="3D6A5550" w14:textId="77777777" w:rsidR="00CF5FAA" w:rsidRDefault="0077308A">
            <w:pPr>
              <w:widowControl w:val="0"/>
              <w:rPr>
                <w:color w:val="000000"/>
                <w:lang w:val="et-EE"/>
              </w:rPr>
            </w:pPr>
            <w:r>
              <w:rPr>
                <w:color w:val="000000" w:themeColor="text1"/>
                <w:lang w:val="et-EE"/>
              </w:rPr>
              <w:t>26.07.2022</w:t>
            </w:r>
          </w:p>
        </w:tc>
      </w:tr>
      <w:tr w:rsidR="00CF5FAA" w14:paraId="3D6A5553" w14:textId="77777777">
        <w:trPr>
          <w:trHeight w:val="940"/>
        </w:trPr>
        <w:tc>
          <w:tcPr>
            <w:tcW w:w="9526" w:type="dxa"/>
            <w:gridSpan w:val="3"/>
            <w:tcBorders>
              <w:top w:val="single" w:sz="4" w:space="0" w:color="000000"/>
              <w:left w:val="single" w:sz="4" w:space="0" w:color="000000"/>
              <w:bottom w:val="single" w:sz="4" w:space="0" w:color="000000"/>
              <w:right w:val="single" w:sz="4" w:space="0" w:color="000000"/>
            </w:tcBorders>
            <w:shd w:val="clear" w:color="auto" w:fill="auto"/>
          </w:tcPr>
          <w:p w14:paraId="3D6A5552" w14:textId="77777777" w:rsidR="00CF5FAA" w:rsidRDefault="00CF5FAA">
            <w:pPr>
              <w:widowControl w:val="0"/>
              <w:rPr>
                <w:lang w:val="et-EE"/>
              </w:rPr>
            </w:pPr>
          </w:p>
        </w:tc>
      </w:tr>
      <w:tr w:rsidR="00CF5FAA" w14:paraId="3D6A5556" w14:textId="77777777">
        <w:trPr>
          <w:trHeight w:val="243"/>
        </w:trPr>
        <w:tc>
          <w:tcPr>
            <w:tcW w:w="9526" w:type="dxa"/>
            <w:gridSpan w:val="3"/>
            <w:tcBorders>
              <w:top w:val="single" w:sz="4" w:space="0" w:color="000000"/>
              <w:left w:val="single" w:sz="4" w:space="0" w:color="525252"/>
              <w:bottom w:val="single" w:sz="4" w:space="0" w:color="525252"/>
              <w:right w:val="single" w:sz="4" w:space="0" w:color="525252"/>
            </w:tcBorders>
            <w:shd w:val="clear" w:color="auto" w:fill="auto"/>
          </w:tcPr>
          <w:p w14:paraId="3D6A5554" w14:textId="77777777" w:rsidR="00CF5FAA" w:rsidRDefault="0077308A">
            <w:pPr>
              <w:widowControl w:val="0"/>
              <w:rPr>
                <w:lang w:val="et-EE"/>
              </w:rPr>
            </w:pPr>
            <w:r>
              <w:rPr>
                <w:b/>
                <w:bCs/>
                <w:lang w:val="et-EE"/>
              </w:rPr>
              <w:t xml:space="preserve">Taotluse EBIN ID </w:t>
            </w:r>
          </w:p>
          <w:p w14:paraId="3D6A5555" w14:textId="77777777" w:rsidR="00CF5FAA" w:rsidRDefault="0077308A">
            <w:pPr>
              <w:widowControl w:val="0"/>
              <w:tabs>
                <w:tab w:val="left" w:pos="720"/>
                <w:tab w:val="left" w:pos="1440"/>
                <w:tab w:val="left" w:pos="2160"/>
                <w:tab w:val="left" w:pos="2880"/>
                <w:tab w:val="left" w:pos="3600"/>
                <w:tab w:val="left" w:pos="4320"/>
                <w:tab w:val="left" w:pos="5040"/>
                <w:tab w:val="left" w:pos="5760"/>
              </w:tabs>
              <w:spacing w:before="0" w:after="0"/>
              <w:rPr>
                <w:b/>
                <w:lang w:val="et-EE"/>
              </w:rPr>
            </w:pPr>
            <w:r>
              <w:rPr>
                <w:b/>
                <w:lang w:val="et-EE"/>
              </w:rPr>
              <w:t>(täidab hindaja)</w:t>
            </w:r>
          </w:p>
        </w:tc>
      </w:tr>
      <w:tr w:rsidR="00CF5FAA" w14:paraId="3D6A5558" w14:textId="77777777">
        <w:trPr>
          <w:trHeight w:val="1449"/>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Pr>
          <w:p w14:paraId="3D6A5557" w14:textId="77777777" w:rsidR="00CF5FAA" w:rsidRDefault="00CF5FAA">
            <w:pPr>
              <w:widowControl w:val="0"/>
              <w:rPr>
                <w:lang w:val="et-EE"/>
              </w:rPr>
            </w:pPr>
          </w:p>
        </w:tc>
      </w:tr>
    </w:tbl>
    <w:p w14:paraId="3D6A5559" w14:textId="77777777" w:rsidR="00CF5FAA" w:rsidRDefault="00CF5FAA">
      <w:pPr>
        <w:widowControl w:val="0"/>
        <w:spacing w:after="0"/>
        <w:rPr>
          <w:lang w:val="et-EE"/>
        </w:rPr>
      </w:pPr>
    </w:p>
    <w:p w14:paraId="3D6A555A" w14:textId="77777777" w:rsidR="00CF5FAA" w:rsidRDefault="0077308A">
      <w:pPr>
        <w:spacing w:after="0"/>
        <w:rPr>
          <w:b/>
          <w:lang w:val="et-EE"/>
        </w:rPr>
      </w:pPr>
      <w:r>
        <w:rPr>
          <w:b/>
          <w:lang w:val="et-EE"/>
        </w:rPr>
        <w:t>Lisadokumentide loetelu:</w:t>
      </w:r>
    </w:p>
    <w:p w14:paraId="3D6A555B" w14:textId="77777777" w:rsidR="00CF5FAA" w:rsidRDefault="0077308A" w:rsidP="00331D5C">
      <w:pPr>
        <w:pStyle w:val="ListParagraph"/>
        <w:numPr>
          <w:ilvl w:val="0"/>
          <w:numId w:val="12"/>
        </w:numPr>
        <w:spacing w:after="0" w:line="259" w:lineRule="auto"/>
      </w:pPr>
      <w:proofErr w:type="spellStart"/>
      <w:r>
        <w:rPr>
          <w:color w:val="000000" w:themeColor="text1"/>
        </w:rPr>
        <w:t>Seletuskiri</w:t>
      </w:r>
      <w:proofErr w:type="spellEnd"/>
    </w:p>
    <w:p w14:paraId="3D6A555C" w14:textId="77777777" w:rsidR="00CF5FAA" w:rsidRDefault="0077308A" w:rsidP="00331D5C">
      <w:pPr>
        <w:pStyle w:val="ListParagraph"/>
        <w:numPr>
          <w:ilvl w:val="0"/>
          <w:numId w:val="12"/>
        </w:numPr>
        <w:spacing w:before="0"/>
        <w:rPr>
          <w:color w:val="000000"/>
        </w:rPr>
      </w:pPr>
      <w:proofErr w:type="spellStart"/>
      <w:r>
        <w:rPr>
          <w:color w:val="000000" w:themeColor="text1"/>
        </w:rPr>
        <w:t>Uurimistöö</w:t>
      </w:r>
      <w:proofErr w:type="spellEnd"/>
      <w:r>
        <w:rPr>
          <w:color w:val="000000" w:themeColor="text1"/>
        </w:rPr>
        <w:t xml:space="preserve"> </w:t>
      </w:r>
      <w:proofErr w:type="spellStart"/>
      <w:r>
        <w:rPr>
          <w:color w:val="000000" w:themeColor="text1"/>
        </w:rPr>
        <w:t>taotlus</w:t>
      </w:r>
      <w:proofErr w:type="spellEnd"/>
      <w:r>
        <w:rPr>
          <w:color w:val="000000" w:themeColor="text1"/>
        </w:rPr>
        <w:t xml:space="preserve"> </w:t>
      </w:r>
      <w:proofErr w:type="spellStart"/>
      <w:r>
        <w:rPr>
          <w:color w:val="000000" w:themeColor="text1"/>
        </w:rPr>
        <w:t>täiendustega</w:t>
      </w:r>
      <w:proofErr w:type="spellEnd"/>
    </w:p>
    <w:p w14:paraId="3D6A555D" w14:textId="77777777" w:rsidR="00CF5FAA" w:rsidRDefault="00CF5FAA">
      <w:pPr>
        <w:spacing w:after="0"/>
        <w:ind w:left="360"/>
        <w:rPr>
          <w:lang w:val="et-EE"/>
        </w:rPr>
      </w:pPr>
    </w:p>
    <w:p w14:paraId="3D6A555E" w14:textId="77777777" w:rsidR="00CF5FAA" w:rsidRDefault="0077308A">
      <w:pPr>
        <w:widowControl w:val="0"/>
        <w:rPr>
          <w:lang w:val="et-EE"/>
        </w:rPr>
      </w:pPr>
      <w:r>
        <w:rPr>
          <w:b/>
          <w:bCs/>
          <w:lang w:val="et-EE"/>
        </w:rPr>
        <w:t>Viited</w:t>
      </w:r>
    </w:p>
    <w:p w14:paraId="6AC3C8BC" w14:textId="77777777" w:rsidR="00E03C7A" w:rsidRDefault="0077308A" w:rsidP="00E150AB">
      <w:pPr>
        <w:widowControl w:val="0"/>
        <w:ind w:left="449" w:hanging="449"/>
        <w:rPr>
          <w:rStyle w:val="Hyperlink"/>
          <w:lang w:val="et-EE"/>
        </w:rPr>
      </w:pPr>
      <w:proofErr w:type="spellStart"/>
      <w:r>
        <w:rPr>
          <w:lang w:val="et-EE"/>
        </w:rPr>
        <w:t>Emery</w:t>
      </w:r>
      <w:proofErr w:type="spellEnd"/>
      <w:r>
        <w:rPr>
          <w:lang w:val="et-EE"/>
        </w:rPr>
        <w:t xml:space="preserve">, R. L., &amp; </w:t>
      </w:r>
      <w:proofErr w:type="spellStart"/>
      <w:r>
        <w:rPr>
          <w:lang w:val="et-EE"/>
        </w:rPr>
        <w:t>Levine</w:t>
      </w:r>
      <w:proofErr w:type="spellEnd"/>
      <w:r>
        <w:rPr>
          <w:lang w:val="et-EE"/>
        </w:rPr>
        <w:t xml:space="preserve">, M. D. (2017). </w:t>
      </w:r>
      <w:proofErr w:type="spellStart"/>
      <w:r>
        <w:rPr>
          <w:lang w:val="et-EE"/>
        </w:rPr>
        <w:t>Questionnaire</w:t>
      </w:r>
      <w:proofErr w:type="spellEnd"/>
      <w:r>
        <w:rPr>
          <w:lang w:val="et-EE"/>
        </w:rPr>
        <w:t xml:space="preserve"> and </w:t>
      </w:r>
      <w:proofErr w:type="spellStart"/>
      <w:r>
        <w:rPr>
          <w:lang w:val="et-EE"/>
        </w:rPr>
        <w:t>behavioral</w:t>
      </w:r>
      <w:proofErr w:type="spellEnd"/>
      <w:r>
        <w:rPr>
          <w:lang w:val="et-EE"/>
        </w:rPr>
        <w:t xml:space="preserve"> </w:t>
      </w:r>
      <w:proofErr w:type="spellStart"/>
      <w:r>
        <w:rPr>
          <w:lang w:val="et-EE"/>
        </w:rPr>
        <w:t>task</w:t>
      </w:r>
      <w:proofErr w:type="spellEnd"/>
      <w:r>
        <w:rPr>
          <w:lang w:val="et-EE"/>
        </w:rPr>
        <w:t xml:space="preserve"> </w:t>
      </w:r>
      <w:proofErr w:type="spellStart"/>
      <w:r>
        <w:rPr>
          <w:lang w:val="et-EE"/>
        </w:rPr>
        <w:t>measures</w:t>
      </w:r>
      <w:proofErr w:type="spellEnd"/>
      <w:r>
        <w:rPr>
          <w:lang w:val="et-EE"/>
        </w:rPr>
        <w:t xml:space="preserve"> of </w:t>
      </w:r>
      <w:proofErr w:type="spellStart"/>
      <w:r>
        <w:rPr>
          <w:lang w:val="et-EE"/>
        </w:rPr>
        <w:t>impulsivity</w:t>
      </w:r>
      <w:proofErr w:type="spellEnd"/>
      <w:r>
        <w:rPr>
          <w:lang w:val="et-EE"/>
        </w:rPr>
        <w:t xml:space="preserve"> are </w:t>
      </w:r>
      <w:proofErr w:type="spellStart"/>
      <w:r>
        <w:rPr>
          <w:lang w:val="et-EE"/>
        </w:rPr>
        <w:t>differentially</w:t>
      </w:r>
      <w:proofErr w:type="spellEnd"/>
      <w:r>
        <w:rPr>
          <w:lang w:val="et-EE"/>
        </w:rPr>
        <w:t xml:space="preserve"> </w:t>
      </w:r>
      <w:proofErr w:type="spellStart"/>
      <w:r>
        <w:rPr>
          <w:lang w:val="et-EE"/>
        </w:rPr>
        <w:t>associated</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body</w:t>
      </w:r>
      <w:proofErr w:type="spellEnd"/>
      <w:r>
        <w:rPr>
          <w:lang w:val="et-EE"/>
        </w:rPr>
        <w:t xml:space="preserve"> mass </w:t>
      </w:r>
      <w:proofErr w:type="spellStart"/>
      <w:r>
        <w:rPr>
          <w:lang w:val="et-EE"/>
        </w:rPr>
        <w:t>index</w:t>
      </w:r>
      <w:proofErr w:type="spellEnd"/>
      <w:r>
        <w:rPr>
          <w:lang w:val="et-EE"/>
        </w:rPr>
        <w:t xml:space="preserve">: A </w:t>
      </w:r>
      <w:proofErr w:type="spellStart"/>
      <w:r>
        <w:rPr>
          <w:lang w:val="et-EE"/>
        </w:rPr>
        <w:t>comprehensive</w:t>
      </w:r>
      <w:proofErr w:type="spellEnd"/>
      <w:r>
        <w:rPr>
          <w:lang w:val="et-EE"/>
        </w:rPr>
        <w:t xml:space="preserve"> </w:t>
      </w:r>
      <w:proofErr w:type="spellStart"/>
      <w:r>
        <w:rPr>
          <w:lang w:val="et-EE"/>
        </w:rPr>
        <w:t>meta-analysis</w:t>
      </w:r>
      <w:proofErr w:type="spellEnd"/>
      <w:r>
        <w:rPr>
          <w:lang w:val="et-EE"/>
        </w:rPr>
        <w:t xml:space="preserve">. </w:t>
      </w:r>
      <w:proofErr w:type="spellStart"/>
      <w:r>
        <w:rPr>
          <w:lang w:val="et-EE"/>
        </w:rPr>
        <w:t>Psychological</w:t>
      </w:r>
      <w:proofErr w:type="spellEnd"/>
      <w:r>
        <w:rPr>
          <w:lang w:val="et-EE"/>
        </w:rPr>
        <w:t xml:space="preserve"> </w:t>
      </w:r>
      <w:proofErr w:type="spellStart"/>
      <w:r>
        <w:rPr>
          <w:lang w:val="et-EE"/>
        </w:rPr>
        <w:t>Bulletin</w:t>
      </w:r>
      <w:proofErr w:type="spellEnd"/>
      <w:r>
        <w:rPr>
          <w:lang w:val="et-EE"/>
        </w:rPr>
        <w:t xml:space="preserve">, 143(8), 868–902. </w:t>
      </w:r>
      <w:hyperlink r:id="rId17" w:history="1">
        <w:r w:rsidR="00E150AB" w:rsidRPr="008C1AD9">
          <w:rPr>
            <w:rStyle w:val="Hyperlink"/>
            <w:lang w:val="et-EE"/>
          </w:rPr>
          <w:t>https://doi.org/10.1037/bul0000105</w:t>
        </w:r>
      </w:hyperlink>
    </w:p>
    <w:p w14:paraId="02C55EEB" w14:textId="1D7FD15B" w:rsidR="00E150AB" w:rsidRDefault="00E03C7A">
      <w:pPr>
        <w:widowControl w:val="0"/>
        <w:ind w:left="449" w:hanging="449"/>
      </w:pPr>
      <w:r>
        <w:rPr>
          <w:rStyle w:val="Hyperlink"/>
          <w:lang w:val="et-EE"/>
        </w:rPr>
        <w:t xml:space="preserve"> </w:t>
      </w:r>
      <w:proofErr w:type="spellStart"/>
      <w:r w:rsidRPr="00E03C7A">
        <w:rPr>
          <w:rStyle w:val="Hyperlink"/>
          <w:lang w:val="et-EE"/>
        </w:rPr>
        <w:t>Arumäe</w:t>
      </w:r>
      <w:proofErr w:type="spellEnd"/>
      <w:r w:rsidRPr="00E03C7A">
        <w:rPr>
          <w:rStyle w:val="Hyperlink"/>
          <w:lang w:val="et-EE"/>
        </w:rPr>
        <w:t xml:space="preserve">, K., Realo, A., Ausmees, L., Allik, J., Esko, T., </w:t>
      </w:r>
      <w:proofErr w:type="spellStart"/>
      <w:r w:rsidRPr="00E03C7A">
        <w:rPr>
          <w:rStyle w:val="Hyperlink"/>
          <w:lang w:val="et-EE"/>
        </w:rPr>
        <w:t>Fischer</w:t>
      </w:r>
      <w:proofErr w:type="spellEnd"/>
      <w:r w:rsidRPr="00E03C7A">
        <w:rPr>
          <w:rStyle w:val="Hyperlink"/>
          <w:lang w:val="et-EE"/>
        </w:rPr>
        <w:t xml:space="preserve">, K., Vainik, U., Mõttus, R., &amp; Team, E. B. R. </w:t>
      </w:r>
      <w:r w:rsidRPr="00E03C7A">
        <w:rPr>
          <w:rStyle w:val="Hyperlink"/>
          <w:lang w:val="et-EE"/>
        </w:rPr>
        <w:lastRenderedPageBreak/>
        <w:t xml:space="preserve">(2024). </w:t>
      </w:r>
      <w:proofErr w:type="spellStart"/>
      <w:r w:rsidRPr="00E03C7A">
        <w:rPr>
          <w:rStyle w:val="Hyperlink"/>
          <w:lang w:val="et-EE"/>
        </w:rPr>
        <w:t>Self</w:t>
      </w:r>
      <w:proofErr w:type="spellEnd"/>
      <w:r w:rsidRPr="00E03C7A">
        <w:rPr>
          <w:rStyle w:val="Hyperlink"/>
          <w:lang w:val="et-EE"/>
        </w:rPr>
        <w:t xml:space="preserve">- and </w:t>
      </w:r>
      <w:proofErr w:type="spellStart"/>
      <w:r w:rsidRPr="00E03C7A">
        <w:rPr>
          <w:rStyle w:val="Hyperlink"/>
          <w:lang w:val="et-EE"/>
        </w:rPr>
        <w:t>informant-reported</w:t>
      </w:r>
      <w:proofErr w:type="spellEnd"/>
      <w:r w:rsidRPr="00E03C7A">
        <w:rPr>
          <w:rStyle w:val="Hyperlink"/>
          <w:lang w:val="et-EE"/>
        </w:rPr>
        <w:t xml:space="preserve"> </w:t>
      </w:r>
      <w:proofErr w:type="spellStart"/>
      <w:r w:rsidRPr="00E03C7A">
        <w:rPr>
          <w:rStyle w:val="Hyperlink"/>
          <w:lang w:val="et-EE"/>
        </w:rPr>
        <w:t>personality</w:t>
      </w:r>
      <w:proofErr w:type="spellEnd"/>
      <w:r w:rsidRPr="00E03C7A">
        <w:rPr>
          <w:rStyle w:val="Hyperlink"/>
          <w:lang w:val="et-EE"/>
        </w:rPr>
        <w:t xml:space="preserve"> </w:t>
      </w:r>
      <w:proofErr w:type="spellStart"/>
      <w:r w:rsidRPr="00E03C7A">
        <w:rPr>
          <w:rStyle w:val="Hyperlink"/>
          <w:lang w:val="et-EE"/>
        </w:rPr>
        <w:t>traits</w:t>
      </w:r>
      <w:proofErr w:type="spellEnd"/>
      <w:r w:rsidRPr="00E03C7A">
        <w:rPr>
          <w:rStyle w:val="Hyperlink"/>
          <w:lang w:val="et-EE"/>
        </w:rPr>
        <w:t xml:space="preserve"> and </w:t>
      </w:r>
      <w:proofErr w:type="spellStart"/>
      <w:r w:rsidRPr="00E03C7A">
        <w:rPr>
          <w:rStyle w:val="Hyperlink"/>
          <w:lang w:val="et-EE"/>
        </w:rPr>
        <w:t>vaccination</w:t>
      </w:r>
      <w:proofErr w:type="spellEnd"/>
      <w:r w:rsidRPr="00E03C7A">
        <w:rPr>
          <w:rStyle w:val="Hyperlink"/>
          <w:lang w:val="et-EE"/>
        </w:rPr>
        <w:t xml:space="preserve"> </w:t>
      </w:r>
      <w:proofErr w:type="spellStart"/>
      <w:r w:rsidRPr="00E03C7A">
        <w:rPr>
          <w:rStyle w:val="Hyperlink"/>
          <w:lang w:val="et-EE"/>
        </w:rPr>
        <w:t>against</w:t>
      </w:r>
      <w:proofErr w:type="spellEnd"/>
      <w:r w:rsidRPr="00E03C7A">
        <w:rPr>
          <w:rStyle w:val="Hyperlink"/>
          <w:lang w:val="et-EE"/>
        </w:rPr>
        <w:t xml:space="preserve"> COVID-19. PLOS ONE, 19(3), e0287413. https://doi.org/10.1371/journal.pone.0287413</w:t>
      </w:r>
    </w:p>
    <w:p w14:paraId="3D6A5560" w14:textId="77777777" w:rsidR="00CF5FAA" w:rsidRDefault="0077308A">
      <w:pPr>
        <w:widowControl w:val="0"/>
        <w:ind w:left="449" w:hanging="449"/>
      </w:pPr>
      <w:proofErr w:type="spellStart"/>
      <w:r>
        <w:rPr>
          <w:lang w:val="et-EE"/>
        </w:rPr>
        <w:t>Nagel</w:t>
      </w:r>
      <w:proofErr w:type="spellEnd"/>
      <w:r>
        <w:rPr>
          <w:lang w:val="et-EE"/>
        </w:rPr>
        <w:t xml:space="preserve">, M., </w:t>
      </w:r>
      <w:proofErr w:type="spellStart"/>
      <w:r>
        <w:rPr>
          <w:lang w:val="et-EE"/>
        </w:rPr>
        <w:t>Jansen</w:t>
      </w:r>
      <w:proofErr w:type="spellEnd"/>
      <w:r>
        <w:rPr>
          <w:lang w:val="et-EE"/>
        </w:rPr>
        <w:t xml:space="preserve">, P. R., </w:t>
      </w:r>
      <w:proofErr w:type="spellStart"/>
      <w:r>
        <w:rPr>
          <w:lang w:val="et-EE"/>
        </w:rPr>
        <w:t>Stringer</w:t>
      </w:r>
      <w:proofErr w:type="spellEnd"/>
      <w:r>
        <w:rPr>
          <w:lang w:val="et-EE"/>
        </w:rPr>
        <w:t xml:space="preserve">, S., </w:t>
      </w:r>
      <w:proofErr w:type="spellStart"/>
      <w:r>
        <w:rPr>
          <w:lang w:val="et-EE"/>
        </w:rPr>
        <w:t>Watanabe</w:t>
      </w:r>
      <w:proofErr w:type="spellEnd"/>
      <w:r>
        <w:rPr>
          <w:lang w:val="et-EE"/>
        </w:rPr>
        <w:t xml:space="preserve">, K., </w:t>
      </w:r>
      <w:proofErr w:type="spellStart"/>
      <w:r>
        <w:rPr>
          <w:lang w:val="et-EE"/>
        </w:rPr>
        <w:t>Leeuw</w:t>
      </w:r>
      <w:proofErr w:type="spellEnd"/>
      <w:r>
        <w:rPr>
          <w:lang w:val="et-EE"/>
        </w:rPr>
        <w:t xml:space="preserve">, C. A. de, </w:t>
      </w:r>
      <w:proofErr w:type="spellStart"/>
      <w:r>
        <w:rPr>
          <w:lang w:val="et-EE"/>
        </w:rPr>
        <w:t>Bryois</w:t>
      </w:r>
      <w:proofErr w:type="spellEnd"/>
      <w:r>
        <w:rPr>
          <w:lang w:val="et-EE"/>
        </w:rPr>
        <w:t xml:space="preserve">, J., … </w:t>
      </w:r>
      <w:proofErr w:type="spellStart"/>
      <w:r>
        <w:rPr>
          <w:lang w:val="et-EE"/>
        </w:rPr>
        <w:t>Posthuma</w:t>
      </w:r>
      <w:proofErr w:type="spellEnd"/>
      <w:r>
        <w:rPr>
          <w:lang w:val="et-EE"/>
        </w:rPr>
        <w:t>, D. (2018). Meta-</w:t>
      </w:r>
      <w:proofErr w:type="spellStart"/>
      <w:r>
        <w:rPr>
          <w:lang w:val="et-EE"/>
        </w:rPr>
        <w:t>analysis</w:t>
      </w:r>
      <w:proofErr w:type="spellEnd"/>
      <w:r>
        <w:rPr>
          <w:lang w:val="et-EE"/>
        </w:rPr>
        <w:t xml:space="preserve"> of </w:t>
      </w:r>
      <w:proofErr w:type="spellStart"/>
      <w:r>
        <w:rPr>
          <w:lang w:val="et-EE"/>
        </w:rPr>
        <w:t>genome-wide</w:t>
      </w:r>
      <w:proofErr w:type="spellEnd"/>
      <w:r>
        <w:rPr>
          <w:lang w:val="et-EE"/>
        </w:rPr>
        <w:t xml:space="preserve"> </w:t>
      </w:r>
      <w:proofErr w:type="spellStart"/>
      <w:r>
        <w:rPr>
          <w:lang w:val="et-EE"/>
        </w:rPr>
        <w:t>association</w:t>
      </w:r>
      <w:proofErr w:type="spellEnd"/>
      <w:r>
        <w:rPr>
          <w:lang w:val="et-EE"/>
        </w:rPr>
        <w:t xml:space="preserve"> </w:t>
      </w:r>
      <w:proofErr w:type="spellStart"/>
      <w:r>
        <w:rPr>
          <w:lang w:val="et-EE"/>
        </w:rPr>
        <w:t>studies</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neuroticism</w:t>
      </w:r>
      <w:proofErr w:type="spellEnd"/>
      <w:r>
        <w:rPr>
          <w:lang w:val="et-EE"/>
        </w:rPr>
        <w:t xml:space="preserve"> in 449,484 </w:t>
      </w:r>
      <w:proofErr w:type="spellStart"/>
      <w:r>
        <w:rPr>
          <w:lang w:val="et-EE"/>
        </w:rPr>
        <w:t>individuals</w:t>
      </w:r>
      <w:proofErr w:type="spellEnd"/>
      <w:r>
        <w:rPr>
          <w:lang w:val="et-EE"/>
        </w:rPr>
        <w:t xml:space="preserve"> </w:t>
      </w:r>
      <w:proofErr w:type="spellStart"/>
      <w:r>
        <w:rPr>
          <w:lang w:val="et-EE"/>
        </w:rPr>
        <w:t>identifies</w:t>
      </w:r>
      <w:proofErr w:type="spellEnd"/>
      <w:r>
        <w:rPr>
          <w:lang w:val="et-EE"/>
        </w:rPr>
        <w:t xml:space="preserve"> </w:t>
      </w:r>
      <w:proofErr w:type="spellStart"/>
      <w:r>
        <w:rPr>
          <w:lang w:val="et-EE"/>
        </w:rPr>
        <w:t>novel</w:t>
      </w:r>
      <w:proofErr w:type="spellEnd"/>
      <w:r>
        <w:rPr>
          <w:lang w:val="et-EE"/>
        </w:rPr>
        <w:t xml:space="preserve"> </w:t>
      </w:r>
      <w:proofErr w:type="spellStart"/>
      <w:r>
        <w:rPr>
          <w:lang w:val="et-EE"/>
        </w:rPr>
        <w:t>genetic</w:t>
      </w:r>
      <w:proofErr w:type="spellEnd"/>
      <w:r>
        <w:rPr>
          <w:lang w:val="et-EE"/>
        </w:rPr>
        <w:t xml:space="preserve"> </w:t>
      </w:r>
      <w:proofErr w:type="spellStart"/>
      <w:r>
        <w:rPr>
          <w:lang w:val="et-EE"/>
        </w:rPr>
        <w:t>loci</w:t>
      </w:r>
      <w:proofErr w:type="spellEnd"/>
      <w:r>
        <w:rPr>
          <w:lang w:val="et-EE"/>
        </w:rPr>
        <w:t xml:space="preserve"> and </w:t>
      </w:r>
      <w:proofErr w:type="spellStart"/>
      <w:r>
        <w:rPr>
          <w:lang w:val="et-EE"/>
        </w:rPr>
        <w:t>pathways</w:t>
      </w:r>
      <w:proofErr w:type="spellEnd"/>
      <w:r>
        <w:rPr>
          <w:lang w:val="et-EE"/>
        </w:rPr>
        <w:t xml:space="preserve">. </w:t>
      </w:r>
      <w:proofErr w:type="spellStart"/>
      <w:r>
        <w:rPr>
          <w:lang w:val="et-EE"/>
        </w:rPr>
        <w:t>Nature</w:t>
      </w:r>
      <w:proofErr w:type="spellEnd"/>
      <w:r>
        <w:rPr>
          <w:lang w:val="et-EE"/>
        </w:rPr>
        <w:t xml:space="preserve"> </w:t>
      </w:r>
      <w:proofErr w:type="spellStart"/>
      <w:r>
        <w:rPr>
          <w:lang w:val="et-EE"/>
        </w:rPr>
        <w:t>Genetics</w:t>
      </w:r>
      <w:proofErr w:type="spellEnd"/>
      <w:r>
        <w:rPr>
          <w:lang w:val="et-EE"/>
        </w:rPr>
        <w:t xml:space="preserve">, 50(7), 920–927. </w:t>
      </w:r>
      <w:r>
        <w:rPr>
          <w:rStyle w:val="Hyperlink"/>
          <w:lang w:val="et-EE"/>
        </w:rPr>
        <w:t>https://doi.org/10.1038/s41588-018-0151-7</w:t>
      </w:r>
    </w:p>
    <w:p w14:paraId="3D6A5561" w14:textId="77777777" w:rsidR="00CF5FAA" w:rsidRDefault="0077308A">
      <w:pPr>
        <w:widowControl w:val="0"/>
        <w:ind w:left="449" w:hanging="449"/>
      </w:pPr>
      <w:proofErr w:type="spellStart"/>
      <w:r>
        <w:rPr>
          <w:lang w:val="et-EE"/>
        </w:rPr>
        <w:t>Ozer</w:t>
      </w:r>
      <w:proofErr w:type="spellEnd"/>
      <w:r>
        <w:rPr>
          <w:lang w:val="et-EE"/>
        </w:rPr>
        <w:t xml:space="preserve">, D. J., &amp; </w:t>
      </w:r>
      <w:proofErr w:type="spellStart"/>
      <w:r>
        <w:rPr>
          <w:lang w:val="et-EE"/>
        </w:rPr>
        <w:t>Benet-Martínez</w:t>
      </w:r>
      <w:proofErr w:type="spellEnd"/>
      <w:r>
        <w:rPr>
          <w:lang w:val="et-EE"/>
        </w:rPr>
        <w:t xml:space="preserve">, V. (2006). </w:t>
      </w:r>
      <w:proofErr w:type="spellStart"/>
      <w:r>
        <w:rPr>
          <w:lang w:val="et-EE"/>
        </w:rPr>
        <w:t>Personality</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Prediction</w:t>
      </w:r>
      <w:proofErr w:type="spellEnd"/>
      <w:r>
        <w:rPr>
          <w:lang w:val="et-EE"/>
        </w:rPr>
        <w:t xml:space="preserve"> of </w:t>
      </w:r>
      <w:proofErr w:type="spellStart"/>
      <w:r>
        <w:rPr>
          <w:lang w:val="et-EE"/>
        </w:rPr>
        <w:t>Consequential</w:t>
      </w:r>
      <w:proofErr w:type="spellEnd"/>
      <w:r>
        <w:rPr>
          <w:lang w:val="et-EE"/>
        </w:rPr>
        <w:t xml:space="preserve"> </w:t>
      </w:r>
      <w:proofErr w:type="spellStart"/>
      <w:r>
        <w:rPr>
          <w:lang w:val="et-EE"/>
        </w:rPr>
        <w:t>Outcomes</w:t>
      </w:r>
      <w:proofErr w:type="spellEnd"/>
      <w:r>
        <w:rPr>
          <w:lang w:val="et-EE"/>
        </w:rPr>
        <w:t xml:space="preserve">. </w:t>
      </w:r>
      <w:proofErr w:type="spellStart"/>
      <w:r>
        <w:rPr>
          <w:lang w:val="et-EE"/>
        </w:rPr>
        <w:t>Annual</w:t>
      </w:r>
      <w:proofErr w:type="spellEnd"/>
      <w:r>
        <w:rPr>
          <w:lang w:val="et-EE"/>
        </w:rPr>
        <w:t xml:space="preserve"> </w:t>
      </w:r>
      <w:proofErr w:type="spellStart"/>
      <w:r>
        <w:rPr>
          <w:lang w:val="et-EE"/>
        </w:rPr>
        <w:t>Review</w:t>
      </w:r>
      <w:proofErr w:type="spellEnd"/>
      <w:r>
        <w:rPr>
          <w:lang w:val="et-EE"/>
        </w:rPr>
        <w:t xml:space="preserve"> of </w:t>
      </w:r>
      <w:proofErr w:type="spellStart"/>
      <w:r>
        <w:rPr>
          <w:lang w:val="et-EE"/>
        </w:rPr>
        <w:t>Psychology</w:t>
      </w:r>
      <w:proofErr w:type="spellEnd"/>
      <w:r>
        <w:rPr>
          <w:lang w:val="et-EE"/>
        </w:rPr>
        <w:t xml:space="preserve">, 57(1), 401–421. </w:t>
      </w:r>
      <w:r>
        <w:rPr>
          <w:rStyle w:val="Hyperlink"/>
          <w:lang w:val="et-EE"/>
        </w:rPr>
        <w:t>https://doi.org/10.1146/annurev.psych.57.102904.190127</w:t>
      </w:r>
    </w:p>
    <w:p w14:paraId="5C661681" w14:textId="512BAB3D" w:rsidR="00E03C7A" w:rsidRDefault="0077308A">
      <w:pPr>
        <w:widowControl w:val="0"/>
        <w:ind w:left="449" w:hanging="449"/>
        <w:rPr>
          <w:rStyle w:val="Hyperlink"/>
          <w:lang w:val="et-EE"/>
        </w:rPr>
      </w:pPr>
      <w:proofErr w:type="spellStart"/>
      <w:r>
        <w:rPr>
          <w:lang w:val="et-EE"/>
        </w:rPr>
        <w:t>Polderman</w:t>
      </w:r>
      <w:proofErr w:type="spellEnd"/>
      <w:r>
        <w:rPr>
          <w:lang w:val="et-EE"/>
        </w:rPr>
        <w:t xml:space="preserve">, T. J. C., </w:t>
      </w:r>
      <w:proofErr w:type="spellStart"/>
      <w:r>
        <w:rPr>
          <w:lang w:val="et-EE"/>
        </w:rPr>
        <w:t>Benyamin</w:t>
      </w:r>
      <w:proofErr w:type="spellEnd"/>
      <w:r>
        <w:rPr>
          <w:lang w:val="et-EE"/>
        </w:rPr>
        <w:t xml:space="preserve">, B., de </w:t>
      </w:r>
      <w:proofErr w:type="spellStart"/>
      <w:r>
        <w:rPr>
          <w:lang w:val="et-EE"/>
        </w:rPr>
        <w:t>Leeuw</w:t>
      </w:r>
      <w:proofErr w:type="spellEnd"/>
      <w:r>
        <w:rPr>
          <w:lang w:val="et-EE"/>
        </w:rPr>
        <w:t xml:space="preserve">, C. A., </w:t>
      </w:r>
      <w:proofErr w:type="spellStart"/>
      <w:r>
        <w:rPr>
          <w:lang w:val="et-EE"/>
        </w:rPr>
        <w:t>Sullivan</w:t>
      </w:r>
      <w:proofErr w:type="spellEnd"/>
      <w:r>
        <w:rPr>
          <w:lang w:val="et-EE"/>
        </w:rPr>
        <w:t xml:space="preserve">, P. F., van </w:t>
      </w:r>
      <w:proofErr w:type="spellStart"/>
      <w:r>
        <w:rPr>
          <w:lang w:val="et-EE"/>
        </w:rPr>
        <w:t>Bochoven</w:t>
      </w:r>
      <w:proofErr w:type="spellEnd"/>
      <w:r>
        <w:rPr>
          <w:lang w:val="et-EE"/>
        </w:rPr>
        <w:t xml:space="preserve">, A., </w:t>
      </w:r>
      <w:proofErr w:type="spellStart"/>
      <w:r>
        <w:rPr>
          <w:lang w:val="et-EE"/>
        </w:rPr>
        <w:t>Visscher</w:t>
      </w:r>
      <w:proofErr w:type="spellEnd"/>
      <w:r>
        <w:rPr>
          <w:lang w:val="et-EE"/>
        </w:rPr>
        <w:t xml:space="preserve">, P. M., &amp; </w:t>
      </w:r>
      <w:proofErr w:type="spellStart"/>
      <w:r>
        <w:rPr>
          <w:lang w:val="et-EE"/>
        </w:rPr>
        <w:t>Posthuma</w:t>
      </w:r>
      <w:proofErr w:type="spellEnd"/>
      <w:r>
        <w:rPr>
          <w:lang w:val="et-EE"/>
        </w:rPr>
        <w:t>, D. (2015). Meta-</w:t>
      </w:r>
      <w:proofErr w:type="spellStart"/>
      <w:r>
        <w:rPr>
          <w:lang w:val="et-EE"/>
        </w:rPr>
        <w:t>analysis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heritability</w:t>
      </w:r>
      <w:proofErr w:type="spellEnd"/>
      <w:r>
        <w:rPr>
          <w:lang w:val="et-EE"/>
        </w:rPr>
        <w:t xml:space="preserve"> of </w:t>
      </w:r>
      <w:proofErr w:type="spellStart"/>
      <w:r>
        <w:rPr>
          <w:lang w:val="et-EE"/>
        </w:rPr>
        <w:t>human</w:t>
      </w:r>
      <w:proofErr w:type="spellEnd"/>
      <w:r>
        <w:rPr>
          <w:lang w:val="et-EE"/>
        </w:rPr>
        <w:t xml:space="preserve"> </w:t>
      </w:r>
      <w:proofErr w:type="spellStart"/>
      <w:r>
        <w:rPr>
          <w:lang w:val="et-EE"/>
        </w:rPr>
        <w:t>traits</w:t>
      </w:r>
      <w:proofErr w:type="spellEnd"/>
      <w:r>
        <w:rPr>
          <w:lang w:val="et-EE"/>
        </w:rPr>
        <w:t xml:space="preserve"> </w:t>
      </w:r>
      <w:proofErr w:type="spellStart"/>
      <w:r>
        <w:rPr>
          <w:lang w:val="et-EE"/>
        </w:rPr>
        <w:t>based</w:t>
      </w:r>
      <w:proofErr w:type="spellEnd"/>
      <w:r>
        <w:rPr>
          <w:lang w:val="et-EE"/>
        </w:rPr>
        <w:t xml:space="preserve"> on </w:t>
      </w:r>
      <w:proofErr w:type="spellStart"/>
      <w:r>
        <w:rPr>
          <w:lang w:val="et-EE"/>
        </w:rPr>
        <w:t>fifty</w:t>
      </w:r>
      <w:proofErr w:type="spellEnd"/>
      <w:r>
        <w:rPr>
          <w:lang w:val="et-EE"/>
        </w:rPr>
        <w:t xml:space="preserve"> </w:t>
      </w:r>
      <w:proofErr w:type="spellStart"/>
      <w:r>
        <w:rPr>
          <w:lang w:val="et-EE"/>
        </w:rPr>
        <w:t>years</w:t>
      </w:r>
      <w:proofErr w:type="spellEnd"/>
      <w:r>
        <w:rPr>
          <w:lang w:val="et-EE"/>
        </w:rPr>
        <w:t xml:space="preserve"> of </w:t>
      </w:r>
      <w:proofErr w:type="spellStart"/>
      <w:r>
        <w:rPr>
          <w:lang w:val="et-EE"/>
        </w:rPr>
        <w:t>twin</w:t>
      </w:r>
      <w:proofErr w:type="spellEnd"/>
      <w:r>
        <w:rPr>
          <w:lang w:val="et-EE"/>
        </w:rPr>
        <w:t xml:space="preserve"> </w:t>
      </w:r>
      <w:proofErr w:type="spellStart"/>
      <w:r>
        <w:rPr>
          <w:lang w:val="et-EE"/>
        </w:rPr>
        <w:t>studies</w:t>
      </w:r>
      <w:proofErr w:type="spellEnd"/>
      <w:r>
        <w:rPr>
          <w:lang w:val="et-EE"/>
        </w:rPr>
        <w:t xml:space="preserve">. </w:t>
      </w:r>
      <w:proofErr w:type="spellStart"/>
      <w:r>
        <w:rPr>
          <w:lang w:val="et-EE"/>
        </w:rPr>
        <w:t>Nature</w:t>
      </w:r>
      <w:proofErr w:type="spellEnd"/>
      <w:r>
        <w:rPr>
          <w:lang w:val="et-EE"/>
        </w:rPr>
        <w:t xml:space="preserve"> </w:t>
      </w:r>
      <w:proofErr w:type="spellStart"/>
      <w:r>
        <w:rPr>
          <w:lang w:val="et-EE"/>
        </w:rPr>
        <w:t>Genetics</w:t>
      </w:r>
      <w:proofErr w:type="spellEnd"/>
      <w:r>
        <w:rPr>
          <w:lang w:val="et-EE"/>
        </w:rPr>
        <w:t xml:space="preserve">, 47(7), 702–709. </w:t>
      </w:r>
      <w:hyperlink r:id="rId18" w:history="1">
        <w:r w:rsidR="00E03C7A" w:rsidRPr="008C1AD9">
          <w:rPr>
            <w:rStyle w:val="Hyperlink"/>
            <w:lang w:val="et-EE"/>
          </w:rPr>
          <w:t>https://doi.org/10.1038/ng.3285</w:t>
        </w:r>
      </w:hyperlink>
    </w:p>
    <w:p w14:paraId="3D6A5562" w14:textId="13E89342" w:rsidR="00CF5FAA" w:rsidRDefault="00E03C7A">
      <w:pPr>
        <w:widowControl w:val="0"/>
        <w:ind w:left="449" w:hanging="449"/>
      </w:pPr>
      <w:r w:rsidRPr="00E03C7A">
        <w:rPr>
          <w:rStyle w:val="Hyperlink"/>
          <w:lang w:val="et-EE"/>
        </w:rPr>
        <w:t xml:space="preserve">Realo, A., </w:t>
      </w:r>
      <w:proofErr w:type="spellStart"/>
      <w:r w:rsidRPr="00E03C7A">
        <w:rPr>
          <w:rStyle w:val="Hyperlink"/>
          <w:lang w:val="et-EE"/>
        </w:rPr>
        <w:t>Middendorp</w:t>
      </w:r>
      <w:proofErr w:type="spellEnd"/>
      <w:r w:rsidRPr="00E03C7A">
        <w:rPr>
          <w:rStyle w:val="Hyperlink"/>
          <w:lang w:val="et-EE"/>
        </w:rPr>
        <w:t xml:space="preserve">, H. van, </w:t>
      </w:r>
      <w:proofErr w:type="spellStart"/>
      <w:r w:rsidRPr="00E03C7A">
        <w:rPr>
          <w:rStyle w:val="Hyperlink"/>
          <w:lang w:val="et-EE"/>
        </w:rPr>
        <w:t>Kööts</w:t>
      </w:r>
      <w:proofErr w:type="spellEnd"/>
      <w:r w:rsidRPr="00E03C7A">
        <w:rPr>
          <w:rStyle w:val="Hyperlink"/>
          <w:lang w:val="et-EE"/>
        </w:rPr>
        <w:t xml:space="preserve">-Ausmees, L., Allik, J., &amp; </w:t>
      </w:r>
      <w:proofErr w:type="spellStart"/>
      <w:r w:rsidRPr="00E03C7A">
        <w:rPr>
          <w:rStyle w:val="Hyperlink"/>
          <w:lang w:val="et-EE"/>
        </w:rPr>
        <w:t>Evers</w:t>
      </w:r>
      <w:proofErr w:type="spellEnd"/>
      <w:r w:rsidRPr="00E03C7A">
        <w:rPr>
          <w:rStyle w:val="Hyperlink"/>
          <w:lang w:val="et-EE"/>
        </w:rPr>
        <w:t xml:space="preserve">, A. W. M. (2018). </w:t>
      </w:r>
      <w:proofErr w:type="spellStart"/>
      <w:r w:rsidRPr="00E03C7A">
        <w:rPr>
          <w:rStyle w:val="Hyperlink"/>
          <w:lang w:val="et-EE"/>
        </w:rPr>
        <w:t>Role</w:t>
      </w:r>
      <w:proofErr w:type="spellEnd"/>
      <w:r w:rsidRPr="00E03C7A">
        <w:rPr>
          <w:rStyle w:val="Hyperlink"/>
          <w:lang w:val="et-EE"/>
        </w:rPr>
        <w:t xml:space="preserve"> of </w:t>
      </w:r>
      <w:proofErr w:type="spellStart"/>
      <w:r w:rsidRPr="00E03C7A">
        <w:rPr>
          <w:rStyle w:val="Hyperlink"/>
          <w:lang w:val="et-EE"/>
        </w:rPr>
        <w:t>personality</w:t>
      </w:r>
      <w:proofErr w:type="spellEnd"/>
      <w:r w:rsidRPr="00E03C7A">
        <w:rPr>
          <w:rStyle w:val="Hyperlink"/>
          <w:lang w:val="et-EE"/>
        </w:rPr>
        <w:t xml:space="preserve"> </w:t>
      </w:r>
      <w:proofErr w:type="spellStart"/>
      <w:r w:rsidRPr="00E03C7A">
        <w:rPr>
          <w:rStyle w:val="Hyperlink"/>
          <w:lang w:val="et-EE"/>
        </w:rPr>
        <w:t>traits</w:t>
      </w:r>
      <w:proofErr w:type="spellEnd"/>
      <w:r w:rsidRPr="00E03C7A">
        <w:rPr>
          <w:rStyle w:val="Hyperlink"/>
          <w:lang w:val="et-EE"/>
        </w:rPr>
        <w:t xml:space="preserve"> in </w:t>
      </w:r>
      <w:proofErr w:type="spellStart"/>
      <w:r w:rsidRPr="00E03C7A">
        <w:rPr>
          <w:rStyle w:val="Hyperlink"/>
          <w:lang w:val="et-EE"/>
        </w:rPr>
        <w:t>reporting</w:t>
      </w:r>
      <w:proofErr w:type="spellEnd"/>
      <w:r w:rsidRPr="00E03C7A">
        <w:rPr>
          <w:rStyle w:val="Hyperlink"/>
          <w:lang w:val="et-EE"/>
        </w:rPr>
        <w:t xml:space="preserve"> </w:t>
      </w:r>
      <w:proofErr w:type="spellStart"/>
      <w:r w:rsidRPr="00E03C7A">
        <w:rPr>
          <w:rStyle w:val="Hyperlink"/>
          <w:lang w:val="et-EE"/>
        </w:rPr>
        <w:t>the</w:t>
      </w:r>
      <w:proofErr w:type="spellEnd"/>
      <w:r w:rsidRPr="00E03C7A">
        <w:rPr>
          <w:rStyle w:val="Hyperlink"/>
          <w:lang w:val="et-EE"/>
        </w:rPr>
        <w:t xml:space="preserve"> </w:t>
      </w:r>
      <w:proofErr w:type="spellStart"/>
      <w:r w:rsidRPr="00E03C7A">
        <w:rPr>
          <w:rStyle w:val="Hyperlink"/>
          <w:lang w:val="et-EE"/>
        </w:rPr>
        <w:t>development</w:t>
      </w:r>
      <w:proofErr w:type="spellEnd"/>
      <w:r w:rsidRPr="00E03C7A">
        <w:rPr>
          <w:rStyle w:val="Hyperlink"/>
          <w:lang w:val="et-EE"/>
        </w:rPr>
        <w:t xml:space="preserve"> of </w:t>
      </w:r>
      <w:proofErr w:type="spellStart"/>
      <w:r w:rsidRPr="00E03C7A">
        <w:rPr>
          <w:rStyle w:val="Hyperlink"/>
          <w:lang w:val="et-EE"/>
        </w:rPr>
        <w:t>adverse</w:t>
      </w:r>
      <w:proofErr w:type="spellEnd"/>
      <w:r w:rsidRPr="00E03C7A">
        <w:rPr>
          <w:rStyle w:val="Hyperlink"/>
          <w:lang w:val="et-EE"/>
        </w:rPr>
        <w:t xml:space="preserve"> </w:t>
      </w:r>
      <w:proofErr w:type="spellStart"/>
      <w:r w:rsidRPr="00E03C7A">
        <w:rPr>
          <w:rStyle w:val="Hyperlink"/>
          <w:lang w:val="et-EE"/>
        </w:rPr>
        <w:t>drug</w:t>
      </w:r>
      <w:proofErr w:type="spellEnd"/>
      <w:r w:rsidRPr="00E03C7A">
        <w:rPr>
          <w:rStyle w:val="Hyperlink"/>
          <w:lang w:val="et-EE"/>
        </w:rPr>
        <w:t xml:space="preserve"> </w:t>
      </w:r>
      <w:proofErr w:type="spellStart"/>
      <w:r w:rsidRPr="00E03C7A">
        <w:rPr>
          <w:rStyle w:val="Hyperlink"/>
          <w:lang w:val="et-EE"/>
        </w:rPr>
        <w:t>reactions</w:t>
      </w:r>
      <w:proofErr w:type="spellEnd"/>
      <w:r w:rsidRPr="00E03C7A">
        <w:rPr>
          <w:rStyle w:val="Hyperlink"/>
          <w:lang w:val="et-EE"/>
        </w:rPr>
        <w:t xml:space="preserve">: A </w:t>
      </w:r>
      <w:proofErr w:type="spellStart"/>
      <w:r w:rsidRPr="00E03C7A">
        <w:rPr>
          <w:rStyle w:val="Hyperlink"/>
          <w:lang w:val="et-EE"/>
        </w:rPr>
        <w:t>prospective</w:t>
      </w:r>
      <w:proofErr w:type="spellEnd"/>
      <w:r w:rsidRPr="00E03C7A">
        <w:rPr>
          <w:rStyle w:val="Hyperlink"/>
          <w:lang w:val="et-EE"/>
        </w:rPr>
        <w:t xml:space="preserve"> </w:t>
      </w:r>
      <w:proofErr w:type="spellStart"/>
      <w:r w:rsidRPr="00E03C7A">
        <w:rPr>
          <w:rStyle w:val="Hyperlink"/>
          <w:lang w:val="et-EE"/>
        </w:rPr>
        <w:t>cohort</w:t>
      </w:r>
      <w:proofErr w:type="spellEnd"/>
      <w:r w:rsidRPr="00E03C7A">
        <w:rPr>
          <w:rStyle w:val="Hyperlink"/>
          <w:lang w:val="et-EE"/>
        </w:rPr>
        <w:t xml:space="preserve"> </w:t>
      </w:r>
      <w:proofErr w:type="spellStart"/>
      <w:r w:rsidRPr="00E03C7A">
        <w:rPr>
          <w:rStyle w:val="Hyperlink"/>
          <w:lang w:val="et-EE"/>
        </w:rPr>
        <w:t>study</w:t>
      </w:r>
      <w:proofErr w:type="spellEnd"/>
      <w:r w:rsidRPr="00E03C7A">
        <w:rPr>
          <w:rStyle w:val="Hyperlink"/>
          <w:lang w:val="et-EE"/>
        </w:rPr>
        <w:t xml:space="preserve"> of </w:t>
      </w:r>
      <w:proofErr w:type="spellStart"/>
      <w:r w:rsidRPr="00E03C7A">
        <w:rPr>
          <w:rStyle w:val="Hyperlink"/>
          <w:lang w:val="et-EE"/>
        </w:rPr>
        <w:t>the</w:t>
      </w:r>
      <w:proofErr w:type="spellEnd"/>
      <w:r w:rsidRPr="00E03C7A">
        <w:rPr>
          <w:rStyle w:val="Hyperlink"/>
          <w:lang w:val="et-EE"/>
        </w:rPr>
        <w:t xml:space="preserve"> Estonian </w:t>
      </w:r>
      <w:proofErr w:type="spellStart"/>
      <w:r w:rsidRPr="00E03C7A">
        <w:rPr>
          <w:rStyle w:val="Hyperlink"/>
          <w:lang w:val="et-EE"/>
        </w:rPr>
        <w:t>general</w:t>
      </w:r>
      <w:proofErr w:type="spellEnd"/>
      <w:r w:rsidRPr="00E03C7A">
        <w:rPr>
          <w:rStyle w:val="Hyperlink"/>
          <w:lang w:val="et-EE"/>
        </w:rPr>
        <w:t xml:space="preserve"> </w:t>
      </w:r>
      <w:proofErr w:type="spellStart"/>
      <w:r w:rsidRPr="00E03C7A">
        <w:rPr>
          <w:rStyle w:val="Hyperlink"/>
          <w:lang w:val="et-EE"/>
        </w:rPr>
        <w:t>population</w:t>
      </w:r>
      <w:proofErr w:type="spellEnd"/>
      <w:r w:rsidRPr="00E03C7A">
        <w:rPr>
          <w:rStyle w:val="Hyperlink"/>
          <w:lang w:val="et-EE"/>
        </w:rPr>
        <w:t xml:space="preserve">. BMJ </w:t>
      </w:r>
      <w:proofErr w:type="spellStart"/>
      <w:r w:rsidRPr="00E03C7A">
        <w:rPr>
          <w:rStyle w:val="Hyperlink"/>
          <w:lang w:val="et-EE"/>
        </w:rPr>
        <w:t>Open</w:t>
      </w:r>
      <w:proofErr w:type="spellEnd"/>
      <w:r w:rsidRPr="00E03C7A">
        <w:rPr>
          <w:rStyle w:val="Hyperlink"/>
          <w:lang w:val="et-EE"/>
        </w:rPr>
        <w:t>, 8(7), e022428. https://doi.org/10.1136/bmjopen-2018-022428</w:t>
      </w:r>
    </w:p>
    <w:p w14:paraId="3D6A5563" w14:textId="77777777" w:rsidR="00CF5FAA" w:rsidRDefault="0077308A">
      <w:pPr>
        <w:widowControl w:val="0"/>
        <w:ind w:left="449" w:hanging="449"/>
        <w:rPr>
          <w:lang w:val="et-EE"/>
        </w:rPr>
      </w:pPr>
      <w:proofErr w:type="spellStart"/>
      <w:r>
        <w:rPr>
          <w:lang w:val="et-EE"/>
        </w:rPr>
        <w:t>Roberts</w:t>
      </w:r>
      <w:proofErr w:type="spellEnd"/>
      <w:r>
        <w:rPr>
          <w:lang w:val="et-EE"/>
        </w:rPr>
        <w:t xml:space="preserve">, B. W., </w:t>
      </w:r>
      <w:proofErr w:type="spellStart"/>
      <w:r>
        <w:rPr>
          <w:lang w:val="et-EE"/>
        </w:rPr>
        <w:t>Luo</w:t>
      </w:r>
      <w:proofErr w:type="spellEnd"/>
      <w:r>
        <w:rPr>
          <w:lang w:val="et-EE"/>
        </w:rPr>
        <w:t xml:space="preserve">, J., </w:t>
      </w:r>
      <w:proofErr w:type="spellStart"/>
      <w:r>
        <w:rPr>
          <w:lang w:val="et-EE"/>
        </w:rPr>
        <w:t>Briley</w:t>
      </w:r>
      <w:proofErr w:type="spellEnd"/>
      <w:r>
        <w:rPr>
          <w:lang w:val="et-EE"/>
        </w:rPr>
        <w:t xml:space="preserve">, D. A., </w:t>
      </w:r>
      <w:proofErr w:type="spellStart"/>
      <w:r>
        <w:rPr>
          <w:lang w:val="et-EE"/>
        </w:rPr>
        <w:t>Chow</w:t>
      </w:r>
      <w:proofErr w:type="spellEnd"/>
      <w:r>
        <w:rPr>
          <w:lang w:val="et-EE"/>
        </w:rPr>
        <w:t xml:space="preserve">, P. I., Su, R., &amp; Hill, P. L. (2017). A </w:t>
      </w:r>
      <w:proofErr w:type="spellStart"/>
      <w:r>
        <w:rPr>
          <w:lang w:val="et-EE"/>
        </w:rPr>
        <w:t>systematic</w:t>
      </w:r>
      <w:proofErr w:type="spellEnd"/>
      <w:r>
        <w:rPr>
          <w:lang w:val="et-EE"/>
        </w:rPr>
        <w:t xml:space="preserve"> </w:t>
      </w:r>
      <w:proofErr w:type="spellStart"/>
      <w:r>
        <w:rPr>
          <w:lang w:val="et-EE"/>
        </w:rPr>
        <w:t>review</w:t>
      </w:r>
      <w:proofErr w:type="spellEnd"/>
      <w:r>
        <w:rPr>
          <w:lang w:val="et-EE"/>
        </w:rPr>
        <w:t xml:space="preserve"> of </w:t>
      </w:r>
      <w:proofErr w:type="spellStart"/>
      <w:r>
        <w:rPr>
          <w:lang w:val="et-EE"/>
        </w:rPr>
        <w:t>personality</w:t>
      </w:r>
      <w:proofErr w:type="spellEnd"/>
      <w:r>
        <w:rPr>
          <w:lang w:val="et-EE"/>
        </w:rPr>
        <w:t xml:space="preserve"> </w:t>
      </w:r>
      <w:proofErr w:type="spellStart"/>
      <w:r>
        <w:rPr>
          <w:lang w:val="et-EE"/>
        </w:rPr>
        <w:t>trait</w:t>
      </w:r>
      <w:proofErr w:type="spellEnd"/>
      <w:r>
        <w:rPr>
          <w:lang w:val="et-EE"/>
        </w:rPr>
        <w:t xml:space="preserve"> </w:t>
      </w:r>
      <w:proofErr w:type="spellStart"/>
      <w:r>
        <w:rPr>
          <w:lang w:val="et-EE"/>
        </w:rPr>
        <w:t>change</w:t>
      </w:r>
      <w:proofErr w:type="spellEnd"/>
      <w:r>
        <w:rPr>
          <w:lang w:val="et-EE"/>
        </w:rPr>
        <w:t xml:space="preserve"> </w:t>
      </w:r>
      <w:proofErr w:type="spellStart"/>
      <w:r>
        <w:rPr>
          <w:lang w:val="et-EE"/>
        </w:rPr>
        <w:t>through</w:t>
      </w:r>
      <w:proofErr w:type="spellEnd"/>
      <w:r>
        <w:rPr>
          <w:lang w:val="et-EE"/>
        </w:rPr>
        <w:t xml:space="preserve"> </w:t>
      </w:r>
      <w:proofErr w:type="spellStart"/>
      <w:r>
        <w:rPr>
          <w:lang w:val="et-EE"/>
        </w:rPr>
        <w:t>intervention</w:t>
      </w:r>
      <w:proofErr w:type="spellEnd"/>
      <w:r>
        <w:rPr>
          <w:lang w:val="et-EE"/>
        </w:rPr>
        <w:t xml:space="preserve">. </w:t>
      </w:r>
      <w:proofErr w:type="spellStart"/>
      <w:r>
        <w:rPr>
          <w:lang w:val="et-EE"/>
        </w:rPr>
        <w:t>Psychological</w:t>
      </w:r>
      <w:proofErr w:type="spellEnd"/>
      <w:r>
        <w:rPr>
          <w:lang w:val="et-EE"/>
        </w:rPr>
        <w:t xml:space="preserve"> </w:t>
      </w:r>
      <w:proofErr w:type="spellStart"/>
      <w:r>
        <w:rPr>
          <w:lang w:val="et-EE"/>
        </w:rPr>
        <w:t>Bulletin</w:t>
      </w:r>
      <w:proofErr w:type="spellEnd"/>
      <w:r>
        <w:rPr>
          <w:lang w:val="et-EE"/>
        </w:rPr>
        <w:t xml:space="preserve">, 143(2), 117–141. </w:t>
      </w:r>
      <w:hyperlink r:id="rId19">
        <w:r>
          <w:rPr>
            <w:rStyle w:val="Hyperlink"/>
            <w:lang w:val="et-EE"/>
          </w:rPr>
          <w:t>https://doi.org/10.1037/bul0000088</w:t>
        </w:r>
      </w:hyperlink>
    </w:p>
    <w:p w14:paraId="3D6A5564" w14:textId="77777777" w:rsidR="00CF5FAA" w:rsidRDefault="0077308A">
      <w:pPr>
        <w:widowControl w:val="0"/>
        <w:spacing w:after="0"/>
        <w:ind w:left="449" w:hanging="449"/>
        <w:rPr>
          <w:rStyle w:val="Hyperlink"/>
          <w:lang w:val="et-EE"/>
        </w:rPr>
      </w:pPr>
      <w:proofErr w:type="spellStart"/>
      <w:r>
        <w:rPr>
          <w:lang w:val="et-EE"/>
        </w:rPr>
        <w:t>Stachl</w:t>
      </w:r>
      <w:proofErr w:type="spellEnd"/>
      <w:r>
        <w:rPr>
          <w:lang w:val="et-EE"/>
        </w:rPr>
        <w:t xml:space="preserve">, C., Au, Q., </w:t>
      </w:r>
      <w:proofErr w:type="spellStart"/>
      <w:r>
        <w:rPr>
          <w:lang w:val="et-EE"/>
        </w:rPr>
        <w:t>Schoedel</w:t>
      </w:r>
      <w:proofErr w:type="spellEnd"/>
      <w:r>
        <w:rPr>
          <w:lang w:val="et-EE"/>
        </w:rPr>
        <w:t xml:space="preserve">, R., </w:t>
      </w:r>
      <w:proofErr w:type="spellStart"/>
      <w:r>
        <w:rPr>
          <w:lang w:val="et-EE"/>
        </w:rPr>
        <w:t>Gosling</w:t>
      </w:r>
      <w:proofErr w:type="spellEnd"/>
      <w:r>
        <w:rPr>
          <w:lang w:val="et-EE"/>
        </w:rPr>
        <w:t xml:space="preserve">, S. D., </w:t>
      </w:r>
      <w:proofErr w:type="spellStart"/>
      <w:r>
        <w:rPr>
          <w:lang w:val="et-EE"/>
        </w:rPr>
        <w:t>Harari</w:t>
      </w:r>
      <w:proofErr w:type="spellEnd"/>
      <w:r>
        <w:rPr>
          <w:lang w:val="et-EE"/>
        </w:rPr>
        <w:t xml:space="preserve">, G. M., </w:t>
      </w:r>
      <w:proofErr w:type="spellStart"/>
      <w:r>
        <w:rPr>
          <w:lang w:val="et-EE"/>
        </w:rPr>
        <w:t>Buschek</w:t>
      </w:r>
      <w:proofErr w:type="spellEnd"/>
      <w:r>
        <w:rPr>
          <w:lang w:val="et-EE"/>
        </w:rPr>
        <w:t xml:space="preserve">, D., </w:t>
      </w:r>
      <w:proofErr w:type="spellStart"/>
      <w:r>
        <w:rPr>
          <w:lang w:val="et-EE"/>
        </w:rPr>
        <w:t>Völkel</w:t>
      </w:r>
      <w:proofErr w:type="spellEnd"/>
      <w:r>
        <w:rPr>
          <w:lang w:val="et-EE"/>
        </w:rPr>
        <w:t xml:space="preserve">, S. T., </w:t>
      </w:r>
      <w:proofErr w:type="spellStart"/>
      <w:r>
        <w:rPr>
          <w:lang w:val="et-EE"/>
        </w:rPr>
        <w:t>Schuwerk</w:t>
      </w:r>
      <w:proofErr w:type="spellEnd"/>
      <w:r>
        <w:rPr>
          <w:lang w:val="et-EE"/>
        </w:rPr>
        <w:t xml:space="preserve">, T., </w:t>
      </w:r>
      <w:proofErr w:type="spellStart"/>
      <w:r>
        <w:rPr>
          <w:lang w:val="et-EE"/>
        </w:rPr>
        <w:t>Oldemeier</w:t>
      </w:r>
      <w:proofErr w:type="spellEnd"/>
      <w:r>
        <w:rPr>
          <w:lang w:val="et-EE"/>
        </w:rPr>
        <w:t xml:space="preserve">, M., </w:t>
      </w:r>
      <w:proofErr w:type="spellStart"/>
      <w:r>
        <w:rPr>
          <w:lang w:val="et-EE"/>
        </w:rPr>
        <w:t>Ullmann</w:t>
      </w:r>
      <w:proofErr w:type="spellEnd"/>
      <w:r>
        <w:rPr>
          <w:lang w:val="et-EE"/>
        </w:rPr>
        <w:t xml:space="preserve">, T., </w:t>
      </w:r>
      <w:proofErr w:type="spellStart"/>
      <w:r>
        <w:rPr>
          <w:lang w:val="et-EE"/>
        </w:rPr>
        <w:t>Hussmann</w:t>
      </w:r>
      <w:proofErr w:type="spellEnd"/>
      <w:r>
        <w:rPr>
          <w:lang w:val="et-EE"/>
        </w:rPr>
        <w:t xml:space="preserve">, H., </w:t>
      </w:r>
      <w:proofErr w:type="spellStart"/>
      <w:r>
        <w:rPr>
          <w:lang w:val="et-EE"/>
        </w:rPr>
        <w:t>Bischl</w:t>
      </w:r>
      <w:proofErr w:type="spellEnd"/>
      <w:r>
        <w:rPr>
          <w:lang w:val="et-EE"/>
        </w:rPr>
        <w:t xml:space="preserve">, B., &amp; </w:t>
      </w:r>
      <w:proofErr w:type="spellStart"/>
      <w:r>
        <w:rPr>
          <w:lang w:val="et-EE"/>
        </w:rPr>
        <w:t>Bühner</w:t>
      </w:r>
      <w:proofErr w:type="spellEnd"/>
      <w:r>
        <w:rPr>
          <w:lang w:val="et-EE"/>
        </w:rPr>
        <w:t xml:space="preserve">, M. (2020). </w:t>
      </w:r>
      <w:proofErr w:type="spellStart"/>
      <w:r>
        <w:rPr>
          <w:lang w:val="et-EE"/>
        </w:rPr>
        <w:t>Predicting</w:t>
      </w:r>
      <w:proofErr w:type="spellEnd"/>
      <w:r>
        <w:rPr>
          <w:lang w:val="et-EE"/>
        </w:rPr>
        <w:t xml:space="preserve"> </w:t>
      </w:r>
      <w:proofErr w:type="spellStart"/>
      <w:r>
        <w:rPr>
          <w:lang w:val="et-EE"/>
        </w:rPr>
        <w:t>personality</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patterns</w:t>
      </w:r>
      <w:proofErr w:type="spellEnd"/>
      <w:r>
        <w:rPr>
          <w:lang w:val="et-EE"/>
        </w:rPr>
        <w:t xml:space="preserve"> of </w:t>
      </w:r>
      <w:proofErr w:type="spellStart"/>
      <w:r>
        <w:rPr>
          <w:lang w:val="et-EE"/>
        </w:rPr>
        <w:t>behavior</w:t>
      </w:r>
      <w:proofErr w:type="spellEnd"/>
      <w:r>
        <w:rPr>
          <w:lang w:val="et-EE"/>
        </w:rPr>
        <w:t xml:space="preserve"> </w:t>
      </w:r>
      <w:proofErr w:type="spellStart"/>
      <w:r>
        <w:rPr>
          <w:lang w:val="et-EE"/>
        </w:rPr>
        <w:t>collected</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smartphones</w:t>
      </w:r>
      <w:proofErr w:type="spellEnd"/>
      <w:r>
        <w:rPr>
          <w:lang w:val="et-EE"/>
        </w:rPr>
        <w:t xml:space="preserve">. </w:t>
      </w:r>
      <w:proofErr w:type="spellStart"/>
      <w:r>
        <w:rPr>
          <w:i/>
          <w:lang w:val="et-EE"/>
        </w:rPr>
        <w:t>Proceedings</w:t>
      </w:r>
      <w:proofErr w:type="spellEnd"/>
      <w:r>
        <w:rPr>
          <w:i/>
          <w:lang w:val="et-EE"/>
        </w:rPr>
        <w:t xml:space="preserve"> of </w:t>
      </w:r>
      <w:proofErr w:type="spellStart"/>
      <w:r>
        <w:rPr>
          <w:i/>
          <w:lang w:val="et-EE"/>
        </w:rPr>
        <w:t>the</w:t>
      </w:r>
      <w:proofErr w:type="spellEnd"/>
      <w:r>
        <w:rPr>
          <w:i/>
          <w:lang w:val="et-EE"/>
        </w:rPr>
        <w:t xml:space="preserve"> National </w:t>
      </w:r>
      <w:proofErr w:type="spellStart"/>
      <w:r>
        <w:rPr>
          <w:i/>
          <w:lang w:val="et-EE"/>
        </w:rPr>
        <w:t>Academy</w:t>
      </w:r>
      <w:proofErr w:type="spellEnd"/>
      <w:r>
        <w:rPr>
          <w:i/>
          <w:lang w:val="et-EE"/>
        </w:rPr>
        <w:t xml:space="preserve"> of </w:t>
      </w:r>
      <w:proofErr w:type="spellStart"/>
      <w:r>
        <w:rPr>
          <w:i/>
          <w:lang w:val="et-EE"/>
        </w:rPr>
        <w:t>Sciences</w:t>
      </w:r>
      <w:proofErr w:type="spellEnd"/>
      <w:r>
        <w:rPr>
          <w:lang w:val="et-EE"/>
        </w:rPr>
        <w:t xml:space="preserve">, </w:t>
      </w:r>
      <w:r>
        <w:rPr>
          <w:i/>
          <w:lang w:val="et-EE"/>
        </w:rPr>
        <w:t>117</w:t>
      </w:r>
      <w:r>
        <w:rPr>
          <w:lang w:val="et-EE"/>
        </w:rPr>
        <w:t xml:space="preserve">(30), 17680–17687. </w:t>
      </w:r>
      <w:hyperlink r:id="rId20">
        <w:r>
          <w:rPr>
            <w:rStyle w:val="Hyperlink"/>
            <w:lang w:val="et-EE"/>
          </w:rPr>
          <w:t>https://doi.org/10.1073/pnas.1920484117</w:t>
        </w:r>
      </w:hyperlink>
    </w:p>
    <w:p w14:paraId="34A90ECD" w14:textId="77777777" w:rsidR="00E150AB" w:rsidRDefault="00E150AB">
      <w:pPr>
        <w:widowControl w:val="0"/>
        <w:spacing w:after="0"/>
        <w:ind w:left="449" w:hanging="449"/>
        <w:rPr>
          <w:lang w:val="et-EE"/>
        </w:rPr>
      </w:pPr>
    </w:p>
    <w:sectPr w:rsidR="00E150AB">
      <w:headerReference w:type="default" r:id="rId21"/>
      <w:footerReference w:type="default" r:id="rId22"/>
      <w:pgSz w:w="11906" w:h="16838"/>
      <w:pgMar w:top="1134" w:right="1134" w:bottom="1134" w:left="1134" w:header="709" w:footer="709"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40109" w14:textId="77777777" w:rsidR="001527A1" w:rsidRDefault="001527A1">
      <w:pPr>
        <w:spacing w:before="0" w:after="0"/>
      </w:pPr>
      <w:r>
        <w:separator/>
      </w:r>
    </w:p>
  </w:endnote>
  <w:endnote w:type="continuationSeparator" w:id="0">
    <w:p w14:paraId="68CBE308" w14:textId="77777777" w:rsidR="001527A1" w:rsidRDefault="001527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ptos Narrow">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5566" w14:textId="77777777" w:rsidR="00CF5FAA" w:rsidRDefault="007730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 xml:space="preserve"> PAGE </w:instrText>
    </w:r>
    <w:r>
      <w:rPr>
        <w:color w:val="000000"/>
      </w:rPr>
      <w:fldChar w:fldCharType="separate"/>
    </w:r>
    <w:r>
      <w:rPr>
        <w:color w:val="000000"/>
      </w:rPr>
      <w:t>22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D7E3E" w14:textId="77777777" w:rsidR="001527A1" w:rsidRDefault="001527A1">
      <w:pPr>
        <w:spacing w:before="0" w:after="0"/>
      </w:pPr>
      <w:r>
        <w:separator/>
      </w:r>
    </w:p>
  </w:footnote>
  <w:footnote w:type="continuationSeparator" w:id="0">
    <w:p w14:paraId="2ED33A8D" w14:textId="77777777" w:rsidR="001527A1" w:rsidRDefault="001527A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A5565" w14:textId="77777777" w:rsidR="00CF5FAA" w:rsidRDefault="00CF5FAA">
    <w:pP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22221"/>
    <w:multiLevelType w:val="hybridMultilevel"/>
    <w:tmpl w:val="06DA47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92582F"/>
    <w:multiLevelType w:val="multilevel"/>
    <w:tmpl w:val="7F3CC5B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426B48D3"/>
    <w:multiLevelType w:val="multilevel"/>
    <w:tmpl w:val="0FCE946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43031624"/>
    <w:multiLevelType w:val="multilevel"/>
    <w:tmpl w:val="2EE44D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580A3DC7"/>
    <w:multiLevelType w:val="multilevel"/>
    <w:tmpl w:val="75F267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BCC717C"/>
    <w:multiLevelType w:val="multilevel"/>
    <w:tmpl w:val="E356F4E0"/>
    <w:lvl w:ilvl="0">
      <w:start w:val="1"/>
      <w:numFmt w:val="decimal"/>
      <w:lvlText w:val="%1)"/>
      <w:lvlJc w:val="left"/>
      <w:pPr>
        <w:tabs>
          <w:tab w:val="num" w:pos="0"/>
        </w:tabs>
        <w:ind w:left="720" w:hanging="360"/>
      </w:pPr>
      <w:rPr>
        <w:color w:val="A6A6A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15F372B"/>
    <w:multiLevelType w:val="multilevel"/>
    <w:tmpl w:val="67E4FE0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728D5101"/>
    <w:multiLevelType w:val="multilevel"/>
    <w:tmpl w:val="A7BED7E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73781A87"/>
    <w:multiLevelType w:val="multilevel"/>
    <w:tmpl w:val="D89EB17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756F047E"/>
    <w:multiLevelType w:val="multilevel"/>
    <w:tmpl w:val="E95AB3BE"/>
    <w:lvl w:ilvl="0">
      <w:start w:val="1"/>
      <w:numFmt w:val="decimal"/>
      <w:lvlText w:val="%1)"/>
      <w:lvlJc w:val="left"/>
      <w:pPr>
        <w:tabs>
          <w:tab w:val="num" w:pos="0"/>
        </w:tabs>
        <w:ind w:left="360" w:hanging="360"/>
      </w:pPr>
      <w:rPr>
        <w:color w:val="A6A6A6"/>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7A697342"/>
    <w:multiLevelType w:val="multilevel"/>
    <w:tmpl w:val="D3C0163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7C081C68"/>
    <w:multiLevelType w:val="multilevel"/>
    <w:tmpl w:val="DC16BF30"/>
    <w:lvl w:ilvl="0">
      <w:start w:val="1"/>
      <w:numFmt w:val="decimal"/>
      <w:lvlText w:val="%1)"/>
      <w:lvlJc w:val="left"/>
      <w:pPr>
        <w:tabs>
          <w:tab w:val="num" w:pos="0"/>
        </w:tabs>
        <w:ind w:left="263" w:hanging="263"/>
      </w:pPr>
      <w:rPr>
        <w:b/>
        <w:caps w:val="0"/>
        <w:smallCaps w:val="0"/>
        <w:strike w:val="0"/>
        <w:dstrike w:val="0"/>
        <w:position w:val="0"/>
        <w:sz w:val="20"/>
        <w:shd w:val="clear" w:color="auto" w:fill="auto"/>
        <w:vertAlign w:val="baseline"/>
      </w:rPr>
    </w:lvl>
    <w:lvl w:ilvl="1">
      <w:start w:val="1"/>
      <w:numFmt w:val="decimal"/>
      <w:lvlText w:val="%2)"/>
      <w:lvlJc w:val="left"/>
      <w:pPr>
        <w:tabs>
          <w:tab w:val="num" w:pos="0"/>
        </w:tabs>
        <w:ind w:left="1263" w:hanging="263"/>
      </w:pPr>
      <w:rPr>
        <w:b/>
        <w:caps w:val="0"/>
        <w:smallCaps w:val="0"/>
        <w:strike w:val="0"/>
        <w:dstrike w:val="0"/>
        <w:position w:val="0"/>
        <w:sz w:val="20"/>
        <w:shd w:val="clear" w:color="auto" w:fill="auto"/>
        <w:vertAlign w:val="baseline"/>
      </w:rPr>
    </w:lvl>
    <w:lvl w:ilvl="2">
      <w:start w:val="1"/>
      <w:numFmt w:val="decimal"/>
      <w:lvlText w:val="%3)"/>
      <w:lvlJc w:val="left"/>
      <w:pPr>
        <w:tabs>
          <w:tab w:val="num" w:pos="0"/>
        </w:tabs>
        <w:ind w:left="2263" w:hanging="263"/>
      </w:pPr>
      <w:rPr>
        <w:b/>
        <w:caps w:val="0"/>
        <w:smallCaps w:val="0"/>
        <w:strike w:val="0"/>
        <w:dstrike w:val="0"/>
        <w:position w:val="0"/>
        <w:sz w:val="20"/>
        <w:shd w:val="clear" w:color="auto" w:fill="auto"/>
        <w:vertAlign w:val="baseline"/>
      </w:rPr>
    </w:lvl>
    <w:lvl w:ilvl="3">
      <w:start w:val="1"/>
      <w:numFmt w:val="decimal"/>
      <w:lvlText w:val="%4)"/>
      <w:lvlJc w:val="left"/>
      <w:pPr>
        <w:tabs>
          <w:tab w:val="num" w:pos="0"/>
        </w:tabs>
        <w:ind w:left="3263" w:hanging="263"/>
      </w:pPr>
      <w:rPr>
        <w:b/>
        <w:caps w:val="0"/>
        <w:smallCaps w:val="0"/>
        <w:strike w:val="0"/>
        <w:dstrike w:val="0"/>
        <w:position w:val="0"/>
        <w:sz w:val="20"/>
        <w:shd w:val="clear" w:color="auto" w:fill="auto"/>
        <w:vertAlign w:val="baseline"/>
      </w:rPr>
    </w:lvl>
    <w:lvl w:ilvl="4">
      <w:start w:val="1"/>
      <w:numFmt w:val="decimal"/>
      <w:lvlText w:val="%5)"/>
      <w:lvlJc w:val="left"/>
      <w:pPr>
        <w:tabs>
          <w:tab w:val="num" w:pos="0"/>
        </w:tabs>
        <w:ind w:left="4263" w:hanging="263"/>
      </w:pPr>
      <w:rPr>
        <w:b/>
        <w:caps w:val="0"/>
        <w:smallCaps w:val="0"/>
        <w:strike w:val="0"/>
        <w:dstrike w:val="0"/>
        <w:position w:val="0"/>
        <w:sz w:val="20"/>
        <w:shd w:val="clear" w:color="auto" w:fill="auto"/>
        <w:vertAlign w:val="baseline"/>
      </w:rPr>
    </w:lvl>
    <w:lvl w:ilvl="5">
      <w:start w:val="1"/>
      <w:numFmt w:val="decimal"/>
      <w:lvlText w:val="%6)"/>
      <w:lvlJc w:val="left"/>
      <w:pPr>
        <w:tabs>
          <w:tab w:val="num" w:pos="0"/>
        </w:tabs>
        <w:ind w:left="5263" w:hanging="263"/>
      </w:pPr>
      <w:rPr>
        <w:b/>
        <w:caps w:val="0"/>
        <w:smallCaps w:val="0"/>
        <w:strike w:val="0"/>
        <w:dstrike w:val="0"/>
        <w:position w:val="0"/>
        <w:sz w:val="20"/>
        <w:shd w:val="clear" w:color="auto" w:fill="auto"/>
        <w:vertAlign w:val="baseline"/>
      </w:rPr>
    </w:lvl>
    <w:lvl w:ilvl="6">
      <w:start w:val="1"/>
      <w:numFmt w:val="decimal"/>
      <w:lvlText w:val="%7)"/>
      <w:lvlJc w:val="left"/>
      <w:pPr>
        <w:tabs>
          <w:tab w:val="num" w:pos="0"/>
        </w:tabs>
        <w:ind w:left="6263" w:hanging="263"/>
      </w:pPr>
      <w:rPr>
        <w:b/>
        <w:caps w:val="0"/>
        <w:smallCaps w:val="0"/>
        <w:strike w:val="0"/>
        <w:dstrike w:val="0"/>
        <w:position w:val="0"/>
        <w:sz w:val="20"/>
        <w:shd w:val="clear" w:color="auto" w:fill="auto"/>
        <w:vertAlign w:val="baseline"/>
      </w:rPr>
    </w:lvl>
    <w:lvl w:ilvl="7">
      <w:start w:val="1"/>
      <w:numFmt w:val="decimal"/>
      <w:lvlText w:val="%8)"/>
      <w:lvlJc w:val="left"/>
      <w:pPr>
        <w:tabs>
          <w:tab w:val="num" w:pos="0"/>
        </w:tabs>
        <w:ind w:left="7263" w:hanging="263"/>
      </w:pPr>
      <w:rPr>
        <w:b/>
        <w:caps w:val="0"/>
        <w:smallCaps w:val="0"/>
        <w:strike w:val="0"/>
        <w:dstrike w:val="0"/>
        <w:position w:val="0"/>
        <w:sz w:val="20"/>
        <w:shd w:val="clear" w:color="auto" w:fill="auto"/>
        <w:vertAlign w:val="baseline"/>
      </w:rPr>
    </w:lvl>
    <w:lvl w:ilvl="8">
      <w:start w:val="1"/>
      <w:numFmt w:val="decimal"/>
      <w:lvlText w:val="%9)"/>
      <w:lvlJc w:val="left"/>
      <w:pPr>
        <w:tabs>
          <w:tab w:val="num" w:pos="0"/>
        </w:tabs>
        <w:ind w:left="8263" w:hanging="263"/>
      </w:pPr>
      <w:rPr>
        <w:b/>
        <w:caps w:val="0"/>
        <w:smallCaps w:val="0"/>
        <w:strike w:val="0"/>
        <w:dstrike w:val="0"/>
        <w:position w:val="0"/>
        <w:sz w:val="20"/>
        <w:shd w:val="clear" w:color="auto" w:fill="auto"/>
        <w:vertAlign w:val="baseline"/>
      </w:rPr>
    </w:lvl>
  </w:abstractNum>
  <w:abstractNum w:abstractNumId="12" w15:restartNumberingAfterBreak="0">
    <w:nsid w:val="7DAC7135"/>
    <w:multiLevelType w:val="multilevel"/>
    <w:tmpl w:val="A3A8DA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F8F6EBC"/>
    <w:multiLevelType w:val="multilevel"/>
    <w:tmpl w:val="E2CE84A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58410607">
    <w:abstractNumId w:val="13"/>
  </w:num>
  <w:num w:numId="2" w16cid:durableId="1711419835">
    <w:abstractNumId w:val="4"/>
  </w:num>
  <w:num w:numId="3" w16cid:durableId="1148135437">
    <w:abstractNumId w:val="1"/>
  </w:num>
  <w:num w:numId="4" w16cid:durableId="686643628">
    <w:abstractNumId w:val="3"/>
  </w:num>
  <w:num w:numId="5" w16cid:durableId="1912538679">
    <w:abstractNumId w:val="9"/>
  </w:num>
  <w:num w:numId="6" w16cid:durableId="864289248">
    <w:abstractNumId w:val="5"/>
  </w:num>
  <w:num w:numId="7" w16cid:durableId="1491406118">
    <w:abstractNumId w:val="7"/>
  </w:num>
  <w:num w:numId="8" w16cid:durableId="1770731639">
    <w:abstractNumId w:val="2"/>
  </w:num>
  <w:num w:numId="9" w16cid:durableId="132722746">
    <w:abstractNumId w:val="11"/>
  </w:num>
  <w:num w:numId="10" w16cid:durableId="1801069233">
    <w:abstractNumId w:val="10"/>
  </w:num>
  <w:num w:numId="11" w16cid:durableId="896815106">
    <w:abstractNumId w:val="8"/>
  </w:num>
  <w:num w:numId="12" w16cid:durableId="1631590796">
    <w:abstractNumId w:val="12"/>
  </w:num>
  <w:num w:numId="13" w16cid:durableId="523397078">
    <w:abstractNumId w:val="6"/>
  </w:num>
  <w:num w:numId="14" w16cid:durableId="72243345">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ku Vainik">
    <w15:presenceInfo w15:providerId="AD" w15:userId="S::a40950@ut.ee::defeb8aa-0466-48fc-a0a7-fd7adb1733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FAA"/>
    <w:rsid w:val="00004C4B"/>
    <w:rsid w:val="0000736B"/>
    <w:rsid w:val="000443BD"/>
    <w:rsid w:val="00061BE4"/>
    <w:rsid w:val="00083DCD"/>
    <w:rsid w:val="000A012B"/>
    <w:rsid w:val="000D5164"/>
    <w:rsid w:val="000D6313"/>
    <w:rsid w:val="000F0DCC"/>
    <w:rsid w:val="001012CE"/>
    <w:rsid w:val="00130866"/>
    <w:rsid w:val="0013130B"/>
    <w:rsid w:val="001444F0"/>
    <w:rsid w:val="001524D2"/>
    <w:rsid w:val="001527A1"/>
    <w:rsid w:val="00161E10"/>
    <w:rsid w:val="0017096A"/>
    <w:rsid w:val="00185C05"/>
    <w:rsid w:val="001D701D"/>
    <w:rsid w:val="002052B0"/>
    <w:rsid w:val="002109B6"/>
    <w:rsid w:val="002448F5"/>
    <w:rsid w:val="00263AA3"/>
    <w:rsid w:val="00291C07"/>
    <w:rsid w:val="00296E30"/>
    <w:rsid w:val="00297BD8"/>
    <w:rsid w:val="002A24C0"/>
    <w:rsid w:val="002C38C6"/>
    <w:rsid w:val="002D616D"/>
    <w:rsid w:val="00315CD4"/>
    <w:rsid w:val="00331D5C"/>
    <w:rsid w:val="00350F84"/>
    <w:rsid w:val="00360AC0"/>
    <w:rsid w:val="00367AD9"/>
    <w:rsid w:val="0037038B"/>
    <w:rsid w:val="00381D8E"/>
    <w:rsid w:val="0039004A"/>
    <w:rsid w:val="003A05A3"/>
    <w:rsid w:val="003B1E21"/>
    <w:rsid w:val="003B7473"/>
    <w:rsid w:val="003C6EE2"/>
    <w:rsid w:val="00404CF0"/>
    <w:rsid w:val="00406EA8"/>
    <w:rsid w:val="00412F44"/>
    <w:rsid w:val="004260D3"/>
    <w:rsid w:val="0042673D"/>
    <w:rsid w:val="00430CBF"/>
    <w:rsid w:val="00431C5B"/>
    <w:rsid w:val="004415A9"/>
    <w:rsid w:val="00441F29"/>
    <w:rsid w:val="00450837"/>
    <w:rsid w:val="00470BA7"/>
    <w:rsid w:val="00475235"/>
    <w:rsid w:val="004960BB"/>
    <w:rsid w:val="004B5209"/>
    <w:rsid w:val="005037E0"/>
    <w:rsid w:val="00511D7B"/>
    <w:rsid w:val="00516FEB"/>
    <w:rsid w:val="00523DE7"/>
    <w:rsid w:val="005322FA"/>
    <w:rsid w:val="005476A6"/>
    <w:rsid w:val="00586EE2"/>
    <w:rsid w:val="0059614B"/>
    <w:rsid w:val="005C026E"/>
    <w:rsid w:val="005C0514"/>
    <w:rsid w:val="005C395B"/>
    <w:rsid w:val="006111B3"/>
    <w:rsid w:val="0062621B"/>
    <w:rsid w:val="006735C8"/>
    <w:rsid w:val="006A35D4"/>
    <w:rsid w:val="006B670B"/>
    <w:rsid w:val="006C491E"/>
    <w:rsid w:val="006C610B"/>
    <w:rsid w:val="006E3534"/>
    <w:rsid w:val="006E36B1"/>
    <w:rsid w:val="006E5818"/>
    <w:rsid w:val="00714239"/>
    <w:rsid w:val="00732867"/>
    <w:rsid w:val="00753A5B"/>
    <w:rsid w:val="00757A00"/>
    <w:rsid w:val="00762691"/>
    <w:rsid w:val="0077308A"/>
    <w:rsid w:val="007736B2"/>
    <w:rsid w:val="00777962"/>
    <w:rsid w:val="007B0E80"/>
    <w:rsid w:val="007B5475"/>
    <w:rsid w:val="007B6811"/>
    <w:rsid w:val="007C261B"/>
    <w:rsid w:val="007F1B89"/>
    <w:rsid w:val="00801D02"/>
    <w:rsid w:val="0080296D"/>
    <w:rsid w:val="008060CD"/>
    <w:rsid w:val="00817F22"/>
    <w:rsid w:val="00867847"/>
    <w:rsid w:val="00871642"/>
    <w:rsid w:val="008746A4"/>
    <w:rsid w:val="008E2D14"/>
    <w:rsid w:val="00937E5A"/>
    <w:rsid w:val="00984A43"/>
    <w:rsid w:val="009B273E"/>
    <w:rsid w:val="009C4091"/>
    <w:rsid w:val="009D0757"/>
    <w:rsid w:val="009D0F8D"/>
    <w:rsid w:val="009E5866"/>
    <w:rsid w:val="00A00B51"/>
    <w:rsid w:val="00A111C3"/>
    <w:rsid w:val="00A32904"/>
    <w:rsid w:val="00A339C6"/>
    <w:rsid w:val="00A84A85"/>
    <w:rsid w:val="00A8583F"/>
    <w:rsid w:val="00AA5AB5"/>
    <w:rsid w:val="00AE2924"/>
    <w:rsid w:val="00AF65F8"/>
    <w:rsid w:val="00B55EA0"/>
    <w:rsid w:val="00B641F9"/>
    <w:rsid w:val="00B766FF"/>
    <w:rsid w:val="00B839D4"/>
    <w:rsid w:val="00BA241E"/>
    <w:rsid w:val="00BA523C"/>
    <w:rsid w:val="00BB0BE0"/>
    <w:rsid w:val="00BE3878"/>
    <w:rsid w:val="00BE53DA"/>
    <w:rsid w:val="00BF696D"/>
    <w:rsid w:val="00C006E6"/>
    <w:rsid w:val="00C06D0F"/>
    <w:rsid w:val="00C137ED"/>
    <w:rsid w:val="00C43EE7"/>
    <w:rsid w:val="00C94262"/>
    <w:rsid w:val="00CC0B01"/>
    <w:rsid w:val="00CD5886"/>
    <w:rsid w:val="00CF5FAA"/>
    <w:rsid w:val="00D1035A"/>
    <w:rsid w:val="00D32385"/>
    <w:rsid w:val="00D5030A"/>
    <w:rsid w:val="00D57ED5"/>
    <w:rsid w:val="00D709FA"/>
    <w:rsid w:val="00D86CB8"/>
    <w:rsid w:val="00D876FB"/>
    <w:rsid w:val="00DC2240"/>
    <w:rsid w:val="00DC342C"/>
    <w:rsid w:val="00DC7695"/>
    <w:rsid w:val="00DC7985"/>
    <w:rsid w:val="00DE5723"/>
    <w:rsid w:val="00E03C7A"/>
    <w:rsid w:val="00E150AB"/>
    <w:rsid w:val="00E553D2"/>
    <w:rsid w:val="00E6493E"/>
    <w:rsid w:val="00E73562"/>
    <w:rsid w:val="00E8599B"/>
    <w:rsid w:val="00E97E31"/>
    <w:rsid w:val="00EE34E5"/>
    <w:rsid w:val="00F25864"/>
    <w:rsid w:val="00F466FE"/>
    <w:rsid w:val="00F55854"/>
    <w:rsid w:val="00F97EA5"/>
    <w:rsid w:val="00FA3486"/>
    <w:rsid w:val="00FB11E4"/>
    <w:rsid w:val="00FC5DC3"/>
    <w:rsid w:val="00FE31DD"/>
    <w:rsid w:val="00FF076F"/>
  </w:rsids>
  <m:mathPr>
    <m:mathFont m:val="Cambria Math"/>
    <m:brkBin m:val="before"/>
    <m:brkBinSub m:val="--"/>
    <m:smallFrac m:val="0"/>
    <m:dispDef/>
    <m:lMargin m:val="0"/>
    <m:rMargin m:val="0"/>
    <m:defJc m:val="centerGroup"/>
    <m:wrapIndent m:val="1440"/>
    <m:intLim m:val="subSup"/>
    <m:naryLim m:val="undOvr"/>
  </m:mathPr>
  <w:themeFontLang w:val="et-EE" w:eastAsia="zh-CN" w:bidi="zh-CN"/>
  <w:clrSchemeMapping w:bg1="light1" w:t1="dark1" w:bg2="light2" w:t2="dark2" w:accent1="accent1" w:accent2="accent2" w:accent3="accent3" w:accent4="accent4" w:accent5="accent5" w:accent6="accent6" w:hyperlink="hyperlink" w:followedHyperlink="followedHyperlink"/>
  <w:decimalSymbol w:val=","/>
  <w:listSeparator w:val=","/>
  <w14:docId w14:val="3D6A52E8"/>
  <w15:docId w15:val="{CB58FD4E-D6B1-F249-950C-CD826C23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lang w:eastAsia="et-EE" w:bidi="ar-SA"/>
    </w:rPr>
  </w:style>
  <w:style w:type="paragraph" w:styleId="Heading1">
    <w:name w:val="heading 1"/>
    <w:basedOn w:val="Normal"/>
    <w:next w:val="Normal"/>
    <w:qFormat/>
    <w:pP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Pr>
      <w:sz w:val="16"/>
      <w:szCs w:val="16"/>
    </w:rPr>
  </w:style>
  <w:style w:type="character" w:styleId="FollowedHyperlink">
    <w:name w:val="FollowedHyperlink"/>
    <w:basedOn w:val="DefaultParagraphFont"/>
    <w:qFormat/>
    <w:rPr>
      <w:color w:val="954F72"/>
      <w:u w:val="single"/>
    </w:rPr>
  </w:style>
  <w:style w:type="character" w:styleId="Hyperlink">
    <w:name w:val="Hyperlink"/>
    <w:basedOn w:val="DefaultParagraphFont"/>
    <w:unhideWhenUsed/>
    <w:qFormat/>
    <w:rPr>
      <w:color w:val="0000FF"/>
      <w:u w:val="single"/>
    </w:rPr>
  </w:style>
  <w:style w:type="character" w:customStyle="1" w:styleId="CommentTextChar">
    <w:name w:val="Comment Text Char"/>
    <w:basedOn w:val="DefaultParagraphFont"/>
    <w:uiPriority w:val="99"/>
    <w:semiHidden/>
    <w:qFormat/>
  </w:style>
  <w:style w:type="character" w:customStyle="1" w:styleId="CommentSubjectChar">
    <w:name w:val="Comment Subject Char"/>
    <w:basedOn w:val="CommentTextChar"/>
    <w:uiPriority w:val="99"/>
    <w:semiHidden/>
    <w:qFormat/>
    <w:rPr>
      <w:b/>
      <w:bCs/>
    </w:rPr>
  </w:style>
  <w:style w:type="character" w:customStyle="1" w:styleId="BalloonTextChar">
    <w:name w:val="Balloon Text Char"/>
    <w:basedOn w:val="DefaultParagraphFont"/>
    <w:uiPriority w:val="99"/>
    <w:semiHidden/>
    <w:qFormat/>
    <w:rPr>
      <w:rFonts w:ascii="Segoe UI" w:hAnsi="Segoe UI" w:cs="Segoe UI"/>
      <w:sz w:val="18"/>
      <w:szCs w:val="18"/>
    </w:rPr>
  </w:style>
  <w:style w:type="character" w:customStyle="1" w:styleId="Lahendamatamainimine1">
    <w:name w:val="Lahendamata mainimine1"/>
    <w:basedOn w:val="DefaultParagraphFont"/>
    <w:uiPriority w:val="99"/>
    <w:semiHidden/>
    <w:unhideWhenUsed/>
    <w:qFormat/>
    <w:rPr>
      <w:color w:val="605E5C"/>
      <w:shd w:val="clear" w:color="auto" w:fill="E1DFDD"/>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LineNumber1">
    <w:name w:val="Line Number1"/>
    <w:qFormat/>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qFormat/>
    <w:pPr>
      <w:spacing w:before="0" w:after="140" w:line="276" w:lineRule="auto"/>
    </w:pPr>
  </w:style>
  <w:style w:type="paragraph" w:styleId="List">
    <w:name w:val="List"/>
    <w:basedOn w:val="BodyText"/>
    <w:qFormat/>
    <w:rPr>
      <w:rFonts w:cs="Lohit Devanagari"/>
    </w:rPr>
  </w:style>
  <w:style w:type="paragraph" w:styleId="Caption">
    <w:name w:val="caption"/>
    <w:basedOn w:val="Normal"/>
    <w:next w:val="Normal"/>
    <w:qFormat/>
    <w:pPr>
      <w:suppressLineNumbers/>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uiPriority w:val="99"/>
    <w:semiHidden/>
    <w:unhideWhenUsed/>
    <w:qFormat/>
    <w:pPr>
      <w:spacing w:before="0" w:after="0"/>
    </w:pPr>
    <w:rPr>
      <w:rFonts w:ascii="Segoe UI" w:hAnsi="Segoe UI" w:cs="Segoe UI"/>
      <w:sz w:val="18"/>
      <w:szCs w:val="18"/>
    </w:rPr>
  </w:style>
  <w:style w:type="paragraph" w:styleId="CommentText">
    <w:name w:val="annotation text"/>
    <w:basedOn w:val="Normal"/>
    <w:uiPriority w:val="99"/>
    <w:semiHidden/>
    <w:unhideWhenUsed/>
    <w:qFormat/>
  </w:style>
  <w:style w:type="paragraph" w:styleId="CommentSubject">
    <w:name w:val="annotation subject"/>
    <w:basedOn w:val="CommentText"/>
    <w:next w:val="CommentText"/>
    <w:uiPriority w:val="99"/>
    <w:semiHidden/>
    <w:unhideWhenUsed/>
    <w:qFormat/>
    <w:rPr>
      <w:b/>
      <w:bCs/>
    </w:rPr>
  </w:style>
  <w:style w:type="paragraph" w:customStyle="1" w:styleId="HeaderandFooter">
    <w:name w:val="Header and Footer"/>
    <w:basedOn w:val="Normal"/>
    <w:qFormat/>
  </w:style>
  <w:style w:type="paragraph" w:styleId="Footer">
    <w:name w:val="footer"/>
    <w:basedOn w:val="HeaderandFooter"/>
    <w:qFormat/>
  </w:style>
  <w:style w:type="paragraph" w:styleId="Header">
    <w:name w:val="header"/>
    <w:basedOn w:val="HeaderandFooter"/>
    <w:qFormat/>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spacing w:before="480"/>
    </w:pPr>
    <w:rPr>
      <w:b/>
      <w:sz w:val="72"/>
      <w:szCs w:val="72"/>
    </w:rPr>
  </w:style>
  <w:style w:type="paragraph" w:customStyle="1" w:styleId="Revision1">
    <w:name w:val="Revision1"/>
    <w:uiPriority w:val="99"/>
    <w:semiHidden/>
    <w:qFormat/>
    <w:rPr>
      <w:lang w:eastAsia="et-EE" w:bidi="ar-SA"/>
    </w:rPr>
  </w:style>
  <w:style w:type="paragraph" w:styleId="ListParagraph">
    <w:name w:val="List Paragraph"/>
    <w:basedOn w:val="Normal"/>
    <w:qFormat/>
    <w:pPr>
      <w:ind w:left="720"/>
      <w:contextualSpacing/>
    </w:pPr>
  </w:style>
  <w:style w:type="paragraph" w:styleId="NoSpacing">
    <w:name w:val="No Spacing"/>
    <w:qFormat/>
    <w:rPr>
      <w:rFonts w:ascii="Times New Roman" w:eastAsia="Calibri" w:hAnsi="Times New Roman" w:cs="Times New Roman"/>
      <w:sz w:val="24"/>
      <w:szCs w:val="22"/>
      <w:lang w:val="et-EE" w:bidi="ar-SA"/>
    </w:rPr>
  </w:style>
  <w:style w:type="paragraph" w:customStyle="1" w:styleId="Default">
    <w:name w:val="Default"/>
    <w:qFormat/>
    <w:rPr>
      <w:rFonts w:ascii="Times New Roman" w:eastAsia="Calibri" w:hAnsi="Times New Roman" w:cs="Times New Roman"/>
      <w:color w:val="000000"/>
      <w:sz w:val="24"/>
      <w:szCs w:val="24"/>
      <w:lang w:bidi="ar-SA"/>
    </w:rPr>
  </w:style>
  <w:style w:type="paragraph" w:customStyle="1" w:styleId="Textbody">
    <w:name w:val="Text body"/>
    <w:basedOn w:val="Normal"/>
    <w:qFormat/>
    <w:pPr>
      <w:spacing w:before="0" w:after="144" w:line="276" w:lineRule="auto"/>
      <w:textAlignment w:val="baseline"/>
    </w:pPr>
    <w:rPr>
      <w:rFonts w:ascii="Liberation Serif" w:eastAsia="Noto Sans CJK SC" w:hAnsi="Liberation Serif" w:cs="Lohit Devanagari"/>
      <w:kern w:val="2"/>
      <w:sz w:val="24"/>
      <w:szCs w:val="24"/>
      <w:lang w:val="et-EE" w:eastAsia="zh-CN" w:bidi="hi-IN"/>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TimesNewRoman">
    <w:name w:val="Times New Roman"/>
    <w:basedOn w:val="Normal"/>
    <w:qFormat/>
    <w:rPr>
      <w:rFonts w:ascii="Liberation Serif" w:eastAsia="Noto Sans CJK SC" w:hAnsi="Liberation Serif" w:cs="Lohit Devanagari"/>
      <w:kern w:val="2"/>
      <w:lang w:val="et-EE" w:eastAsia="zh-CN" w:bidi="hi-IN"/>
    </w:rPr>
  </w:style>
  <w:style w:type="paragraph" w:styleId="Revision">
    <w:name w:val="Revision"/>
    <w:hidden/>
    <w:uiPriority w:val="99"/>
    <w:unhideWhenUsed/>
    <w:rsid w:val="000443BD"/>
    <w:pPr>
      <w:suppressAutoHyphens w:val="0"/>
    </w:pPr>
    <w:rPr>
      <w:lang w:eastAsia="et-EE" w:bidi="ar-SA"/>
    </w:rPr>
  </w:style>
  <w:style w:type="character" w:styleId="UnresolvedMention">
    <w:name w:val="Unresolved Mention"/>
    <w:basedOn w:val="DefaultParagraphFont"/>
    <w:uiPriority w:val="99"/>
    <w:semiHidden/>
    <w:unhideWhenUsed/>
    <w:rsid w:val="00E64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2986">
      <w:bodyDiv w:val="1"/>
      <w:marLeft w:val="0"/>
      <w:marRight w:val="0"/>
      <w:marTop w:val="0"/>
      <w:marBottom w:val="0"/>
      <w:divBdr>
        <w:top w:val="none" w:sz="0" w:space="0" w:color="auto"/>
        <w:left w:val="none" w:sz="0" w:space="0" w:color="auto"/>
        <w:bottom w:val="none" w:sz="0" w:space="0" w:color="auto"/>
        <w:right w:val="none" w:sz="0" w:space="0" w:color="auto"/>
      </w:divBdr>
    </w:div>
    <w:div w:id="56249213">
      <w:bodyDiv w:val="1"/>
      <w:marLeft w:val="0"/>
      <w:marRight w:val="0"/>
      <w:marTop w:val="0"/>
      <w:marBottom w:val="0"/>
      <w:divBdr>
        <w:top w:val="none" w:sz="0" w:space="0" w:color="auto"/>
        <w:left w:val="none" w:sz="0" w:space="0" w:color="auto"/>
        <w:bottom w:val="none" w:sz="0" w:space="0" w:color="auto"/>
        <w:right w:val="none" w:sz="0" w:space="0" w:color="auto"/>
      </w:divBdr>
    </w:div>
    <w:div w:id="564880507">
      <w:bodyDiv w:val="1"/>
      <w:marLeft w:val="0"/>
      <w:marRight w:val="0"/>
      <w:marTop w:val="0"/>
      <w:marBottom w:val="0"/>
      <w:divBdr>
        <w:top w:val="none" w:sz="0" w:space="0" w:color="auto"/>
        <w:left w:val="none" w:sz="0" w:space="0" w:color="auto"/>
        <w:bottom w:val="none" w:sz="0" w:space="0" w:color="auto"/>
        <w:right w:val="none" w:sz="0" w:space="0" w:color="auto"/>
      </w:divBdr>
    </w:div>
    <w:div w:id="685786978">
      <w:bodyDiv w:val="1"/>
      <w:marLeft w:val="0"/>
      <w:marRight w:val="0"/>
      <w:marTop w:val="0"/>
      <w:marBottom w:val="0"/>
      <w:divBdr>
        <w:top w:val="none" w:sz="0" w:space="0" w:color="auto"/>
        <w:left w:val="none" w:sz="0" w:space="0" w:color="auto"/>
        <w:bottom w:val="none" w:sz="0" w:space="0" w:color="auto"/>
        <w:right w:val="none" w:sz="0" w:space="0" w:color="auto"/>
      </w:divBdr>
    </w:div>
    <w:div w:id="705832501">
      <w:bodyDiv w:val="1"/>
      <w:marLeft w:val="0"/>
      <w:marRight w:val="0"/>
      <w:marTop w:val="0"/>
      <w:marBottom w:val="0"/>
      <w:divBdr>
        <w:top w:val="none" w:sz="0" w:space="0" w:color="auto"/>
        <w:left w:val="none" w:sz="0" w:space="0" w:color="auto"/>
        <w:bottom w:val="none" w:sz="0" w:space="0" w:color="auto"/>
        <w:right w:val="none" w:sz="0" w:space="0" w:color="auto"/>
      </w:divBdr>
    </w:div>
    <w:div w:id="739444184">
      <w:bodyDiv w:val="1"/>
      <w:marLeft w:val="0"/>
      <w:marRight w:val="0"/>
      <w:marTop w:val="0"/>
      <w:marBottom w:val="0"/>
      <w:divBdr>
        <w:top w:val="none" w:sz="0" w:space="0" w:color="auto"/>
        <w:left w:val="none" w:sz="0" w:space="0" w:color="auto"/>
        <w:bottom w:val="none" w:sz="0" w:space="0" w:color="auto"/>
        <w:right w:val="none" w:sz="0" w:space="0" w:color="auto"/>
      </w:divBdr>
    </w:div>
    <w:div w:id="959799334">
      <w:bodyDiv w:val="1"/>
      <w:marLeft w:val="0"/>
      <w:marRight w:val="0"/>
      <w:marTop w:val="0"/>
      <w:marBottom w:val="0"/>
      <w:divBdr>
        <w:top w:val="none" w:sz="0" w:space="0" w:color="auto"/>
        <w:left w:val="none" w:sz="0" w:space="0" w:color="auto"/>
        <w:bottom w:val="none" w:sz="0" w:space="0" w:color="auto"/>
        <w:right w:val="none" w:sz="0" w:space="0" w:color="auto"/>
      </w:divBdr>
    </w:div>
    <w:div w:id="1037773572">
      <w:bodyDiv w:val="1"/>
      <w:marLeft w:val="0"/>
      <w:marRight w:val="0"/>
      <w:marTop w:val="0"/>
      <w:marBottom w:val="0"/>
      <w:divBdr>
        <w:top w:val="none" w:sz="0" w:space="0" w:color="auto"/>
        <w:left w:val="none" w:sz="0" w:space="0" w:color="auto"/>
        <w:bottom w:val="none" w:sz="0" w:space="0" w:color="auto"/>
        <w:right w:val="none" w:sz="0" w:space="0" w:color="auto"/>
      </w:divBdr>
    </w:div>
    <w:div w:id="1043168302">
      <w:bodyDiv w:val="1"/>
      <w:marLeft w:val="0"/>
      <w:marRight w:val="0"/>
      <w:marTop w:val="0"/>
      <w:marBottom w:val="0"/>
      <w:divBdr>
        <w:top w:val="none" w:sz="0" w:space="0" w:color="auto"/>
        <w:left w:val="none" w:sz="0" w:space="0" w:color="auto"/>
        <w:bottom w:val="none" w:sz="0" w:space="0" w:color="auto"/>
        <w:right w:val="none" w:sz="0" w:space="0" w:color="auto"/>
      </w:divBdr>
    </w:div>
    <w:div w:id="1173913094">
      <w:bodyDiv w:val="1"/>
      <w:marLeft w:val="0"/>
      <w:marRight w:val="0"/>
      <w:marTop w:val="0"/>
      <w:marBottom w:val="0"/>
      <w:divBdr>
        <w:top w:val="none" w:sz="0" w:space="0" w:color="auto"/>
        <w:left w:val="none" w:sz="0" w:space="0" w:color="auto"/>
        <w:bottom w:val="none" w:sz="0" w:space="0" w:color="auto"/>
        <w:right w:val="none" w:sz="0" w:space="0" w:color="auto"/>
      </w:divBdr>
    </w:div>
    <w:div w:id="1419711673">
      <w:bodyDiv w:val="1"/>
      <w:marLeft w:val="0"/>
      <w:marRight w:val="0"/>
      <w:marTop w:val="0"/>
      <w:marBottom w:val="0"/>
      <w:divBdr>
        <w:top w:val="none" w:sz="0" w:space="0" w:color="auto"/>
        <w:left w:val="none" w:sz="0" w:space="0" w:color="auto"/>
        <w:bottom w:val="none" w:sz="0" w:space="0" w:color="auto"/>
        <w:right w:val="none" w:sz="0" w:space="0" w:color="auto"/>
      </w:divBdr>
    </w:div>
    <w:div w:id="1442991164">
      <w:bodyDiv w:val="1"/>
      <w:marLeft w:val="0"/>
      <w:marRight w:val="0"/>
      <w:marTop w:val="0"/>
      <w:marBottom w:val="0"/>
      <w:divBdr>
        <w:top w:val="none" w:sz="0" w:space="0" w:color="auto"/>
        <w:left w:val="none" w:sz="0" w:space="0" w:color="auto"/>
        <w:bottom w:val="none" w:sz="0" w:space="0" w:color="auto"/>
        <w:right w:val="none" w:sz="0" w:space="0" w:color="auto"/>
      </w:divBdr>
    </w:div>
    <w:div w:id="1445803564">
      <w:bodyDiv w:val="1"/>
      <w:marLeft w:val="0"/>
      <w:marRight w:val="0"/>
      <w:marTop w:val="0"/>
      <w:marBottom w:val="0"/>
      <w:divBdr>
        <w:top w:val="none" w:sz="0" w:space="0" w:color="auto"/>
        <w:left w:val="none" w:sz="0" w:space="0" w:color="auto"/>
        <w:bottom w:val="none" w:sz="0" w:space="0" w:color="auto"/>
        <w:right w:val="none" w:sz="0" w:space="0" w:color="auto"/>
      </w:divBdr>
    </w:div>
    <w:div w:id="1612127184">
      <w:bodyDiv w:val="1"/>
      <w:marLeft w:val="0"/>
      <w:marRight w:val="0"/>
      <w:marTop w:val="0"/>
      <w:marBottom w:val="0"/>
      <w:divBdr>
        <w:top w:val="none" w:sz="0" w:space="0" w:color="auto"/>
        <w:left w:val="none" w:sz="0" w:space="0" w:color="auto"/>
        <w:bottom w:val="none" w:sz="0" w:space="0" w:color="auto"/>
        <w:right w:val="none" w:sz="0" w:space="0" w:color="auto"/>
      </w:divBdr>
    </w:div>
    <w:div w:id="1750273299">
      <w:bodyDiv w:val="1"/>
      <w:marLeft w:val="0"/>
      <w:marRight w:val="0"/>
      <w:marTop w:val="0"/>
      <w:marBottom w:val="0"/>
      <w:divBdr>
        <w:top w:val="none" w:sz="0" w:space="0" w:color="auto"/>
        <w:left w:val="none" w:sz="0" w:space="0" w:color="auto"/>
        <w:bottom w:val="none" w:sz="0" w:space="0" w:color="auto"/>
        <w:right w:val="none" w:sz="0" w:space="0" w:color="auto"/>
      </w:divBdr>
    </w:div>
    <w:div w:id="2085909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ki.ee/et/teenused-poordumisvormid/andmete-edastamine-valisriiki" TargetMode="External"/><Relationship Id="rId18" Type="http://schemas.openxmlformats.org/officeDocument/2006/relationships/hyperlink" Target="https://doi.org/10.1038/ng.3285"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tag.ee/wp-content/uploads/2020/01/Eetika_Tabel_EST_2020.pdf" TargetMode="External"/><Relationship Id="rId17" Type="http://schemas.openxmlformats.org/officeDocument/2006/relationships/hyperlink" Target="https://doi.org/10.1037/bul000010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apu.cs.ut.ee/" TargetMode="External"/><Relationship Id="rId20" Type="http://schemas.openxmlformats.org/officeDocument/2006/relationships/hyperlink" Target="https://doi.org/10.1073/pnas.19204841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e.int/en/web/bioethics/guide-for-research-ethics-committees-members"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sapu.cs.ut.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oi.org/10.1037/bul00000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ki.ee/et/teenused-poordumisvormid/andmete-edastamine-valisriiki"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bookType xmlns="990fbf10-9f8e-4818-bb0f-f73c3259edb2" xsi:nil="true"/>
    <AppVersion xmlns="990fbf10-9f8e-4818-bb0f-f73c3259edb2" xsi:nil="true"/>
    <FolderType xmlns="990fbf10-9f8e-4818-bb0f-f73c3259edb2" xsi:nil="true"/>
    <Templates xmlns="990fbf10-9f8e-4818-bb0f-f73c3259edb2" xsi:nil="true"/>
    <Self_Registration_Enabled xmlns="990fbf10-9f8e-4818-bb0f-f73c3259edb2" xsi:nil="true"/>
    <Teams_Channel_Section_Location xmlns="990fbf10-9f8e-4818-bb0f-f73c3259edb2" xsi:nil="true"/>
    <LMS_Mappings xmlns="990fbf10-9f8e-4818-bb0f-f73c3259edb2" xsi:nil="true"/>
    <Leaders xmlns="990fbf10-9f8e-4818-bb0f-f73c3259edb2">
      <UserInfo>
        <DisplayName/>
        <AccountId xsi:nil="true"/>
        <AccountType/>
      </UserInfo>
    </Leaders>
    <Math_Settings xmlns="990fbf10-9f8e-4818-bb0f-f73c3259edb2" xsi:nil="true"/>
    <Invited_Members xmlns="990fbf10-9f8e-4818-bb0f-f73c3259edb2" xsi:nil="true"/>
    <Invited_Leaders xmlns="990fbf10-9f8e-4818-bb0f-f73c3259edb2" xsi:nil="true"/>
    <IsNotebookLocked xmlns="990fbf10-9f8e-4818-bb0f-f73c3259edb2" xsi:nil="true"/>
    <Distribution_Groups xmlns="990fbf10-9f8e-4818-bb0f-f73c3259edb2" xsi:nil="true"/>
    <Members xmlns="990fbf10-9f8e-4818-bb0f-f73c3259edb2">
      <UserInfo>
        <DisplayName/>
        <AccountId xsi:nil="true"/>
        <AccountType/>
      </UserInfo>
    </Members>
    <Member_Groups xmlns="990fbf10-9f8e-4818-bb0f-f73c3259edb2">
      <UserInfo>
        <DisplayName/>
        <AccountId xsi:nil="true"/>
        <AccountType/>
      </UserInfo>
    </Member_Groups>
    <TeamsChannelId xmlns="990fbf10-9f8e-4818-bb0f-f73c3259edb2" xsi:nil="true"/>
    <CultureName xmlns="990fbf10-9f8e-4818-bb0f-f73c3259edb2" xsi:nil="true"/>
    <Owner xmlns="990fbf10-9f8e-4818-bb0f-f73c3259edb2">
      <UserInfo>
        <DisplayName/>
        <AccountId xsi:nil="true"/>
        <AccountType/>
      </UserInfo>
    </Owner>
    <Has_Leaders_Only_SectionGroup xmlns="990fbf10-9f8e-4818-bb0f-f73c3259edb2" xsi:nil="true"/>
    <DefaultSectionNames xmlns="990fbf10-9f8e-4818-bb0f-f73c3259edb2" xsi:nil="true"/>
    <Is_Collaboration_Space_Locked xmlns="990fbf10-9f8e-4818-bb0f-f73c3259edb2" xsi:nil="true"/>
    <lcf76f155ced4ddcb4097134ff3c332f xmlns="990fbf10-9f8e-4818-bb0f-f73c3259edb2">
      <Terms xmlns="http://schemas.microsoft.com/office/infopath/2007/PartnerControls"/>
    </lcf76f155ced4ddcb4097134ff3c332f>
    <TaxCatchAll xmlns="b77a7694-7e55-4546-839c-8ecea80c4f8b" xsi:nil="true"/>
  </documentManagement>
</p:properti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59BB92FD974CBC4CBBAA2C8F16E50DB9" ma:contentTypeVersion="38" ma:contentTypeDescription="Create a new document." ma:contentTypeScope="" ma:versionID="7d43fe94bbcc49184cfe955d2ce87d1a">
  <xsd:schema xmlns:xsd="http://www.w3.org/2001/XMLSchema" xmlns:xs="http://www.w3.org/2001/XMLSchema" xmlns:p="http://schemas.microsoft.com/office/2006/metadata/properties" xmlns:ns2="990fbf10-9f8e-4818-bb0f-f73c3259edb2" xmlns:ns3="b77a7694-7e55-4546-839c-8ecea80c4f8b" targetNamespace="http://schemas.microsoft.com/office/2006/metadata/properties" ma:root="true" ma:fieldsID="5cada76700b05338aea06d05675bda21" ns2:_="" ns3:_="">
    <xsd:import namespace="990fbf10-9f8e-4818-bb0f-f73c3259edb2"/>
    <xsd:import namespace="b77a7694-7e55-4546-839c-8ecea80c4f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fbf10-9f8e-4818-bb0f-f73c3259e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Leaders" ma:index="28"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9"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0"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Leaders" ma:index="33" nillable="true" ma:displayName="Invited Leaders" ma:internalName="Invited_Leaders">
      <xsd:simpleType>
        <xsd:restriction base="dms:Note">
          <xsd:maxLength value="255"/>
        </xsd:restriction>
      </xsd:simpleType>
    </xsd:element>
    <xsd:element name="Invited_Members" ma:index="34" nillable="true" ma:displayName="Invited Members" ma:internalName="Invited_Member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Leaders_Only_SectionGroup" ma:index="36" nillable="true" ma:displayName="Has Leaders Only SectionGroup" ma:internalName="Has_Leaders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Teams_Channel_Section_Location" ma:index="39" nillable="true" ma:displayName="Teams Channel Section Location" ma:internalName="Teams_Channel_Section_Location">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c7e1068c-fbba-49b8-a159-82714d831ec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7a7694-7e55-4546-839c-8ecea80c4f8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d5727d62-effa-4362-8d54-39534959b227}" ma:internalName="TaxCatchAll" ma:showField="CatchAllData" ma:web="b77a7694-7e55-4546-839c-8ecea80c4f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AF590E-4FA7-45EA-B2F1-7FCC6BC31E5B}">
  <ds:schemaRefs>
    <ds:schemaRef ds:uri="http://schemas.microsoft.com/sharepoint/v3/contenttype/forms"/>
  </ds:schemaRefs>
</ds:datastoreItem>
</file>

<file path=customXml/itemProps2.xml><?xml version="1.0" encoding="utf-8"?>
<ds:datastoreItem xmlns:ds="http://schemas.openxmlformats.org/officeDocument/2006/customXml" ds:itemID="{0A3CCDE1-67DF-402B-8884-CDC6FC3A6DE1}">
  <ds:schemaRefs>
    <ds:schemaRef ds:uri="http://schemas.microsoft.com/office/2006/metadata/properties"/>
    <ds:schemaRef ds:uri="http://schemas.microsoft.com/office/infopath/2007/PartnerControls"/>
    <ds:schemaRef ds:uri="990fbf10-9f8e-4818-bb0f-f73c3259edb2"/>
    <ds:schemaRef ds:uri="b77a7694-7e55-4546-839c-8ecea80c4f8b"/>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7E29571-EA6E-40AA-927E-C307346B8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fbf10-9f8e-4818-bb0f-f73c3259edb2"/>
    <ds:schemaRef ds:uri="b77a7694-7e55-4546-839c-8ecea80c4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23</Pages>
  <Words>7500</Words>
  <Characters>56257</Characters>
  <Application>Microsoft Office Word</Application>
  <DocSecurity>0</DocSecurity>
  <Lines>1308</Lines>
  <Paragraphs>483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dc:description/>
  <cp:lastModifiedBy>Uku Vainik</cp:lastModifiedBy>
  <cp:revision>402</cp:revision>
  <dcterms:created xsi:type="dcterms:W3CDTF">2021-01-21T08:51:00Z</dcterms:created>
  <dcterms:modified xsi:type="dcterms:W3CDTF">2024-08-06T10:38:00Z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0x01010059BB92FD974CBC4CBBAA2C8F16E50DB9</vt:lpwstr>
  </property>
  <property fmtid="{D5CDD505-2E9C-101B-9397-08002B2CF9AE}" pid="3" name="KSOProductBuildVer">
    <vt:lpwstr>1033-11.1.0.10161</vt:lpwstr>
  </property>
  <property fmtid="{D5CDD505-2E9C-101B-9397-08002B2CF9AE}" pid="4" name="MediaServiceImageTags">
    <vt:lpwstr/>
  </property>
</Properties>
</file>