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82B1A" w14:textId="1FF86C7F" w:rsidR="009F5FA2" w:rsidRPr="004B0BFA" w:rsidRDefault="00EB31D4" w:rsidP="00EB31D4">
      <w:pPr>
        <w:jc w:val="center"/>
        <w:rPr>
          <w:rFonts w:ascii="Arial Narrow" w:eastAsia="Arial Unicode MS" w:hAnsi="Arial Narrow" w:cs="Arial"/>
          <w:b/>
          <w:sz w:val="40"/>
        </w:rPr>
      </w:pPr>
      <w:r>
        <w:rPr>
          <w:rFonts w:ascii="Arial Narrow" w:eastAsia="Arial Unicode MS" w:hAnsi="Arial Narrow" w:cs="Arial"/>
          <w:b/>
          <w:sz w:val="40"/>
        </w:rPr>
        <w:t>Siseturvalisuspoliitika fondi p</w:t>
      </w:r>
      <w:r w:rsidR="008F22DC" w:rsidRPr="004B0BFA">
        <w:rPr>
          <w:rFonts w:ascii="Arial Narrow" w:eastAsia="Arial Unicode MS" w:hAnsi="Arial Narrow" w:cs="Arial"/>
          <w:b/>
          <w:sz w:val="40"/>
        </w:rPr>
        <w:t xml:space="preserve">rojekti </w:t>
      </w:r>
      <w:r>
        <w:rPr>
          <w:rFonts w:ascii="Arial Narrow" w:eastAsia="Arial Unicode MS" w:hAnsi="Arial Narrow" w:cs="Arial"/>
          <w:b/>
          <w:sz w:val="40"/>
        </w:rPr>
        <w:t>kirjeldus</w:t>
      </w:r>
      <w:r w:rsidR="00EE1F04">
        <w:rPr>
          <w:rFonts w:ascii="Arial Narrow" w:eastAsia="Arial Unicode MS" w:hAnsi="Arial Narrow" w:cs="Arial"/>
          <w:b/>
          <w:sz w:val="40"/>
        </w:rPr>
        <w:t xml:space="preserve"> struktuuritoetuste registris</w:t>
      </w:r>
    </w:p>
    <w:p w14:paraId="51F4D4C8" w14:textId="77777777" w:rsidR="00FE6441" w:rsidRPr="004B0BFA" w:rsidRDefault="00FE6441" w:rsidP="009F5FA2">
      <w:pPr>
        <w:spacing w:after="12" w:line="240" w:lineRule="auto"/>
        <w:ind w:left="-6" w:right="142"/>
        <w:jc w:val="center"/>
        <w:rPr>
          <w:rFonts w:ascii="Arial Narrow" w:eastAsia="Arial Unicode MS" w:hAnsi="Arial Narrow" w:cs="Arial"/>
          <w:sz w:val="40"/>
        </w:rPr>
      </w:pPr>
    </w:p>
    <w:p w14:paraId="3C8A6D1F" w14:textId="2A60B54E" w:rsidR="006F1777" w:rsidRPr="004B0BFA" w:rsidRDefault="00827715" w:rsidP="00827715">
      <w:pPr>
        <w:spacing w:after="12" w:line="345" w:lineRule="auto"/>
        <w:ind w:right="144"/>
        <w:jc w:val="both"/>
        <w:rPr>
          <w:rFonts w:ascii="Arial Narrow" w:eastAsia="Arial Unicode MS" w:hAnsi="Arial Narrow" w:cs="Arial"/>
          <w:sz w:val="40"/>
          <w:szCs w:val="40"/>
        </w:rPr>
      </w:pPr>
      <w:r w:rsidRPr="004B0BFA">
        <w:rPr>
          <w:rFonts w:ascii="Arial Narrow" w:eastAsia="Arial Unicode MS" w:hAnsi="Arial Narrow" w:cs="Arial"/>
          <w:sz w:val="40"/>
          <w:szCs w:val="40"/>
        </w:rPr>
        <w:t>1.</w:t>
      </w:r>
      <w:r w:rsidR="00A10648">
        <w:rPr>
          <w:rFonts w:ascii="Arial Narrow" w:eastAsia="Arial Unicode MS" w:hAnsi="Arial Narrow" w:cs="Arial"/>
          <w:sz w:val="40"/>
          <w:szCs w:val="40"/>
        </w:rPr>
        <w:t>Elluviija/toetuse saaja/taotleja</w:t>
      </w:r>
    </w:p>
    <w:p w14:paraId="3893D3B9" w14:textId="2F22F340" w:rsidR="00FE6441" w:rsidRDefault="00C633A2" w:rsidP="00C12BD7">
      <w:pPr>
        <w:pStyle w:val="Pealkiri1"/>
        <w:ind w:left="13" w:hanging="13"/>
        <w:jc w:val="both"/>
        <w:rPr>
          <w:rFonts w:ascii="Arial Narrow" w:eastAsia="Arial Unicode MS" w:hAnsi="Arial Narrow" w:cs="Arial"/>
          <w:i/>
          <w:sz w:val="20"/>
          <w:szCs w:val="20"/>
        </w:rPr>
      </w:pPr>
      <w:r>
        <w:rPr>
          <w:rFonts w:ascii="Arial Narrow" w:eastAsia="Arial Unicode MS" w:hAnsi="Arial Narrow" w:cs="Arial"/>
          <w:i/>
          <w:sz w:val="20"/>
          <w:szCs w:val="20"/>
        </w:rPr>
        <w:t>Si</w:t>
      </w:r>
      <w:r w:rsidR="004438F1" w:rsidRPr="004B0BFA">
        <w:rPr>
          <w:rFonts w:ascii="Arial Narrow" w:eastAsia="Arial Unicode MS" w:hAnsi="Arial Narrow" w:cs="Arial"/>
          <w:i/>
          <w:sz w:val="20"/>
          <w:szCs w:val="20"/>
        </w:rPr>
        <w:t>sesta</w:t>
      </w:r>
      <w:r>
        <w:rPr>
          <w:rFonts w:ascii="Arial Narrow" w:eastAsia="Arial Unicode MS" w:hAnsi="Arial Narrow" w:cs="Arial"/>
          <w:i/>
          <w:sz w:val="20"/>
          <w:szCs w:val="20"/>
        </w:rPr>
        <w:t>ge</w:t>
      </w:r>
      <w:r w:rsidR="00B7225D">
        <w:rPr>
          <w:rFonts w:ascii="Arial Narrow" w:eastAsia="Arial Unicode MS" w:hAnsi="Arial Narrow" w:cs="Arial"/>
          <w:i/>
          <w:sz w:val="20"/>
          <w:szCs w:val="20"/>
        </w:rPr>
        <w:t xml:space="preserve"> </w:t>
      </w:r>
      <w:r w:rsidR="00B7225D" w:rsidRPr="00B7225D">
        <w:rPr>
          <w:rFonts w:ascii="Arial Narrow" w:eastAsia="Arial Unicode MS" w:hAnsi="Arial Narrow" w:cs="Arial"/>
          <w:i/>
          <w:sz w:val="20"/>
          <w:szCs w:val="20"/>
        </w:rPr>
        <w:t xml:space="preserve">projekti </w:t>
      </w:r>
      <w:r w:rsidR="00590D2A">
        <w:rPr>
          <w:rFonts w:ascii="Arial Narrow" w:eastAsia="Arial Unicode MS" w:hAnsi="Arial Narrow" w:cs="Arial"/>
          <w:i/>
          <w:sz w:val="20"/>
          <w:szCs w:val="20"/>
        </w:rPr>
        <w:t>elluviija/toetuse saaja/</w:t>
      </w:r>
      <w:r w:rsidR="00B7225D" w:rsidRPr="00B7225D">
        <w:rPr>
          <w:rFonts w:ascii="Arial Narrow" w:eastAsia="Arial Unicode MS" w:hAnsi="Arial Narrow" w:cs="Arial"/>
          <w:i/>
          <w:sz w:val="20"/>
          <w:szCs w:val="20"/>
        </w:rPr>
        <w:t xml:space="preserve">taotleja </w:t>
      </w:r>
      <w:r w:rsidR="004438F1" w:rsidRPr="004B0BFA">
        <w:rPr>
          <w:rFonts w:ascii="Arial Narrow" w:eastAsia="Arial Unicode MS" w:hAnsi="Arial Narrow" w:cs="Arial"/>
          <w:i/>
          <w:sz w:val="20"/>
          <w:szCs w:val="20"/>
        </w:rPr>
        <w:t xml:space="preserve"> andmed ja kontaktisik(</w:t>
      </w:r>
      <w:proofErr w:type="spellStart"/>
      <w:r w:rsidR="004438F1" w:rsidRPr="004B0BFA">
        <w:rPr>
          <w:rFonts w:ascii="Arial Narrow" w:eastAsia="Arial Unicode MS" w:hAnsi="Arial Narrow" w:cs="Arial"/>
          <w:i/>
          <w:sz w:val="20"/>
          <w:szCs w:val="20"/>
        </w:rPr>
        <w:t>ud</w:t>
      </w:r>
      <w:proofErr w:type="spellEnd"/>
      <w:r w:rsidR="004438F1" w:rsidRPr="004B0BFA">
        <w:rPr>
          <w:rFonts w:ascii="Arial Narrow" w:eastAsia="Arial Unicode MS" w:hAnsi="Arial Narrow" w:cs="Arial"/>
          <w:i/>
          <w:sz w:val="20"/>
          <w:szCs w:val="20"/>
        </w:rPr>
        <w:t xml:space="preserve">). </w:t>
      </w:r>
      <w:r>
        <w:rPr>
          <w:rFonts w:ascii="Arial Narrow" w:eastAsia="Arial Unicode MS" w:hAnsi="Arial Narrow" w:cs="Arial"/>
          <w:i/>
          <w:sz w:val="20"/>
          <w:szCs w:val="20"/>
        </w:rPr>
        <w:t>K</w:t>
      </w:r>
      <w:r w:rsidR="004438F1" w:rsidRPr="004B0BFA">
        <w:rPr>
          <w:rFonts w:ascii="Arial Narrow" w:eastAsia="Arial Unicode MS" w:hAnsi="Arial Narrow" w:cs="Arial"/>
          <w:i/>
          <w:sz w:val="20"/>
          <w:szCs w:val="20"/>
        </w:rPr>
        <w:t xml:space="preserve">ontaktisikuid saate muuta kogu projekti eluaja vältel. </w:t>
      </w:r>
    </w:p>
    <w:p w14:paraId="6D760A9C" w14:textId="77777777" w:rsidR="00C12BD7" w:rsidRPr="00C12BD7" w:rsidRDefault="00C12BD7" w:rsidP="00C12BD7"/>
    <w:p w14:paraId="16015F8B" w14:textId="23AB0AF5" w:rsidR="006F1777" w:rsidRPr="004B0BFA" w:rsidRDefault="00A10648" w:rsidP="004438F1">
      <w:pPr>
        <w:pStyle w:val="Pealkiri1"/>
        <w:ind w:left="13" w:hanging="13"/>
        <w:rPr>
          <w:rFonts w:ascii="Arial Narrow" w:eastAsia="Arial Unicode MS" w:hAnsi="Arial Narrow" w:cs="Arial"/>
        </w:rPr>
      </w:pPr>
      <w:r>
        <w:rPr>
          <w:rFonts w:ascii="Arial Narrow" w:eastAsia="Arial Unicode MS" w:hAnsi="Arial Narrow" w:cs="Arial"/>
        </w:rPr>
        <w:t>Elluviija/toetuse saaja/t</w:t>
      </w:r>
      <w:r w:rsidR="008F22DC" w:rsidRPr="004B0BFA">
        <w:rPr>
          <w:rFonts w:ascii="Arial Narrow" w:eastAsia="Arial Unicode MS" w:hAnsi="Arial Narrow" w:cs="Arial"/>
        </w:rPr>
        <w:t>aotleja andmed</w:t>
      </w: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52"/>
        <w:gridCol w:w="5953"/>
      </w:tblGrid>
      <w:tr w:rsidR="00794094" w:rsidRPr="004B0BFA" w14:paraId="24689A10" w14:textId="77777777" w:rsidTr="00794094">
        <w:trPr>
          <w:trHeight w:val="283"/>
        </w:trPr>
        <w:tc>
          <w:tcPr>
            <w:tcW w:w="4352" w:type="dxa"/>
            <w:vAlign w:val="center"/>
          </w:tcPr>
          <w:p w14:paraId="4DBB232C" w14:textId="56FC23BC" w:rsidR="00794094" w:rsidRPr="004B0BFA" w:rsidRDefault="00794094" w:rsidP="00794094">
            <w:pPr>
              <w:ind w:right="227"/>
              <w:jc w:val="right"/>
              <w:rPr>
                <w:rFonts w:ascii="Arial Narrow" w:eastAsia="Arial Unicode MS" w:hAnsi="Arial Narrow" w:cs="Arial"/>
                <w:sz w:val="20"/>
                <w:szCs w:val="20"/>
              </w:rPr>
            </w:pPr>
            <w:r>
              <w:rPr>
                <w:rFonts w:ascii="Arial Narrow" w:eastAsia="Arial Unicode MS" w:hAnsi="Arial Narrow" w:cs="Arial"/>
                <w:sz w:val="20"/>
                <w:szCs w:val="20"/>
              </w:rPr>
              <w:t>Elluviija/ toetuse saaja/ taotleja</w:t>
            </w:r>
            <w:r w:rsidRPr="004B0BFA">
              <w:rPr>
                <w:rFonts w:ascii="Arial Narrow" w:eastAsia="Arial Unicode MS" w:hAnsi="Arial Narrow" w:cs="Arial"/>
                <w:sz w:val="20"/>
                <w:szCs w:val="20"/>
              </w:rPr>
              <w:t xml:space="preserve"> nimi:</w:t>
            </w:r>
            <w:r w:rsidRPr="003A2C5C">
              <w:rPr>
                <w:rFonts w:ascii="Arial Narrow" w:hAnsi="Arial Narrow" w:cs="Arial"/>
                <w:color w:val="990033"/>
                <w:sz w:val="20"/>
                <w:szCs w:val="20"/>
              </w:rPr>
              <w:t xml:space="preserve"> </w:t>
            </w:r>
          </w:p>
        </w:tc>
        <w:tc>
          <w:tcPr>
            <w:tcW w:w="5953" w:type="dxa"/>
            <w:vAlign w:val="center"/>
          </w:tcPr>
          <w:p w14:paraId="018EFD8B" w14:textId="4A35B4C9" w:rsidR="00794094" w:rsidRPr="009C6114" w:rsidRDefault="00D65568" w:rsidP="00794094">
            <w:pPr>
              <w:ind w:left="142"/>
              <w:rPr>
                <w:rFonts w:ascii="Arial Narrow" w:eastAsia="Arial Unicode MS" w:hAnsi="Arial Narrow" w:cs="Arial"/>
                <w:b/>
                <w:bCs/>
                <w:iCs/>
                <w:color w:val="808080" w:themeColor="background1" w:themeShade="80"/>
                <w:sz w:val="20"/>
                <w:szCs w:val="20"/>
              </w:rPr>
            </w:pPr>
            <w:r w:rsidRPr="009C6114">
              <w:rPr>
                <w:rFonts w:ascii="Arial Narrow" w:eastAsia="Arial Unicode MS" w:hAnsi="Arial Narrow" w:cs="Arial"/>
                <w:b/>
                <w:bCs/>
                <w:iCs/>
                <w:color w:val="auto"/>
                <w:sz w:val="20"/>
                <w:szCs w:val="20"/>
              </w:rPr>
              <w:t>Sotsiaalkindlustusamet</w:t>
            </w:r>
          </w:p>
        </w:tc>
      </w:tr>
      <w:tr w:rsidR="00794094" w:rsidRPr="004B0BFA" w14:paraId="36D8644E" w14:textId="77777777" w:rsidTr="00794094">
        <w:trPr>
          <w:trHeight w:val="283"/>
        </w:trPr>
        <w:tc>
          <w:tcPr>
            <w:tcW w:w="4352" w:type="dxa"/>
            <w:vAlign w:val="center"/>
          </w:tcPr>
          <w:p w14:paraId="5BEB2BF5" w14:textId="72819812" w:rsidR="00794094" w:rsidRPr="004B0BFA" w:rsidRDefault="00794094" w:rsidP="00794094">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Registrikood:</w:t>
            </w:r>
            <w:r w:rsidRPr="003A2C5C">
              <w:rPr>
                <w:rFonts w:ascii="Arial Narrow" w:hAnsi="Arial Narrow" w:cs="Arial"/>
                <w:color w:val="990033"/>
                <w:sz w:val="20"/>
                <w:szCs w:val="20"/>
              </w:rPr>
              <w:t xml:space="preserve"> </w:t>
            </w:r>
          </w:p>
        </w:tc>
        <w:tc>
          <w:tcPr>
            <w:tcW w:w="5953" w:type="dxa"/>
            <w:vAlign w:val="center"/>
          </w:tcPr>
          <w:p w14:paraId="7CB17B0D" w14:textId="44989CC0" w:rsidR="00794094" w:rsidRPr="009C6114" w:rsidRDefault="00D65568" w:rsidP="00794094">
            <w:pPr>
              <w:ind w:left="142"/>
              <w:rPr>
                <w:rFonts w:ascii="Arial Narrow" w:eastAsia="Arial Unicode MS" w:hAnsi="Arial Narrow" w:cs="Arial"/>
                <w:b/>
                <w:bCs/>
                <w:iCs/>
                <w:color w:val="auto"/>
                <w:sz w:val="20"/>
                <w:szCs w:val="20"/>
              </w:rPr>
            </w:pPr>
            <w:r w:rsidRPr="009C6114">
              <w:rPr>
                <w:rFonts w:ascii="Arial Narrow" w:eastAsia="Arial Unicode MS" w:hAnsi="Arial Narrow" w:cs="Arial"/>
                <w:b/>
                <w:bCs/>
                <w:iCs/>
                <w:color w:val="auto"/>
                <w:sz w:val="20"/>
                <w:szCs w:val="20"/>
              </w:rPr>
              <w:t>70001975</w:t>
            </w:r>
          </w:p>
        </w:tc>
      </w:tr>
      <w:tr w:rsidR="00794094" w:rsidRPr="004B0BFA" w14:paraId="2A96FE1E" w14:textId="77777777" w:rsidTr="00794094">
        <w:trPr>
          <w:trHeight w:val="283"/>
        </w:trPr>
        <w:tc>
          <w:tcPr>
            <w:tcW w:w="4352" w:type="dxa"/>
            <w:vAlign w:val="center"/>
          </w:tcPr>
          <w:p w14:paraId="6B213DF8" w14:textId="5CDDCAFA" w:rsidR="00794094" w:rsidRPr="004B0BFA" w:rsidRDefault="00794094" w:rsidP="00794094">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Pangakonto</w:t>
            </w:r>
            <w:r>
              <w:rPr>
                <w:rFonts w:ascii="Arial Narrow" w:eastAsia="Arial Unicode MS" w:hAnsi="Arial Narrow" w:cs="Arial"/>
                <w:sz w:val="20"/>
                <w:szCs w:val="20"/>
              </w:rPr>
              <w:t>/ virtuaalkonto/ viitenumber</w:t>
            </w:r>
            <w:r w:rsidRPr="003A2C5C">
              <w:rPr>
                <w:rFonts w:ascii="Arial Narrow" w:hAnsi="Arial Narrow" w:cs="Arial"/>
                <w:color w:val="990033"/>
                <w:sz w:val="20"/>
                <w:szCs w:val="20"/>
              </w:rPr>
              <w:t xml:space="preserve"> </w:t>
            </w:r>
          </w:p>
        </w:tc>
        <w:tc>
          <w:tcPr>
            <w:tcW w:w="5953" w:type="dxa"/>
            <w:vAlign w:val="center"/>
          </w:tcPr>
          <w:p w14:paraId="7DC45EB5" w14:textId="571ECE41" w:rsidR="007475B8" w:rsidRPr="009C6114" w:rsidRDefault="007475B8" w:rsidP="007475B8">
            <w:pPr>
              <w:ind w:left="142"/>
              <w:rPr>
                <w:rFonts w:ascii="Arial Narrow" w:hAnsi="Arial Narrow" w:cs="Arial"/>
                <w:b/>
                <w:bCs/>
                <w:iCs/>
                <w:sz w:val="20"/>
                <w:szCs w:val="20"/>
                <w:lang w:eastAsia="en-US"/>
              </w:rPr>
            </w:pPr>
            <w:r w:rsidRPr="009C6114">
              <w:rPr>
                <w:rFonts w:ascii="Arial Narrow" w:hAnsi="Arial Narrow" w:cs="Arial"/>
                <w:b/>
                <w:bCs/>
                <w:iCs/>
                <w:sz w:val="20"/>
                <w:szCs w:val="20"/>
                <w:lang w:eastAsia="en-US"/>
              </w:rPr>
              <w:t xml:space="preserve">Saaja: </w:t>
            </w:r>
          </w:p>
          <w:p w14:paraId="0108CC2C" w14:textId="77777777" w:rsidR="007475B8" w:rsidRPr="009C6114" w:rsidRDefault="007475B8" w:rsidP="007475B8">
            <w:pPr>
              <w:ind w:left="142"/>
              <w:rPr>
                <w:rFonts w:ascii="Arial Narrow" w:eastAsia="Times New Roman" w:hAnsi="Arial Narrow" w:cs="Arial"/>
                <w:b/>
                <w:bCs/>
                <w:iCs/>
                <w:color w:val="auto"/>
                <w:sz w:val="20"/>
                <w:szCs w:val="20"/>
                <w:lang w:eastAsia="en-US"/>
              </w:rPr>
            </w:pPr>
            <w:r w:rsidRPr="009C6114">
              <w:rPr>
                <w:rFonts w:ascii="Arial Narrow" w:eastAsia="Times New Roman" w:hAnsi="Arial Narrow" w:cs="Arial"/>
                <w:b/>
                <w:bCs/>
                <w:iCs/>
                <w:color w:val="auto"/>
                <w:sz w:val="20"/>
                <w:szCs w:val="20"/>
                <w:lang w:eastAsia="en-US"/>
              </w:rPr>
              <w:t>Viitenumber: 2800048574</w:t>
            </w:r>
          </w:p>
          <w:p w14:paraId="59F826C2" w14:textId="72A9F90D" w:rsidR="00794094" w:rsidRPr="009C6114" w:rsidRDefault="00794094" w:rsidP="00794094">
            <w:pPr>
              <w:ind w:left="142"/>
              <w:rPr>
                <w:rFonts w:ascii="Arial Narrow" w:eastAsia="Arial Unicode MS" w:hAnsi="Arial Narrow" w:cs="Arial"/>
                <w:b/>
                <w:bCs/>
                <w:i/>
                <w:color w:val="808080" w:themeColor="background1" w:themeShade="80"/>
                <w:sz w:val="20"/>
                <w:szCs w:val="20"/>
              </w:rPr>
            </w:pPr>
          </w:p>
        </w:tc>
      </w:tr>
      <w:tr w:rsidR="00794094" w:rsidRPr="004B0BFA" w14:paraId="2549EE11" w14:textId="77777777" w:rsidTr="00794094">
        <w:trPr>
          <w:trHeight w:val="340"/>
        </w:trPr>
        <w:tc>
          <w:tcPr>
            <w:tcW w:w="4352" w:type="dxa"/>
            <w:vAlign w:val="center"/>
          </w:tcPr>
          <w:p w14:paraId="7D9F7B98" w14:textId="43C0B535" w:rsidR="00794094" w:rsidRPr="004B0BFA" w:rsidRDefault="00794094" w:rsidP="00794094">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Konto</w:t>
            </w:r>
            <w:r>
              <w:rPr>
                <w:rFonts w:ascii="Arial Narrow" w:eastAsia="Arial Unicode MS" w:hAnsi="Arial Narrow" w:cs="Arial"/>
                <w:sz w:val="20"/>
                <w:szCs w:val="20"/>
              </w:rPr>
              <w:t>/ viitenumbri</w:t>
            </w:r>
            <w:r w:rsidRPr="004B0BFA">
              <w:rPr>
                <w:rFonts w:ascii="Arial Narrow" w:eastAsia="Arial Unicode MS" w:hAnsi="Arial Narrow" w:cs="Arial"/>
                <w:sz w:val="20"/>
                <w:szCs w:val="20"/>
              </w:rPr>
              <w:t xml:space="preserve"> omanik, millele rakendusüksus</w:t>
            </w:r>
            <w:r>
              <w:rPr>
                <w:rFonts w:ascii="Arial Narrow" w:eastAsia="Arial Unicode MS" w:hAnsi="Arial Narrow" w:cs="Arial"/>
                <w:sz w:val="20"/>
                <w:szCs w:val="20"/>
              </w:rPr>
              <w:t xml:space="preserve"> </w:t>
            </w:r>
            <w:r w:rsidRPr="004B0BFA">
              <w:rPr>
                <w:rFonts w:ascii="Arial Narrow" w:eastAsia="Arial Unicode MS" w:hAnsi="Arial Narrow" w:cs="Arial"/>
                <w:sz w:val="20"/>
                <w:szCs w:val="20"/>
              </w:rPr>
              <w:t>teostab</w:t>
            </w:r>
          </w:p>
          <w:p w14:paraId="6A5566FC" w14:textId="2861373E" w:rsidR="00794094" w:rsidRPr="004B0BFA" w:rsidRDefault="00794094" w:rsidP="00794094">
            <w:pPr>
              <w:ind w:right="227"/>
              <w:jc w:val="right"/>
              <w:rPr>
                <w:rFonts w:ascii="Arial Narrow" w:eastAsia="Arial Unicode MS" w:hAnsi="Arial Narrow" w:cs="Arial"/>
                <w:sz w:val="20"/>
                <w:szCs w:val="20"/>
              </w:rPr>
            </w:pPr>
            <w:r w:rsidRPr="004B0BFA">
              <w:rPr>
                <w:rFonts w:ascii="Arial Narrow" w:eastAsia="Arial Unicode MS" w:hAnsi="Arial Narrow" w:cs="Arial"/>
                <w:sz w:val="20"/>
                <w:szCs w:val="20"/>
              </w:rPr>
              <w:t>toetuse makseid</w:t>
            </w:r>
          </w:p>
        </w:tc>
        <w:tc>
          <w:tcPr>
            <w:tcW w:w="5953" w:type="dxa"/>
            <w:vAlign w:val="center"/>
          </w:tcPr>
          <w:p w14:paraId="6858B7E4" w14:textId="336ED52C" w:rsidR="00794094" w:rsidRPr="009C6114" w:rsidRDefault="003D3D6D" w:rsidP="00794094">
            <w:pPr>
              <w:ind w:left="142"/>
              <w:rPr>
                <w:rFonts w:ascii="Arial Narrow" w:eastAsia="Arial Unicode MS" w:hAnsi="Arial Narrow" w:cs="Arial"/>
                <w:b/>
                <w:bCs/>
                <w:i/>
                <w:color w:val="808080" w:themeColor="background1" w:themeShade="80"/>
                <w:sz w:val="20"/>
                <w:szCs w:val="20"/>
              </w:rPr>
            </w:pPr>
            <w:r w:rsidRPr="009C6114">
              <w:rPr>
                <w:rFonts w:ascii="Arial Narrow" w:eastAsia="Arial Unicode MS" w:hAnsi="Arial Narrow" w:cs="Arial"/>
                <w:b/>
                <w:bCs/>
                <w:iCs/>
                <w:color w:val="auto"/>
                <w:sz w:val="20"/>
                <w:szCs w:val="20"/>
              </w:rPr>
              <w:t>Rahandusministeerium</w:t>
            </w:r>
          </w:p>
        </w:tc>
      </w:tr>
    </w:tbl>
    <w:p w14:paraId="35C38E58" w14:textId="163ADDE2" w:rsidR="00825661" w:rsidRPr="004B0BFA" w:rsidRDefault="00825661">
      <w:pPr>
        <w:pStyle w:val="Pealkiri1"/>
        <w:ind w:left="13"/>
        <w:rPr>
          <w:rFonts w:ascii="Arial Narrow" w:eastAsia="Arial Unicode MS" w:hAnsi="Arial Narrow" w:cs="Arial"/>
          <w:sz w:val="20"/>
          <w:szCs w:val="20"/>
        </w:rPr>
      </w:pPr>
    </w:p>
    <w:p w14:paraId="539D0F8E" w14:textId="77777777" w:rsidR="003100AB" w:rsidRPr="00EE1F04" w:rsidRDefault="008F22DC" w:rsidP="003100AB">
      <w:pPr>
        <w:pStyle w:val="Pealkiri1"/>
        <w:ind w:left="13"/>
        <w:rPr>
          <w:rFonts w:ascii="Arial Narrow" w:eastAsia="Arial Unicode MS" w:hAnsi="Arial Narrow" w:cs="Arial"/>
          <w:i/>
          <w:sz w:val="20"/>
          <w:szCs w:val="20"/>
        </w:rPr>
      </w:pPr>
      <w:r w:rsidRPr="004B0BFA">
        <w:rPr>
          <w:rFonts w:ascii="Arial Narrow" w:eastAsia="Arial Unicode MS" w:hAnsi="Arial Narrow" w:cs="Arial"/>
        </w:rPr>
        <w:t>Kontaktisikud</w:t>
      </w:r>
      <w:r w:rsidR="00E72A0B" w:rsidRPr="00E72A0B">
        <w:rPr>
          <w:rFonts w:ascii="Arial Narrow" w:eastAsia="Arial Unicode MS" w:hAnsi="Arial Narrow" w:cs="Arial"/>
          <w:i/>
          <w:color w:val="808080" w:themeColor="background1" w:themeShade="80"/>
          <w:sz w:val="18"/>
          <w:szCs w:val="18"/>
        </w:rPr>
        <w:t xml:space="preserve"> </w:t>
      </w:r>
      <w:r w:rsidR="00E72A0B">
        <w:rPr>
          <w:rFonts w:ascii="Arial Narrow" w:eastAsia="Arial Unicode MS" w:hAnsi="Arial Narrow" w:cs="Arial"/>
          <w:i/>
          <w:color w:val="808080" w:themeColor="background1" w:themeShade="80"/>
          <w:sz w:val="18"/>
          <w:szCs w:val="18"/>
        </w:rPr>
        <w:t xml:space="preserve">Siia märgitud isikutel on ligipääs e-toetuste keskkonnale. </w:t>
      </w:r>
      <w:r w:rsidR="00E72A0B" w:rsidRPr="004B0BFA">
        <w:rPr>
          <w:rFonts w:ascii="Arial Narrow" w:eastAsia="Arial Unicode MS" w:hAnsi="Arial Narrow" w:cs="Arial"/>
          <w:i/>
          <w:color w:val="808080" w:themeColor="background1" w:themeShade="80"/>
          <w:sz w:val="18"/>
          <w:szCs w:val="18"/>
        </w:rPr>
        <w:t>Vähemalt ühel taotleja kontaktisikul peab olema valitud märkeruut "Isik soovib saada teavitusi e-postile".</w:t>
      </w:r>
      <w:r w:rsidR="00E72A0B">
        <w:rPr>
          <w:rFonts w:ascii="Arial Narrow" w:eastAsia="Arial Unicode MS" w:hAnsi="Arial Narrow" w:cs="Arial"/>
          <w:i/>
          <w:color w:val="808080" w:themeColor="background1" w:themeShade="80"/>
          <w:sz w:val="18"/>
          <w:szCs w:val="18"/>
        </w:rPr>
        <w:t xml:space="preserve"> Vähemalt ühe isiku roll peab olema „allkirjastaja“.</w:t>
      </w:r>
      <w:r w:rsidR="003100AB">
        <w:rPr>
          <w:rFonts w:ascii="Arial Narrow" w:eastAsia="Arial Unicode MS" w:hAnsi="Arial Narrow" w:cs="Arial"/>
          <w:i/>
          <w:color w:val="808080" w:themeColor="background1" w:themeShade="80"/>
          <w:sz w:val="18"/>
          <w:szCs w:val="18"/>
        </w:rPr>
        <w:t xml:space="preserve"> </w:t>
      </w:r>
      <w:r w:rsidR="003100AB" w:rsidRPr="003100AB">
        <w:rPr>
          <w:rFonts w:ascii="Arial Narrow" w:eastAsia="Arial Unicode MS" w:hAnsi="Arial Narrow" w:cs="Arial"/>
          <w:i/>
          <w:color w:val="808080" w:themeColor="background1" w:themeShade="80"/>
          <w:sz w:val="18"/>
          <w:szCs w:val="18"/>
        </w:rPr>
        <w:t>Kõik taotluse juurde kontaktisikuks märgitud isikud näevad antud taotlust e-toetuse keskkonna kaudu.</w:t>
      </w:r>
    </w:p>
    <w:p w14:paraId="2A389E9C" w14:textId="4B6A9420" w:rsidR="006F1777" w:rsidRPr="004B0BFA" w:rsidRDefault="006F1777" w:rsidP="00380C04">
      <w:pPr>
        <w:pStyle w:val="Pealkiri1"/>
        <w:ind w:left="13" w:hanging="13"/>
        <w:rPr>
          <w:rFonts w:ascii="Arial Narrow" w:eastAsia="Arial Unicode MS" w:hAnsi="Arial Narrow" w:cs="Arial"/>
        </w:rPr>
      </w:pPr>
    </w:p>
    <w:tbl>
      <w:tblPr>
        <w:tblStyle w:val="Kontuurtabel"/>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90"/>
        <w:gridCol w:w="5953"/>
      </w:tblGrid>
      <w:tr w:rsidR="00A15918" w:rsidRPr="004B0BFA" w14:paraId="1CFA0F67" w14:textId="77777777" w:rsidTr="00DE039D">
        <w:trPr>
          <w:trHeight w:val="283"/>
        </w:trPr>
        <w:tc>
          <w:tcPr>
            <w:tcW w:w="4390" w:type="dxa"/>
          </w:tcPr>
          <w:p w14:paraId="59299BF0" w14:textId="399FEDF4" w:rsidR="00A15918" w:rsidRPr="00082F16" w:rsidRDefault="00A15918" w:rsidP="00A15918">
            <w:pPr>
              <w:jc w:val="right"/>
              <w:rPr>
                <w:rFonts w:ascii="Arial Narrow" w:eastAsia="Arial Unicode MS" w:hAnsi="Arial Narrow" w:cs="Arial"/>
                <w:color w:val="auto"/>
                <w:sz w:val="20"/>
                <w:szCs w:val="20"/>
              </w:rPr>
            </w:pPr>
            <w:bookmarkStart w:id="0" w:name="_Hlk115362108"/>
            <w:r w:rsidRPr="00082F16">
              <w:rPr>
                <w:rFonts w:ascii="Arial Narrow" w:eastAsia="Arial Unicode MS" w:hAnsi="Arial Narrow" w:cs="Arial"/>
                <w:color w:val="auto"/>
                <w:sz w:val="20"/>
                <w:szCs w:val="20"/>
              </w:rPr>
              <w:t>Eesnimi:</w:t>
            </w:r>
            <w:r w:rsidR="00746BBD" w:rsidRPr="00082F16">
              <w:rPr>
                <w:rFonts w:ascii="Arial Narrow" w:hAnsi="Arial Narrow" w:cs="Arial"/>
                <w:color w:val="auto"/>
                <w:sz w:val="20"/>
                <w:szCs w:val="20"/>
              </w:rPr>
              <w:t xml:space="preserve"> </w:t>
            </w:r>
          </w:p>
        </w:tc>
        <w:tc>
          <w:tcPr>
            <w:tcW w:w="5953" w:type="dxa"/>
          </w:tcPr>
          <w:p w14:paraId="2C503B27" w14:textId="787FA53D" w:rsidR="00A15918" w:rsidRPr="007475B8" w:rsidRDefault="00D65568" w:rsidP="00A15918">
            <w:pPr>
              <w:rPr>
                <w:rFonts w:ascii="Arial Narrow" w:eastAsia="Arial Unicode MS" w:hAnsi="Arial Narrow" w:cs="Arial"/>
                <w:b/>
                <w:bCs/>
                <w:iCs/>
                <w:color w:val="auto"/>
                <w:sz w:val="18"/>
                <w:szCs w:val="18"/>
              </w:rPr>
            </w:pPr>
            <w:r w:rsidRPr="007475B8">
              <w:rPr>
                <w:rFonts w:ascii="Arial Narrow" w:eastAsia="Arial Unicode MS" w:hAnsi="Arial Narrow" w:cs="Arial"/>
                <w:b/>
                <w:bCs/>
                <w:iCs/>
                <w:color w:val="auto"/>
                <w:sz w:val="18"/>
                <w:szCs w:val="18"/>
              </w:rPr>
              <w:t xml:space="preserve">Liis </w:t>
            </w:r>
          </w:p>
        </w:tc>
      </w:tr>
      <w:tr w:rsidR="00A15918" w:rsidRPr="004B0BFA" w14:paraId="1671D0FE" w14:textId="77777777" w:rsidTr="00DE039D">
        <w:trPr>
          <w:trHeight w:val="283"/>
        </w:trPr>
        <w:tc>
          <w:tcPr>
            <w:tcW w:w="4390" w:type="dxa"/>
          </w:tcPr>
          <w:p w14:paraId="402D99CA" w14:textId="0804C255"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Perenimi:</w:t>
            </w:r>
            <w:r w:rsidR="00746BBD" w:rsidRPr="00082F16">
              <w:rPr>
                <w:rFonts w:ascii="Arial Narrow" w:hAnsi="Arial Narrow" w:cs="Arial"/>
                <w:color w:val="auto"/>
                <w:sz w:val="20"/>
                <w:szCs w:val="20"/>
              </w:rPr>
              <w:t xml:space="preserve"> </w:t>
            </w:r>
          </w:p>
        </w:tc>
        <w:tc>
          <w:tcPr>
            <w:tcW w:w="5953" w:type="dxa"/>
          </w:tcPr>
          <w:p w14:paraId="3071BD24" w14:textId="03B922E6" w:rsidR="00A15918" w:rsidRPr="007475B8" w:rsidRDefault="00D65568" w:rsidP="00A15918">
            <w:pPr>
              <w:rPr>
                <w:rFonts w:ascii="Arial Narrow" w:eastAsia="Arial Unicode MS" w:hAnsi="Arial Narrow" w:cs="Arial"/>
                <w:b/>
                <w:bCs/>
                <w:iCs/>
                <w:color w:val="auto"/>
                <w:sz w:val="18"/>
                <w:szCs w:val="18"/>
              </w:rPr>
            </w:pPr>
            <w:r w:rsidRPr="007475B8">
              <w:rPr>
                <w:rFonts w:ascii="Arial Narrow" w:eastAsia="Arial Unicode MS" w:hAnsi="Arial Narrow" w:cs="Arial"/>
                <w:b/>
                <w:bCs/>
                <w:iCs/>
                <w:color w:val="auto"/>
                <w:sz w:val="18"/>
                <w:szCs w:val="18"/>
              </w:rPr>
              <w:t xml:space="preserve">Paloots </w:t>
            </w:r>
          </w:p>
        </w:tc>
      </w:tr>
      <w:tr w:rsidR="00A15918" w:rsidRPr="004B0BFA" w14:paraId="7D0F7D24" w14:textId="77777777" w:rsidTr="00DE039D">
        <w:trPr>
          <w:trHeight w:val="283"/>
        </w:trPr>
        <w:tc>
          <w:tcPr>
            <w:tcW w:w="4390" w:type="dxa"/>
          </w:tcPr>
          <w:p w14:paraId="276B5B9E" w14:textId="3A8B2B31"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Isikukood:</w:t>
            </w:r>
            <w:r w:rsidR="00746BBD" w:rsidRPr="00082F16">
              <w:rPr>
                <w:rFonts w:ascii="Arial Narrow" w:hAnsi="Arial Narrow" w:cs="Arial"/>
                <w:color w:val="auto"/>
                <w:sz w:val="20"/>
                <w:szCs w:val="20"/>
              </w:rPr>
              <w:t xml:space="preserve"> </w:t>
            </w:r>
          </w:p>
        </w:tc>
        <w:tc>
          <w:tcPr>
            <w:tcW w:w="5953" w:type="dxa"/>
          </w:tcPr>
          <w:p w14:paraId="5CA690D7" w14:textId="7240645F" w:rsidR="00A15918" w:rsidRPr="007475B8" w:rsidRDefault="007475B8" w:rsidP="00E72A0B">
            <w:pPr>
              <w:autoSpaceDE w:val="0"/>
              <w:autoSpaceDN w:val="0"/>
              <w:spacing w:before="40" w:after="40"/>
              <w:rPr>
                <w:rFonts w:ascii="Arial Narrow" w:eastAsia="Arial Unicode MS" w:hAnsi="Arial Narrow" w:cs="Arial"/>
                <w:b/>
                <w:bCs/>
                <w:iCs/>
                <w:color w:val="auto"/>
                <w:sz w:val="18"/>
                <w:szCs w:val="18"/>
              </w:rPr>
            </w:pPr>
            <w:r w:rsidRPr="007475B8">
              <w:rPr>
                <w:rFonts w:ascii="Arial Narrow" w:eastAsia="Arial Unicode MS" w:hAnsi="Arial Narrow" w:cs="Arial"/>
                <w:b/>
                <w:bCs/>
                <w:iCs/>
                <w:color w:val="000000" w:themeColor="text1"/>
                <w:sz w:val="18"/>
                <w:szCs w:val="18"/>
              </w:rPr>
              <w:t>48606256510</w:t>
            </w:r>
          </w:p>
        </w:tc>
      </w:tr>
      <w:tr w:rsidR="00A15918" w:rsidRPr="004B0BFA" w14:paraId="0BADCECE" w14:textId="77777777" w:rsidTr="00DE039D">
        <w:trPr>
          <w:trHeight w:val="283"/>
        </w:trPr>
        <w:tc>
          <w:tcPr>
            <w:tcW w:w="4390" w:type="dxa"/>
          </w:tcPr>
          <w:p w14:paraId="5640C3A4" w14:textId="1AC96096"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Roll:</w:t>
            </w:r>
            <w:r w:rsidR="00746BBD" w:rsidRPr="00082F16">
              <w:rPr>
                <w:rFonts w:ascii="Arial Narrow" w:hAnsi="Arial Narrow" w:cs="Arial"/>
                <w:color w:val="auto"/>
                <w:sz w:val="20"/>
                <w:szCs w:val="20"/>
              </w:rPr>
              <w:t xml:space="preserve"> </w:t>
            </w:r>
          </w:p>
        </w:tc>
        <w:tc>
          <w:tcPr>
            <w:tcW w:w="5953" w:type="dxa"/>
          </w:tcPr>
          <w:p w14:paraId="0D9E4445" w14:textId="46207D4E" w:rsidR="00A15918" w:rsidRPr="007475B8" w:rsidRDefault="007475B8" w:rsidP="00A15918">
            <w:pPr>
              <w:rPr>
                <w:rFonts w:ascii="Arial Narrow" w:eastAsia="Arial Unicode MS" w:hAnsi="Arial Narrow" w:cs="Arial"/>
                <w:b/>
                <w:bCs/>
                <w:iCs/>
                <w:color w:val="auto"/>
                <w:sz w:val="18"/>
                <w:szCs w:val="18"/>
              </w:rPr>
            </w:pPr>
            <w:r w:rsidRPr="007475B8">
              <w:rPr>
                <w:rFonts w:ascii="Arial Narrow" w:eastAsia="Arial Unicode MS" w:hAnsi="Arial Narrow" w:cs="Arial"/>
                <w:b/>
                <w:bCs/>
                <w:iCs/>
                <w:color w:val="auto"/>
                <w:sz w:val="18"/>
                <w:szCs w:val="18"/>
              </w:rPr>
              <w:t>Teenuse juht</w:t>
            </w:r>
          </w:p>
        </w:tc>
      </w:tr>
      <w:tr w:rsidR="00A15918" w:rsidRPr="004B0BFA" w14:paraId="29AF8851" w14:textId="77777777" w:rsidTr="00DE039D">
        <w:trPr>
          <w:trHeight w:val="283"/>
        </w:trPr>
        <w:tc>
          <w:tcPr>
            <w:tcW w:w="4390" w:type="dxa"/>
          </w:tcPr>
          <w:p w14:paraId="25E3701B" w14:textId="117D9BA9" w:rsidR="00A15918" w:rsidRPr="00811740" w:rsidRDefault="00A15918" w:rsidP="00A15918">
            <w:pPr>
              <w:jc w:val="right"/>
              <w:rPr>
                <w:rFonts w:ascii="Arial Narrow" w:eastAsia="Arial Unicode MS" w:hAnsi="Arial Narrow" w:cs="Arial"/>
                <w:color w:val="000000" w:themeColor="text1"/>
                <w:sz w:val="20"/>
                <w:szCs w:val="20"/>
              </w:rPr>
            </w:pPr>
            <w:r w:rsidRPr="00811740">
              <w:rPr>
                <w:rFonts w:ascii="Arial Narrow" w:eastAsia="Arial Unicode MS" w:hAnsi="Arial Narrow" w:cs="Arial"/>
                <w:color w:val="000000" w:themeColor="text1"/>
                <w:sz w:val="20"/>
                <w:szCs w:val="20"/>
              </w:rPr>
              <w:t>Telefon:</w:t>
            </w:r>
            <w:r w:rsidR="00746BBD" w:rsidRPr="00811740">
              <w:rPr>
                <w:rFonts w:ascii="Arial Narrow" w:hAnsi="Arial Narrow" w:cs="Arial"/>
                <w:color w:val="000000" w:themeColor="text1"/>
                <w:sz w:val="20"/>
                <w:szCs w:val="20"/>
              </w:rPr>
              <w:t xml:space="preserve"> </w:t>
            </w:r>
          </w:p>
        </w:tc>
        <w:tc>
          <w:tcPr>
            <w:tcW w:w="5953" w:type="dxa"/>
          </w:tcPr>
          <w:p w14:paraId="21508949" w14:textId="7350ABE2" w:rsidR="00A15918" w:rsidRPr="007475B8" w:rsidRDefault="00D65568" w:rsidP="00A15918">
            <w:pPr>
              <w:rPr>
                <w:rFonts w:ascii="Arial Narrow" w:eastAsia="Arial Unicode MS" w:hAnsi="Arial Narrow" w:cs="Arial"/>
                <w:b/>
                <w:bCs/>
                <w:iCs/>
                <w:color w:val="000000" w:themeColor="text1"/>
                <w:sz w:val="18"/>
                <w:szCs w:val="18"/>
              </w:rPr>
            </w:pPr>
            <w:r w:rsidRPr="007475B8">
              <w:rPr>
                <w:rFonts w:ascii="Arial Narrow" w:eastAsia="Arial Unicode MS" w:hAnsi="Arial Narrow" w:cs="Arial"/>
                <w:b/>
                <w:bCs/>
                <w:iCs/>
                <w:color w:val="000000" w:themeColor="text1"/>
                <w:sz w:val="18"/>
                <w:szCs w:val="18"/>
              </w:rPr>
              <w:t>58706922</w:t>
            </w:r>
          </w:p>
        </w:tc>
      </w:tr>
      <w:tr w:rsidR="00A15918" w:rsidRPr="004B0BFA" w14:paraId="11697557" w14:textId="77777777" w:rsidTr="001867C0">
        <w:trPr>
          <w:trHeight w:val="283"/>
        </w:trPr>
        <w:tc>
          <w:tcPr>
            <w:tcW w:w="4390" w:type="dxa"/>
            <w:tcBorders>
              <w:bottom w:val="single" w:sz="4" w:space="0" w:color="808080" w:themeColor="background1" w:themeShade="80"/>
            </w:tcBorders>
          </w:tcPr>
          <w:p w14:paraId="4E0D5A40" w14:textId="6A351543"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e-post:</w:t>
            </w:r>
            <w:r w:rsidR="00746BBD" w:rsidRPr="00082F16">
              <w:rPr>
                <w:rFonts w:ascii="Arial Narrow" w:hAnsi="Arial Narrow" w:cs="Arial"/>
                <w:color w:val="auto"/>
                <w:sz w:val="20"/>
                <w:szCs w:val="20"/>
              </w:rPr>
              <w:t xml:space="preserve"> </w:t>
            </w:r>
          </w:p>
        </w:tc>
        <w:tc>
          <w:tcPr>
            <w:tcW w:w="5953" w:type="dxa"/>
            <w:tcBorders>
              <w:bottom w:val="single" w:sz="4" w:space="0" w:color="808080" w:themeColor="background1" w:themeShade="80"/>
            </w:tcBorders>
          </w:tcPr>
          <w:p w14:paraId="714C2662" w14:textId="042A12E6" w:rsidR="00A15918" w:rsidRPr="007475B8" w:rsidRDefault="00F20EA8" w:rsidP="00A15918">
            <w:pPr>
              <w:rPr>
                <w:rFonts w:ascii="Arial Narrow" w:eastAsia="Arial Unicode MS" w:hAnsi="Arial Narrow" w:cs="Arial"/>
                <w:b/>
                <w:bCs/>
                <w:iCs/>
                <w:color w:val="auto"/>
                <w:sz w:val="18"/>
                <w:szCs w:val="18"/>
              </w:rPr>
            </w:pPr>
            <w:hyperlink r:id="rId11" w:history="1">
              <w:r w:rsidR="00D65568" w:rsidRPr="007475B8">
                <w:rPr>
                  <w:rStyle w:val="Hperlink"/>
                  <w:rFonts w:ascii="Arial Narrow" w:eastAsia="Arial Unicode MS" w:hAnsi="Arial Narrow" w:cs="Arial"/>
                  <w:b/>
                  <w:bCs/>
                  <w:iCs/>
                  <w:sz w:val="18"/>
                  <w:szCs w:val="18"/>
                </w:rPr>
                <w:t>liis.paloots@sotsiaalkindlustusamet.ee</w:t>
              </w:r>
            </w:hyperlink>
            <w:r w:rsidR="00794094" w:rsidRPr="007475B8">
              <w:rPr>
                <w:rFonts w:ascii="Arial Narrow" w:eastAsia="Arial Unicode MS" w:hAnsi="Arial Narrow" w:cs="Arial"/>
                <w:b/>
                <w:bCs/>
                <w:iCs/>
                <w:color w:val="auto"/>
                <w:sz w:val="18"/>
                <w:szCs w:val="18"/>
              </w:rPr>
              <w:t xml:space="preserve"> </w:t>
            </w:r>
          </w:p>
        </w:tc>
      </w:tr>
      <w:tr w:rsidR="00A15918" w:rsidRPr="004B0BFA" w14:paraId="582D0D7E" w14:textId="77777777" w:rsidTr="001867C0">
        <w:trPr>
          <w:trHeight w:val="283"/>
        </w:trPr>
        <w:tc>
          <w:tcPr>
            <w:tcW w:w="4390" w:type="dxa"/>
            <w:tcBorders>
              <w:bottom w:val="single" w:sz="4" w:space="0" w:color="auto"/>
            </w:tcBorders>
          </w:tcPr>
          <w:p w14:paraId="15C74846" w14:textId="68BB082A" w:rsidR="00A15918" w:rsidRPr="00082F16" w:rsidRDefault="00A15918" w:rsidP="00A1591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 soovib saada teavitust e-postile</w:t>
            </w:r>
            <w:r w:rsidR="00E72A0B" w:rsidRPr="00082F16">
              <w:rPr>
                <w:rFonts w:ascii="Arial Narrow" w:eastAsia="Arial Unicode MS" w:hAnsi="Arial Narrow" w:cs="Arial"/>
                <w:color w:val="auto"/>
                <w:sz w:val="20"/>
                <w:szCs w:val="20"/>
              </w:rPr>
              <w:t xml:space="preserve"> JAH/EI)</w:t>
            </w:r>
            <w:r w:rsidRPr="00082F16">
              <w:rPr>
                <w:rFonts w:ascii="Arial Narrow" w:eastAsia="Arial Unicode MS" w:hAnsi="Arial Narrow" w:cs="Arial"/>
                <w:color w:val="auto"/>
                <w:sz w:val="20"/>
                <w:szCs w:val="20"/>
              </w:rPr>
              <w:t>:</w:t>
            </w:r>
            <w:r w:rsidR="00746BBD" w:rsidRPr="00082F16">
              <w:rPr>
                <w:rFonts w:ascii="Arial Narrow" w:hAnsi="Arial Narrow" w:cs="Arial"/>
                <w:color w:val="auto"/>
                <w:sz w:val="20"/>
                <w:szCs w:val="20"/>
              </w:rPr>
              <w:t xml:space="preserve"> </w:t>
            </w:r>
          </w:p>
        </w:tc>
        <w:tc>
          <w:tcPr>
            <w:tcW w:w="5953" w:type="dxa"/>
            <w:tcBorders>
              <w:bottom w:val="single" w:sz="4" w:space="0" w:color="auto"/>
            </w:tcBorders>
          </w:tcPr>
          <w:p w14:paraId="192C6BB7" w14:textId="3FAF0DCE" w:rsidR="00A15918" w:rsidRPr="007475B8" w:rsidRDefault="00794094" w:rsidP="00A15918">
            <w:pPr>
              <w:rPr>
                <w:rFonts w:ascii="Arial Narrow" w:eastAsia="Arial Unicode MS" w:hAnsi="Arial Narrow" w:cs="Arial"/>
                <w:i/>
                <w:color w:val="auto"/>
                <w:sz w:val="18"/>
                <w:szCs w:val="18"/>
              </w:rPr>
            </w:pPr>
            <w:r w:rsidRPr="007475B8">
              <w:rPr>
                <w:rFonts w:ascii="Arial Narrow" w:eastAsia="Arial Unicode MS" w:hAnsi="Arial Narrow" w:cs="Arial"/>
                <w:i/>
                <w:color w:val="auto"/>
                <w:sz w:val="18"/>
                <w:szCs w:val="18"/>
              </w:rPr>
              <w:t>JAH</w:t>
            </w:r>
          </w:p>
        </w:tc>
      </w:tr>
      <w:bookmarkEnd w:id="0"/>
      <w:tr w:rsidR="0066394F" w:rsidRPr="004B0BFA" w14:paraId="47AA0FF2" w14:textId="77777777" w:rsidTr="001867C0">
        <w:trPr>
          <w:trHeight w:val="283"/>
        </w:trPr>
        <w:tc>
          <w:tcPr>
            <w:tcW w:w="4390" w:type="dxa"/>
            <w:tcBorders>
              <w:top w:val="single" w:sz="4" w:space="0" w:color="auto"/>
            </w:tcBorders>
          </w:tcPr>
          <w:p w14:paraId="1E4B4A53" w14:textId="475A27F0"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Eesnimi:</w:t>
            </w:r>
            <w:r w:rsidRPr="00082F16">
              <w:rPr>
                <w:rFonts w:ascii="Arial Narrow" w:hAnsi="Arial Narrow" w:cs="Arial"/>
                <w:color w:val="auto"/>
                <w:sz w:val="20"/>
                <w:szCs w:val="20"/>
              </w:rPr>
              <w:t xml:space="preserve"> </w:t>
            </w:r>
          </w:p>
        </w:tc>
        <w:tc>
          <w:tcPr>
            <w:tcW w:w="5953" w:type="dxa"/>
            <w:tcBorders>
              <w:top w:val="single" w:sz="4" w:space="0" w:color="auto"/>
            </w:tcBorders>
          </w:tcPr>
          <w:p w14:paraId="496F234D" w14:textId="58F32774" w:rsidR="0066394F" w:rsidRPr="00844052" w:rsidRDefault="007475B8" w:rsidP="00386443">
            <w:pPr>
              <w:rPr>
                <w:rFonts w:ascii="Arial Narrow" w:eastAsia="Arial Unicode MS" w:hAnsi="Arial Narrow" w:cs="Arial"/>
                <w:b/>
                <w:bCs/>
                <w:iCs/>
                <w:color w:val="auto"/>
                <w:sz w:val="18"/>
                <w:szCs w:val="18"/>
              </w:rPr>
            </w:pPr>
            <w:r w:rsidRPr="00844052">
              <w:rPr>
                <w:rFonts w:ascii="Arial Narrow" w:eastAsia="Arial Unicode MS" w:hAnsi="Arial Narrow" w:cs="Arial"/>
                <w:b/>
                <w:bCs/>
                <w:iCs/>
                <w:color w:val="auto"/>
                <w:sz w:val="18"/>
                <w:szCs w:val="18"/>
              </w:rPr>
              <w:t xml:space="preserve">Margit </w:t>
            </w:r>
          </w:p>
        </w:tc>
      </w:tr>
      <w:tr w:rsidR="0066394F" w:rsidRPr="004B0BFA" w14:paraId="1CA8D444" w14:textId="77777777" w:rsidTr="00386443">
        <w:trPr>
          <w:trHeight w:val="283"/>
        </w:trPr>
        <w:tc>
          <w:tcPr>
            <w:tcW w:w="4390" w:type="dxa"/>
          </w:tcPr>
          <w:p w14:paraId="6232A1FC" w14:textId="1AC65FE9"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Perenimi:</w:t>
            </w:r>
            <w:r w:rsidRPr="00082F16">
              <w:rPr>
                <w:rFonts w:ascii="Arial Narrow" w:hAnsi="Arial Narrow" w:cs="Arial"/>
                <w:color w:val="auto"/>
                <w:sz w:val="20"/>
                <w:szCs w:val="20"/>
              </w:rPr>
              <w:t xml:space="preserve"> </w:t>
            </w:r>
          </w:p>
        </w:tc>
        <w:tc>
          <w:tcPr>
            <w:tcW w:w="5953" w:type="dxa"/>
          </w:tcPr>
          <w:p w14:paraId="4B7D300A" w14:textId="5C989BB0" w:rsidR="0066394F" w:rsidRPr="00844052" w:rsidRDefault="007475B8" w:rsidP="00386443">
            <w:pPr>
              <w:rPr>
                <w:rFonts w:ascii="Arial Narrow" w:eastAsia="Arial Unicode MS" w:hAnsi="Arial Narrow" w:cs="Arial"/>
                <w:b/>
                <w:bCs/>
                <w:iCs/>
                <w:color w:val="auto"/>
                <w:sz w:val="18"/>
                <w:szCs w:val="18"/>
              </w:rPr>
            </w:pPr>
            <w:r w:rsidRPr="00844052">
              <w:rPr>
                <w:rFonts w:ascii="Arial Narrow" w:eastAsia="Arial Unicode MS" w:hAnsi="Arial Narrow" w:cs="Arial"/>
                <w:b/>
                <w:bCs/>
                <w:iCs/>
                <w:color w:val="auto"/>
                <w:sz w:val="18"/>
                <w:szCs w:val="18"/>
              </w:rPr>
              <w:t>Machrafi</w:t>
            </w:r>
          </w:p>
        </w:tc>
      </w:tr>
      <w:tr w:rsidR="0066394F" w:rsidRPr="004B0BFA" w14:paraId="5887D029" w14:textId="77777777" w:rsidTr="00386443">
        <w:trPr>
          <w:trHeight w:val="283"/>
        </w:trPr>
        <w:tc>
          <w:tcPr>
            <w:tcW w:w="4390" w:type="dxa"/>
          </w:tcPr>
          <w:p w14:paraId="13E3E602" w14:textId="35FF35F9"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Isikukood:</w:t>
            </w:r>
            <w:r w:rsidRPr="00082F16">
              <w:rPr>
                <w:rFonts w:ascii="Arial Narrow" w:hAnsi="Arial Narrow" w:cs="Arial"/>
                <w:color w:val="auto"/>
                <w:sz w:val="20"/>
                <w:szCs w:val="20"/>
              </w:rPr>
              <w:t xml:space="preserve"> </w:t>
            </w:r>
          </w:p>
        </w:tc>
        <w:tc>
          <w:tcPr>
            <w:tcW w:w="5953" w:type="dxa"/>
          </w:tcPr>
          <w:p w14:paraId="28FBA223" w14:textId="7AC75EEA" w:rsidR="0066394F" w:rsidRPr="00844052" w:rsidRDefault="00844052" w:rsidP="00386443">
            <w:pPr>
              <w:rPr>
                <w:rFonts w:ascii="Arial Narrow" w:eastAsia="Arial Unicode MS" w:hAnsi="Arial Narrow" w:cs="Arial"/>
                <w:b/>
                <w:bCs/>
                <w:iCs/>
                <w:color w:val="auto"/>
                <w:sz w:val="18"/>
                <w:szCs w:val="18"/>
              </w:rPr>
            </w:pPr>
            <w:r w:rsidRPr="00844052">
              <w:rPr>
                <w:rFonts w:ascii="Arial Narrow" w:eastAsia="Arial Unicode MS" w:hAnsi="Arial Narrow" w:cs="Arial"/>
                <w:b/>
                <w:bCs/>
                <w:iCs/>
                <w:color w:val="auto"/>
                <w:sz w:val="18"/>
                <w:szCs w:val="18"/>
              </w:rPr>
              <w:t>47608072739</w:t>
            </w:r>
          </w:p>
        </w:tc>
      </w:tr>
      <w:tr w:rsidR="0066394F" w:rsidRPr="004B0BFA" w14:paraId="6F8A1B73" w14:textId="77777777" w:rsidTr="00386443">
        <w:trPr>
          <w:trHeight w:val="283"/>
        </w:trPr>
        <w:tc>
          <w:tcPr>
            <w:tcW w:w="4390" w:type="dxa"/>
          </w:tcPr>
          <w:p w14:paraId="6D499E9E" w14:textId="78281D76"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Roll:</w:t>
            </w:r>
            <w:r w:rsidRPr="00082F16">
              <w:rPr>
                <w:rFonts w:ascii="Arial Narrow" w:hAnsi="Arial Narrow" w:cs="Arial"/>
                <w:color w:val="auto"/>
                <w:sz w:val="20"/>
                <w:szCs w:val="20"/>
              </w:rPr>
              <w:t xml:space="preserve"> </w:t>
            </w:r>
          </w:p>
        </w:tc>
        <w:tc>
          <w:tcPr>
            <w:tcW w:w="5953" w:type="dxa"/>
          </w:tcPr>
          <w:p w14:paraId="3C56F88D" w14:textId="0A933B72" w:rsidR="0066394F" w:rsidRPr="00844052" w:rsidRDefault="00330658" w:rsidP="00386443">
            <w:pPr>
              <w:rPr>
                <w:rFonts w:ascii="Arial Narrow" w:eastAsia="Arial Unicode MS" w:hAnsi="Arial Narrow" w:cs="Arial"/>
                <w:b/>
                <w:bCs/>
                <w:iCs/>
                <w:color w:val="auto"/>
                <w:sz w:val="18"/>
                <w:szCs w:val="18"/>
              </w:rPr>
            </w:pPr>
            <w:r w:rsidRPr="00844052">
              <w:rPr>
                <w:rFonts w:ascii="Arial Narrow" w:eastAsia="Arial Unicode MS" w:hAnsi="Arial Narrow" w:cs="Arial"/>
                <w:b/>
                <w:bCs/>
                <w:iCs/>
                <w:color w:val="auto"/>
                <w:sz w:val="18"/>
                <w:szCs w:val="18"/>
              </w:rPr>
              <w:t>Projektijuht</w:t>
            </w:r>
          </w:p>
        </w:tc>
      </w:tr>
      <w:tr w:rsidR="0066394F" w:rsidRPr="004B0BFA" w14:paraId="4A5CF15D" w14:textId="77777777" w:rsidTr="00386443">
        <w:trPr>
          <w:trHeight w:val="283"/>
        </w:trPr>
        <w:tc>
          <w:tcPr>
            <w:tcW w:w="4390" w:type="dxa"/>
          </w:tcPr>
          <w:p w14:paraId="204C1001" w14:textId="713422CE"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Telefon:</w:t>
            </w:r>
            <w:r w:rsidRPr="00082F16">
              <w:rPr>
                <w:rFonts w:ascii="Arial Narrow" w:hAnsi="Arial Narrow" w:cs="Arial"/>
                <w:color w:val="auto"/>
                <w:sz w:val="20"/>
                <w:szCs w:val="20"/>
              </w:rPr>
              <w:t xml:space="preserve"> </w:t>
            </w:r>
          </w:p>
        </w:tc>
        <w:tc>
          <w:tcPr>
            <w:tcW w:w="5953" w:type="dxa"/>
          </w:tcPr>
          <w:p w14:paraId="210EA858" w14:textId="0F62E6E4" w:rsidR="0066394F" w:rsidRPr="00844052" w:rsidRDefault="00844052" w:rsidP="00386443">
            <w:pPr>
              <w:rPr>
                <w:rFonts w:ascii="Arial Narrow" w:eastAsia="Arial Unicode MS" w:hAnsi="Arial Narrow" w:cs="Arial"/>
                <w:b/>
                <w:bCs/>
                <w:iCs/>
                <w:color w:val="auto"/>
                <w:sz w:val="18"/>
                <w:szCs w:val="18"/>
              </w:rPr>
            </w:pPr>
            <w:r w:rsidRPr="00844052">
              <w:rPr>
                <w:rFonts w:ascii="Arial Narrow" w:eastAsia="Arial Unicode MS" w:hAnsi="Arial Narrow" w:cs="Arial"/>
                <w:b/>
                <w:bCs/>
                <w:iCs/>
                <w:color w:val="auto"/>
                <w:sz w:val="18"/>
                <w:szCs w:val="18"/>
              </w:rPr>
              <w:t>58874583</w:t>
            </w:r>
          </w:p>
        </w:tc>
      </w:tr>
      <w:tr w:rsidR="0066394F" w:rsidRPr="004B0BFA" w14:paraId="4D71A4D8" w14:textId="77777777" w:rsidTr="001867C0">
        <w:trPr>
          <w:trHeight w:val="283"/>
        </w:trPr>
        <w:tc>
          <w:tcPr>
            <w:tcW w:w="4390" w:type="dxa"/>
            <w:tcBorders>
              <w:bottom w:val="single" w:sz="4" w:space="0" w:color="808080" w:themeColor="background1" w:themeShade="80"/>
            </w:tcBorders>
          </w:tcPr>
          <w:p w14:paraId="6AA45BDE" w14:textId="54202B90"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e-post:</w:t>
            </w:r>
            <w:r w:rsidRPr="00082F16">
              <w:rPr>
                <w:rFonts w:ascii="Arial Narrow" w:hAnsi="Arial Narrow" w:cs="Arial"/>
                <w:color w:val="auto"/>
                <w:sz w:val="20"/>
                <w:szCs w:val="20"/>
              </w:rPr>
              <w:t xml:space="preserve"> </w:t>
            </w:r>
          </w:p>
        </w:tc>
        <w:tc>
          <w:tcPr>
            <w:tcW w:w="5953" w:type="dxa"/>
            <w:tcBorders>
              <w:bottom w:val="single" w:sz="4" w:space="0" w:color="808080" w:themeColor="background1" w:themeShade="80"/>
            </w:tcBorders>
          </w:tcPr>
          <w:p w14:paraId="3E6540BF" w14:textId="1CAC8F7A" w:rsidR="0066394F" w:rsidRPr="00844052" w:rsidRDefault="00F20EA8" w:rsidP="00386443">
            <w:pPr>
              <w:rPr>
                <w:rFonts w:ascii="Arial Narrow" w:eastAsiaTheme="minorHAnsi" w:hAnsi="Arial Narrow"/>
                <w:b/>
                <w:bCs/>
                <w:color w:val="002060"/>
                <w:sz w:val="18"/>
                <w:szCs w:val="18"/>
              </w:rPr>
            </w:pPr>
            <w:hyperlink r:id="rId12" w:history="1"/>
            <w:hyperlink r:id="rId13" w:history="1">
              <w:r w:rsidR="00844052" w:rsidRPr="00844052">
                <w:rPr>
                  <w:rStyle w:val="Hperlink"/>
                  <w:rFonts w:ascii="Arial Narrow" w:hAnsi="Arial Narrow"/>
                  <w:b/>
                  <w:bCs/>
                  <w:sz w:val="18"/>
                  <w:szCs w:val="18"/>
                </w:rPr>
                <w:t>margit.machrafi@sotsiaalkindlustusamet.ee</w:t>
              </w:r>
            </w:hyperlink>
            <w:r w:rsidR="00844052" w:rsidRPr="00844052">
              <w:rPr>
                <w:rFonts w:ascii="Arial Narrow" w:hAnsi="Arial Narrow"/>
                <w:b/>
                <w:bCs/>
                <w:color w:val="002060"/>
                <w:sz w:val="18"/>
                <w:szCs w:val="18"/>
              </w:rPr>
              <w:t xml:space="preserve">  </w:t>
            </w:r>
          </w:p>
        </w:tc>
      </w:tr>
      <w:tr w:rsidR="0066394F" w:rsidRPr="004B0BFA" w14:paraId="13D3F295" w14:textId="77777777" w:rsidTr="001867C0">
        <w:trPr>
          <w:trHeight w:val="283"/>
        </w:trPr>
        <w:tc>
          <w:tcPr>
            <w:tcW w:w="4390" w:type="dxa"/>
            <w:tcBorders>
              <w:bottom w:val="single" w:sz="4" w:space="0" w:color="auto"/>
            </w:tcBorders>
          </w:tcPr>
          <w:p w14:paraId="1BCDDAEC" w14:textId="46D77E96"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 soovib saada teavitust e-postile</w:t>
            </w:r>
            <w:r w:rsidR="00E72A0B" w:rsidRPr="00082F16">
              <w:rPr>
                <w:rFonts w:ascii="Arial Narrow" w:eastAsia="Arial Unicode MS" w:hAnsi="Arial Narrow" w:cs="Arial"/>
                <w:color w:val="auto"/>
                <w:sz w:val="20"/>
                <w:szCs w:val="20"/>
              </w:rPr>
              <w:t xml:space="preserve"> (JAH/EI)</w:t>
            </w:r>
            <w:r w:rsidRPr="00082F16">
              <w:rPr>
                <w:rFonts w:ascii="Arial Narrow" w:eastAsia="Arial Unicode MS" w:hAnsi="Arial Narrow" w:cs="Arial"/>
                <w:color w:val="auto"/>
                <w:sz w:val="20"/>
                <w:szCs w:val="20"/>
              </w:rPr>
              <w:t>:</w:t>
            </w:r>
            <w:r w:rsidRPr="00082F16">
              <w:rPr>
                <w:rFonts w:ascii="Arial Narrow" w:hAnsi="Arial Narrow" w:cs="Arial"/>
                <w:color w:val="auto"/>
                <w:sz w:val="20"/>
                <w:szCs w:val="20"/>
              </w:rPr>
              <w:t xml:space="preserve"> </w:t>
            </w:r>
          </w:p>
        </w:tc>
        <w:tc>
          <w:tcPr>
            <w:tcW w:w="5953" w:type="dxa"/>
            <w:tcBorders>
              <w:bottom w:val="single" w:sz="4" w:space="0" w:color="auto"/>
            </w:tcBorders>
          </w:tcPr>
          <w:p w14:paraId="43544B27" w14:textId="14025E25" w:rsidR="0066394F" w:rsidRPr="00082F16" w:rsidRDefault="00794094" w:rsidP="00386443">
            <w:pPr>
              <w:rPr>
                <w:rFonts w:ascii="Arial Narrow" w:eastAsia="Arial Unicode MS" w:hAnsi="Arial Narrow" w:cs="Arial"/>
                <w:i/>
                <w:color w:val="auto"/>
                <w:sz w:val="18"/>
                <w:szCs w:val="18"/>
              </w:rPr>
            </w:pPr>
            <w:r>
              <w:rPr>
                <w:rFonts w:ascii="Arial Narrow" w:eastAsia="Arial Unicode MS" w:hAnsi="Arial Narrow" w:cs="Arial"/>
                <w:i/>
                <w:color w:val="auto"/>
                <w:sz w:val="18"/>
                <w:szCs w:val="18"/>
              </w:rPr>
              <w:t>JAH</w:t>
            </w:r>
          </w:p>
        </w:tc>
      </w:tr>
      <w:tr w:rsidR="0066394F" w:rsidRPr="004B0BFA" w14:paraId="092BA1A7" w14:textId="77777777" w:rsidTr="001867C0">
        <w:trPr>
          <w:trHeight w:val="283"/>
        </w:trPr>
        <w:tc>
          <w:tcPr>
            <w:tcW w:w="4390" w:type="dxa"/>
            <w:tcBorders>
              <w:top w:val="single" w:sz="4" w:space="0" w:color="auto"/>
            </w:tcBorders>
          </w:tcPr>
          <w:p w14:paraId="2A4EB725" w14:textId="22919A41"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Eesnimi:</w:t>
            </w:r>
            <w:r w:rsidRPr="00082F16">
              <w:rPr>
                <w:rFonts w:ascii="Arial Narrow" w:hAnsi="Arial Narrow" w:cs="Arial"/>
                <w:color w:val="auto"/>
                <w:sz w:val="20"/>
                <w:szCs w:val="20"/>
              </w:rPr>
              <w:t xml:space="preserve"> </w:t>
            </w:r>
          </w:p>
        </w:tc>
        <w:tc>
          <w:tcPr>
            <w:tcW w:w="5953" w:type="dxa"/>
            <w:tcBorders>
              <w:top w:val="single" w:sz="4" w:space="0" w:color="auto"/>
            </w:tcBorders>
          </w:tcPr>
          <w:p w14:paraId="28D4DCE9" w14:textId="65F5EAF8" w:rsidR="0066394F" w:rsidRPr="00082F16" w:rsidRDefault="00D65568" w:rsidP="00386443">
            <w:pPr>
              <w:rPr>
                <w:rFonts w:ascii="Arial Narrow" w:eastAsia="Arial Unicode MS" w:hAnsi="Arial Narrow" w:cs="Arial"/>
                <w:b/>
                <w:bCs/>
                <w:iCs/>
                <w:color w:val="auto"/>
                <w:sz w:val="18"/>
                <w:szCs w:val="18"/>
              </w:rPr>
            </w:pPr>
            <w:r>
              <w:rPr>
                <w:rFonts w:ascii="Arial Narrow" w:eastAsia="Arial Unicode MS" w:hAnsi="Arial Narrow" w:cs="Arial"/>
                <w:b/>
                <w:bCs/>
                <w:iCs/>
                <w:color w:val="auto"/>
                <w:sz w:val="18"/>
                <w:szCs w:val="18"/>
              </w:rPr>
              <w:t>M</w:t>
            </w:r>
            <w:r w:rsidRPr="00D65568">
              <w:rPr>
                <w:rFonts w:ascii="Arial Narrow" w:eastAsia="Arial Unicode MS" w:hAnsi="Arial Narrow" w:cs="Arial"/>
                <w:b/>
                <w:bCs/>
                <w:iCs/>
                <w:color w:val="auto"/>
                <w:sz w:val="18"/>
                <w:szCs w:val="18"/>
              </w:rPr>
              <w:t>aret</w:t>
            </w:r>
          </w:p>
        </w:tc>
      </w:tr>
      <w:tr w:rsidR="0066394F" w:rsidRPr="004B0BFA" w14:paraId="5F1685DF" w14:textId="77777777" w:rsidTr="00386443">
        <w:trPr>
          <w:trHeight w:val="283"/>
        </w:trPr>
        <w:tc>
          <w:tcPr>
            <w:tcW w:w="4390" w:type="dxa"/>
          </w:tcPr>
          <w:p w14:paraId="69E53053" w14:textId="556BC5D7" w:rsidR="0066394F" w:rsidRPr="00082F16" w:rsidRDefault="0066394F" w:rsidP="00386443">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Perenimi:</w:t>
            </w:r>
            <w:r w:rsidRPr="00082F16">
              <w:rPr>
                <w:rFonts w:ascii="Arial Narrow" w:hAnsi="Arial Narrow" w:cs="Arial"/>
                <w:color w:val="auto"/>
                <w:sz w:val="20"/>
                <w:szCs w:val="20"/>
              </w:rPr>
              <w:t xml:space="preserve"> </w:t>
            </w:r>
          </w:p>
        </w:tc>
        <w:tc>
          <w:tcPr>
            <w:tcW w:w="5953" w:type="dxa"/>
          </w:tcPr>
          <w:p w14:paraId="187BC3E2" w14:textId="17CEDD45" w:rsidR="0066394F" w:rsidRPr="00082F16" w:rsidRDefault="00D65568" w:rsidP="00386443">
            <w:pPr>
              <w:rPr>
                <w:rFonts w:ascii="Arial Narrow" w:eastAsia="Arial Unicode MS" w:hAnsi="Arial Narrow" w:cs="Arial"/>
                <w:b/>
                <w:bCs/>
                <w:iCs/>
                <w:color w:val="auto"/>
                <w:sz w:val="18"/>
                <w:szCs w:val="18"/>
              </w:rPr>
            </w:pPr>
            <w:r>
              <w:rPr>
                <w:rFonts w:ascii="Arial Narrow" w:eastAsia="Arial Unicode MS" w:hAnsi="Arial Narrow" w:cs="Arial"/>
                <w:b/>
                <w:bCs/>
                <w:iCs/>
                <w:color w:val="auto"/>
                <w:sz w:val="18"/>
                <w:szCs w:val="18"/>
              </w:rPr>
              <w:t>Maripuu</w:t>
            </w:r>
          </w:p>
        </w:tc>
      </w:tr>
      <w:tr w:rsidR="007475B8" w:rsidRPr="004B0BFA" w14:paraId="5EDB65C5" w14:textId="77777777" w:rsidTr="00386443">
        <w:trPr>
          <w:trHeight w:val="283"/>
        </w:trPr>
        <w:tc>
          <w:tcPr>
            <w:tcW w:w="4390" w:type="dxa"/>
          </w:tcPr>
          <w:p w14:paraId="7E1AB4DE" w14:textId="7E1A6398"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Isikukood:</w:t>
            </w:r>
            <w:r w:rsidRPr="00082F16">
              <w:rPr>
                <w:rFonts w:ascii="Arial Narrow" w:hAnsi="Arial Narrow" w:cs="Arial"/>
                <w:color w:val="auto"/>
                <w:sz w:val="20"/>
                <w:szCs w:val="20"/>
              </w:rPr>
              <w:t xml:space="preserve"> </w:t>
            </w:r>
          </w:p>
        </w:tc>
        <w:tc>
          <w:tcPr>
            <w:tcW w:w="5953" w:type="dxa"/>
          </w:tcPr>
          <w:p w14:paraId="6199A853" w14:textId="0E7F4346" w:rsidR="007475B8" w:rsidRPr="00082F16" w:rsidRDefault="007475B8" w:rsidP="007475B8">
            <w:pPr>
              <w:rPr>
                <w:rFonts w:ascii="Arial Narrow" w:eastAsia="Arial Unicode MS" w:hAnsi="Arial Narrow" w:cs="Arial"/>
                <w:b/>
                <w:bCs/>
                <w:iCs/>
                <w:color w:val="auto"/>
                <w:sz w:val="18"/>
                <w:szCs w:val="18"/>
              </w:rPr>
            </w:pPr>
            <w:r w:rsidRPr="003A60FC">
              <w:rPr>
                <w:rFonts w:ascii="Arial Narrow" w:eastAsia="Arial Unicode MS" w:hAnsi="Arial Narrow" w:cs="Arial"/>
                <w:b/>
                <w:bCs/>
                <w:iCs/>
                <w:color w:val="auto"/>
                <w:sz w:val="18"/>
                <w:szCs w:val="18"/>
              </w:rPr>
              <w:t>47407160232</w:t>
            </w:r>
          </w:p>
        </w:tc>
      </w:tr>
      <w:tr w:rsidR="007475B8" w:rsidRPr="004B0BFA" w14:paraId="6B90FB17" w14:textId="77777777" w:rsidTr="00386443">
        <w:trPr>
          <w:trHeight w:val="283"/>
        </w:trPr>
        <w:tc>
          <w:tcPr>
            <w:tcW w:w="4390" w:type="dxa"/>
          </w:tcPr>
          <w:p w14:paraId="21DC2CCE" w14:textId="077712D7"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Roll:</w:t>
            </w:r>
            <w:r w:rsidRPr="00082F16">
              <w:rPr>
                <w:rFonts w:ascii="Arial Narrow" w:hAnsi="Arial Narrow" w:cs="Arial"/>
                <w:color w:val="auto"/>
                <w:sz w:val="20"/>
                <w:szCs w:val="20"/>
              </w:rPr>
              <w:t xml:space="preserve"> </w:t>
            </w:r>
          </w:p>
        </w:tc>
        <w:tc>
          <w:tcPr>
            <w:tcW w:w="5953" w:type="dxa"/>
          </w:tcPr>
          <w:p w14:paraId="16AFA671" w14:textId="3FCD3B6E" w:rsidR="007475B8" w:rsidRPr="00082F16" w:rsidRDefault="00DF1D3F" w:rsidP="007475B8">
            <w:pPr>
              <w:rPr>
                <w:rFonts w:ascii="Arial Narrow" w:eastAsia="Arial Unicode MS" w:hAnsi="Arial Narrow" w:cs="Arial"/>
                <w:b/>
                <w:bCs/>
                <w:iCs/>
                <w:color w:val="auto"/>
                <w:sz w:val="18"/>
                <w:szCs w:val="18"/>
              </w:rPr>
            </w:pPr>
            <w:r>
              <w:rPr>
                <w:rFonts w:ascii="Arial Narrow" w:eastAsia="Arial Unicode MS" w:hAnsi="Arial Narrow" w:cs="Arial"/>
                <w:b/>
                <w:bCs/>
                <w:iCs/>
                <w:color w:val="auto"/>
                <w:sz w:val="18"/>
                <w:szCs w:val="18"/>
              </w:rPr>
              <w:t>Peadirektor</w:t>
            </w:r>
          </w:p>
        </w:tc>
      </w:tr>
      <w:tr w:rsidR="007475B8" w:rsidRPr="004B0BFA" w14:paraId="103B72B3" w14:textId="77777777" w:rsidTr="00386443">
        <w:trPr>
          <w:trHeight w:val="283"/>
        </w:trPr>
        <w:tc>
          <w:tcPr>
            <w:tcW w:w="4390" w:type="dxa"/>
          </w:tcPr>
          <w:p w14:paraId="33FD8A7B" w14:textId="3B8564C1"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Telefon:</w:t>
            </w:r>
            <w:r w:rsidRPr="00082F16">
              <w:rPr>
                <w:rFonts w:ascii="Arial Narrow" w:hAnsi="Arial Narrow" w:cs="Arial"/>
                <w:color w:val="auto"/>
                <w:sz w:val="20"/>
                <w:szCs w:val="20"/>
              </w:rPr>
              <w:t xml:space="preserve"> </w:t>
            </w:r>
          </w:p>
        </w:tc>
        <w:tc>
          <w:tcPr>
            <w:tcW w:w="5953" w:type="dxa"/>
          </w:tcPr>
          <w:p w14:paraId="20B66488" w14:textId="7781ED61" w:rsidR="007475B8" w:rsidRPr="00082F16" w:rsidRDefault="00F20EA8" w:rsidP="007475B8">
            <w:pPr>
              <w:rPr>
                <w:rFonts w:ascii="Arial Narrow" w:eastAsia="Arial Unicode MS" w:hAnsi="Arial Narrow" w:cs="Arial"/>
                <w:b/>
                <w:bCs/>
                <w:iCs/>
                <w:color w:val="auto"/>
                <w:sz w:val="18"/>
                <w:szCs w:val="18"/>
              </w:rPr>
            </w:pPr>
            <w:hyperlink r:id="rId14" w:tooltip="Infotelefon" w:history="1">
              <w:r w:rsidR="007475B8" w:rsidRPr="009E71F7">
                <w:rPr>
                  <w:rStyle w:val="Hperlink"/>
                  <w:rFonts w:ascii="Arial Narrow" w:eastAsia="Arial Unicode MS" w:hAnsi="Arial Narrow" w:cs="Arial"/>
                  <w:b/>
                  <w:bCs/>
                  <w:iCs/>
                  <w:sz w:val="18"/>
                  <w:szCs w:val="18"/>
                </w:rPr>
                <w:t>612 1360</w:t>
              </w:r>
            </w:hyperlink>
          </w:p>
        </w:tc>
      </w:tr>
      <w:tr w:rsidR="007475B8" w:rsidRPr="004B0BFA" w14:paraId="4B99E294" w14:textId="77777777" w:rsidTr="00386443">
        <w:trPr>
          <w:trHeight w:val="283"/>
        </w:trPr>
        <w:tc>
          <w:tcPr>
            <w:tcW w:w="4390" w:type="dxa"/>
          </w:tcPr>
          <w:p w14:paraId="53AC06D5" w14:textId="053E2105"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e-post:</w:t>
            </w:r>
            <w:r w:rsidRPr="00082F16">
              <w:rPr>
                <w:rFonts w:ascii="Arial Narrow" w:hAnsi="Arial Narrow" w:cs="Arial"/>
                <w:color w:val="auto"/>
                <w:sz w:val="20"/>
                <w:szCs w:val="20"/>
              </w:rPr>
              <w:t xml:space="preserve"> </w:t>
            </w:r>
          </w:p>
        </w:tc>
        <w:tc>
          <w:tcPr>
            <w:tcW w:w="5953" w:type="dxa"/>
          </w:tcPr>
          <w:p w14:paraId="098EF000" w14:textId="5EC8D3D3" w:rsidR="007475B8" w:rsidRPr="00082F16" w:rsidRDefault="00F20EA8" w:rsidP="007475B8">
            <w:pPr>
              <w:rPr>
                <w:rFonts w:ascii="Arial Narrow" w:eastAsia="Arial Unicode MS" w:hAnsi="Arial Narrow" w:cs="Arial"/>
                <w:b/>
                <w:bCs/>
                <w:iCs/>
                <w:color w:val="auto"/>
                <w:sz w:val="18"/>
                <w:szCs w:val="18"/>
              </w:rPr>
            </w:pPr>
            <w:hyperlink r:id="rId15" w:history="1">
              <w:r w:rsidR="007475B8" w:rsidRPr="009F0CC1">
                <w:rPr>
                  <w:rStyle w:val="Hperlink"/>
                  <w:rFonts w:ascii="Arial Narrow" w:eastAsia="Arial Unicode MS" w:hAnsi="Arial Narrow" w:cs="Arial"/>
                  <w:b/>
                  <w:bCs/>
                  <w:iCs/>
                  <w:sz w:val="18"/>
                  <w:szCs w:val="18"/>
                </w:rPr>
                <w:t>maret.maripuu@sotsiaalkindlustusamet.ee</w:t>
              </w:r>
            </w:hyperlink>
            <w:r w:rsidR="007475B8">
              <w:rPr>
                <w:rFonts w:ascii="Arial Narrow" w:eastAsia="Arial Unicode MS" w:hAnsi="Arial Narrow" w:cs="Arial"/>
                <w:b/>
                <w:bCs/>
                <w:iCs/>
                <w:color w:val="auto"/>
                <w:sz w:val="18"/>
                <w:szCs w:val="18"/>
              </w:rPr>
              <w:t xml:space="preserve"> </w:t>
            </w:r>
          </w:p>
        </w:tc>
      </w:tr>
      <w:tr w:rsidR="007475B8" w:rsidRPr="004B0BFA" w14:paraId="17E03A8D" w14:textId="77777777" w:rsidTr="00386443">
        <w:trPr>
          <w:trHeight w:val="283"/>
        </w:trPr>
        <w:tc>
          <w:tcPr>
            <w:tcW w:w="4390" w:type="dxa"/>
          </w:tcPr>
          <w:p w14:paraId="6996128B" w14:textId="7F9EAC1F"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 soovib saada teavitust e-postile (JAH/EI):</w:t>
            </w:r>
            <w:r w:rsidRPr="00082F16">
              <w:rPr>
                <w:rFonts w:ascii="Arial Narrow" w:hAnsi="Arial Narrow" w:cs="Arial"/>
                <w:color w:val="auto"/>
                <w:sz w:val="20"/>
                <w:szCs w:val="20"/>
              </w:rPr>
              <w:t xml:space="preserve"> </w:t>
            </w:r>
          </w:p>
        </w:tc>
        <w:tc>
          <w:tcPr>
            <w:tcW w:w="5953" w:type="dxa"/>
          </w:tcPr>
          <w:p w14:paraId="3D5242FA" w14:textId="7557148A" w:rsidR="007475B8" w:rsidRPr="00082F16" w:rsidRDefault="007475B8" w:rsidP="007475B8">
            <w:pPr>
              <w:rPr>
                <w:rFonts w:ascii="Arial Narrow" w:eastAsia="Arial Unicode MS" w:hAnsi="Arial Narrow" w:cs="Arial"/>
                <w:i/>
                <w:color w:val="auto"/>
                <w:sz w:val="18"/>
                <w:szCs w:val="18"/>
              </w:rPr>
            </w:pPr>
            <w:r>
              <w:rPr>
                <w:rFonts w:ascii="Arial Narrow" w:eastAsia="Arial Unicode MS" w:hAnsi="Arial Narrow" w:cs="Arial"/>
                <w:i/>
                <w:color w:val="auto"/>
                <w:sz w:val="18"/>
                <w:szCs w:val="18"/>
              </w:rPr>
              <w:t>EI</w:t>
            </w:r>
          </w:p>
        </w:tc>
      </w:tr>
      <w:tr w:rsidR="007475B8" w:rsidRPr="00082F16" w14:paraId="6FAA2DFB" w14:textId="77777777" w:rsidTr="007940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390" w:type="dxa"/>
          </w:tcPr>
          <w:p w14:paraId="105703EC" w14:textId="77777777"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Eesnimi:</w:t>
            </w:r>
            <w:r w:rsidRPr="00082F16">
              <w:rPr>
                <w:rFonts w:ascii="Arial Narrow" w:hAnsi="Arial Narrow" w:cs="Arial"/>
                <w:color w:val="auto"/>
                <w:sz w:val="20"/>
                <w:szCs w:val="20"/>
              </w:rPr>
              <w:t xml:space="preserve"> </w:t>
            </w:r>
          </w:p>
        </w:tc>
        <w:tc>
          <w:tcPr>
            <w:tcW w:w="5953" w:type="dxa"/>
          </w:tcPr>
          <w:p w14:paraId="753E3CAA" w14:textId="15CD0494" w:rsidR="007475B8" w:rsidRPr="00D65568" w:rsidRDefault="007475B8" w:rsidP="007475B8">
            <w:pPr>
              <w:rPr>
                <w:rFonts w:ascii="Arial Narrow" w:eastAsia="Arial Unicode MS" w:hAnsi="Arial Narrow" w:cs="Arial"/>
                <w:b/>
                <w:bCs/>
                <w:iCs/>
                <w:color w:val="auto"/>
                <w:sz w:val="18"/>
                <w:szCs w:val="18"/>
                <w:highlight w:val="yellow"/>
              </w:rPr>
            </w:pPr>
            <w:r w:rsidRPr="003C3B20">
              <w:rPr>
                <w:rFonts w:ascii="Arial Narrow" w:eastAsia="Arial Unicode MS" w:hAnsi="Arial Narrow" w:cs="Arial"/>
                <w:b/>
                <w:bCs/>
                <w:iCs/>
                <w:color w:val="000000" w:themeColor="text1"/>
                <w:sz w:val="18"/>
                <w:szCs w:val="18"/>
              </w:rPr>
              <w:t>Marilin</w:t>
            </w:r>
          </w:p>
        </w:tc>
      </w:tr>
      <w:tr w:rsidR="007475B8" w:rsidRPr="00082F16" w14:paraId="0BCFD25C" w14:textId="77777777" w:rsidTr="007940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390" w:type="dxa"/>
          </w:tcPr>
          <w:p w14:paraId="6EB2E97F" w14:textId="77777777"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Perenimi:</w:t>
            </w:r>
            <w:r w:rsidRPr="00082F16">
              <w:rPr>
                <w:rFonts w:ascii="Arial Narrow" w:hAnsi="Arial Narrow" w:cs="Arial"/>
                <w:color w:val="auto"/>
                <w:sz w:val="20"/>
                <w:szCs w:val="20"/>
              </w:rPr>
              <w:t xml:space="preserve"> </w:t>
            </w:r>
          </w:p>
        </w:tc>
        <w:tc>
          <w:tcPr>
            <w:tcW w:w="5953" w:type="dxa"/>
          </w:tcPr>
          <w:p w14:paraId="60B49BF4" w14:textId="18BE0397" w:rsidR="007475B8" w:rsidRPr="00D65568" w:rsidRDefault="007475B8" w:rsidP="007475B8">
            <w:pPr>
              <w:rPr>
                <w:rFonts w:ascii="Arial Narrow" w:eastAsia="Arial Unicode MS" w:hAnsi="Arial Narrow" w:cs="Arial"/>
                <w:b/>
                <w:bCs/>
                <w:iCs/>
                <w:color w:val="auto"/>
                <w:sz w:val="18"/>
                <w:szCs w:val="18"/>
                <w:highlight w:val="yellow"/>
              </w:rPr>
            </w:pPr>
            <w:r w:rsidRPr="003C3B20">
              <w:rPr>
                <w:rFonts w:ascii="Arial Narrow" w:eastAsia="Arial Unicode MS" w:hAnsi="Arial Narrow" w:cs="Arial"/>
                <w:b/>
                <w:bCs/>
                <w:iCs/>
                <w:color w:val="auto"/>
                <w:sz w:val="18"/>
                <w:szCs w:val="18"/>
              </w:rPr>
              <w:t>Ojang</w:t>
            </w:r>
          </w:p>
        </w:tc>
      </w:tr>
      <w:tr w:rsidR="007475B8" w:rsidRPr="00082F16" w14:paraId="457CF652" w14:textId="77777777" w:rsidTr="007940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390" w:type="dxa"/>
          </w:tcPr>
          <w:p w14:paraId="3EC5CA6B" w14:textId="77777777"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Isikukood:</w:t>
            </w:r>
            <w:r w:rsidRPr="00082F16">
              <w:rPr>
                <w:rFonts w:ascii="Arial Narrow" w:hAnsi="Arial Narrow" w:cs="Arial"/>
                <w:color w:val="auto"/>
                <w:sz w:val="20"/>
                <w:szCs w:val="20"/>
              </w:rPr>
              <w:t xml:space="preserve"> </w:t>
            </w:r>
          </w:p>
        </w:tc>
        <w:tc>
          <w:tcPr>
            <w:tcW w:w="5953" w:type="dxa"/>
          </w:tcPr>
          <w:p w14:paraId="44F35126" w14:textId="2AE7C9DC" w:rsidR="007475B8" w:rsidRPr="00D65568" w:rsidRDefault="007475B8" w:rsidP="007475B8">
            <w:pPr>
              <w:rPr>
                <w:rFonts w:ascii="Arial Narrow" w:eastAsia="Arial Unicode MS" w:hAnsi="Arial Narrow" w:cs="Arial"/>
                <w:b/>
                <w:bCs/>
                <w:iCs/>
                <w:color w:val="auto"/>
                <w:sz w:val="18"/>
                <w:szCs w:val="18"/>
                <w:highlight w:val="yellow"/>
              </w:rPr>
            </w:pPr>
            <w:r w:rsidRPr="003C3B20">
              <w:rPr>
                <w:rFonts w:ascii="Arial Narrow" w:eastAsia="Arial Unicode MS" w:hAnsi="Arial Narrow" w:cs="Arial"/>
                <w:b/>
                <w:bCs/>
                <w:iCs/>
                <w:color w:val="auto"/>
                <w:sz w:val="18"/>
                <w:szCs w:val="18"/>
              </w:rPr>
              <w:t>47809050220</w:t>
            </w:r>
          </w:p>
        </w:tc>
      </w:tr>
      <w:tr w:rsidR="007475B8" w:rsidRPr="00082F16" w14:paraId="19A0488A" w14:textId="77777777" w:rsidTr="007940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390" w:type="dxa"/>
          </w:tcPr>
          <w:p w14:paraId="6602879F" w14:textId="77777777"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Roll:</w:t>
            </w:r>
            <w:r w:rsidRPr="00082F16">
              <w:rPr>
                <w:rFonts w:ascii="Arial Narrow" w:hAnsi="Arial Narrow" w:cs="Arial"/>
                <w:color w:val="auto"/>
                <w:sz w:val="20"/>
                <w:szCs w:val="20"/>
              </w:rPr>
              <w:t xml:space="preserve"> </w:t>
            </w:r>
          </w:p>
        </w:tc>
        <w:tc>
          <w:tcPr>
            <w:tcW w:w="5953" w:type="dxa"/>
          </w:tcPr>
          <w:p w14:paraId="0A19C4D1" w14:textId="0A6B343A" w:rsidR="007475B8" w:rsidRPr="00D65568" w:rsidRDefault="007475B8" w:rsidP="007475B8">
            <w:pPr>
              <w:rPr>
                <w:rFonts w:ascii="Arial Narrow" w:eastAsia="Arial Unicode MS" w:hAnsi="Arial Narrow" w:cs="Arial"/>
                <w:b/>
                <w:bCs/>
                <w:iCs/>
                <w:color w:val="auto"/>
                <w:sz w:val="18"/>
                <w:szCs w:val="18"/>
                <w:highlight w:val="yellow"/>
              </w:rPr>
            </w:pPr>
            <w:r w:rsidRPr="003C3B20">
              <w:rPr>
                <w:rFonts w:ascii="Arial Narrow" w:eastAsia="Arial Unicode MS" w:hAnsi="Arial Narrow" w:cs="Arial"/>
                <w:b/>
                <w:bCs/>
                <w:iCs/>
                <w:color w:val="auto"/>
                <w:sz w:val="18"/>
                <w:szCs w:val="18"/>
              </w:rPr>
              <w:t>Raamatupidaja</w:t>
            </w:r>
          </w:p>
        </w:tc>
      </w:tr>
      <w:tr w:rsidR="007475B8" w:rsidRPr="00082F16" w14:paraId="41431B92" w14:textId="77777777" w:rsidTr="007940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390" w:type="dxa"/>
          </w:tcPr>
          <w:p w14:paraId="350B9BF8" w14:textId="77777777"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Telefon:</w:t>
            </w:r>
            <w:r w:rsidRPr="00082F16">
              <w:rPr>
                <w:rFonts w:ascii="Arial Narrow" w:hAnsi="Arial Narrow" w:cs="Arial"/>
                <w:color w:val="auto"/>
                <w:sz w:val="20"/>
                <w:szCs w:val="20"/>
              </w:rPr>
              <w:t xml:space="preserve"> </w:t>
            </w:r>
          </w:p>
        </w:tc>
        <w:tc>
          <w:tcPr>
            <w:tcW w:w="5953" w:type="dxa"/>
          </w:tcPr>
          <w:p w14:paraId="196B37A9" w14:textId="4003E0E0" w:rsidR="007475B8" w:rsidRPr="00D65568" w:rsidRDefault="007475B8" w:rsidP="007475B8">
            <w:pPr>
              <w:rPr>
                <w:rFonts w:ascii="Arial Narrow" w:eastAsia="Arial Unicode MS" w:hAnsi="Arial Narrow" w:cs="Arial"/>
                <w:b/>
                <w:bCs/>
                <w:iCs/>
                <w:color w:val="auto"/>
                <w:sz w:val="18"/>
                <w:szCs w:val="18"/>
                <w:highlight w:val="yellow"/>
              </w:rPr>
            </w:pPr>
            <w:r w:rsidRPr="003C3B20">
              <w:rPr>
                <w:rFonts w:ascii="Arial Narrow" w:eastAsia="Arial Unicode MS" w:hAnsi="Arial Narrow" w:cs="Arial"/>
                <w:b/>
                <w:bCs/>
                <w:iCs/>
                <w:color w:val="auto"/>
                <w:sz w:val="18"/>
                <w:szCs w:val="18"/>
              </w:rPr>
              <w:t>6208372</w:t>
            </w:r>
          </w:p>
        </w:tc>
      </w:tr>
      <w:tr w:rsidR="007475B8" w:rsidRPr="00082F16" w14:paraId="5FFEF281" w14:textId="77777777" w:rsidTr="007940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390" w:type="dxa"/>
          </w:tcPr>
          <w:p w14:paraId="46858D53" w14:textId="77777777"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e-post:</w:t>
            </w:r>
            <w:r w:rsidRPr="00082F16">
              <w:rPr>
                <w:rFonts w:ascii="Arial Narrow" w:hAnsi="Arial Narrow" w:cs="Arial"/>
                <w:color w:val="auto"/>
                <w:sz w:val="20"/>
                <w:szCs w:val="20"/>
              </w:rPr>
              <w:t xml:space="preserve"> </w:t>
            </w:r>
          </w:p>
        </w:tc>
        <w:tc>
          <w:tcPr>
            <w:tcW w:w="5953" w:type="dxa"/>
          </w:tcPr>
          <w:p w14:paraId="0C8B8877" w14:textId="1C4AA528" w:rsidR="007475B8" w:rsidRPr="00D65568" w:rsidRDefault="00F20EA8" w:rsidP="007475B8">
            <w:pPr>
              <w:rPr>
                <w:rFonts w:ascii="Arial Narrow" w:eastAsia="Arial Unicode MS" w:hAnsi="Arial Narrow" w:cs="Arial"/>
                <w:b/>
                <w:bCs/>
                <w:iCs/>
                <w:color w:val="auto"/>
                <w:sz w:val="18"/>
                <w:szCs w:val="18"/>
                <w:highlight w:val="yellow"/>
              </w:rPr>
            </w:pPr>
            <w:hyperlink r:id="rId16" w:history="1">
              <w:r w:rsidR="007475B8" w:rsidRPr="000D7D20">
                <w:rPr>
                  <w:rStyle w:val="Hperlink"/>
                  <w:rFonts w:ascii="Arial Narrow" w:eastAsia="Arial Unicode MS" w:hAnsi="Arial Narrow" w:cs="Arial"/>
                  <w:b/>
                  <w:bCs/>
                  <w:iCs/>
                  <w:sz w:val="18"/>
                  <w:szCs w:val="18"/>
                </w:rPr>
                <w:t>marilin.ojang@sotsiaalkindlustusamet.ee</w:t>
              </w:r>
            </w:hyperlink>
            <w:r w:rsidR="007475B8">
              <w:rPr>
                <w:rFonts w:ascii="Arial Narrow" w:eastAsia="Arial Unicode MS" w:hAnsi="Arial Narrow" w:cs="Arial"/>
                <w:b/>
                <w:bCs/>
                <w:iCs/>
                <w:color w:val="auto"/>
                <w:sz w:val="18"/>
                <w:szCs w:val="18"/>
              </w:rPr>
              <w:t xml:space="preserve"> </w:t>
            </w:r>
          </w:p>
        </w:tc>
      </w:tr>
      <w:tr w:rsidR="007475B8" w:rsidRPr="00082F16" w14:paraId="128BDC01" w14:textId="77777777" w:rsidTr="007940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390" w:type="dxa"/>
          </w:tcPr>
          <w:p w14:paraId="52AA1E52" w14:textId="77777777" w:rsidR="007475B8" w:rsidRPr="00082F16" w:rsidRDefault="007475B8" w:rsidP="007475B8">
            <w:pPr>
              <w:jc w:val="right"/>
              <w:rPr>
                <w:rFonts w:ascii="Arial Narrow" w:eastAsia="Arial Unicode MS" w:hAnsi="Arial Narrow" w:cs="Arial"/>
                <w:color w:val="auto"/>
                <w:sz w:val="20"/>
                <w:szCs w:val="20"/>
              </w:rPr>
            </w:pPr>
            <w:r w:rsidRPr="00082F16">
              <w:rPr>
                <w:rFonts w:ascii="Arial Narrow" w:eastAsia="Arial Unicode MS" w:hAnsi="Arial Narrow" w:cs="Arial"/>
                <w:color w:val="auto"/>
                <w:sz w:val="20"/>
                <w:szCs w:val="20"/>
              </w:rPr>
              <w:t>Isik soovib saada teavitust e-postile (JAH/EI):</w:t>
            </w:r>
            <w:r w:rsidRPr="00082F16">
              <w:rPr>
                <w:rFonts w:ascii="Arial Narrow" w:hAnsi="Arial Narrow" w:cs="Arial"/>
                <w:color w:val="auto"/>
                <w:sz w:val="20"/>
                <w:szCs w:val="20"/>
              </w:rPr>
              <w:t xml:space="preserve"> </w:t>
            </w:r>
          </w:p>
        </w:tc>
        <w:tc>
          <w:tcPr>
            <w:tcW w:w="5953" w:type="dxa"/>
          </w:tcPr>
          <w:p w14:paraId="635A195C" w14:textId="0B2865A8" w:rsidR="007475B8" w:rsidRPr="00082F16" w:rsidRDefault="007475B8" w:rsidP="007475B8">
            <w:pPr>
              <w:rPr>
                <w:rFonts w:ascii="Arial Narrow" w:eastAsia="Arial Unicode MS" w:hAnsi="Arial Narrow" w:cs="Arial"/>
                <w:i/>
                <w:color w:val="auto"/>
                <w:sz w:val="18"/>
                <w:szCs w:val="18"/>
              </w:rPr>
            </w:pPr>
            <w:r>
              <w:rPr>
                <w:rFonts w:ascii="Arial Narrow" w:eastAsia="Arial Unicode MS" w:hAnsi="Arial Narrow" w:cs="Arial"/>
                <w:i/>
                <w:color w:val="auto"/>
                <w:sz w:val="18"/>
                <w:szCs w:val="18"/>
              </w:rPr>
              <w:t>JAH</w:t>
            </w:r>
          </w:p>
        </w:tc>
      </w:tr>
    </w:tbl>
    <w:p w14:paraId="5F0C8670" w14:textId="15E310E3" w:rsidR="006E2A02" w:rsidRPr="00C12BD7" w:rsidRDefault="006E2A02">
      <w:pPr>
        <w:rPr>
          <w:rFonts w:ascii="Arial Narrow" w:eastAsia="Arial Unicode MS" w:hAnsi="Arial Narrow" w:cs="Arial"/>
        </w:rPr>
      </w:pPr>
    </w:p>
    <w:p w14:paraId="4E619C23" w14:textId="18E33247" w:rsidR="006F1777" w:rsidRPr="004B0BFA" w:rsidRDefault="00827715" w:rsidP="00B640F7">
      <w:pPr>
        <w:spacing w:after="12"/>
        <w:ind w:right="144"/>
        <w:jc w:val="both"/>
        <w:rPr>
          <w:rFonts w:ascii="Arial Narrow" w:eastAsia="Arial Unicode MS" w:hAnsi="Arial Narrow" w:cs="Arial"/>
        </w:rPr>
      </w:pPr>
      <w:r w:rsidRPr="004B0BFA">
        <w:rPr>
          <w:rFonts w:ascii="Arial Narrow" w:eastAsia="Arial Unicode MS" w:hAnsi="Arial Narrow" w:cs="Arial"/>
          <w:sz w:val="40"/>
        </w:rPr>
        <w:t>2.</w:t>
      </w:r>
      <w:r w:rsidR="008F22DC" w:rsidRPr="004B0BFA">
        <w:rPr>
          <w:rFonts w:ascii="Arial Narrow" w:eastAsia="Arial Unicode MS" w:hAnsi="Arial Narrow" w:cs="Arial"/>
          <w:sz w:val="40"/>
        </w:rPr>
        <w:t>Üldandmed</w:t>
      </w:r>
    </w:p>
    <w:p w14:paraId="31029CB3" w14:textId="4FD50922" w:rsidR="00B21603" w:rsidRPr="004B0BFA" w:rsidRDefault="00C633A2" w:rsidP="00DE039D">
      <w:pPr>
        <w:pStyle w:val="Pealkiri1"/>
        <w:ind w:left="13"/>
        <w:jc w:val="both"/>
        <w:rPr>
          <w:rFonts w:ascii="Arial Narrow" w:eastAsia="Arial Unicode MS" w:hAnsi="Arial Narrow" w:cs="Arial"/>
          <w:i/>
          <w:sz w:val="20"/>
          <w:szCs w:val="20"/>
        </w:rPr>
      </w:pPr>
      <w:r>
        <w:rPr>
          <w:rFonts w:ascii="Arial Narrow" w:eastAsia="Arial Unicode MS" w:hAnsi="Arial Narrow" w:cs="Arial"/>
          <w:i/>
          <w:sz w:val="20"/>
          <w:szCs w:val="20"/>
        </w:rPr>
        <w:t>Si</w:t>
      </w:r>
      <w:r w:rsidR="00FE0F0C" w:rsidRPr="00FE0F0C">
        <w:rPr>
          <w:rFonts w:ascii="Arial Narrow" w:eastAsia="Arial Unicode MS" w:hAnsi="Arial Narrow" w:cs="Arial"/>
          <w:i/>
          <w:sz w:val="20"/>
          <w:szCs w:val="20"/>
        </w:rPr>
        <w:t>sesta</w:t>
      </w:r>
      <w:r>
        <w:rPr>
          <w:rFonts w:ascii="Arial Narrow" w:eastAsia="Arial Unicode MS" w:hAnsi="Arial Narrow" w:cs="Arial"/>
          <w:i/>
          <w:sz w:val="20"/>
          <w:szCs w:val="20"/>
        </w:rPr>
        <w:t>ge</w:t>
      </w:r>
      <w:r w:rsidR="00FE0F0C" w:rsidRPr="00FE0F0C">
        <w:rPr>
          <w:rFonts w:ascii="Arial Narrow" w:eastAsia="Arial Unicode MS" w:hAnsi="Arial Narrow" w:cs="Arial"/>
          <w:i/>
          <w:sz w:val="20"/>
          <w:szCs w:val="20"/>
        </w:rPr>
        <w:t xml:space="preserve"> projekti üldandmed ja info selle kohta, kas olete saanud või taotlenud käesoleva projektiga sisuliselt seotud tegevuste elluviimiseks toetust teistest allikatest. Toetust ei saa taotleda kulule, mida on juba teisest meetmest või riigisisestest või muudest välisabi vahenditest rahastatud.</w:t>
      </w:r>
      <w:r w:rsidR="00B21603" w:rsidRPr="004B0BFA">
        <w:rPr>
          <w:rFonts w:ascii="Arial Narrow" w:eastAsia="Arial Unicode MS" w:hAnsi="Arial Narrow" w:cs="Arial"/>
          <w:i/>
          <w:sz w:val="20"/>
          <w:szCs w:val="20"/>
        </w:rPr>
        <w:t xml:space="preserve"> </w:t>
      </w:r>
    </w:p>
    <w:p w14:paraId="25BA4C75" w14:textId="77777777" w:rsidR="00B21603" w:rsidRPr="004B0BFA" w:rsidRDefault="00B21603">
      <w:pPr>
        <w:pStyle w:val="Pealkiri1"/>
        <w:ind w:left="13"/>
        <w:rPr>
          <w:rFonts w:ascii="Arial Narrow" w:eastAsia="Arial Unicode MS" w:hAnsi="Arial Narrow" w:cs="Arial"/>
          <w:sz w:val="20"/>
          <w:szCs w:val="20"/>
        </w:rPr>
      </w:pPr>
    </w:p>
    <w:p w14:paraId="1E08F94A" w14:textId="4C424768" w:rsidR="006F1777" w:rsidRPr="004B0BFA" w:rsidRDefault="008F22DC">
      <w:pPr>
        <w:pStyle w:val="Pealkiri1"/>
        <w:ind w:left="13"/>
        <w:rPr>
          <w:rFonts w:ascii="Arial Narrow" w:eastAsia="Arial Unicode MS" w:hAnsi="Arial Narrow" w:cs="Arial"/>
        </w:rPr>
      </w:pPr>
      <w:r w:rsidRPr="004B0BFA">
        <w:rPr>
          <w:rFonts w:ascii="Arial Narrow" w:eastAsia="Arial Unicode MS" w:hAnsi="Arial Narrow" w:cs="Arial"/>
        </w:rPr>
        <w:t>Projekti üldandmed</w:t>
      </w:r>
    </w:p>
    <w:tbl>
      <w:tblPr>
        <w:tblStyle w:val="Kontuurtabel"/>
        <w:tblW w:w="0" w:type="auto"/>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80"/>
        <w:gridCol w:w="5971"/>
      </w:tblGrid>
      <w:tr w:rsidR="005717F0" w:rsidRPr="004B0BFA" w14:paraId="68181D64" w14:textId="77777777" w:rsidTr="00B21603">
        <w:trPr>
          <w:trHeight w:val="542"/>
        </w:trPr>
        <w:tc>
          <w:tcPr>
            <w:tcW w:w="4380" w:type="dxa"/>
          </w:tcPr>
          <w:p w14:paraId="1A484FB7" w14:textId="21D7CC9D" w:rsidR="005717F0" w:rsidRPr="004B0BFA" w:rsidRDefault="005717F0" w:rsidP="00380C04">
            <w:pPr>
              <w:spacing w:after="18"/>
              <w:ind w:right="148"/>
              <w:jc w:val="right"/>
              <w:rPr>
                <w:rFonts w:ascii="Arial Narrow" w:eastAsia="Arial Unicode MS" w:hAnsi="Arial Narrow" w:cs="Arial"/>
                <w:sz w:val="20"/>
                <w:szCs w:val="20"/>
              </w:rPr>
            </w:pPr>
            <w:r w:rsidRPr="00A51F3F">
              <w:rPr>
                <w:rFonts w:ascii="Arial Narrow" w:eastAsia="Arial Unicode MS" w:hAnsi="Arial Narrow" w:cs="Arial"/>
                <w:bCs/>
                <w:sz w:val="20"/>
                <w:szCs w:val="20"/>
              </w:rPr>
              <w:t>Taotlusvoor</w:t>
            </w:r>
            <w:r w:rsidR="003100AB">
              <w:rPr>
                <w:rFonts w:ascii="Arial Narrow" w:eastAsia="Arial Unicode MS" w:hAnsi="Arial Narrow" w:cs="Arial"/>
                <w:bCs/>
                <w:sz w:val="20"/>
                <w:szCs w:val="20"/>
              </w:rPr>
              <w:t>u</w:t>
            </w:r>
            <w:r w:rsidRPr="00A51F3F">
              <w:rPr>
                <w:rFonts w:ascii="Arial Narrow" w:eastAsia="Arial Unicode MS" w:hAnsi="Arial Narrow" w:cs="Arial"/>
                <w:bCs/>
                <w:sz w:val="20"/>
                <w:szCs w:val="20"/>
              </w:rPr>
              <w:t>/</w:t>
            </w:r>
            <w:proofErr w:type="spellStart"/>
            <w:r w:rsidRPr="00A51F3F">
              <w:rPr>
                <w:rFonts w:ascii="Arial Narrow" w:eastAsia="Arial Unicode MS" w:hAnsi="Arial Narrow" w:cs="Arial"/>
                <w:bCs/>
                <w:sz w:val="20"/>
                <w:szCs w:val="20"/>
              </w:rPr>
              <w:t>TATi</w:t>
            </w:r>
            <w:proofErr w:type="spellEnd"/>
            <w:r w:rsidRPr="00A51F3F">
              <w:rPr>
                <w:rFonts w:ascii="Arial Narrow" w:eastAsia="Arial Unicode MS" w:hAnsi="Arial Narrow" w:cs="Arial"/>
                <w:bCs/>
                <w:sz w:val="20"/>
                <w:szCs w:val="20"/>
              </w:rPr>
              <w:t xml:space="preserve"> pealkiri:</w:t>
            </w:r>
          </w:p>
        </w:tc>
        <w:tc>
          <w:tcPr>
            <w:tcW w:w="5971" w:type="dxa"/>
          </w:tcPr>
          <w:p w14:paraId="6326F1D3" w14:textId="0429C988" w:rsidR="005717F0" w:rsidRPr="00A87A8B" w:rsidRDefault="007475B8" w:rsidP="007475B8">
            <w:pPr>
              <w:rPr>
                <w:rFonts w:ascii="Arial Narrow" w:eastAsia="Times New Roman" w:hAnsi="Arial Narrow" w:cs="Times New Roman"/>
                <w:b/>
                <w:bCs/>
                <w:color w:val="000000" w:themeColor="text1"/>
                <w:sz w:val="20"/>
                <w:szCs w:val="20"/>
              </w:rPr>
            </w:pPr>
            <w:r w:rsidRPr="00A87A8B">
              <w:rPr>
                <w:rFonts w:ascii="Arial Narrow" w:eastAsia="Times New Roman" w:hAnsi="Arial Narrow" w:cs="Times New Roman"/>
                <w:b/>
                <w:bCs/>
                <w:color w:val="000000" w:themeColor="text1"/>
                <w:sz w:val="20"/>
                <w:szCs w:val="20"/>
              </w:rPr>
              <w:t>2.3 „Tugiisikuteenus rahvusvahelise kaitse saajatele“</w:t>
            </w:r>
          </w:p>
        </w:tc>
      </w:tr>
      <w:tr w:rsidR="00380C04" w:rsidRPr="004B0BFA" w14:paraId="27DE20FD" w14:textId="77777777" w:rsidTr="00B21603">
        <w:trPr>
          <w:trHeight w:val="542"/>
        </w:trPr>
        <w:tc>
          <w:tcPr>
            <w:tcW w:w="4380" w:type="dxa"/>
          </w:tcPr>
          <w:p w14:paraId="2ACAE651" w14:textId="45203504" w:rsidR="00380C04" w:rsidRPr="004B0BFA" w:rsidRDefault="00380C04" w:rsidP="00380C04">
            <w:pPr>
              <w:spacing w:after="18"/>
              <w:ind w:right="148"/>
              <w:jc w:val="right"/>
              <w:rPr>
                <w:rFonts w:ascii="Arial Narrow" w:eastAsia="Arial Unicode MS" w:hAnsi="Arial Narrow" w:cs="Arial"/>
              </w:rPr>
            </w:pPr>
            <w:r w:rsidRPr="004B0BFA">
              <w:rPr>
                <w:rFonts w:ascii="Arial Narrow" w:eastAsia="Arial Unicode MS" w:hAnsi="Arial Narrow" w:cs="Arial"/>
                <w:sz w:val="20"/>
                <w:szCs w:val="20"/>
              </w:rPr>
              <w:t>Projekti nimi:</w:t>
            </w:r>
            <w:r w:rsidR="00547273" w:rsidRPr="003A2C5C">
              <w:rPr>
                <w:rFonts w:ascii="Arial Narrow" w:hAnsi="Arial Narrow" w:cs="Arial"/>
                <w:color w:val="990033"/>
                <w:sz w:val="20"/>
                <w:szCs w:val="20"/>
              </w:rPr>
              <w:t xml:space="preserve"> </w:t>
            </w:r>
          </w:p>
        </w:tc>
        <w:tc>
          <w:tcPr>
            <w:tcW w:w="5971" w:type="dxa"/>
          </w:tcPr>
          <w:p w14:paraId="44F28B7D" w14:textId="2352F48F" w:rsidR="00380C04" w:rsidRPr="00A87A8B" w:rsidRDefault="007475B8" w:rsidP="00D65568">
            <w:pPr>
              <w:spacing w:after="200" w:line="276" w:lineRule="auto"/>
              <w:rPr>
                <w:rFonts w:ascii="Arial Narrow" w:hAnsi="Arial Narrow" w:cs="Times New Roman"/>
                <w:b/>
                <w:bCs/>
                <w:sz w:val="20"/>
                <w:szCs w:val="20"/>
              </w:rPr>
            </w:pPr>
            <w:r w:rsidRPr="00A87A8B">
              <w:rPr>
                <w:rFonts w:ascii="Arial Narrow" w:hAnsi="Arial Narrow" w:cs="Times New Roman"/>
                <w:b/>
                <w:bCs/>
                <w:sz w:val="20"/>
                <w:szCs w:val="20"/>
              </w:rPr>
              <w:t>Tugiisikuteenus rahvusvahelise kaitse saajatele</w:t>
            </w:r>
          </w:p>
        </w:tc>
      </w:tr>
      <w:tr w:rsidR="00380C04" w:rsidRPr="004B0BFA" w14:paraId="42017CA0" w14:textId="77777777" w:rsidTr="00515009">
        <w:trPr>
          <w:trHeight w:val="483"/>
        </w:trPr>
        <w:tc>
          <w:tcPr>
            <w:tcW w:w="4380" w:type="dxa"/>
          </w:tcPr>
          <w:p w14:paraId="0FA456F1" w14:textId="1BF9E425" w:rsidR="00380C04" w:rsidRPr="004B0BFA" w:rsidRDefault="00380C04" w:rsidP="00380C04">
            <w:pPr>
              <w:spacing w:after="18"/>
              <w:ind w:right="148"/>
              <w:jc w:val="right"/>
              <w:rPr>
                <w:rFonts w:ascii="Arial Narrow" w:eastAsia="Arial Unicode MS" w:hAnsi="Arial Narrow" w:cs="Arial"/>
              </w:rPr>
            </w:pPr>
            <w:r w:rsidRPr="004B0BFA">
              <w:rPr>
                <w:rFonts w:ascii="Arial Narrow" w:eastAsia="Arial Unicode MS" w:hAnsi="Arial Narrow" w:cs="Arial"/>
                <w:sz w:val="20"/>
                <w:szCs w:val="20"/>
              </w:rPr>
              <w:t>Projekti algus ja lõpp:</w:t>
            </w:r>
            <w:r w:rsidR="00547273" w:rsidRPr="003A2C5C">
              <w:rPr>
                <w:rFonts w:ascii="Arial Narrow" w:hAnsi="Arial Narrow" w:cs="Arial"/>
                <w:color w:val="990033"/>
                <w:sz w:val="20"/>
                <w:szCs w:val="20"/>
              </w:rPr>
              <w:t xml:space="preserve"> </w:t>
            </w:r>
          </w:p>
        </w:tc>
        <w:tc>
          <w:tcPr>
            <w:tcW w:w="5971" w:type="dxa"/>
          </w:tcPr>
          <w:p w14:paraId="10EE0281" w14:textId="12C1FDD1" w:rsidR="00794094" w:rsidRPr="00A87A8B" w:rsidRDefault="00794094" w:rsidP="000B384C">
            <w:pPr>
              <w:ind w:left="33"/>
              <w:rPr>
                <w:rFonts w:ascii="Arial Narrow" w:eastAsia="Arial Unicode MS" w:hAnsi="Arial Narrow" w:cs="Arial"/>
                <w:b/>
                <w:bCs/>
                <w:i/>
                <w:color w:val="808080" w:themeColor="background1" w:themeShade="80"/>
                <w:sz w:val="20"/>
                <w:szCs w:val="20"/>
              </w:rPr>
            </w:pPr>
            <w:r w:rsidRPr="00A87A8B">
              <w:rPr>
                <w:rFonts w:ascii="Arial Narrow" w:hAnsi="Arial Narrow" w:cs="Times New Roman"/>
                <w:b/>
                <w:bCs/>
                <w:sz w:val="20"/>
                <w:szCs w:val="20"/>
              </w:rPr>
              <w:t>01.0</w:t>
            </w:r>
            <w:r w:rsidR="007475B8" w:rsidRPr="00A87A8B">
              <w:rPr>
                <w:rFonts w:ascii="Arial Narrow" w:hAnsi="Arial Narrow" w:cs="Times New Roman"/>
                <w:b/>
                <w:bCs/>
                <w:sz w:val="20"/>
                <w:szCs w:val="20"/>
              </w:rPr>
              <w:t>6</w:t>
            </w:r>
            <w:r w:rsidRPr="00A87A8B">
              <w:rPr>
                <w:rFonts w:ascii="Arial Narrow" w:hAnsi="Arial Narrow" w:cs="Times New Roman"/>
                <w:b/>
                <w:bCs/>
                <w:sz w:val="20"/>
                <w:szCs w:val="20"/>
              </w:rPr>
              <w:t>.2023–3</w:t>
            </w:r>
            <w:r w:rsidR="00D65568" w:rsidRPr="00A87A8B">
              <w:rPr>
                <w:rFonts w:ascii="Arial Narrow" w:hAnsi="Arial Narrow" w:cs="Times New Roman"/>
                <w:b/>
                <w:bCs/>
                <w:sz w:val="20"/>
                <w:szCs w:val="20"/>
              </w:rPr>
              <w:t>0</w:t>
            </w:r>
            <w:r w:rsidRPr="00A87A8B">
              <w:rPr>
                <w:rFonts w:ascii="Arial Narrow" w:hAnsi="Arial Narrow" w:cs="Times New Roman"/>
                <w:b/>
                <w:bCs/>
                <w:sz w:val="20"/>
                <w:szCs w:val="20"/>
              </w:rPr>
              <w:t>.</w:t>
            </w:r>
            <w:r w:rsidR="00D65568" w:rsidRPr="00A87A8B">
              <w:rPr>
                <w:rFonts w:ascii="Arial Narrow" w:hAnsi="Arial Narrow" w:cs="Times New Roman"/>
                <w:b/>
                <w:bCs/>
                <w:sz w:val="20"/>
                <w:szCs w:val="20"/>
              </w:rPr>
              <w:t>06</w:t>
            </w:r>
            <w:r w:rsidRPr="00A87A8B">
              <w:rPr>
                <w:rFonts w:ascii="Arial Narrow" w:hAnsi="Arial Narrow" w:cs="Times New Roman"/>
                <w:b/>
                <w:bCs/>
                <w:sz w:val="20"/>
                <w:szCs w:val="20"/>
              </w:rPr>
              <w:t>.202</w:t>
            </w:r>
            <w:r w:rsidR="00D65568" w:rsidRPr="00A87A8B">
              <w:rPr>
                <w:rFonts w:ascii="Arial Narrow" w:hAnsi="Arial Narrow" w:cs="Times New Roman"/>
                <w:b/>
                <w:bCs/>
                <w:sz w:val="20"/>
                <w:szCs w:val="20"/>
              </w:rPr>
              <w:t>9</w:t>
            </w:r>
          </w:p>
          <w:p w14:paraId="4E798050" w14:textId="48918026" w:rsidR="000B384C" w:rsidRDefault="00B7225D" w:rsidP="000B384C">
            <w:pPr>
              <w:ind w:left="33"/>
              <w:rPr>
                <w:rFonts w:ascii="Arial Narrow" w:eastAsia="Arial Unicode MS" w:hAnsi="Arial Narrow" w:cs="Arial"/>
                <w:i/>
                <w:color w:val="808080" w:themeColor="background1" w:themeShade="80"/>
                <w:sz w:val="18"/>
                <w:szCs w:val="18"/>
              </w:rPr>
            </w:pPr>
            <w:r w:rsidRPr="006E2A02">
              <w:rPr>
                <w:rFonts w:ascii="Arial Narrow" w:eastAsia="Arial Unicode MS" w:hAnsi="Arial Narrow" w:cs="Arial"/>
                <w:i/>
                <w:color w:val="808080" w:themeColor="background1" w:themeShade="80"/>
                <w:sz w:val="18"/>
                <w:szCs w:val="18"/>
              </w:rPr>
              <w:t>Märkige projekti algusajaks projekti tegevuste algusaeg ning lõppajaks kuupäev, mis ajaks on planeeritud projekti tegevused lõpetada.</w:t>
            </w:r>
          </w:p>
          <w:p w14:paraId="743C226C" w14:textId="268CB0C1" w:rsidR="00515CF0" w:rsidRPr="00515009" w:rsidRDefault="00515CF0" w:rsidP="000B384C">
            <w:pPr>
              <w:ind w:left="33"/>
              <w:rPr>
                <w:rFonts w:ascii="Arial Narrow" w:eastAsia="Arial Unicode MS" w:hAnsi="Arial Narrow" w:cs="Arial"/>
                <w:iCs/>
                <w:color w:val="808080" w:themeColor="background1" w:themeShade="80"/>
                <w:sz w:val="18"/>
                <w:szCs w:val="18"/>
              </w:rPr>
            </w:pPr>
          </w:p>
        </w:tc>
      </w:tr>
    </w:tbl>
    <w:p w14:paraId="4EDB346F" w14:textId="0DD21384" w:rsidR="006F1777" w:rsidRPr="004B0BFA" w:rsidRDefault="006F1777" w:rsidP="00380C04">
      <w:pPr>
        <w:tabs>
          <w:tab w:val="center" w:pos="3294"/>
          <w:tab w:val="center" w:pos="6053"/>
        </w:tabs>
        <w:spacing w:after="15" w:line="263" w:lineRule="auto"/>
        <w:rPr>
          <w:rFonts w:ascii="Arial Narrow" w:eastAsia="Arial Unicode MS" w:hAnsi="Arial Narrow" w:cs="Arial"/>
          <w:sz w:val="20"/>
          <w:szCs w:val="20"/>
        </w:rPr>
      </w:pPr>
    </w:p>
    <w:p w14:paraId="4A775B11" w14:textId="7D62E0FA" w:rsidR="006F1777" w:rsidRPr="004B0BFA" w:rsidRDefault="008F22DC">
      <w:pPr>
        <w:pStyle w:val="Pealkiri1"/>
        <w:ind w:left="13"/>
        <w:rPr>
          <w:rFonts w:ascii="Arial Narrow" w:eastAsia="Arial Unicode MS" w:hAnsi="Arial Narrow" w:cs="Arial"/>
        </w:rPr>
      </w:pPr>
      <w:r w:rsidRPr="004B0BFA">
        <w:rPr>
          <w:rFonts w:ascii="Arial Narrow" w:eastAsia="Arial Unicode MS" w:hAnsi="Arial Narrow" w:cs="Arial"/>
        </w:rPr>
        <w:t>Käesoleva projektiga seotud toetused</w:t>
      </w:r>
      <w:r w:rsidR="007A4AC4">
        <w:rPr>
          <w:rFonts w:ascii="Arial Narrow" w:eastAsia="Arial Unicode MS" w:hAnsi="Arial Narrow" w:cs="Arial"/>
        </w:rPr>
        <w:t xml:space="preserve"> </w:t>
      </w:r>
    </w:p>
    <w:tbl>
      <w:tblPr>
        <w:tblStyle w:val="Kontuurtabel"/>
        <w:tblW w:w="0" w:type="auto"/>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80"/>
        <w:gridCol w:w="5971"/>
      </w:tblGrid>
      <w:tr w:rsidR="00380C04" w:rsidRPr="004B0BFA" w14:paraId="67FB9EA1" w14:textId="77777777" w:rsidTr="00B21603">
        <w:tc>
          <w:tcPr>
            <w:tcW w:w="4380" w:type="dxa"/>
          </w:tcPr>
          <w:p w14:paraId="5FED85B9" w14:textId="62C32A01" w:rsidR="00380C04" w:rsidRPr="004B0BFA" w:rsidRDefault="008553B3" w:rsidP="00380C04">
            <w:pPr>
              <w:spacing w:after="18"/>
              <w:ind w:right="149"/>
              <w:jc w:val="right"/>
              <w:rPr>
                <w:rFonts w:ascii="Arial Narrow" w:eastAsia="Arial Unicode MS" w:hAnsi="Arial Narrow" w:cs="Arial"/>
                <w:sz w:val="20"/>
                <w:szCs w:val="20"/>
              </w:rPr>
            </w:pPr>
            <w:r>
              <w:rPr>
                <w:rFonts w:ascii="Arial Narrow" w:eastAsia="Arial Unicode MS" w:hAnsi="Arial Narrow" w:cs="Arial"/>
                <w:sz w:val="20"/>
                <w:szCs w:val="20"/>
              </w:rPr>
              <w:t xml:space="preserve">Elluviija, </w:t>
            </w:r>
            <w:r w:rsidR="007A4AC4">
              <w:rPr>
                <w:rFonts w:ascii="Arial Narrow" w:eastAsia="Arial Unicode MS" w:hAnsi="Arial Narrow" w:cs="Arial"/>
                <w:sz w:val="20"/>
                <w:szCs w:val="20"/>
              </w:rPr>
              <w:t xml:space="preserve">toetuse saaja, </w:t>
            </w:r>
            <w:r>
              <w:rPr>
                <w:rFonts w:ascii="Arial Narrow" w:eastAsia="Arial Unicode MS" w:hAnsi="Arial Narrow" w:cs="Arial"/>
                <w:sz w:val="20"/>
                <w:szCs w:val="20"/>
              </w:rPr>
              <w:t>taotleja</w:t>
            </w:r>
            <w:r w:rsidR="00380C04" w:rsidRPr="004B0BFA">
              <w:rPr>
                <w:rFonts w:ascii="Arial Narrow" w:eastAsia="Arial Unicode MS" w:hAnsi="Arial Narrow" w:cs="Arial"/>
                <w:sz w:val="20"/>
                <w:szCs w:val="20"/>
              </w:rPr>
              <w:t xml:space="preserve"> </w:t>
            </w:r>
            <w:r>
              <w:rPr>
                <w:rFonts w:ascii="Arial Narrow" w:eastAsia="Arial Unicode MS" w:hAnsi="Arial Narrow" w:cs="Arial"/>
                <w:sz w:val="20"/>
                <w:szCs w:val="20"/>
              </w:rPr>
              <w:t>või partneri r</w:t>
            </w:r>
            <w:r w:rsidR="00380C04" w:rsidRPr="004B0BFA">
              <w:rPr>
                <w:rFonts w:ascii="Arial Narrow" w:eastAsia="Arial Unicode MS" w:hAnsi="Arial Narrow" w:cs="Arial"/>
                <w:sz w:val="20"/>
                <w:szCs w:val="20"/>
              </w:rPr>
              <w:t>akendanud või taotle</w:t>
            </w:r>
            <w:r>
              <w:rPr>
                <w:rFonts w:ascii="Arial Narrow" w:eastAsia="Arial Unicode MS" w:hAnsi="Arial Narrow" w:cs="Arial"/>
                <w:sz w:val="20"/>
                <w:szCs w:val="20"/>
              </w:rPr>
              <w:t xml:space="preserve">tud </w:t>
            </w:r>
            <w:r w:rsidR="00380C04" w:rsidRPr="004B0BFA">
              <w:rPr>
                <w:rFonts w:ascii="Arial Narrow" w:eastAsia="Arial Unicode MS" w:hAnsi="Arial Narrow" w:cs="Arial"/>
                <w:sz w:val="20"/>
                <w:szCs w:val="20"/>
              </w:rPr>
              <w:t>vahendeid käesoleva projektiga sisuliselt seotud (k.a jätkutegevused) tegevuste rahastamiseks:</w:t>
            </w:r>
            <w:r w:rsidR="00547273" w:rsidRPr="003A2C5C">
              <w:rPr>
                <w:rFonts w:ascii="Arial Narrow" w:hAnsi="Arial Narrow" w:cs="Arial"/>
                <w:color w:val="990033"/>
                <w:sz w:val="20"/>
                <w:szCs w:val="20"/>
              </w:rPr>
              <w:t xml:space="preserve"> </w:t>
            </w:r>
          </w:p>
        </w:tc>
        <w:tc>
          <w:tcPr>
            <w:tcW w:w="5971" w:type="dxa"/>
          </w:tcPr>
          <w:p w14:paraId="46409CD1" w14:textId="21F6352E" w:rsidR="00515009" w:rsidRDefault="00B21603">
            <w:pPr>
              <w:spacing w:after="18"/>
              <w:ind w:right="-102"/>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i/>
                <w:color w:val="808080" w:themeColor="background1" w:themeShade="80"/>
                <w:sz w:val="18"/>
                <w:szCs w:val="18"/>
              </w:rPr>
              <w:t>Märkige</w:t>
            </w:r>
            <w:r w:rsidR="00525745">
              <w:rPr>
                <w:rFonts w:ascii="Arial Narrow" w:eastAsia="Arial Unicode MS" w:hAnsi="Arial Narrow" w:cs="Arial"/>
                <w:i/>
                <w:color w:val="808080" w:themeColor="background1" w:themeShade="80"/>
                <w:sz w:val="18"/>
                <w:szCs w:val="18"/>
              </w:rPr>
              <w:t xml:space="preserve"> eelneva 12 kuu jooksul </w:t>
            </w:r>
            <w:r w:rsidR="001E468C">
              <w:rPr>
                <w:rFonts w:ascii="Arial Narrow" w:eastAsia="Arial Unicode MS" w:hAnsi="Arial Narrow" w:cs="Arial"/>
                <w:i/>
                <w:color w:val="808080" w:themeColor="background1" w:themeShade="80"/>
                <w:sz w:val="18"/>
                <w:szCs w:val="18"/>
              </w:rPr>
              <w:t xml:space="preserve"> </w:t>
            </w:r>
            <w:r w:rsidRPr="004B0BFA">
              <w:rPr>
                <w:rFonts w:ascii="Arial Narrow" w:eastAsia="Arial Unicode MS" w:hAnsi="Arial Narrow" w:cs="Arial"/>
                <w:i/>
                <w:color w:val="808080" w:themeColor="background1" w:themeShade="80"/>
                <w:sz w:val="18"/>
                <w:szCs w:val="18"/>
              </w:rPr>
              <w:t xml:space="preserve">käesoleva projektiga sisuliselt seotud tegevuste kulude hüvitamiseks </w:t>
            </w:r>
            <w:r w:rsidR="001E468C">
              <w:rPr>
                <w:rFonts w:ascii="Arial Narrow" w:eastAsia="Arial Unicode MS" w:hAnsi="Arial Narrow" w:cs="Arial"/>
                <w:i/>
                <w:color w:val="808080" w:themeColor="background1" w:themeShade="80"/>
                <w:sz w:val="18"/>
                <w:szCs w:val="18"/>
              </w:rPr>
              <w:t xml:space="preserve">saadud </w:t>
            </w:r>
            <w:r w:rsidRPr="004B0BFA">
              <w:rPr>
                <w:rFonts w:ascii="Arial Narrow" w:eastAsia="Arial Unicode MS" w:hAnsi="Arial Narrow" w:cs="Arial"/>
                <w:i/>
                <w:color w:val="808080" w:themeColor="background1" w:themeShade="80"/>
                <w:sz w:val="18"/>
                <w:szCs w:val="18"/>
              </w:rPr>
              <w:t>toetus</w:t>
            </w:r>
            <w:r w:rsidR="001E468C">
              <w:rPr>
                <w:rFonts w:ascii="Arial Narrow" w:eastAsia="Arial Unicode MS" w:hAnsi="Arial Narrow" w:cs="Arial"/>
                <w:i/>
                <w:color w:val="808080" w:themeColor="background1" w:themeShade="80"/>
                <w:sz w:val="18"/>
                <w:szCs w:val="18"/>
              </w:rPr>
              <w:t xml:space="preserve"> </w:t>
            </w:r>
            <w:r w:rsidRPr="004B0BFA">
              <w:rPr>
                <w:rFonts w:ascii="Arial Narrow" w:eastAsia="Arial Unicode MS" w:hAnsi="Arial Narrow" w:cs="Arial"/>
                <w:i/>
                <w:color w:val="808080" w:themeColor="background1" w:themeShade="80"/>
                <w:sz w:val="18"/>
                <w:szCs w:val="18"/>
              </w:rPr>
              <w:t xml:space="preserve">teistest allikatest (struktuuritoetus, riiklikud toetused jne). </w:t>
            </w:r>
          </w:p>
          <w:p w14:paraId="45BE5B57" w14:textId="77777777" w:rsidR="001D7067" w:rsidRDefault="001D7067">
            <w:pPr>
              <w:spacing w:after="18"/>
              <w:ind w:right="-102"/>
              <w:rPr>
                <w:rFonts w:ascii="Times New Roman" w:eastAsia="Arial Unicode MS" w:hAnsi="Times New Roman" w:cs="Times New Roman"/>
                <w:b/>
                <w:bCs/>
                <w:iCs/>
                <w:color w:val="808080" w:themeColor="background1" w:themeShade="80"/>
                <w:sz w:val="24"/>
                <w:szCs w:val="24"/>
              </w:rPr>
            </w:pPr>
          </w:p>
          <w:p w14:paraId="1D0648A9" w14:textId="77777777" w:rsidR="00E75131" w:rsidRPr="00A87A8B" w:rsidRDefault="00E75131" w:rsidP="001D7067">
            <w:pPr>
              <w:autoSpaceDE w:val="0"/>
              <w:autoSpaceDN w:val="0"/>
              <w:spacing w:before="40" w:after="40"/>
              <w:rPr>
                <w:rFonts w:ascii="Arial Narrow" w:hAnsi="Arial Narrow" w:cs="Times New Roman"/>
                <w:b/>
                <w:bCs/>
                <w:sz w:val="20"/>
                <w:szCs w:val="20"/>
              </w:rPr>
            </w:pPr>
            <w:r w:rsidRPr="00A87A8B">
              <w:rPr>
                <w:rFonts w:ascii="Arial Narrow" w:hAnsi="Arial Narrow" w:cs="Times New Roman"/>
                <w:b/>
                <w:bCs/>
                <w:sz w:val="20"/>
                <w:szCs w:val="20"/>
              </w:rPr>
              <w:t>AMIF projektid:</w:t>
            </w:r>
          </w:p>
          <w:p w14:paraId="362FEF49" w14:textId="4EB1AA69" w:rsidR="001D7067" w:rsidRPr="00792B5B" w:rsidRDefault="00E75131" w:rsidP="000665DC">
            <w:pPr>
              <w:autoSpaceDE w:val="0"/>
              <w:autoSpaceDN w:val="0"/>
              <w:spacing w:before="40" w:after="40"/>
              <w:rPr>
                <w:rFonts w:ascii="Arial" w:hAnsi="Arial" w:cs="Arial"/>
                <w:sz w:val="24"/>
                <w:szCs w:val="24"/>
              </w:rPr>
            </w:pPr>
            <w:r w:rsidRPr="00A87A8B">
              <w:rPr>
                <w:rFonts w:ascii="Arial Narrow" w:hAnsi="Arial Narrow" w:cs="Arial"/>
                <w:sz w:val="20"/>
                <w:szCs w:val="20"/>
              </w:rPr>
              <w:t xml:space="preserve">Projekt </w:t>
            </w:r>
            <w:r w:rsidR="00D65568" w:rsidRPr="00A87A8B">
              <w:rPr>
                <w:rFonts w:ascii="Arial Narrow" w:hAnsi="Arial Narrow" w:cs="Arial"/>
                <w:sz w:val="20"/>
                <w:szCs w:val="20"/>
              </w:rPr>
              <w:t>AMIF20</w:t>
            </w:r>
            <w:r w:rsidR="007475B8" w:rsidRPr="00A87A8B">
              <w:rPr>
                <w:rFonts w:ascii="Arial Narrow" w:hAnsi="Arial Narrow" w:cs="Arial"/>
                <w:sz w:val="20"/>
                <w:szCs w:val="20"/>
              </w:rPr>
              <w:t>21</w:t>
            </w:r>
            <w:r w:rsidR="00D65568" w:rsidRPr="00A87A8B">
              <w:rPr>
                <w:rFonts w:ascii="Arial Narrow" w:hAnsi="Arial Narrow" w:cs="Arial"/>
                <w:sz w:val="20"/>
                <w:szCs w:val="20"/>
              </w:rPr>
              <w:t>-</w:t>
            </w:r>
            <w:r w:rsidR="00E77D7C" w:rsidRPr="00A87A8B">
              <w:rPr>
                <w:rFonts w:ascii="Arial Narrow" w:hAnsi="Arial Narrow" w:cs="Arial"/>
                <w:sz w:val="20"/>
                <w:szCs w:val="20"/>
              </w:rPr>
              <w:t>6</w:t>
            </w:r>
            <w:r w:rsidR="001D7067" w:rsidRPr="00A87A8B">
              <w:rPr>
                <w:rFonts w:ascii="Arial Narrow" w:hAnsi="Arial Narrow" w:cs="Arial"/>
                <w:sz w:val="20"/>
                <w:szCs w:val="20"/>
              </w:rPr>
              <w:t xml:space="preserve"> perioodil </w:t>
            </w:r>
            <w:r w:rsidR="00D65568" w:rsidRPr="00A87A8B">
              <w:rPr>
                <w:rFonts w:ascii="Arial Narrow" w:hAnsi="Arial Narrow" w:cs="Arial"/>
                <w:bCs/>
                <w:sz w:val="20"/>
                <w:szCs w:val="20"/>
              </w:rPr>
              <w:t>01.0</w:t>
            </w:r>
            <w:r w:rsidR="004354B5" w:rsidRPr="00A87A8B">
              <w:rPr>
                <w:rFonts w:ascii="Arial Narrow" w:hAnsi="Arial Narrow" w:cs="Arial"/>
                <w:bCs/>
                <w:sz w:val="20"/>
                <w:szCs w:val="20"/>
              </w:rPr>
              <w:t>6</w:t>
            </w:r>
            <w:r w:rsidR="00D65568" w:rsidRPr="00A87A8B">
              <w:rPr>
                <w:rFonts w:ascii="Arial Narrow" w:hAnsi="Arial Narrow" w:cs="Arial"/>
                <w:bCs/>
                <w:sz w:val="20"/>
                <w:szCs w:val="20"/>
              </w:rPr>
              <w:t>.20</w:t>
            </w:r>
            <w:r w:rsidR="004354B5" w:rsidRPr="00A87A8B">
              <w:rPr>
                <w:rFonts w:ascii="Arial Narrow" w:hAnsi="Arial Narrow" w:cs="Arial"/>
                <w:bCs/>
                <w:sz w:val="20"/>
                <w:szCs w:val="20"/>
              </w:rPr>
              <w:t>2</w:t>
            </w:r>
            <w:r w:rsidR="00E77D7C" w:rsidRPr="00A87A8B">
              <w:rPr>
                <w:rFonts w:ascii="Arial Narrow" w:hAnsi="Arial Narrow" w:cs="Arial"/>
                <w:bCs/>
                <w:sz w:val="20"/>
                <w:szCs w:val="20"/>
              </w:rPr>
              <w:t>1</w:t>
            </w:r>
            <w:r w:rsidR="00D65568" w:rsidRPr="00A87A8B">
              <w:rPr>
                <w:rFonts w:ascii="Arial Narrow" w:hAnsi="Arial Narrow" w:cs="Arial"/>
                <w:bCs/>
                <w:sz w:val="20"/>
                <w:szCs w:val="20"/>
              </w:rPr>
              <w:t>-3</w:t>
            </w:r>
            <w:r w:rsidR="00E77D7C" w:rsidRPr="00A87A8B">
              <w:rPr>
                <w:rFonts w:ascii="Arial Narrow" w:hAnsi="Arial Narrow" w:cs="Arial"/>
                <w:bCs/>
                <w:sz w:val="20"/>
                <w:szCs w:val="20"/>
              </w:rPr>
              <w:t>0</w:t>
            </w:r>
            <w:r w:rsidR="00D65568" w:rsidRPr="00A87A8B">
              <w:rPr>
                <w:rFonts w:ascii="Arial Narrow" w:hAnsi="Arial Narrow" w:cs="Arial"/>
                <w:bCs/>
                <w:sz w:val="20"/>
                <w:szCs w:val="20"/>
              </w:rPr>
              <w:t>.</w:t>
            </w:r>
            <w:r w:rsidR="00E77D7C" w:rsidRPr="00A87A8B">
              <w:rPr>
                <w:rFonts w:ascii="Arial Narrow" w:hAnsi="Arial Narrow" w:cs="Arial"/>
                <w:bCs/>
                <w:sz w:val="20"/>
                <w:szCs w:val="20"/>
              </w:rPr>
              <w:t>06</w:t>
            </w:r>
            <w:r w:rsidR="00D65568" w:rsidRPr="00A87A8B">
              <w:rPr>
                <w:rFonts w:ascii="Arial Narrow" w:hAnsi="Arial Narrow" w:cs="Arial"/>
                <w:bCs/>
                <w:sz w:val="20"/>
                <w:szCs w:val="20"/>
              </w:rPr>
              <w:t>.202</w:t>
            </w:r>
            <w:r w:rsidR="00E77D7C" w:rsidRPr="00A87A8B">
              <w:rPr>
                <w:rFonts w:ascii="Arial Narrow" w:hAnsi="Arial Narrow" w:cs="Arial"/>
                <w:bCs/>
                <w:sz w:val="20"/>
                <w:szCs w:val="20"/>
              </w:rPr>
              <w:t>3</w:t>
            </w:r>
          </w:p>
        </w:tc>
      </w:tr>
    </w:tbl>
    <w:p w14:paraId="3B0181E5" w14:textId="77777777" w:rsidR="006F1777" w:rsidRPr="004B0BFA" w:rsidRDefault="006F1777">
      <w:pPr>
        <w:spacing w:after="18"/>
        <w:ind w:left="10" w:right="-102"/>
        <w:rPr>
          <w:rFonts w:ascii="Arial Narrow" w:eastAsia="Arial Unicode MS" w:hAnsi="Arial Narrow" w:cs="Arial"/>
        </w:rPr>
      </w:pPr>
    </w:p>
    <w:p w14:paraId="2BEC81D8" w14:textId="745FC5D1" w:rsidR="006F1777" w:rsidRPr="00EE1F04" w:rsidRDefault="00827715">
      <w:pPr>
        <w:spacing w:after="12"/>
        <w:ind w:left="5" w:right="144" w:hanging="10"/>
        <w:jc w:val="both"/>
        <w:rPr>
          <w:rFonts w:ascii="Arial Narrow" w:eastAsia="Arial Unicode MS" w:hAnsi="Arial Narrow" w:cs="Arial"/>
          <w:color w:val="auto"/>
        </w:rPr>
      </w:pPr>
      <w:r w:rsidRPr="00EE1F04">
        <w:rPr>
          <w:rFonts w:ascii="Arial Narrow" w:eastAsia="Arial Unicode MS" w:hAnsi="Arial Narrow" w:cs="Arial"/>
          <w:sz w:val="40"/>
        </w:rPr>
        <w:t>3.</w:t>
      </w:r>
      <w:r w:rsidR="008308BA" w:rsidRPr="00EE1F04">
        <w:rPr>
          <w:rFonts w:ascii="Arial Narrow" w:eastAsia="Arial Unicode MS" w:hAnsi="Arial Narrow" w:cs="Arial"/>
          <w:sz w:val="40"/>
        </w:rPr>
        <w:t>Partnerid</w:t>
      </w:r>
      <w:r w:rsidR="008E4CFF" w:rsidRPr="00EE1F04">
        <w:rPr>
          <w:rFonts w:ascii="Arial Narrow" w:eastAsia="Arial Unicode MS" w:hAnsi="Arial Narrow" w:cs="Arial"/>
          <w:sz w:val="40"/>
        </w:rPr>
        <w:t xml:space="preserve"> </w:t>
      </w:r>
    </w:p>
    <w:p w14:paraId="43C07498" w14:textId="4F775103" w:rsidR="00FE0F0C" w:rsidRPr="00EE1F04" w:rsidRDefault="00C12BD7" w:rsidP="00FE0F0C">
      <w:pPr>
        <w:pStyle w:val="Pealkiri1"/>
        <w:ind w:left="13"/>
        <w:rPr>
          <w:rFonts w:ascii="Arial Narrow" w:eastAsia="Arial Unicode MS" w:hAnsi="Arial Narrow" w:cs="Arial"/>
          <w:i/>
          <w:sz w:val="20"/>
          <w:szCs w:val="20"/>
        </w:rPr>
      </w:pPr>
      <w:r>
        <w:rPr>
          <w:rFonts w:ascii="Arial Narrow" w:eastAsia="Arial Unicode MS" w:hAnsi="Arial Narrow" w:cs="Arial"/>
          <w:i/>
          <w:sz w:val="20"/>
          <w:szCs w:val="20"/>
        </w:rPr>
        <w:t>Sisestage teave p</w:t>
      </w:r>
      <w:r w:rsidR="00FE0F0C" w:rsidRPr="00EE1F04">
        <w:rPr>
          <w:rFonts w:ascii="Arial Narrow" w:eastAsia="Arial Unicode MS" w:hAnsi="Arial Narrow" w:cs="Arial"/>
          <w:i/>
          <w:sz w:val="20"/>
          <w:szCs w:val="20"/>
        </w:rPr>
        <w:t>artneri</w:t>
      </w:r>
      <w:r>
        <w:rPr>
          <w:rFonts w:ascii="Arial Narrow" w:eastAsia="Arial Unicode MS" w:hAnsi="Arial Narrow" w:cs="Arial"/>
          <w:i/>
          <w:sz w:val="20"/>
          <w:szCs w:val="20"/>
        </w:rPr>
        <w:t>te kohta,</w:t>
      </w:r>
      <w:r w:rsidR="00FE0F0C" w:rsidRPr="00EE1F04">
        <w:rPr>
          <w:rFonts w:ascii="Arial Narrow" w:eastAsia="Arial Unicode MS" w:hAnsi="Arial Narrow" w:cs="Arial"/>
          <w:i/>
          <w:sz w:val="20"/>
          <w:szCs w:val="20"/>
        </w:rPr>
        <w:t xml:space="preserve"> kelle kulusid projektist hüvitatakse. </w:t>
      </w:r>
    </w:p>
    <w:p w14:paraId="21578980" w14:textId="77777777" w:rsidR="00FE0F0C" w:rsidRPr="00EE1F04" w:rsidRDefault="00FE0F0C" w:rsidP="00FE0F0C"/>
    <w:p w14:paraId="006CE8DC" w14:textId="62F1EB2C" w:rsidR="006F1777" w:rsidRPr="00EE1F04" w:rsidRDefault="008308BA" w:rsidP="00B21603">
      <w:pPr>
        <w:pStyle w:val="Pealkiri1"/>
        <w:ind w:left="13"/>
        <w:rPr>
          <w:rFonts w:ascii="Arial Narrow" w:eastAsia="Arial Unicode MS" w:hAnsi="Arial Narrow" w:cs="Arial"/>
          <w:i/>
        </w:rPr>
      </w:pPr>
      <w:r w:rsidRPr="00EE1F04">
        <w:rPr>
          <w:rFonts w:ascii="Arial Narrow" w:eastAsia="Arial Unicode MS" w:hAnsi="Arial Narrow" w:cs="Arial"/>
        </w:rPr>
        <w:t xml:space="preserve">Partnerid, </w:t>
      </w:r>
      <w:r w:rsidR="00C12BD7">
        <w:rPr>
          <w:rFonts w:ascii="Arial Narrow" w:eastAsia="Arial Unicode MS" w:hAnsi="Arial Narrow" w:cs="Arial"/>
        </w:rPr>
        <w:t xml:space="preserve">makse saajad </w:t>
      </w:r>
      <w:r w:rsidRPr="00EE1F04">
        <w:rPr>
          <w:rFonts w:ascii="Arial Narrow" w:eastAsia="Arial Unicode MS" w:hAnsi="Arial Narrow" w:cs="Arial"/>
        </w:rPr>
        <w:t>ja nende kontaktisikud</w:t>
      </w: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060"/>
        <w:gridCol w:w="5245"/>
      </w:tblGrid>
      <w:tr w:rsidR="00A15918" w:rsidRPr="00792B5B" w14:paraId="7EF56A37" w14:textId="77777777" w:rsidTr="00530F2C">
        <w:trPr>
          <w:trHeight w:val="340"/>
        </w:trPr>
        <w:tc>
          <w:tcPr>
            <w:tcW w:w="5060" w:type="dxa"/>
            <w:vAlign w:val="center"/>
          </w:tcPr>
          <w:p w14:paraId="6D2DF5A5" w14:textId="7306EB50" w:rsidR="00A15918" w:rsidRPr="00792B5B" w:rsidRDefault="00A15918" w:rsidP="00FE6441">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Nimi:</w:t>
            </w:r>
            <w:r w:rsidR="00547273" w:rsidRPr="00792B5B">
              <w:rPr>
                <w:rFonts w:ascii="Arial Narrow" w:hAnsi="Arial Narrow" w:cs="Arial"/>
                <w:color w:val="990033"/>
                <w:sz w:val="20"/>
                <w:szCs w:val="20"/>
              </w:rPr>
              <w:t xml:space="preserve"> </w:t>
            </w:r>
          </w:p>
        </w:tc>
        <w:tc>
          <w:tcPr>
            <w:tcW w:w="5245" w:type="dxa"/>
            <w:vAlign w:val="center"/>
          </w:tcPr>
          <w:p w14:paraId="17359DDA" w14:textId="6544CAC5" w:rsidR="00A15918" w:rsidRPr="00792B5B" w:rsidRDefault="00DF5CF7" w:rsidP="0085706F">
            <w:pPr>
              <w:ind w:left="138"/>
              <w:rPr>
                <w:rFonts w:ascii="Arial Narrow" w:eastAsia="Arial Unicode MS" w:hAnsi="Arial Narrow" w:cs="Arial"/>
                <w:color w:val="auto"/>
                <w:sz w:val="20"/>
                <w:szCs w:val="20"/>
              </w:rPr>
            </w:pPr>
            <w:r w:rsidRPr="00792B5B">
              <w:rPr>
                <w:rFonts w:ascii="Arial Narrow" w:hAnsi="Arial Narrow"/>
                <w:color w:val="auto"/>
                <w:sz w:val="20"/>
                <w:szCs w:val="20"/>
              </w:rPr>
              <w:t>Tallinna Sotsiaal- ja Tervishoiuamet</w:t>
            </w:r>
          </w:p>
        </w:tc>
      </w:tr>
      <w:tr w:rsidR="00A15918" w:rsidRPr="00792B5B" w14:paraId="7CDD48DA" w14:textId="77777777" w:rsidTr="00530F2C">
        <w:trPr>
          <w:trHeight w:val="340"/>
        </w:trPr>
        <w:tc>
          <w:tcPr>
            <w:tcW w:w="5060" w:type="dxa"/>
            <w:vAlign w:val="center"/>
          </w:tcPr>
          <w:p w14:paraId="27F8BEC3" w14:textId="2E00E2BB" w:rsidR="00A15918" w:rsidRPr="00792B5B" w:rsidRDefault="00A15918" w:rsidP="00FE6441">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Registrikood:</w:t>
            </w:r>
            <w:r w:rsidR="00547273" w:rsidRPr="00792B5B">
              <w:rPr>
                <w:rFonts w:ascii="Arial Narrow" w:hAnsi="Arial Narrow" w:cs="Arial"/>
                <w:color w:val="990033"/>
                <w:sz w:val="20"/>
                <w:szCs w:val="20"/>
              </w:rPr>
              <w:t xml:space="preserve"> </w:t>
            </w:r>
          </w:p>
        </w:tc>
        <w:tc>
          <w:tcPr>
            <w:tcW w:w="5245" w:type="dxa"/>
            <w:vAlign w:val="center"/>
          </w:tcPr>
          <w:p w14:paraId="0CBAFF35" w14:textId="62E25E50" w:rsidR="00A15918" w:rsidRPr="00792B5B" w:rsidRDefault="00DF5CF7" w:rsidP="0085706F">
            <w:pPr>
              <w:ind w:left="138"/>
              <w:rPr>
                <w:rFonts w:ascii="Arial Narrow" w:eastAsia="Arial Unicode MS" w:hAnsi="Arial Narrow" w:cs="Arial"/>
                <w:color w:val="auto"/>
                <w:sz w:val="20"/>
                <w:szCs w:val="20"/>
              </w:rPr>
            </w:pPr>
            <w:r w:rsidRPr="00792B5B">
              <w:rPr>
                <w:rFonts w:ascii="Arial Narrow" w:hAnsi="Arial Narrow" w:cs="Arial"/>
                <w:color w:val="auto"/>
                <w:sz w:val="20"/>
                <w:szCs w:val="20"/>
              </w:rPr>
              <w:t>75014965</w:t>
            </w:r>
          </w:p>
        </w:tc>
      </w:tr>
      <w:tr w:rsidR="00A15918" w:rsidRPr="00792B5B" w14:paraId="2CB61332" w14:textId="77777777" w:rsidTr="00530F2C">
        <w:trPr>
          <w:trHeight w:val="340"/>
        </w:trPr>
        <w:tc>
          <w:tcPr>
            <w:tcW w:w="5060" w:type="dxa"/>
            <w:vAlign w:val="center"/>
          </w:tcPr>
          <w:p w14:paraId="476B23CB" w14:textId="01DA47CB" w:rsidR="00A15918" w:rsidRPr="00792B5B" w:rsidRDefault="00A15918" w:rsidP="00FE6441">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Juriidiline vorm:</w:t>
            </w:r>
            <w:r w:rsidR="00547273" w:rsidRPr="00792B5B">
              <w:rPr>
                <w:rFonts w:ascii="Arial Narrow" w:hAnsi="Arial Narrow" w:cs="Arial"/>
                <w:color w:val="990033"/>
                <w:sz w:val="20"/>
                <w:szCs w:val="20"/>
              </w:rPr>
              <w:t xml:space="preserve"> </w:t>
            </w:r>
          </w:p>
        </w:tc>
        <w:tc>
          <w:tcPr>
            <w:tcW w:w="5245" w:type="dxa"/>
            <w:vAlign w:val="center"/>
          </w:tcPr>
          <w:p w14:paraId="7448ECEC" w14:textId="1097AB3A" w:rsidR="00A15918" w:rsidRPr="00792B5B" w:rsidRDefault="00DF5CF7" w:rsidP="0085706F">
            <w:pPr>
              <w:ind w:left="138"/>
              <w:rPr>
                <w:rFonts w:ascii="Arial Narrow" w:eastAsia="Arial Unicode MS" w:hAnsi="Arial Narrow" w:cs="Arial"/>
                <w:color w:val="auto"/>
                <w:sz w:val="20"/>
                <w:szCs w:val="20"/>
              </w:rPr>
            </w:pPr>
            <w:r w:rsidRPr="00792B5B">
              <w:rPr>
                <w:rFonts w:ascii="Arial Narrow" w:eastAsia="Arial Unicode MS" w:hAnsi="Arial Narrow" w:cs="Arial"/>
                <w:color w:val="auto"/>
                <w:sz w:val="20"/>
                <w:szCs w:val="20"/>
              </w:rPr>
              <w:t>Kohalik</w:t>
            </w:r>
            <w:r w:rsidR="00501F7E" w:rsidRPr="00792B5B">
              <w:rPr>
                <w:rFonts w:ascii="Arial Narrow" w:eastAsia="Arial Unicode MS" w:hAnsi="Arial Narrow" w:cs="Arial"/>
                <w:color w:val="auto"/>
                <w:sz w:val="20"/>
                <w:szCs w:val="20"/>
              </w:rPr>
              <w:t>u</w:t>
            </w:r>
            <w:r w:rsidRPr="00792B5B">
              <w:rPr>
                <w:rFonts w:ascii="Arial Narrow" w:eastAsia="Arial Unicode MS" w:hAnsi="Arial Narrow" w:cs="Arial"/>
                <w:color w:val="auto"/>
                <w:sz w:val="20"/>
                <w:szCs w:val="20"/>
              </w:rPr>
              <w:t xml:space="preserve"> omavalitsus</w:t>
            </w:r>
            <w:r w:rsidR="00501F7E" w:rsidRPr="00792B5B">
              <w:rPr>
                <w:rFonts w:ascii="Arial Narrow" w:eastAsia="Arial Unicode MS" w:hAnsi="Arial Narrow" w:cs="Arial"/>
                <w:color w:val="auto"/>
                <w:sz w:val="20"/>
                <w:szCs w:val="20"/>
              </w:rPr>
              <w:t>e asutus</w:t>
            </w:r>
          </w:p>
        </w:tc>
      </w:tr>
      <w:tr w:rsidR="00A15918" w:rsidRPr="00792B5B" w14:paraId="604174ED" w14:textId="77777777" w:rsidTr="00530F2C">
        <w:trPr>
          <w:trHeight w:val="340"/>
        </w:trPr>
        <w:tc>
          <w:tcPr>
            <w:tcW w:w="5060" w:type="dxa"/>
            <w:vAlign w:val="center"/>
          </w:tcPr>
          <w:p w14:paraId="600B2992" w14:textId="629178F5" w:rsidR="00A15918" w:rsidRPr="00792B5B" w:rsidRDefault="00A15918" w:rsidP="00FE6441">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Telefon:</w:t>
            </w:r>
            <w:r w:rsidR="00547273" w:rsidRPr="00792B5B">
              <w:rPr>
                <w:rFonts w:ascii="Arial Narrow" w:hAnsi="Arial Narrow" w:cs="Arial"/>
                <w:color w:val="990033"/>
                <w:sz w:val="20"/>
                <w:szCs w:val="20"/>
              </w:rPr>
              <w:t xml:space="preserve"> </w:t>
            </w:r>
          </w:p>
        </w:tc>
        <w:tc>
          <w:tcPr>
            <w:tcW w:w="5245" w:type="dxa"/>
            <w:vAlign w:val="center"/>
          </w:tcPr>
          <w:p w14:paraId="2746C006" w14:textId="4CE4DF48" w:rsidR="00A15918" w:rsidRPr="00792B5B" w:rsidRDefault="00DF5CF7" w:rsidP="0085706F">
            <w:pPr>
              <w:ind w:left="138"/>
              <w:rPr>
                <w:rFonts w:ascii="Arial Narrow" w:eastAsia="Arial Unicode MS" w:hAnsi="Arial Narrow" w:cs="Arial"/>
                <w:color w:val="auto"/>
                <w:sz w:val="20"/>
                <w:szCs w:val="20"/>
              </w:rPr>
            </w:pPr>
            <w:r w:rsidRPr="00792B5B">
              <w:rPr>
                <w:rFonts w:ascii="Arial Narrow" w:hAnsi="Arial Narrow" w:cs="Arial"/>
                <w:color w:val="auto"/>
                <w:sz w:val="20"/>
                <w:szCs w:val="20"/>
              </w:rPr>
              <w:t>645 7440</w:t>
            </w:r>
          </w:p>
        </w:tc>
      </w:tr>
      <w:tr w:rsidR="00A15918" w:rsidRPr="00792B5B" w14:paraId="3B7945B0" w14:textId="77777777" w:rsidTr="00530F2C">
        <w:trPr>
          <w:trHeight w:val="340"/>
        </w:trPr>
        <w:tc>
          <w:tcPr>
            <w:tcW w:w="5060" w:type="dxa"/>
            <w:vAlign w:val="center"/>
          </w:tcPr>
          <w:p w14:paraId="4A2FA4A1" w14:textId="362C7501" w:rsidR="00A15918" w:rsidRPr="00792B5B" w:rsidRDefault="00A15918" w:rsidP="00FE6441">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E-post:</w:t>
            </w:r>
            <w:r w:rsidR="00547273" w:rsidRPr="00792B5B">
              <w:rPr>
                <w:rFonts w:ascii="Arial Narrow" w:hAnsi="Arial Narrow" w:cs="Arial"/>
                <w:color w:val="990033"/>
                <w:sz w:val="20"/>
                <w:szCs w:val="20"/>
              </w:rPr>
              <w:t xml:space="preserve"> </w:t>
            </w:r>
          </w:p>
        </w:tc>
        <w:tc>
          <w:tcPr>
            <w:tcW w:w="5245" w:type="dxa"/>
            <w:vAlign w:val="center"/>
          </w:tcPr>
          <w:p w14:paraId="20CB89FC" w14:textId="1ED5786A" w:rsidR="00A15918" w:rsidRPr="00792B5B" w:rsidRDefault="00F20EA8" w:rsidP="0085706F">
            <w:pPr>
              <w:ind w:left="138"/>
              <w:rPr>
                <w:rFonts w:ascii="Arial Narrow" w:eastAsia="Arial Unicode MS" w:hAnsi="Arial Narrow" w:cs="Arial"/>
                <w:color w:val="auto"/>
                <w:sz w:val="20"/>
                <w:szCs w:val="20"/>
              </w:rPr>
            </w:pPr>
            <w:hyperlink r:id="rId17" w:history="1">
              <w:r w:rsidR="000C37BA" w:rsidRPr="00792B5B">
                <w:rPr>
                  <w:rStyle w:val="Hperlink"/>
                  <w:rFonts w:ascii="Arial Narrow" w:hAnsi="Arial Narrow" w:cs="Arial"/>
                  <w:color w:val="auto"/>
                  <w:sz w:val="20"/>
                  <w:szCs w:val="20"/>
                  <w:u w:val="none"/>
                  <w:bdr w:val="none" w:sz="0" w:space="0" w:color="auto" w:frame="1"/>
                </w:rPr>
                <w:t>sotsiaal@tallinnlv.ee</w:t>
              </w:r>
            </w:hyperlink>
            <w:r w:rsidR="000C37BA" w:rsidRPr="00792B5B">
              <w:rPr>
                <w:rFonts w:ascii="Arial Narrow" w:hAnsi="Arial Narrow" w:cs="Arial"/>
                <w:color w:val="auto"/>
                <w:sz w:val="20"/>
                <w:szCs w:val="20"/>
              </w:rPr>
              <w:t> </w:t>
            </w:r>
          </w:p>
        </w:tc>
      </w:tr>
      <w:tr w:rsidR="00A15918" w:rsidRPr="00792B5B" w14:paraId="79BAD4F0" w14:textId="77777777" w:rsidTr="00530F2C">
        <w:trPr>
          <w:trHeight w:val="340"/>
        </w:trPr>
        <w:tc>
          <w:tcPr>
            <w:tcW w:w="5060" w:type="dxa"/>
            <w:vAlign w:val="center"/>
          </w:tcPr>
          <w:p w14:paraId="60414032" w14:textId="18F2D044" w:rsidR="00A15918" w:rsidRPr="00792B5B" w:rsidRDefault="00A15918" w:rsidP="00FE6441">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Aadress:</w:t>
            </w:r>
            <w:r w:rsidR="00547273" w:rsidRPr="00792B5B">
              <w:rPr>
                <w:rFonts w:ascii="Arial Narrow" w:hAnsi="Arial Narrow" w:cs="Arial"/>
                <w:color w:val="990033"/>
                <w:sz w:val="20"/>
                <w:szCs w:val="20"/>
              </w:rPr>
              <w:t xml:space="preserve"> </w:t>
            </w:r>
          </w:p>
        </w:tc>
        <w:tc>
          <w:tcPr>
            <w:tcW w:w="5245" w:type="dxa"/>
            <w:vAlign w:val="center"/>
          </w:tcPr>
          <w:p w14:paraId="4248B0FE" w14:textId="64A01399" w:rsidR="00A15918" w:rsidRPr="00792B5B" w:rsidRDefault="000C37BA" w:rsidP="000C37BA">
            <w:pPr>
              <w:ind w:left="138"/>
              <w:jc w:val="both"/>
              <w:rPr>
                <w:rFonts w:ascii="Arial Narrow" w:eastAsiaTheme="minorHAnsi" w:hAnsi="Arial Narrow"/>
                <w:color w:val="auto"/>
                <w:sz w:val="20"/>
                <w:szCs w:val="20"/>
              </w:rPr>
            </w:pPr>
            <w:r w:rsidRPr="00792B5B">
              <w:rPr>
                <w:rFonts w:ascii="Arial Narrow" w:hAnsi="Arial Narrow"/>
                <w:color w:val="auto"/>
                <w:sz w:val="20"/>
                <w:szCs w:val="20"/>
              </w:rPr>
              <w:t>Paldiski mnt 48a, Tallinn</w:t>
            </w:r>
          </w:p>
        </w:tc>
      </w:tr>
      <w:tr w:rsidR="00A15918" w:rsidRPr="00792B5B" w14:paraId="6F92680B" w14:textId="77777777" w:rsidTr="00530F2C">
        <w:trPr>
          <w:trHeight w:val="340"/>
        </w:trPr>
        <w:tc>
          <w:tcPr>
            <w:tcW w:w="5060" w:type="dxa"/>
            <w:vAlign w:val="center"/>
          </w:tcPr>
          <w:p w14:paraId="0F880522" w14:textId="17650162" w:rsidR="00A15918" w:rsidRPr="00792B5B" w:rsidRDefault="00A15918" w:rsidP="00FE6441">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Postiindeks:</w:t>
            </w:r>
            <w:r w:rsidR="00547273" w:rsidRPr="00792B5B">
              <w:rPr>
                <w:rFonts w:ascii="Arial Narrow" w:hAnsi="Arial Narrow" w:cs="Arial"/>
                <w:color w:val="990033"/>
                <w:sz w:val="20"/>
                <w:szCs w:val="20"/>
              </w:rPr>
              <w:t xml:space="preserve"> </w:t>
            </w:r>
          </w:p>
        </w:tc>
        <w:tc>
          <w:tcPr>
            <w:tcW w:w="5245" w:type="dxa"/>
            <w:vAlign w:val="center"/>
          </w:tcPr>
          <w:p w14:paraId="7039AC43" w14:textId="071D5EAF" w:rsidR="00A15918" w:rsidRPr="00792B5B" w:rsidRDefault="000C37BA" w:rsidP="0085706F">
            <w:pPr>
              <w:ind w:left="138"/>
              <w:rPr>
                <w:rFonts w:ascii="Arial Narrow" w:eastAsia="Arial Unicode MS" w:hAnsi="Arial Narrow" w:cs="Arial"/>
                <w:color w:val="auto"/>
                <w:sz w:val="20"/>
                <w:szCs w:val="20"/>
              </w:rPr>
            </w:pPr>
            <w:r w:rsidRPr="00792B5B">
              <w:rPr>
                <w:rFonts w:ascii="Arial Narrow" w:hAnsi="Arial Narrow"/>
                <w:color w:val="auto"/>
                <w:sz w:val="20"/>
                <w:szCs w:val="20"/>
              </w:rPr>
              <w:t>10614</w:t>
            </w:r>
          </w:p>
        </w:tc>
      </w:tr>
      <w:tr w:rsidR="00A15918" w:rsidRPr="00792B5B" w14:paraId="2766D1A9" w14:textId="77777777" w:rsidTr="00530F2C">
        <w:trPr>
          <w:trHeight w:val="340"/>
        </w:trPr>
        <w:tc>
          <w:tcPr>
            <w:tcW w:w="5060" w:type="dxa"/>
            <w:vAlign w:val="center"/>
          </w:tcPr>
          <w:p w14:paraId="5EAE68CD" w14:textId="1D0DFF53" w:rsidR="00A15918" w:rsidRPr="00792B5B" w:rsidRDefault="00A15918" w:rsidP="00FE6441">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Pangakonto:</w:t>
            </w:r>
            <w:r w:rsidR="007F08C5" w:rsidRPr="00792B5B">
              <w:rPr>
                <w:rFonts w:ascii="Arial Narrow" w:hAnsi="Arial Narrow" w:cs="Arial"/>
                <w:color w:val="990033"/>
                <w:sz w:val="20"/>
                <w:szCs w:val="20"/>
              </w:rPr>
              <w:t xml:space="preserve"> </w:t>
            </w:r>
          </w:p>
        </w:tc>
        <w:tc>
          <w:tcPr>
            <w:tcW w:w="5245" w:type="dxa"/>
            <w:vAlign w:val="center"/>
          </w:tcPr>
          <w:p w14:paraId="63F77595" w14:textId="0D79FBA3" w:rsidR="00A15918" w:rsidRPr="00792B5B" w:rsidRDefault="000C37BA" w:rsidP="0096237C">
            <w:pPr>
              <w:ind w:left="138"/>
              <w:rPr>
                <w:rFonts w:ascii="Arial Narrow" w:eastAsia="Arial Unicode MS" w:hAnsi="Arial Narrow" w:cs="Arial"/>
                <w:color w:val="auto"/>
                <w:sz w:val="20"/>
                <w:szCs w:val="20"/>
              </w:rPr>
            </w:pPr>
            <w:r w:rsidRPr="00792B5B">
              <w:rPr>
                <w:rFonts w:ascii="Arial Narrow" w:hAnsi="Arial Narrow"/>
                <w:color w:val="auto"/>
                <w:sz w:val="20"/>
                <w:szCs w:val="20"/>
              </w:rPr>
              <w:t>EE311010220061053015</w:t>
            </w:r>
            <w:r w:rsidR="00896C01" w:rsidRPr="00792B5B">
              <w:rPr>
                <w:rFonts w:ascii="Arial Narrow" w:hAnsi="Arial Narrow"/>
                <w:color w:val="auto"/>
                <w:sz w:val="20"/>
                <w:szCs w:val="20"/>
              </w:rPr>
              <w:t xml:space="preserve"> Tallinna Linnakantselei</w:t>
            </w:r>
          </w:p>
        </w:tc>
      </w:tr>
    </w:tbl>
    <w:p w14:paraId="0D864721" w14:textId="77777777" w:rsidR="00E475B3" w:rsidRPr="00792B5B" w:rsidRDefault="00E475B3" w:rsidP="00C12BD7">
      <w:pPr>
        <w:spacing w:after="12"/>
        <w:ind w:right="144"/>
        <w:jc w:val="both"/>
        <w:rPr>
          <w:rFonts w:ascii="Arial Narrow" w:eastAsia="Arial Unicode MS" w:hAnsi="Arial Narrow" w:cs="Arial"/>
          <w:sz w:val="20"/>
          <w:szCs w:val="20"/>
          <w:highlight w:val="yellow"/>
        </w:rPr>
      </w:pP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060"/>
        <w:gridCol w:w="5245"/>
      </w:tblGrid>
      <w:tr w:rsidR="00F64749" w:rsidRPr="00792B5B" w14:paraId="255F1FF3" w14:textId="77777777" w:rsidTr="004146AE">
        <w:trPr>
          <w:trHeight w:val="340"/>
        </w:trPr>
        <w:tc>
          <w:tcPr>
            <w:tcW w:w="5060" w:type="dxa"/>
            <w:vAlign w:val="center"/>
          </w:tcPr>
          <w:p w14:paraId="60204EA8"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Nimi:</w:t>
            </w:r>
            <w:r w:rsidRPr="00792B5B">
              <w:rPr>
                <w:rFonts w:ascii="Arial Narrow" w:hAnsi="Arial Narrow" w:cs="Arial"/>
                <w:color w:val="990033"/>
                <w:sz w:val="20"/>
                <w:szCs w:val="20"/>
              </w:rPr>
              <w:t xml:space="preserve"> </w:t>
            </w:r>
          </w:p>
        </w:tc>
        <w:tc>
          <w:tcPr>
            <w:tcW w:w="5245" w:type="dxa"/>
            <w:vAlign w:val="center"/>
          </w:tcPr>
          <w:p w14:paraId="52767479" w14:textId="118A4CD7" w:rsidR="00F64749" w:rsidRPr="00792B5B" w:rsidRDefault="00F64749"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Tartu Linnavalitsus</w:t>
            </w:r>
          </w:p>
        </w:tc>
      </w:tr>
      <w:tr w:rsidR="00F64749" w:rsidRPr="00792B5B" w14:paraId="2D9CDAFE" w14:textId="77777777" w:rsidTr="004146AE">
        <w:trPr>
          <w:trHeight w:val="340"/>
        </w:trPr>
        <w:tc>
          <w:tcPr>
            <w:tcW w:w="5060" w:type="dxa"/>
            <w:vAlign w:val="center"/>
          </w:tcPr>
          <w:p w14:paraId="4D596686"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Registrikood:</w:t>
            </w:r>
            <w:r w:rsidRPr="00792B5B">
              <w:rPr>
                <w:rFonts w:ascii="Arial Narrow" w:hAnsi="Arial Narrow" w:cs="Arial"/>
                <w:color w:val="990033"/>
                <w:sz w:val="20"/>
                <w:szCs w:val="20"/>
              </w:rPr>
              <w:t xml:space="preserve"> </w:t>
            </w:r>
          </w:p>
        </w:tc>
        <w:tc>
          <w:tcPr>
            <w:tcW w:w="5245" w:type="dxa"/>
            <w:vAlign w:val="center"/>
          </w:tcPr>
          <w:p w14:paraId="79BEF3D3" w14:textId="639261AF" w:rsidR="00F64749" w:rsidRPr="00792B5B" w:rsidRDefault="006F1C2A" w:rsidP="004146AE">
            <w:pPr>
              <w:ind w:left="138"/>
              <w:rPr>
                <w:rFonts w:ascii="Arial Narrow" w:eastAsia="Arial Unicode MS" w:hAnsi="Arial Narrow" w:cs="Arial"/>
                <w:iCs/>
                <w:color w:val="auto"/>
                <w:sz w:val="20"/>
                <w:szCs w:val="20"/>
              </w:rPr>
            </w:pPr>
            <w:r w:rsidRPr="00792B5B">
              <w:rPr>
                <w:rFonts w:ascii="Arial Narrow" w:hAnsi="Arial Narrow"/>
                <w:sz w:val="20"/>
                <w:szCs w:val="20"/>
              </w:rPr>
              <w:t>75006546</w:t>
            </w:r>
          </w:p>
        </w:tc>
      </w:tr>
      <w:tr w:rsidR="00F64749" w:rsidRPr="00792B5B" w14:paraId="03A53769" w14:textId="77777777" w:rsidTr="004146AE">
        <w:trPr>
          <w:trHeight w:val="340"/>
        </w:trPr>
        <w:tc>
          <w:tcPr>
            <w:tcW w:w="5060" w:type="dxa"/>
            <w:vAlign w:val="center"/>
          </w:tcPr>
          <w:p w14:paraId="758A0721"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Juriidiline vorm:</w:t>
            </w:r>
            <w:r w:rsidRPr="00792B5B">
              <w:rPr>
                <w:rFonts w:ascii="Arial Narrow" w:hAnsi="Arial Narrow" w:cs="Arial"/>
                <w:color w:val="990033"/>
                <w:sz w:val="20"/>
                <w:szCs w:val="20"/>
              </w:rPr>
              <w:t xml:space="preserve"> </w:t>
            </w:r>
          </w:p>
        </w:tc>
        <w:tc>
          <w:tcPr>
            <w:tcW w:w="5245" w:type="dxa"/>
            <w:vAlign w:val="center"/>
          </w:tcPr>
          <w:p w14:paraId="4B407A6B" w14:textId="781DCA61" w:rsidR="00F64749" w:rsidRPr="00792B5B" w:rsidRDefault="006F1C2A"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Kohalik</w:t>
            </w:r>
            <w:r w:rsidR="00501F7E" w:rsidRPr="00792B5B">
              <w:rPr>
                <w:rFonts w:ascii="Arial Narrow" w:eastAsia="Arial Unicode MS" w:hAnsi="Arial Narrow" w:cs="Arial"/>
                <w:iCs/>
                <w:color w:val="auto"/>
                <w:sz w:val="20"/>
                <w:szCs w:val="20"/>
              </w:rPr>
              <w:t>u</w:t>
            </w:r>
            <w:r w:rsidRPr="00792B5B">
              <w:rPr>
                <w:rFonts w:ascii="Arial Narrow" w:eastAsia="Arial Unicode MS" w:hAnsi="Arial Narrow" w:cs="Arial"/>
                <w:iCs/>
                <w:color w:val="auto"/>
                <w:sz w:val="20"/>
                <w:szCs w:val="20"/>
              </w:rPr>
              <w:t xml:space="preserve"> omavalitsus</w:t>
            </w:r>
            <w:r w:rsidR="00501F7E" w:rsidRPr="00792B5B">
              <w:rPr>
                <w:rFonts w:ascii="Arial Narrow" w:eastAsia="Arial Unicode MS" w:hAnsi="Arial Narrow" w:cs="Arial"/>
                <w:iCs/>
                <w:color w:val="auto"/>
                <w:sz w:val="20"/>
                <w:szCs w:val="20"/>
              </w:rPr>
              <w:t>e asutus</w:t>
            </w:r>
          </w:p>
        </w:tc>
      </w:tr>
      <w:tr w:rsidR="00F64749" w:rsidRPr="00792B5B" w14:paraId="6A52BA87" w14:textId="77777777" w:rsidTr="004146AE">
        <w:trPr>
          <w:trHeight w:val="340"/>
        </w:trPr>
        <w:tc>
          <w:tcPr>
            <w:tcW w:w="5060" w:type="dxa"/>
            <w:vAlign w:val="center"/>
          </w:tcPr>
          <w:p w14:paraId="744B7721"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Telefon:</w:t>
            </w:r>
            <w:r w:rsidRPr="00792B5B">
              <w:rPr>
                <w:rFonts w:ascii="Arial Narrow" w:hAnsi="Arial Narrow" w:cs="Arial"/>
                <w:color w:val="990033"/>
                <w:sz w:val="20"/>
                <w:szCs w:val="20"/>
              </w:rPr>
              <w:t xml:space="preserve"> </w:t>
            </w:r>
          </w:p>
        </w:tc>
        <w:tc>
          <w:tcPr>
            <w:tcW w:w="5245" w:type="dxa"/>
            <w:vAlign w:val="center"/>
          </w:tcPr>
          <w:p w14:paraId="0E2631D7" w14:textId="49E33EA6" w:rsidR="00F64749" w:rsidRPr="00792B5B" w:rsidRDefault="006F1C2A" w:rsidP="004146AE">
            <w:pPr>
              <w:ind w:left="138"/>
              <w:rPr>
                <w:rFonts w:ascii="Arial Narrow" w:eastAsia="Arial Unicode MS" w:hAnsi="Arial Narrow" w:cs="Arial"/>
                <w:iCs/>
                <w:color w:val="auto"/>
                <w:sz w:val="20"/>
                <w:szCs w:val="20"/>
              </w:rPr>
            </w:pPr>
            <w:r w:rsidRPr="00792B5B">
              <w:rPr>
                <w:rFonts w:ascii="Arial Narrow" w:hAnsi="Arial Narrow"/>
                <w:sz w:val="20"/>
                <w:szCs w:val="20"/>
              </w:rPr>
              <w:t>736 1320, 5811 7611</w:t>
            </w:r>
          </w:p>
        </w:tc>
      </w:tr>
      <w:tr w:rsidR="00F64749" w:rsidRPr="00792B5B" w14:paraId="7E8E63C8" w14:textId="77777777" w:rsidTr="004146AE">
        <w:trPr>
          <w:trHeight w:val="340"/>
        </w:trPr>
        <w:tc>
          <w:tcPr>
            <w:tcW w:w="5060" w:type="dxa"/>
            <w:vAlign w:val="center"/>
          </w:tcPr>
          <w:p w14:paraId="02CABA71"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E-post:</w:t>
            </w:r>
            <w:r w:rsidRPr="00792B5B">
              <w:rPr>
                <w:rFonts w:ascii="Arial Narrow" w:hAnsi="Arial Narrow" w:cs="Arial"/>
                <w:color w:val="990033"/>
                <w:sz w:val="20"/>
                <w:szCs w:val="20"/>
              </w:rPr>
              <w:t xml:space="preserve"> </w:t>
            </w:r>
          </w:p>
        </w:tc>
        <w:tc>
          <w:tcPr>
            <w:tcW w:w="5245" w:type="dxa"/>
            <w:vAlign w:val="center"/>
          </w:tcPr>
          <w:p w14:paraId="365F3C05" w14:textId="4C8421EB" w:rsidR="00F64749" w:rsidRPr="00792B5B" w:rsidRDefault="00F20EA8" w:rsidP="006F1C2A">
            <w:pPr>
              <w:rPr>
                <w:rFonts w:ascii="Arial Narrow" w:eastAsiaTheme="minorHAnsi" w:hAnsi="Arial Narrow"/>
                <w:color w:val="auto"/>
                <w:sz w:val="20"/>
                <w:szCs w:val="20"/>
              </w:rPr>
            </w:pPr>
            <w:hyperlink r:id="rId18" w:history="1">
              <w:r w:rsidR="006F1C2A" w:rsidRPr="00792B5B">
                <w:rPr>
                  <w:rStyle w:val="Hperlink"/>
                  <w:rFonts w:ascii="Arial Narrow" w:hAnsi="Arial Narrow"/>
                  <w:sz w:val="20"/>
                  <w:szCs w:val="20"/>
                </w:rPr>
                <w:t>sto@tartu.ee</w:t>
              </w:r>
            </w:hyperlink>
            <w:r w:rsidR="006F1C2A" w:rsidRPr="00792B5B">
              <w:rPr>
                <w:rFonts w:ascii="Arial Narrow" w:hAnsi="Arial Narrow"/>
                <w:sz w:val="20"/>
                <w:szCs w:val="20"/>
              </w:rPr>
              <w:t xml:space="preserve"> , </w:t>
            </w:r>
            <w:hyperlink r:id="rId19" w:history="1">
              <w:r w:rsidR="006F1C2A" w:rsidRPr="00792B5B">
                <w:rPr>
                  <w:rStyle w:val="Hperlink"/>
                  <w:rFonts w:ascii="Arial Narrow" w:hAnsi="Arial Narrow"/>
                  <w:sz w:val="20"/>
                  <w:szCs w:val="20"/>
                </w:rPr>
                <w:t>merle.liivak@tartu.ee</w:t>
              </w:r>
            </w:hyperlink>
          </w:p>
        </w:tc>
      </w:tr>
      <w:tr w:rsidR="00F64749" w:rsidRPr="00792B5B" w14:paraId="23D59F3F" w14:textId="77777777" w:rsidTr="004146AE">
        <w:trPr>
          <w:trHeight w:val="340"/>
        </w:trPr>
        <w:tc>
          <w:tcPr>
            <w:tcW w:w="5060" w:type="dxa"/>
            <w:vAlign w:val="center"/>
          </w:tcPr>
          <w:p w14:paraId="3796E9F1"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Aadress:</w:t>
            </w:r>
            <w:r w:rsidRPr="00792B5B">
              <w:rPr>
                <w:rFonts w:ascii="Arial Narrow" w:hAnsi="Arial Narrow" w:cs="Arial"/>
                <w:color w:val="990033"/>
                <w:sz w:val="20"/>
                <w:szCs w:val="20"/>
              </w:rPr>
              <w:t xml:space="preserve"> </w:t>
            </w:r>
          </w:p>
        </w:tc>
        <w:tc>
          <w:tcPr>
            <w:tcW w:w="5245" w:type="dxa"/>
            <w:vAlign w:val="center"/>
          </w:tcPr>
          <w:p w14:paraId="339986D0" w14:textId="10E56C9B" w:rsidR="00F64749" w:rsidRPr="00792B5B" w:rsidRDefault="006F1C2A" w:rsidP="004146AE">
            <w:pPr>
              <w:ind w:left="138"/>
              <w:jc w:val="both"/>
              <w:rPr>
                <w:rFonts w:ascii="Arial Narrow" w:eastAsia="Arial Unicode MS" w:hAnsi="Arial Narrow" w:cs="Arial"/>
                <w:iCs/>
                <w:color w:val="auto"/>
                <w:sz w:val="20"/>
                <w:szCs w:val="20"/>
              </w:rPr>
            </w:pPr>
            <w:r w:rsidRPr="00792B5B">
              <w:rPr>
                <w:rFonts w:ascii="Arial Narrow" w:hAnsi="Arial Narrow"/>
                <w:sz w:val="20"/>
                <w:szCs w:val="20"/>
              </w:rPr>
              <w:t>Raekoja plats 3,  Tartu</w:t>
            </w:r>
          </w:p>
        </w:tc>
      </w:tr>
      <w:tr w:rsidR="00F64749" w:rsidRPr="00792B5B" w14:paraId="3836EE12" w14:textId="77777777" w:rsidTr="004146AE">
        <w:trPr>
          <w:trHeight w:val="340"/>
        </w:trPr>
        <w:tc>
          <w:tcPr>
            <w:tcW w:w="5060" w:type="dxa"/>
            <w:vAlign w:val="center"/>
          </w:tcPr>
          <w:p w14:paraId="554B0AE1"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Postiindeks:</w:t>
            </w:r>
            <w:r w:rsidRPr="00792B5B">
              <w:rPr>
                <w:rFonts w:ascii="Arial Narrow" w:hAnsi="Arial Narrow" w:cs="Arial"/>
                <w:color w:val="990033"/>
                <w:sz w:val="20"/>
                <w:szCs w:val="20"/>
              </w:rPr>
              <w:t xml:space="preserve"> </w:t>
            </w:r>
          </w:p>
        </w:tc>
        <w:tc>
          <w:tcPr>
            <w:tcW w:w="5245" w:type="dxa"/>
            <w:vAlign w:val="center"/>
          </w:tcPr>
          <w:p w14:paraId="3AED2F28" w14:textId="305DF204" w:rsidR="00F64749" w:rsidRPr="00792B5B" w:rsidRDefault="006F1C2A" w:rsidP="004146AE">
            <w:pPr>
              <w:ind w:left="138"/>
              <w:rPr>
                <w:rFonts w:ascii="Arial Narrow" w:eastAsia="Arial Unicode MS" w:hAnsi="Arial Narrow" w:cs="Arial"/>
                <w:iCs/>
                <w:color w:val="auto"/>
                <w:sz w:val="20"/>
                <w:szCs w:val="20"/>
              </w:rPr>
            </w:pPr>
            <w:r w:rsidRPr="00792B5B">
              <w:rPr>
                <w:rFonts w:ascii="Arial Narrow" w:hAnsi="Arial Narrow"/>
                <w:sz w:val="20"/>
                <w:szCs w:val="20"/>
              </w:rPr>
              <w:t>51003</w:t>
            </w:r>
          </w:p>
        </w:tc>
      </w:tr>
      <w:tr w:rsidR="00F64749" w:rsidRPr="00792B5B" w14:paraId="412A53C1" w14:textId="77777777" w:rsidTr="004146AE">
        <w:trPr>
          <w:trHeight w:val="340"/>
        </w:trPr>
        <w:tc>
          <w:tcPr>
            <w:tcW w:w="5060" w:type="dxa"/>
            <w:vAlign w:val="center"/>
          </w:tcPr>
          <w:p w14:paraId="2E57E887"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Pangakonto:</w:t>
            </w:r>
            <w:r w:rsidRPr="00792B5B">
              <w:rPr>
                <w:rFonts w:ascii="Arial Narrow" w:hAnsi="Arial Narrow" w:cs="Arial"/>
                <w:color w:val="990033"/>
                <w:sz w:val="20"/>
                <w:szCs w:val="20"/>
              </w:rPr>
              <w:t xml:space="preserve"> </w:t>
            </w:r>
          </w:p>
        </w:tc>
        <w:tc>
          <w:tcPr>
            <w:tcW w:w="5245" w:type="dxa"/>
            <w:vAlign w:val="center"/>
          </w:tcPr>
          <w:p w14:paraId="7D806186" w14:textId="390B7B84" w:rsidR="00F64749" w:rsidRPr="00792B5B" w:rsidRDefault="006F1C2A" w:rsidP="004146AE">
            <w:pPr>
              <w:ind w:left="138"/>
              <w:rPr>
                <w:rFonts w:ascii="Arial Narrow" w:eastAsia="Arial Unicode MS" w:hAnsi="Arial Narrow" w:cs="Arial"/>
                <w:iCs/>
                <w:color w:val="auto"/>
                <w:sz w:val="20"/>
                <w:szCs w:val="20"/>
              </w:rPr>
            </w:pPr>
            <w:r w:rsidRPr="00792B5B">
              <w:rPr>
                <w:rFonts w:ascii="Arial Narrow" w:hAnsi="Arial Narrow"/>
                <w:sz w:val="20"/>
                <w:szCs w:val="20"/>
              </w:rPr>
              <w:t>EE401010102030203008</w:t>
            </w:r>
          </w:p>
        </w:tc>
      </w:tr>
    </w:tbl>
    <w:p w14:paraId="139F44D5" w14:textId="0FDBF98B" w:rsidR="00F64749" w:rsidRPr="00792B5B" w:rsidRDefault="00F64749" w:rsidP="00C12BD7">
      <w:pPr>
        <w:spacing w:after="12"/>
        <w:ind w:right="144"/>
        <w:jc w:val="both"/>
        <w:rPr>
          <w:rFonts w:ascii="Arial Narrow" w:eastAsia="Arial Unicode MS" w:hAnsi="Arial Narrow" w:cs="Arial"/>
          <w:sz w:val="20"/>
          <w:szCs w:val="20"/>
          <w:highlight w:val="yellow"/>
        </w:rPr>
      </w:pP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060"/>
        <w:gridCol w:w="5245"/>
      </w:tblGrid>
      <w:tr w:rsidR="00F64749" w:rsidRPr="00792B5B" w14:paraId="614443E4" w14:textId="77777777" w:rsidTr="004146AE">
        <w:trPr>
          <w:trHeight w:val="340"/>
        </w:trPr>
        <w:tc>
          <w:tcPr>
            <w:tcW w:w="5060" w:type="dxa"/>
            <w:vAlign w:val="center"/>
          </w:tcPr>
          <w:p w14:paraId="13B33A16"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Nimi:</w:t>
            </w:r>
            <w:r w:rsidRPr="00792B5B">
              <w:rPr>
                <w:rFonts w:ascii="Arial Narrow" w:hAnsi="Arial Narrow" w:cs="Arial"/>
                <w:color w:val="990033"/>
                <w:sz w:val="20"/>
                <w:szCs w:val="20"/>
              </w:rPr>
              <w:t xml:space="preserve"> </w:t>
            </w:r>
          </w:p>
        </w:tc>
        <w:tc>
          <w:tcPr>
            <w:tcW w:w="5245" w:type="dxa"/>
            <w:vAlign w:val="center"/>
          </w:tcPr>
          <w:p w14:paraId="5DC81E6E" w14:textId="02396218" w:rsidR="00F64749" w:rsidRPr="00792B5B" w:rsidRDefault="00F64749"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Rakvere Linnavalitsus</w:t>
            </w:r>
          </w:p>
        </w:tc>
      </w:tr>
      <w:tr w:rsidR="00F64749" w:rsidRPr="00792B5B" w14:paraId="55636480" w14:textId="77777777" w:rsidTr="004146AE">
        <w:trPr>
          <w:trHeight w:val="340"/>
        </w:trPr>
        <w:tc>
          <w:tcPr>
            <w:tcW w:w="5060" w:type="dxa"/>
            <w:vAlign w:val="center"/>
          </w:tcPr>
          <w:p w14:paraId="12ED6B2E"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Registrikood:</w:t>
            </w:r>
            <w:r w:rsidRPr="00792B5B">
              <w:rPr>
                <w:rFonts w:ascii="Arial Narrow" w:hAnsi="Arial Narrow" w:cs="Arial"/>
                <w:color w:val="990033"/>
                <w:sz w:val="20"/>
                <w:szCs w:val="20"/>
              </w:rPr>
              <w:t xml:space="preserve"> </w:t>
            </w:r>
          </w:p>
        </w:tc>
        <w:tc>
          <w:tcPr>
            <w:tcW w:w="5245" w:type="dxa"/>
            <w:vAlign w:val="center"/>
          </w:tcPr>
          <w:p w14:paraId="39358606" w14:textId="534712D9" w:rsidR="00F64749" w:rsidRPr="00792B5B" w:rsidRDefault="00CA5D6F" w:rsidP="004146AE">
            <w:pPr>
              <w:ind w:left="138"/>
              <w:rPr>
                <w:rFonts w:ascii="Arial Narrow" w:eastAsia="Arial Unicode MS" w:hAnsi="Arial Narrow" w:cs="Arial"/>
                <w:color w:val="auto"/>
                <w:sz w:val="20"/>
                <w:szCs w:val="20"/>
              </w:rPr>
            </w:pPr>
            <w:r w:rsidRPr="00792B5B">
              <w:rPr>
                <w:rFonts w:ascii="Arial Narrow" w:hAnsi="Arial Narrow"/>
                <w:sz w:val="20"/>
                <w:szCs w:val="20"/>
              </w:rPr>
              <w:t>75025064</w:t>
            </w:r>
          </w:p>
        </w:tc>
      </w:tr>
      <w:tr w:rsidR="00F64749" w:rsidRPr="00792B5B" w14:paraId="76557FF2" w14:textId="77777777" w:rsidTr="004146AE">
        <w:trPr>
          <w:trHeight w:val="340"/>
        </w:trPr>
        <w:tc>
          <w:tcPr>
            <w:tcW w:w="5060" w:type="dxa"/>
            <w:vAlign w:val="center"/>
          </w:tcPr>
          <w:p w14:paraId="611377E9"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lastRenderedPageBreak/>
              <w:t>Juriidiline vorm:</w:t>
            </w:r>
            <w:r w:rsidRPr="00792B5B">
              <w:rPr>
                <w:rFonts w:ascii="Arial Narrow" w:hAnsi="Arial Narrow" w:cs="Arial"/>
                <w:color w:val="990033"/>
                <w:sz w:val="20"/>
                <w:szCs w:val="20"/>
              </w:rPr>
              <w:t xml:space="preserve"> </w:t>
            </w:r>
          </w:p>
        </w:tc>
        <w:tc>
          <w:tcPr>
            <w:tcW w:w="5245" w:type="dxa"/>
            <w:vAlign w:val="center"/>
          </w:tcPr>
          <w:p w14:paraId="42EC17AF" w14:textId="40A745EB" w:rsidR="00F64749" w:rsidRPr="00792B5B" w:rsidRDefault="00CA5D6F" w:rsidP="004146AE">
            <w:pPr>
              <w:ind w:left="138"/>
              <w:rPr>
                <w:rFonts w:ascii="Arial Narrow" w:eastAsia="Arial Unicode MS" w:hAnsi="Arial Narrow" w:cs="Arial"/>
                <w:color w:val="auto"/>
                <w:sz w:val="20"/>
                <w:szCs w:val="20"/>
              </w:rPr>
            </w:pPr>
            <w:r w:rsidRPr="00792B5B">
              <w:rPr>
                <w:rFonts w:ascii="Arial Narrow" w:hAnsi="Arial Narrow"/>
                <w:sz w:val="20"/>
                <w:szCs w:val="20"/>
              </w:rPr>
              <w:t>Kohalik</w:t>
            </w:r>
            <w:r w:rsidR="00501F7E" w:rsidRPr="00792B5B">
              <w:rPr>
                <w:rFonts w:ascii="Arial Narrow" w:hAnsi="Arial Narrow"/>
                <w:sz w:val="20"/>
                <w:szCs w:val="20"/>
              </w:rPr>
              <w:t>u</w:t>
            </w:r>
            <w:r w:rsidRPr="00792B5B">
              <w:rPr>
                <w:rFonts w:ascii="Arial Narrow" w:hAnsi="Arial Narrow"/>
                <w:sz w:val="20"/>
                <w:szCs w:val="20"/>
              </w:rPr>
              <w:t xml:space="preserve"> omavalitsus</w:t>
            </w:r>
            <w:r w:rsidR="00501F7E" w:rsidRPr="00792B5B">
              <w:rPr>
                <w:rFonts w:ascii="Arial Narrow" w:hAnsi="Arial Narrow"/>
                <w:sz w:val="20"/>
                <w:szCs w:val="20"/>
              </w:rPr>
              <w:t>e asutus</w:t>
            </w:r>
          </w:p>
        </w:tc>
      </w:tr>
      <w:tr w:rsidR="00F64749" w:rsidRPr="00792B5B" w14:paraId="613A831E" w14:textId="77777777" w:rsidTr="004146AE">
        <w:trPr>
          <w:trHeight w:val="340"/>
        </w:trPr>
        <w:tc>
          <w:tcPr>
            <w:tcW w:w="5060" w:type="dxa"/>
            <w:vAlign w:val="center"/>
          </w:tcPr>
          <w:p w14:paraId="491A4BEB"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Telefon:</w:t>
            </w:r>
            <w:r w:rsidRPr="00792B5B">
              <w:rPr>
                <w:rFonts w:ascii="Arial Narrow" w:hAnsi="Arial Narrow" w:cs="Arial"/>
                <w:color w:val="990033"/>
                <w:sz w:val="20"/>
                <w:szCs w:val="20"/>
              </w:rPr>
              <w:t xml:space="preserve"> </w:t>
            </w:r>
          </w:p>
        </w:tc>
        <w:tc>
          <w:tcPr>
            <w:tcW w:w="5245" w:type="dxa"/>
            <w:vAlign w:val="center"/>
          </w:tcPr>
          <w:p w14:paraId="10DF4A85" w14:textId="47340289" w:rsidR="00F64749" w:rsidRPr="00792B5B" w:rsidRDefault="00CA5D6F" w:rsidP="004146AE">
            <w:pPr>
              <w:ind w:left="138"/>
              <w:rPr>
                <w:rFonts w:ascii="Arial Narrow" w:eastAsia="Arial Unicode MS" w:hAnsi="Arial Narrow" w:cs="Arial"/>
                <w:color w:val="auto"/>
                <w:sz w:val="20"/>
                <w:szCs w:val="20"/>
              </w:rPr>
            </w:pPr>
            <w:r w:rsidRPr="00792B5B">
              <w:rPr>
                <w:rFonts w:ascii="Arial Narrow" w:hAnsi="Arial Narrow"/>
                <w:sz w:val="20"/>
                <w:szCs w:val="20"/>
              </w:rPr>
              <w:t>+372 322 5870</w:t>
            </w:r>
          </w:p>
        </w:tc>
      </w:tr>
      <w:tr w:rsidR="00F64749" w:rsidRPr="00792B5B" w14:paraId="79EA94BD" w14:textId="77777777" w:rsidTr="004146AE">
        <w:trPr>
          <w:trHeight w:val="340"/>
        </w:trPr>
        <w:tc>
          <w:tcPr>
            <w:tcW w:w="5060" w:type="dxa"/>
            <w:vAlign w:val="center"/>
          </w:tcPr>
          <w:p w14:paraId="1CC4F596"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E-post:</w:t>
            </w:r>
            <w:r w:rsidRPr="00792B5B">
              <w:rPr>
                <w:rFonts w:ascii="Arial Narrow" w:hAnsi="Arial Narrow" w:cs="Arial"/>
                <w:color w:val="990033"/>
                <w:sz w:val="20"/>
                <w:szCs w:val="20"/>
              </w:rPr>
              <w:t xml:space="preserve"> </w:t>
            </w:r>
          </w:p>
        </w:tc>
        <w:tc>
          <w:tcPr>
            <w:tcW w:w="5245" w:type="dxa"/>
            <w:vAlign w:val="center"/>
          </w:tcPr>
          <w:p w14:paraId="4B0E2D3F" w14:textId="5B1DF83A" w:rsidR="00F64749" w:rsidRPr="00792B5B" w:rsidRDefault="00F20EA8" w:rsidP="00CA5D6F">
            <w:pPr>
              <w:ind w:left="138"/>
              <w:rPr>
                <w:rFonts w:ascii="Arial Narrow" w:eastAsiaTheme="minorHAnsi" w:hAnsi="Arial Narrow"/>
                <w:color w:val="808080"/>
                <w:sz w:val="20"/>
                <w:szCs w:val="20"/>
              </w:rPr>
            </w:pPr>
            <w:hyperlink r:id="rId20" w:history="1">
              <w:r w:rsidR="00CA5D6F" w:rsidRPr="00792B5B">
                <w:rPr>
                  <w:rStyle w:val="Hperlink"/>
                  <w:rFonts w:ascii="Arial Narrow" w:hAnsi="Arial Narrow"/>
                  <w:sz w:val="20"/>
                  <w:szCs w:val="20"/>
                </w:rPr>
                <w:t>linnavalitsus@rakvere.ee</w:t>
              </w:r>
            </w:hyperlink>
          </w:p>
        </w:tc>
      </w:tr>
      <w:tr w:rsidR="00F64749" w:rsidRPr="00792B5B" w14:paraId="1E60D56C" w14:textId="77777777" w:rsidTr="004146AE">
        <w:trPr>
          <w:trHeight w:val="340"/>
        </w:trPr>
        <w:tc>
          <w:tcPr>
            <w:tcW w:w="5060" w:type="dxa"/>
            <w:vAlign w:val="center"/>
          </w:tcPr>
          <w:p w14:paraId="3759021C"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Aadress:</w:t>
            </w:r>
            <w:r w:rsidRPr="00792B5B">
              <w:rPr>
                <w:rFonts w:ascii="Arial Narrow" w:hAnsi="Arial Narrow" w:cs="Arial"/>
                <w:color w:val="990033"/>
                <w:sz w:val="20"/>
                <w:szCs w:val="20"/>
              </w:rPr>
              <w:t xml:space="preserve"> </w:t>
            </w:r>
          </w:p>
        </w:tc>
        <w:tc>
          <w:tcPr>
            <w:tcW w:w="5245" w:type="dxa"/>
            <w:vAlign w:val="center"/>
          </w:tcPr>
          <w:p w14:paraId="6CB2B1ED" w14:textId="5C403157" w:rsidR="00F64749" w:rsidRPr="00792B5B" w:rsidRDefault="00CA5D6F" w:rsidP="004146AE">
            <w:pPr>
              <w:ind w:left="138"/>
              <w:jc w:val="both"/>
              <w:rPr>
                <w:rFonts w:ascii="Arial Narrow" w:eastAsia="Arial Unicode MS" w:hAnsi="Arial Narrow" w:cs="Arial"/>
                <w:color w:val="auto"/>
                <w:sz w:val="20"/>
                <w:szCs w:val="20"/>
              </w:rPr>
            </w:pPr>
            <w:r w:rsidRPr="00792B5B">
              <w:rPr>
                <w:rFonts w:ascii="Arial Narrow" w:hAnsi="Arial Narrow"/>
                <w:sz w:val="20"/>
                <w:szCs w:val="20"/>
              </w:rPr>
              <w:t xml:space="preserve">Lai 20, </w:t>
            </w:r>
            <w:proofErr w:type="spellStart"/>
            <w:r w:rsidRPr="00792B5B">
              <w:rPr>
                <w:rFonts w:ascii="Arial Narrow" w:hAnsi="Arial Narrow"/>
                <w:sz w:val="20"/>
                <w:szCs w:val="20"/>
              </w:rPr>
              <w:t>Rakvere,Lääne-Virumaa</w:t>
            </w:r>
            <w:proofErr w:type="spellEnd"/>
          </w:p>
        </w:tc>
      </w:tr>
      <w:tr w:rsidR="00F64749" w:rsidRPr="00792B5B" w14:paraId="41FE890A" w14:textId="77777777" w:rsidTr="004146AE">
        <w:trPr>
          <w:trHeight w:val="340"/>
        </w:trPr>
        <w:tc>
          <w:tcPr>
            <w:tcW w:w="5060" w:type="dxa"/>
            <w:vAlign w:val="center"/>
          </w:tcPr>
          <w:p w14:paraId="03E861AF"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Postiindeks:</w:t>
            </w:r>
            <w:r w:rsidRPr="00792B5B">
              <w:rPr>
                <w:rFonts w:ascii="Arial Narrow" w:hAnsi="Arial Narrow" w:cs="Arial"/>
                <w:color w:val="990033"/>
                <w:sz w:val="20"/>
                <w:szCs w:val="20"/>
              </w:rPr>
              <w:t xml:space="preserve"> </w:t>
            </w:r>
          </w:p>
        </w:tc>
        <w:tc>
          <w:tcPr>
            <w:tcW w:w="5245" w:type="dxa"/>
            <w:vAlign w:val="center"/>
          </w:tcPr>
          <w:p w14:paraId="04F83B10" w14:textId="35AB9D69" w:rsidR="00F64749" w:rsidRPr="00792B5B" w:rsidRDefault="00CA5D6F" w:rsidP="004146AE">
            <w:pPr>
              <w:ind w:left="138"/>
              <w:rPr>
                <w:rFonts w:ascii="Arial Narrow" w:eastAsia="Arial Unicode MS" w:hAnsi="Arial Narrow" w:cs="Arial"/>
                <w:color w:val="auto"/>
                <w:sz w:val="20"/>
                <w:szCs w:val="20"/>
              </w:rPr>
            </w:pPr>
            <w:r w:rsidRPr="00792B5B">
              <w:rPr>
                <w:rFonts w:ascii="Arial Narrow" w:hAnsi="Arial Narrow"/>
                <w:sz w:val="20"/>
                <w:szCs w:val="20"/>
              </w:rPr>
              <w:t>44308</w:t>
            </w:r>
          </w:p>
        </w:tc>
      </w:tr>
      <w:tr w:rsidR="00F64749" w:rsidRPr="00792B5B" w14:paraId="6898D712" w14:textId="77777777" w:rsidTr="004146AE">
        <w:trPr>
          <w:trHeight w:val="340"/>
        </w:trPr>
        <w:tc>
          <w:tcPr>
            <w:tcW w:w="5060" w:type="dxa"/>
            <w:vAlign w:val="center"/>
          </w:tcPr>
          <w:p w14:paraId="5CDC0F43"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Pangakonto:</w:t>
            </w:r>
            <w:r w:rsidRPr="00792B5B">
              <w:rPr>
                <w:rFonts w:ascii="Arial Narrow" w:hAnsi="Arial Narrow" w:cs="Arial"/>
                <w:color w:val="990033"/>
                <w:sz w:val="20"/>
                <w:szCs w:val="20"/>
              </w:rPr>
              <w:t xml:space="preserve"> </w:t>
            </w:r>
          </w:p>
        </w:tc>
        <w:tc>
          <w:tcPr>
            <w:tcW w:w="5245" w:type="dxa"/>
            <w:vAlign w:val="center"/>
          </w:tcPr>
          <w:p w14:paraId="014253E3" w14:textId="718B6878" w:rsidR="00F64749" w:rsidRPr="00792B5B" w:rsidRDefault="00CA5D6F" w:rsidP="004146AE">
            <w:pPr>
              <w:ind w:left="138"/>
              <w:rPr>
                <w:rFonts w:ascii="Arial Narrow" w:eastAsia="Arial Unicode MS" w:hAnsi="Arial Narrow" w:cs="Arial"/>
                <w:color w:val="auto"/>
                <w:sz w:val="20"/>
                <w:szCs w:val="20"/>
              </w:rPr>
            </w:pPr>
            <w:r w:rsidRPr="00792B5B">
              <w:rPr>
                <w:rFonts w:ascii="Arial Narrow" w:hAnsi="Arial Narrow"/>
                <w:sz w:val="20"/>
                <w:szCs w:val="20"/>
              </w:rPr>
              <w:t>EE8610 10502003419005</w:t>
            </w:r>
          </w:p>
        </w:tc>
      </w:tr>
    </w:tbl>
    <w:p w14:paraId="05010897" w14:textId="4A7FC2CD" w:rsidR="00F64749" w:rsidRPr="00792B5B" w:rsidRDefault="00F64749" w:rsidP="00C12BD7">
      <w:pPr>
        <w:spacing w:after="12"/>
        <w:ind w:right="144"/>
        <w:jc w:val="both"/>
        <w:rPr>
          <w:rFonts w:ascii="Arial Narrow" w:eastAsia="Arial Unicode MS" w:hAnsi="Arial Narrow" w:cs="Arial"/>
          <w:sz w:val="20"/>
          <w:szCs w:val="20"/>
          <w:highlight w:val="yellow"/>
        </w:rPr>
      </w:pP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060"/>
        <w:gridCol w:w="5245"/>
      </w:tblGrid>
      <w:tr w:rsidR="00F64749" w:rsidRPr="00792B5B" w14:paraId="7613D3F6" w14:textId="77777777" w:rsidTr="004146AE">
        <w:trPr>
          <w:trHeight w:val="340"/>
        </w:trPr>
        <w:tc>
          <w:tcPr>
            <w:tcW w:w="5060" w:type="dxa"/>
            <w:vAlign w:val="center"/>
          </w:tcPr>
          <w:p w14:paraId="0363C53C"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Nimi:</w:t>
            </w:r>
            <w:r w:rsidRPr="00792B5B">
              <w:rPr>
                <w:rFonts w:ascii="Arial Narrow" w:hAnsi="Arial Narrow" w:cs="Arial"/>
                <w:color w:val="990033"/>
                <w:sz w:val="20"/>
                <w:szCs w:val="20"/>
              </w:rPr>
              <w:t xml:space="preserve"> </w:t>
            </w:r>
          </w:p>
        </w:tc>
        <w:tc>
          <w:tcPr>
            <w:tcW w:w="5245" w:type="dxa"/>
            <w:vAlign w:val="center"/>
          </w:tcPr>
          <w:p w14:paraId="25923BFB" w14:textId="10479FA0" w:rsidR="00F64749" w:rsidRPr="00792B5B" w:rsidRDefault="00F64749"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Jõhvi Vallavalitsus</w:t>
            </w:r>
          </w:p>
        </w:tc>
      </w:tr>
      <w:tr w:rsidR="00F64749" w:rsidRPr="00792B5B" w14:paraId="7462C8CB" w14:textId="77777777" w:rsidTr="004146AE">
        <w:trPr>
          <w:trHeight w:val="340"/>
        </w:trPr>
        <w:tc>
          <w:tcPr>
            <w:tcW w:w="5060" w:type="dxa"/>
            <w:vAlign w:val="center"/>
          </w:tcPr>
          <w:p w14:paraId="71B78504"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Registrikood:</w:t>
            </w:r>
            <w:r w:rsidRPr="00792B5B">
              <w:rPr>
                <w:rFonts w:ascii="Arial Narrow" w:hAnsi="Arial Narrow" w:cs="Arial"/>
                <w:color w:val="990033"/>
                <w:sz w:val="20"/>
                <w:szCs w:val="20"/>
              </w:rPr>
              <w:t xml:space="preserve"> </w:t>
            </w:r>
          </w:p>
        </w:tc>
        <w:tc>
          <w:tcPr>
            <w:tcW w:w="5245" w:type="dxa"/>
            <w:vAlign w:val="center"/>
          </w:tcPr>
          <w:p w14:paraId="2876E603" w14:textId="4ADA208E" w:rsidR="00F64749" w:rsidRPr="00792B5B" w:rsidRDefault="00A2445A"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000000" w:themeColor="text1"/>
                <w:sz w:val="20"/>
                <w:szCs w:val="20"/>
              </w:rPr>
              <w:t>75033483</w:t>
            </w:r>
          </w:p>
        </w:tc>
      </w:tr>
      <w:tr w:rsidR="00F64749" w:rsidRPr="00792B5B" w14:paraId="532BA12E" w14:textId="77777777" w:rsidTr="004146AE">
        <w:trPr>
          <w:trHeight w:val="340"/>
        </w:trPr>
        <w:tc>
          <w:tcPr>
            <w:tcW w:w="5060" w:type="dxa"/>
            <w:vAlign w:val="center"/>
          </w:tcPr>
          <w:p w14:paraId="0CBE0D6F"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Juriidiline vorm:</w:t>
            </w:r>
            <w:r w:rsidRPr="00792B5B">
              <w:rPr>
                <w:rFonts w:ascii="Arial Narrow" w:hAnsi="Arial Narrow" w:cs="Arial"/>
                <w:color w:val="990033"/>
                <w:sz w:val="20"/>
                <w:szCs w:val="20"/>
              </w:rPr>
              <w:t xml:space="preserve"> </w:t>
            </w:r>
          </w:p>
        </w:tc>
        <w:tc>
          <w:tcPr>
            <w:tcW w:w="5245" w:type="dxa"/>
            <w:vAlign w:val="center"/>
          </w:tcPr>
          <w:p w14:paraId="72160E33" w14:textId="2393A3E0" w:rsidR="00F64749" w:rsidRPr="00792B5B" w:rsidRDefault="00DF5CF7"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K</w:t>
            </w:r>
            <w:r w:rsidR="00A2445A" w:rsidRPr="00792B5B">
              <w:rPr>
                <w:rFonts w:ascii="Arial Narrow" w:eastAsia="Arial Unicode MS" w:hAnsi="Arial Narrow" w:cs="Arial"/>
                <w:iCs/>
                <w:color w:val="auto"/>
                <w:sz w:val="20"/>
                <w:szCs w:val="20"/>
              </w:rPr>
              <w:t>ohalik</w:t>
            </w:r>
            <w:r w:rsidR="00501F7E" w:rsidRPr="00792B5B">
              <w:rPr>
                <w:rFonts w:ascii="Arial Narrow" w:eastAsia="Arial Unicode MS" w:hAnsi="Arial Narrow" w:cs="Arial"/>
                <w:iCs/>
                <w:color w:val="auto"/>
                <w:sz w:val="20"/>
                <w:szCs w:val="20"/>
              </w:rPr>
              <w:t>u</w:t>
            </w:r>
            <w:r w:rsidR="00A2445A" w:rsidRPr="00792B5B">
              <w:rPr>
                <w:rFonts w:ascii="Arial Narrow" w:eastAsia="Arial Unicode MS" w:hAnsi="Arial Narrow" w:cs="Arial"/>
                <w:iCs/>
                <w:color w:val="auto"/>
                <w:sz w:val="20"/>
                <w:szCs w:val="20"/>
              </w:rPr>
              <w:t xml:space="preserve"> omavalitsus</w:t>
            </w:r>
            <w:r w:rsidR="00501F7E" w:rsidRPr="00792B5B">
              <w:rPr>
                <w:rFonts w:ascii="Arial Narrow" w:eastAsia="Arial Unicode MS" w:hAnsi="Arial Narrow" w:cs="Arial"/>
                <w:iCs/>
                <w:color w:val="auto"/>
                <w:sz w:val="20"/>
                <w:szCs w:val="20"/>
              </w:rPr>
              <w:t>e asutus</w:t>
            </w:r>
          </w:p>
        </w:tc>
      </w:tr>
      <w:tr w:rsidR="00F64749" w:rsidRPr="00792B5B" w14:paraId="43F0F7E4" w14:textId="77777777" w:rsidTr="004146AE">
        <w:trPr>
          <w:trHeight w:val="340"/>
        </w:trPr>
        <w:tc>
          <w:tcPr>
            <w:tcW w:w="5060" w:type="dxa"/>
            <w:vAlign w:val="center"/>
          </w:tcPr>
          <w:p w14:paraId="4BD335DB"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Telefon:</w:t>
            </w:r>
            <w:r w:rsidRPr="00792B5B">
              <w:rPr>
                <w:rFonts w:ascii="Arial Narrow" w:hAnsi="Arial Narrow" w:cs="Arial"/>
                <w:color w:val="990033"/>
                <w:sz w:val="20"/>
                <w:szCs w:val="20"/>
              </w:rPr>
              <w:t xml:space="preserve"> </w:t>
            </w:r>
          </w:p>
        </w:tc>
        <w:tc>
          <w:tcPr>
            <w:tcW w:w="5245" w:type="dxa"/>
            <w:vAlign w:val="center"/>
          </w:tcPr>
          <w:p w14:paraId="00C5EBBA" w14:textId="5CF7066F" w:rsidR="00F64749" w:rsidRPr="00792B5B" w:rsidRDefault="00A2445A"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3363741</w:t>
            </w:r>
          </w:p>
        </w:tc>
      </w:tr>
      <w:tr w:rsidR="00F64749" w:rsidRPr="00792B5B" w14:paraId="79D791DC" w14:textId="77777777" w:rsidTr="004146AE">
        <w:trPr>
          <w:trHeight w:val="340"/>
        </w:trPr>
        <w:tc>
          <w:tcPr>
            <w:tcW w:w="5060" w:type="dxa"/>
            <w:vAlign w:val="center"/>
          </w:tcPr>
          <w:p w14:paraId="0E62BDF3"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E-post:</w:t>
            </w:r>
            <w:r w:rsidRPr="00792B5B">
              <w:rPr>
                <w:rFonts w:ascii="Arial Narrow" w:hAnsi="Arial Narrow" w:cs="Arial"/>
                <w:color w:val="990033"/>
                <w:sz w:val="20"/>
                <w:szCs w:val="20"/>
              </w:rPr>
              <w:t xml:space="preserve"> </w:t>
            </w:r>
          </w:p>
        </w:tc>
        <w:tc>
          <w:tcPr>
            <w:tcW w:w="5245" w:type="dxa"/>
            <w:vAlign w:val="center"/>
          </w:tcPr>
          <w:p w14:paraId="7D1DC33A" w14:textId="197A883F" w:rsidR="00F64749" w:rsidRPr="00792B5B" w:rsidRDefault="00F20EA8" w:rsidP="004146AE">
            <w:pPr>
              <w:ind w:left="138"/>
              <w:rPr>
                <w:rFonts w:ascii="Arial Narrow" w:eastAsia="Arial Unicode MS" w:hAnsi="Arial Narrow" w:cs="Arial"/>
                <w:iCs/>
                <w:color w:val="auto"/>
                <w:sz w:val="20"/>
                <w:szCs w:val="20"/>
              </w:rPr>
            </w:pPr>
            <w:hyperlink r:id="rId21" w:history="1">
              <w:r w:rsidR="00A2445A" w:rsidRPr="00792B5B">
                <w:rPr>
                  <w:rFonts w:ascii="Arial Narrow" w:eastAsia="Arial Unicode MS" w:hAnsi="Arial Narrow" w:cs="Arial"/>
                  <w:iCs/>
                  <w:color w:val="auto"/>
                  <w:sz w:val="20"/>
                  <w:szCs w:val="20"/>
                </w:rPr>
                <w:t>johvi@johvi.ee</w:t>
              </w:r>
            </w:hyperlink>
          </w:p>
        </w:tc>
      </w:tr>
      <w:tr w:rsidR="00F64749" w:rsidRPr="00792B5B" w14:paraId="47FCF8AF" w14:textId="77777777" w:rsidTr="004146AE">
        <w:trPr>
          <w:trHeight w:val="340"/>
        </w:trPr>
        <w:tc>
          <w:tcPr>
            <w:tcW w:w="5060" w:type="dxa"/>
            <w:vAlign w:val="center"/>
          </w:tcPr>
          <w:p w14:paraId="5E03A69F"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Aadress:</w:t>
            </w:r>
            <w:r w:rsidRPr="00792B5B">
              <w:rPr>
                <w:rFonts w:ascii="Arial Narrow" w:hAnsi="Arial Narrow" w:cs="Arial"/>
                <w:color w:val="990033"/>
                <w:sz w:val="20"/>
                <w:szCs w:val="20"/>
              </w:rPr>
              <w:t xml:space="preserve"> </w:t>
            </w:r>
          </w:p>
        </w:tc>
        <w:tc>
          <w:tcPr>
            <w:tcW w:w="5245" w:type="dxa"/>
            <w:vAlign w:val="center"/>
          </w:tcPr>
          <w:p w14:paraId="4D1C0BC9" w14:textId="6D49094A" w:rsidR="00F64749" w:rsidRPr="00792B5B" w:rsidRDefault="00A2445A" w:rsidP="00A2445A">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Kooli 2</w:t>
            </w:r>
          </w:p>
        </w:tc>
      </w:tr>
      <w:tr w:rsidR="00F64749" w:rsidRPr="00792B5B" w14:paraId="1E5D6521" w14:textId="77777777" w:rsidTr="004146AE">
        <w:trPr>
          <w:trHeight w:val="340"/>
        </w:trPr>
        <w:tc>
          <w:tcPr>
            <w:tcW w:w="5060" w:type="dxa"/>
            <w:vAlign w:val="center"/>
          </w:tcPr>
          <w:p w14:paraId="4EDD232C"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Postiindeks:</w:t>
            </w:r>
            <w:r w:rsidRPr="00792B5B">
              <w:rPr>
                <w:rFonts w:ascii="Arial Narrow" w:hAnsi="Arial Narrow" w:cs="Arial"/>
                <w:color w:val="990033"/>
                <w:sz w:val="20"/>
                <w:szCs w:val="20"/>
              </w:rPr>
              <w:t xml:space="preserve"> </w:t>
            </w:r>
          </w:p>
        </w:tc>
        <w:tc>
          <w:tcPr>
            <w:tcW w:w="5245" w:type="dxa"/>
            <w:vAlign w:val="center"/>
          </w:tcPr>
          <w:p w14:paraId="149B2169" w14:textId="36F81125" w:rsidR="00F64749" w:rsidRPr="00792B5B" w:rsidRDefault="00A2445A"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41595</w:t>
            </w:r>
          </w:p>
        </w:tc>
      </w:tr>
      <w:tr w:rsidR="00F64749" w:rsidRPr="00792B5B" w14:paraId="1C1A3E82" w14:textId="77777777" w:rsidTr="004146AE">
        <w:trPr>
          <w:trHeight w:val="340"/>
        </w:trPr>
        <w:tc>
          <w:tcPr>
            <w:tcW w:w="5060" w:type="dxa"/>
            <w:vAlign w:val="center"/>
          </w:tcPr>
          <w:p w14:paraId="7FFD6E5D" w14:textId="77777777" w:rsidR="00F64749" w:rsidRPr="00792B5B" w:rsidRDefault="00F64749" w:rsidP="004146AE">
            <w:pPr>
              <w:ind w:right="142"/>
              <w:jc w:val="right"/>
              <w:rPr>
                <w:rFonts w:ascii="Arial Narrow" w:eastAsia="Arial Unicode MS" w:hAnsi="Arial Narrow" w:cs="Arial"/>
                <w:sz w:val="20"/>
                <w:szCs w:val="20"/>
              </w:rPr>
            </w:pPr>
            <w:r w:rsidRPr="00792B5B">
              <w:rPr>
                <w:rFonts w:ascii="Arial Narrow" w:eastAsia="Arial Unicode MS" w:hAnsi="Arial Narrow" w:cs="Arial"/>
                <w:sz w:val="20"/>
                <w:szCs w:val="20"/>
              </w:rPr>
              <w:t>Pangakonto:</w:t>
            </w:r>
            <w:r w:rsidRPr="00792B5B">
              <w:rPr>
                <w:rFonts w:ascii="Arial Narrow" w:hAnsi="Arial Narrow" w:cs="Arial"/>
                <w:color w:val="990033"/>
                <w:sz w:val="20"/>
                <w:szCs w:val="20"/>
              </w:rPr>
              <w:t xml:space="preserve"> </w:t>
            </w:r>
          </w:p>
        </w:tc>
        <w:tc>
          <w:tcPr>
            <w:tcW w:w="5245" w:type="dxa"/>
            <w:vAlign w:val="center"/>
          </w:tcPr>
          <w:p w14:paraId="387FDBA6" w14:textId="26A96B1F" w:rsidR="00F64749" w:rsidRPr="00792B5B" w:rsidRDefault="00A2445A" w:rsidP="004146AE">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000000" w:themeColor="text1"/>
                <w:sz w:val="20"/>
                <w:szCs w:val="20"/>
              </w:rPr>
              <w:t>EE941010552004541003</w:t>
            </w:r>
          </w:p>
        </w:tc>
      </w:tr>
    </w:tbl>
    <w:p w14:paraId="2261220B" w14:textId="4E4A27E1" w:rsidR="00F64749" w:rsidRPr="00792B5B" w:rsidRDefault="00F64749" w:rsidP="00C12BD7">
      <w:pPr>
        <w:spacing w:after="12"/>
        <w:ind w:right="144"/>
        <w:jc w:val="both"/>
        <w:rPr>
          <w:rFonts w:ascii="Arial Narrow" w:eastAsia="Arial Unicode MS" w:hAnsi="Arial Narrow" w:cs="Arial"/>
          <w:sz w:val="20"/>
          <w:szCs w:val="20"/>
        </w:rPr>
      </w:pPr>
    </w:p>
    <w:tbl>
      <w:tblPr>
        <w:tblStyle w:val="TableGrid"/>
        <w:tblW w:w="10305" w:type="dxa"/>
        <w:tblInd w:w="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060"/>
        <w:gridCol w:w="5245"/>
      </w:tblGrid>
      <w:tr w:rsidR="007A165A" w:rsidRPr="00792B5B" w14:paraId="0059AFC2" w14:textId="77777777" w:rsidTr="00B1232E">
        <w:trPr>
          <w:trHeight w:val="340"/>
        </w:trPr>
        <w:tc>
          <w:tcPr>
            <w:tcW w:w="5060" w:type="dxa"/>
            <w:shd w:val="clear" w:color="auto" w:fill="auto"/>
            <w:vAlign w:val="center"/>
          </w:tcPr>
          <w:p w14:paraId="4ED1CABA" w14:textId="77777777" w:rsidR="007A165A" w:rsidRPr="00792B5B" w:rsidRDefault="007A165A" w:rsidP="004B2504">
            <w:pPr>
              <w:ind w:right="142"/>
              <w:jc w:val="right"/>
              <w:rPr>
                <w:rFonts w:ascii="Arial Narrow" w:eastAsia="Arial Unicode MS" w:hAnsi="Arial Narrow" w:cs="Arial"/>
                <w:color w:val="000000" w:themeColor="text1"/>
                <w:sz w:val="20"/>
                <w:szCs w:val="20"/>
              </w:rPr>
            </w:pPr>
            <w:r w:rsidRPr="00792B5B">
              <w:rPr>
                <w:rFonts w:ascii="Arial Narrow" w:eastAsia="Arial Unicode MS" w:hAnsi="Arial Narrow" w:cs="Arial"/>
                <w:color w:val="000000" w:themeColor="text1"/>
                <w:sz w:val="20"/>
                <w:szCs w:val="20"/>
              </w:rPr>
              <w:t>Nimi:</w:t>
            </w:r>
            <w:r w:rsidRPr="00792B5B">
              <w:rPr>
                <w:rFonts w:ascii="Arial Narrow" w:hAnsi="Arial Narrow" w:cs="Arial"/>
                <w:color w:val="000000" w:themeColor="text1"/>
                <w:sz w:val="20"/>
                <w:szCs w:val="20"/>
              </w:rPr>
              <w:t xml:space="preserve"> </w:t>
            </w:r>
          </w:p>
        </w:tc>
        <w:tc>
          <w:tcPr>
            <w:tcW w:w="5245" w:type="dxa"/>
            <w:vAlign w:val="center"/>
          </w:tcPr>
          <w:p w14:paraId="615B22FA" w14:textId="3B2BCE1D" w:rsidR="007A165A" w:rsidRPr="00792B5B" w:rsidRDefault="00BE53B6" w:rsidP="004B2504">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Hoolekandeteenused AS</w:t>
            </w:r>
          </w:p>
        </w:tc>
      </w:tr>
      <w:tr w:rsidR="007A165A" w:rsidRPr="00792B5B" w14:paraId="5AD1F511" w14:textId="77777777" w:rsidTr="00B1232E">
        <w:trPr>
          <w:trHeight w:val="340"/>
        </w:trPr>
        <w:tc>
          <w:tcPr>
            <w:tcW w:w="5060" w:type="dxa"/>
            <w:shd w:val="clear" w:color="auto" w:fill="auto"/>
            <w:vAlign w:val="center"/>
          </w:tcPr>
          <w:p w14:paraId="0BB85E47" w14:textId="77777777" w:rsidR="007A165A" w:rsidRPr="00792B5B" w:rsidRDefault="007A165A" w:rsidP="004B2504">
            <w:pPr>
              <w:ind w:right="142"/>
              <w:jc w:val="right"/>
              <w:rPr>
                <w:rFonts w:ascii="Arial Narrow" w:eastAsia="Arial Unicode MS" w:hAnsi="Arial Narrow" w:cs="Arial"/>
                <w:color w:val="000000" w:themeColor="text1"/>
                <w:sz w:val="20"/>
                <w:szCs w:val="20"/>
              </w:rPr>
            </w:pPr>
            <w:r w:rsidRPr="00792B5B">
              <w:rPr>
                <w:rFonts w:ascii="Arial Narrow" w:eastAsia="Arial Unicode MS" w:hAnsi="Arial Narrow" w:cs="Arial"/>
                <w:color w:val="000000" w:themeColor="text1"/>
                <w:sz w:val="20"/>
                <w:szCs w:val="20"/>
              </w:rPr>
              <w:t>Registrikood:</w:t>
            </w:r>
            <w:r w:rsidRPr="00792B5B">
              <w:rPr>
                <w:rFonts w:ascii="Arial Narrow" w:hAnsi="Arial Narrow" w:cs="Arial"/>
                <w:color w:val="000000" w:themeColor="text1"/>
                <w:sz w:val="20"/>
                <w:szCs w:val="20"/>
              </w:rPr>
              <w:t xml:space="preserve"> </w:t>
            </w:r>
          </w:p>
        </w:tc>
        <w:tc>
          <w:tcPr>
            <w:tcW w:w="5245" w:type="dxa"/>
            <w:vAlign w:val="center"/>
          </w:tcPr>
          <w:p w14:paraId="3B057122" w14:textId="49DFF26A" w:rsidR="007A165A" w:rsidRPr="00792B5B" w:rsidRDefault="0055115D" w:rsidP="00B1232E">
            <w:pPr>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 xml:space="preserve">    10399457</w:t>
            </w:r>
          </w:p>
        </w:tc>
      </w:tr>
      <w:tr w:rsidR="007A165A" w:rsidRPr="00792B5B" w14:paraId="16064274" w14:textId="77777777" w:rsidTr="00B1232E">
        <w:trPr>
          <w:trHeight w:val="340"/>
        </w:trPr>
        <w:tc>
          <w:tcPr>
            <w:tcW w:w="5060" w:type="dxa"/>
            <w:shd w:val="clear" w:color="auto" w:fill="auto"/>
            <w:vAlign w:val="center"/>
          </w:tcPr>
          <w:p w14:paraId="43B361EB" w14:textId="77777777" w:rsidR="007A165A" w:rsidRPr="00792B5B" w:rsidRDefault="007A165A" w:rsidP="004B2504">
            <w:pPr>
              <w:ind w:right="142"/>
              <w:jc w:val="right"/>
              <w:rPr>
                <w:rFonts w:ascii="Arial Narrow" w:eastAsia="Arial Unicode MS" w:hAnsi="Arial Narrow" w:cs="Arial"/>
                <w:color w:val="000000" w:themeColor="text1"/>
                <w:sz w:val="20"/>
                <w:szCs w:val="20"/>
              </w:rPr>
            </w:pPr>
            <w:r w:rsidRPr="00792B5B">
              <w:rPr>
                <w:rFonts w:ascii="Arial Narrow" w:eastAsia="Arial Unicode MS" w:hAnsi="Arial Narrow" w:cs="Arial"/>
                <w:color w:val="000000" w:themeColor="text1"/>
                <w:sz w:val="20"/>
                <w:szCs w:val="20"/>
              </w:rPr>
              <w:t>Juriidiline vorm:</w:t>
            </w:r>
            <w:r w:rsidRPr="00792B5B">
              <w:rPr>
                <w:rFonts w:ascii="Arial Narrow" w:hAnsi="Arial Narrow" w:cs="Arial"/>
                <w:color w:val="000000" w:themeColor="text1"/>
                <w:sz w:val="20"/>
                <w:szCs w:val="20"/>
              </w:rPr>
              <w:t xml:space="preserve"> </w:t>
            </w:r>
          </w:p>
        </w:tc>
        <w:tc>
          <w:tcPr>
            <w:tcW w:w="5245" w:type="dxa"/>
            <w:vAlign w:val="center"/>
          </w:tcPr>
          <w:p w14:paraId="53C05EEB" w14:textId="5D0560EF" w:rsidR="007A165A" w:rsidRPr="00792B5B" w:rsidRDefault="0055115D" w:rsidP="004B2504">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Aktsiaselts</w:t>
            </w:r>
          </w:p>
        </w:tc>
      </w:tr>
      <w:tr w:rsidR="007A165A" w:rsidRPr="00792B5B" w14:paraId="17A77E13" w14:textId="77777777" w:rsidTr="00B1232E">
        <w:trPr>
          <w:trHeight w:val="340"/>
        </w:trPr>
        <w:tc>
          <w:tcPr>
            <w:tcW w:w="5060" w:type="dxa"/>
            <w:shd w:val="clear" w:color="auto" w:fill="auto"/>
            <w:vAlign w:val="center"/>
          </w:tcPr>
          <w:p w14:paraId="093010E5" w14:textId="77777777" w:rsidR="007A165A" w:rsidRPr="00792B5B" w:rsidRDefault="007A165A" w:rsidP="004B2504">
            <w:pPr>
              <w:ind w:right="142"/>
              <w:jc w:val="right"/>
              <w:rPr>
                <w:rFonts w:ascii="Arial Narrow" w:eastAsia="Arial Unicode MS" w:hAnsi="Arial Narrow" w:cs="Arial"/>
                <w:color w:val="000000" w:themeColor="text1"/>
                <w:sz w:val="20"/>
                <w:szCs w:val="20"/>
              </w:rPr>
            </w:pPr>
            <w:r w:rsidRPr="00792B5B">
              <w:rPr>
                <w:rFonts w:ascii="Arial Narrow" w:eastAsia="Arial Unicode MS" w:hAnsi="Arial Narrow" w:cs="Arial"/>
                <w:color w:val="000000" w:themeColor="text1"/>
                <w:sz w:val="20"/>
                <w:szCs w:val="20"/>
              </w:rPr>
              <w:t>Telefon:</w:t>
            </w:r>
            <w:r w:rsidRPr="00792B5B">
              <w:rPr>
                <w:rFonts w:ascii="Arial Narrow" w:hAnsi="Arial Narrow" w:cs="Arial"/>
                <w:color w:val="000000" w:themeColor="text1"/>
                <w:sz w:val="20"/>
                <w:szCs w:val="20"/>
              </w:rPr>
              <w:t xml:space="preserve"> </w:t>
            </w:r>
          </w:p>
        </w:tc>
        <w:tc>
          <w:tcPr>
            <w:tcW w:w="5245" w:type="dxa"/>
            <w:vAlign w:val="center"/>
          </w:tcPr>
          <w:p w14:paraId="1404CFE0" w14:textId="7FCCD8AD" w:rsidR="007A165A" w:rsidRPr="00792B5B" w:rsidRDefault="00F20EA8" w:rsidP="004B2504">
            <w:pPr>
              <w:ind w:left="138"/>
              <w:rPr>
                <w:rFonts w:ascii="Arial Narrow" w:eastAsia="Arial Unicode MS" w:hAnsi="Arial Narrow" w:cs="Arial"/>
                <w:iCs/>
                <w:color w:val="auto"/>
                <w:sz w:val="20"/>
                <w:szCs w:val="20"/>
              </w:rPr>
            </w:pPr>
            <w:hyperlink r:id="rId22" w:history="1">
              <w:r w:rsidR="009F30BD" w:rsidRPr="00792B5B">
                <w:rPr>
                  <w:rFonts w:ascii="Arial Narrow" w:hAnsi="Arial Narrow"/>
                  <w:color w:val="auto"/>
                  <w:sz w:val="20"/>
                  <w:szCs w:val="20"/>
                </w:rPr>
                <w:t>677 1250</w:t>
              </w:r>
            </w:hyperlink>
          </w:p>
        </w:tc>
      </w:tr>
      <w:tr w:rsidR="007A165A" w:rsidRPr="00792B5B" w14:paraId="3480E3B0" w14:textId="77777777" w:rsidTr="00B1232E">
        <w:trPr>
          <w:trHeight w:val="340"/>
        </w:trPr>
        <w:tc>
          <w:tcPr>
            <w:tcW w:w="5060" w:type="dxa"/>
            <w:shd w:val="clear" w:color="auto" w:fill="auto"/>
            <w:vAlign w:val="center"/>
          </w:tcPr>
          <w:p w14:paraId="0F9C4D23" w14:textId="77777777" w:rsidR="007A165A" w:rsidRPr="00792B5B" w:rsidRDefault="007A165A" w:rsidP="004B2504">
            <w:pPr>
              <w:ind w:right="142"/>
              <w:jc w:val="right"/>
              <w:rPr>
                <w:rFonts w:ascii="Arial Narrow" w:eastAsia="Arial Unicode MS" w:hAnsi="Arial Narrow" w:cs="Arial"/>
                <w:color w:val="000000" w:themeColor="text1"/>
                <w:sz w:val="20"/>
                <w:szCs w:val="20"/>
              </w:rPr>
            </w:pPr>
            <w:r w:rsidRPr="00792B5B">
              <w:rPr>
                <w:rFonts w:ascii="Arial Narrow" w:eastAsia="Arial Unicode MS" w:hAnsi="Arial Narrow" w:cs="Arial"/>
                <w:color w:val="000000" w:themeColor="text1"/>
                <w:sz w:val="20"/>
                <w:szCs w:val="20"/>
              </w:rPr>
              <w:t>E-post:</w:t>
            </w:r>
            <w:r w:rsidRPr="00792B5B">
              <w:rPr>
                <w:rFonts w:ascii="Arial Narrow" w:hAnsi="Arial Narrow" w:cs="Arial"/>
                <w:color w:val="000000" w:themeColor="text1"/>
                <w:sz w:val="20"/>
                <w:szCs w:val="20"/>
              </w:rPr>
              <w:t xml:space="preserve"> </w:t>
            </w:r>
          </w:p>
        </w:tc>
        <w:tc>
          <w:tcPr>
            <w:tcW w:w="5245" w:type="dxa"/>
            <w:vAlign w:val="center"/>
          </w:tcPr>
          <w:p w14:paraId="7A47EDF6" w14:textId="34E8BA71" w:rsidR="007A165A" w:rsidRPr="00792B5B" w:rsidRDefault="009F30BD" w:rsidP="004B2504">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info@hoolekandeteenused.ee</w:t>
            </w:r>
          </w:p>
        </w:tc>
      </w:tr>
      <w:tr w:rsidR="007A165A" w:rsidRPr="00792B5B" w14:paraId="5ED1933E" w14:textId="77777777" w:rsidTr="00B1232E">
        <w:trPr>
          <w:trHeight w:val="340"/>
        </w:trPr>
        <w:tc>
          <w:tcPr>
            <w:tcW w:w="5060" w:type="dxa"/>
            <w:shd w:val="clear" w:color="auto" w:fill="auto"/>
            <w:vAlign w:val="center"/>
          </w:tcPr>
          <w:p w14:paraId="4FABB160" w14:textId="77777777" w:rsidR="007A165A" w:rsidRPr="00792B5B" w:rsidRDefault="007A165A" w:rsidP="004B2504">
            <w:pPr>
              <w:ind w:right="142"/>
              <w:jc w:val="right"/>
              <w:rPr>
                <w:rFonts w:ascii="Arial Narrow" w:eastAsia="Arial Unicode MS" w:hAnsi="Arial Narrow" w:cs="Arial"/>
                <w:color w:val="000000" w:themeColor="text1"/>
                <w:sz w:val="20"/>
                <w:szCs w:val="20"/>
              </w:rPr>
            </w:pPr>
            <w:r w:rsidRPr="00792B5B">
              <w:rPr>
                <w:rFonts w:ascii="Arial Narrow" w:eastAsia="Arial Unicode MS" w:hAnsi="Arial Narrow" w:cs="Arial"/>
                <w:color w:val="000000" w:themeColor="text1"/>
                <w:sz w:val="20"/>
                <w:szCs w:val="20"/>
              </w:rPr>
              <w:t>Aadress:</w:t>
            </w:r>
            <w:r w:rsidRPr="00792B5B">
              <w:rPr>
                <w:rFonts w:ascii="Arial Narrow" w:hAnsi="Arial Narrow" w:cs="Arial"/>
                <w:color w:val="000000" w:themeColor="text1"/>
                <w:sz w:val="20"/>
                <w:szCs w:val="20"/>
              </w:rPr>
              <w:t xml:space="preserve"> </w:t>
            </w:r>
          </w:p>
        </w:tc>
        <w:tc>
          <w:tcPr>
            <w:tcW w:w="5245" w:type="dxa"/>
            <w:vAlign w:val="center"/>
          </w:tcPr>
          <w:p w14:paraId="08C092EF" w14:textId="2A0A811B" w:rsidR="007A165A" w:rsidRPr="00792B5B" w:rsidRDefault="009F30BD" w:rsidP="004B2504">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Merimetsa tee 1, Tallinn</w:t>
            </w:r>
          </w:p>
        </w:tc>
      </w:tr>
      <w:tr w:rsidR="007A165A" w:rsidRPr="00792B5B" w14:paraId="2694D87D" w14:textId="77777777" w:rsidTr="00B1232E">
        <w:trPr>
          <w:trHeight w:val="340"/>
        </w:trPr>
        <w:tc>
          <w:tcPr>
            <w:tcW w:w="5060" w:type="dxa"/>
            <w:shd w:val="clear" w:color="auto" w:fill="auto"/>
            <w:vAlign w:val="center"/>
          </w:tcPr>
          <w:p w14:paraId="290AA91C" w14:textId="77777777" w:rsidR="007A165A" w:rsidRPr="00792B5B" w:rsidRDefault="007A165A" w:rsidP="004B2504">
            <w:pPr>
              <w:ind w:right="142"/>
              <w:jc w:val="right"/>
              <w:rPr>
                <w:rFonts w:ascii="Arial Narrow" w:eastAsia="Arial Unicode MS" w:hAnsi="Arial Narrow" w:cs="Arial"/>
                <w:color w:val="000000" w:themeColor="text1"/>
                <w:sz w:val="20"/>
                <w:szCs w:val="20"/>
              </w:rPr>
            </w:pPr>
            <w:r w:rsidRPr="00792B5B">
              <w:rPr>
                <w:rFonts w:ascii="Arial Narrow" w:eastAsia="Arial Unicode MS" w:hAnsi="Arial Narrow" w:cs="Arial"/>
                <w:color w:val="000000" w:themeColor="text1"/>
                <w:sz w:val="20"/>
                <w:szCs w:val="20"/>
              </w:rPr>
              <w:t>Postiindeks:</w:t>
            </w:r>
            <w:r w:rsidRPr="00792B5B">
              <w:rPr>
                <w:rFonts w:ascii="Arial Narrow" w:hAnsi="Arial Narrow" w:cs="Arial"/>
                <w:color w:val="000000" w:themeColor="text1"/>
                <w:sz w:val="20"/>
                <w:szCs w:val="20"/>
              </w:rPr>
              <w:t xml:space="preserve"> </w:t>
            </w:r>
          </w:p>
        </w:tc>
        <w:tc>
          <w:tcPr>
            <w:tcW w:w="5245" w:type="dxa"/>
            <w:vAlign w:val="center"/>
          </w:tcPr>
          <w:p w14:paraId="19066D1E" w14:textId="173009E5" w:rsidR="007A165A" w:rsidRPr="00792B5B" w:rsidRDefault="009F30BD" w:rsidP="004B2504">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10614</w:t>
            </w:r>
          </w:p>
        </w:tc>
      </w:tr>
      <w:tr w:rsidR="007A165A" w:rsidRPr="00792B5B" w14:paraId="374307F6" w14:textId="77777777" w:rsidTr="00B1232E">
        <w:trPr>
          <w:trHeight w:val="340"/>
        </w:trPr>
        <w:tc>
          <w:tcPr>
            <w:tcW w:w="5060" w:type="dxa"/>
            <w:shd w:val="clear" w:color="auto" w:fill="auto"/>
            <w:vAlign w:val="center"/>
          </w:tcPr>
          <w:p w14:paraId="3741FCEA" w14:textId="77777777" w:rsidR="007A165A" w:rsidRPr="00792B5B" w:rsidRDefault="007A165A" w:rsidP="004B2504">
            <w:pPr>
              <w:ind w:right="142"/>
              <w:jc w:val="right"/>
              <w:rPr>
                <w:rFonts w:ascii="Arial Narrow" w:eastAsia="Arial Unicode MS" w:hAnsi="Arial Narrow" w:cs="Arial"/>
                <w:color w:val="000000" w:themeColor="text1"/>
                <w:sz w:val="20"/>
                <w:szCs w:val="20"/>
              </w:rPr>
            </w:pPr>
            <w:r w:rsidRPr="00792B5B">
              <w:rPr>
                <w:rFonts w:ascii="Arial Narrow" w:eastAsia="Arial Unicode MS" w:hAnsi="Arial Narrow" w:cs="Arial"/>
                <w:color w:val="000000" w:themeColor="text1"/>
                <w:sz w:val="20"/>
                <w:szCs w:val="20"/>
              </w:rPr>
              <w:t>Pangakonto:</w:t>
            </w:r>
            <w:r w:rsidRPr="00792B5B">
              <w:rPr>
                <w:rFonts w:ascii="Arial Narrow" w:hAnsi="Arial Narrow" w:cs="Arial"/>
                <w:color w:val="000000" w:themeColor="text1"/>
                <w:sz w:val="20"/>
                <w:szCs w:val="20"/>
              </w:rPr>
              <w:t xml:space="preserve"> </w:t>
            </w:r>
          </w:p>
        </w:tc>
        <w:tc>
          <w:tcPr>
            <w:tcW w:w="5245" w:type="dxa"/>
            <w:vAlign w:val="center"/>
          </w:tcPr>
          <w:p w14:paraId="79907E1D" w14:textId="031E479A" w:rsidR="007A165A" w:rsidRPr="00792B5B" w:rsidRDefault="009F30BD">
            <w:pPr>
              <w:ind w:left="138"/>
              <w:rPr>
                <w:rFonts w:ascii="Arial Narrow" w:eastAsia="Arial Unicode MS" w:hAnsi="Arial Narrow" w:cs="Arial"/>
                <w:iCs/>
                <w:color w:val="auto"/>
                <w:sz w:val="20"/>
                <w:szCs w:val="20"/>
              </w:rPr>
            </w:pPr>
            <w:r w:rsidRPr="00792B5B">
              <w:rPr>
                <w:rFonts w:ascii="Arial Narrow" w:eastAsia="Arial Unicode MS" w:hAnsi="Arial Narrow" w:cs="Arial"/>
                <w:iCs/>
                <w:color w:val="auto"/>
                <w:sz w:val="20"/>
                <w:szCs w:val="20"/>
              </w:rPr>
              <w:t xml:space="preserve">EE511010022010166009 </w:t>
            </w:r>
          </w:p>
        </w:tc>
      </w:tr>
    </w:tbl>
    <w:p w14:paraId="0DE8C7F8" w14:textId="77777777" w:rsidR="007A165A" w:rsidRPr="004B0BFA" w:rsidRDefault="007A165A" w:rsidP="00C12BD7">
      <w:pPr>
        <w:spacing w:after="12"/>
        <w:ind w:right="144"/>
        <w:jc w:val="both"/>
        <w:rPr>
          <w:rFonts w:ascii="Arial Narrow" w:eastAsia="Arial Unicode MS" w:hAnsi="Arial Narrow" w:cs="Arial"/>
          <w:sz w:val="40"/>
        </w:rPr>
      </w:pPr>
    </w:p>
    <w:p w14:paraId="42160F76" w14:textId="70BAA013" w:rsidR="006F1777" w:rsidRPr="004B0BFA" w:rsidRDefault="00827715">
      <w:pPr>
        <w:spacing w:after="12"/>
        <w:ind w:left="5" w:right="144" w:hanging="10"/>
        <w:jc w:val="both"/>
        <w:rPr>
          <w:rFonts w:ascii="Arial Narrow" w:eastAsia="Arial Unicode MS" w:hAnsi="Arial Narrow" w:cs="Arial"/>
        </w:rPr>
      </w:pPr>
      <w:r w:rsidRPr="004B0BFA">
        <w:rPr>
          <w:rFonts w:ascii="Arial Narrow" w:eastAsia="Arial Unicode MS" w:hAnsi="Arial Narrow" w:cs="Arial"/>
          <w:sz w:val="40"/>
        </w:rPr>
        <w:t>4.</w:t>
      </w:r>
      <w:r w:rsidR="008F22DC" w:rsidRPr="004B0BFA">
        <w:rPr>
          <w:rFonts w:ascii="Arial Narrow" w:eastAsia="Arial Unicode MS" w:hAnsi="Arial Narrow" w:cs="Arial"/>
          <w:sz w:val="40"/>
        </w:rPr>
        <w:t>Sisu</w:t>
      </w:r>
    </w:p>
    <w:p w14:paraId="661E8C22" w14:textId="5A0C18B7" w:rsidR="00E76756" w:rsidRPr="00350F46" w:rsidRDefault="00A009AC" w:rsidP="00350F46">
      <w:pPr>
        <w:spacing w:after="434" w:line="267" w:lineRule="auto"/>
        <w:ind w:left="-5" w:hanging="10"/>
        <w:jc w:val="both"/>
        <w:rPr>
          <w:rFonts w:ascii="Arial Narrow" w:eastAsia="Arial Unicode MS" w:hAnsi="Arial Narrow" w:cs="Arial"/>
          <w:i/>
          <w:sz w:val="20"/>
          <w:szCs w:val="20"/>
        </w:rPr>
      </w:pPr>
      <w:r>
        <w:rPr>
          <w:rFonts w:ascii="Arial Narrow" w:eastAsia="Arial Unicode MS" w:hAnsi="Arial Narrow" w:cs="Arial"/>
          <w:i/>
          <w:sz w:val="20"/>
          <w:szCs w:val="20"/>
        </w:rPr>
        <w:t>K</w:t>
      </w:r>
      <w:r w:rsidR="008F22DC" w:rsidRPr="004B0BFA">
        <w:rPr>
          <w:rFonts w:ascii="Arial Narrow" w:eastAsia="Arial Unicode MS" w:hAnsi="Arial Narrow" w:cs="Arial"/>
          <w:i/>
          <w:sz w:val="20"/>
          <w:szCs w:val="20"/>
        </w:rPr>
        <w:t>irjelda</w:t>
      </w:r>
      <w:r w:rsidR="00C12BD7">
        <w:rPr>
          <w:rFonts w:ascii="Arial Narrow" w:eastAsia="Arial Unicode MS" w:hAnsi="Arial Narrow" w:cs="Arial"/>
          <w:i/>
          <w:sz w:val="20"/>
          <w:szCs w:val="20"/>
        </w:rPr>
        <w:t>ge</w:t>
      </w:r>
      <w:r w:rsidR="008F22DC" w:rsidRPr="004B0BFA">
        <w:rPr>
          <w:rFonts w:ascii="Arial Narrow" w:eastAsia="Arial Unicode MS" w:hAnsi="Arial Narrow" w:cs="Arial"/>
          <w:i/>
          <w:sz w:val="20"/>
          <w:szCs w:val="20"/>
        </w:rPr>
        <w:t xml:space="preserve"> projekti, tuues välja projektile sõnastatud eesmärgi ja tulemuse, projekti tegevused koos väljunditega ning nende saavutamise mõõdikud. Samuti saate määratleda projekti seotuse valdkonnaga, millesse projekt panustab. Siin lehel sisestatud projekti väljundite kohta tuleb järgmistel lehtedel sisestada lisaandmeid.</w:t>
      </w:r>
    </w:p>
    <w:tbl>
      <w:tblPr>
        <w:tblStyle w:val="Kontuurtabel"/>
        <w:tblW w:w="10333" w:type="dxa"/>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671"/>
        <w:gridCol w:w="6662"/>
      </w:tblGrid>
      <w:tr w:rsidR="00E937BF" w:rsidRPr="004B0BFA" w14:paraId="044E2B0A" w14:textId="77777777" w:rsidTr="00794094">
        <w:trPr>
          <w:trHeight w:val="1124"/>
        </w:trPr>
        <w:tc>
          <w:tcPr>
            <w:tcW w:w="3671" w:type="dxa"/>
            <w:vAlign w:val="center"/>
          </w:tcPr>
          <w:p w14:paraId="3CF2EFFC" w14:textId="4E105A65" w:rsidR="001576ED" w:rsidRPr="004B0BFA" w:rsidRDefault="001576ED" w:rsidP="001576ED">
            <w:pPr>
              <w:ind w:right="146"/>
              <w:jc w:val="right"/>
              <w:rPr>
                <w:rFonts w:ascii="Arial Narrow" w:eastAsia="Arial Unicode MS" w:hAnsi="Arial Narrow" w:cs="Arial"/>
                <w:sz w:val="20"/>
                <w:szCs w:val="20"/>
              </w:rPr>
            </w:pPr>
            <w:r w:rsidRPr="004B0BFA">
              <w:rPr>
                <w:rFonts w:ascii="Arial Narrow" w:eastAsia="Arial Unicode MS" w:hAnsi="Arial Narrow" w:cs="Arial"/>
                <w:color w:val="auto"/>
                <w:sz w:val="20"/>
                <w:szCs w:val="20"/>
              </w:rPr>
              <w:t>Projekti väljund</w:t>
            </w:r>
            <w:r w:rsidR="00547273" w:rsidRPr="00A019C3">
              <w:rPr>
                <w:rFonts w:ascii="Arial Narrow" w:hAnsi="Arial Narrow" w:cs="Arial"/>
                <w:color w:val="auto"/>
                <w:sz w:val="20"/>
                <w:szCs w:val="20"/>
              </w:rPr>
              <w:t xml:space="preserve"> </w:t>
            </w:r>
            <w:r w:rsidR="0079268A" w:rsidRPr="00A019C3">
              <w:rPr>
                <w:rFonts w:ascii="Arial Narrow" w:hAnsi="Arial Narrow" w:cs="Arial"/>
                <w:color w:val="auto"/>
                <w:sz w:val="20"/>
                <w:szCs w:val="20"/>
              </w:rPr>
              <w:t>(tulemus)</w:t>
            </w:r>
            <w:r w:rsidR="007F08C5">
              <w:rPr>
                <w:rFonts w:ascii="Arial Narrow" w:hAnsi="Arial Narrow" w:cs="Arial"/>
                <w:color w:val="990033"/>
                <w:sz w:val="20"/>
                <w:szCs w:val="20"/>
              </w:rPr>
              <w:t>:</w:t>
            </w:r>
          </w:p>
        </w:tc>
        <w:tc>
          <w:tcPr>
            <w:tcW w:w="6662" w:type="dxa"/>
            <w:vAlign w:val="center"/>
          </w:tcPr>
          <w:p w14:paraId="784C55F6" w14:textId="457E6851" w:rsidR="001E468C" w:rsidRDefault="00827715" w:rsidP="004438F1">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i/>
                <w:color w:val="808080" w:themeColor="background1" w:themeShade="80"/>
                <w:sz w:val="18"/>
                <w:szCs w:val="18"/>
              </w:rPr>
              <w:t xml:space="preserve">Projekti väljundid on tegevuse käegakatsutavad (lihtsasti mõõdetavad, praktilised), otsesed ja </w:t>
            </w:r>
            <w:r w:rsidRPr="001E468C">
              <w:rPr>
                <w:rFonts w:ascii="Arial Narrow" w:eastAsia="Arial Unicode MS" w:hAnsi="Arial Narrow" w:cs="Arial"/>
                <w:i/>
                <w:color w:val="808080" w:themeColor="background1" w:themeShade="80"/>
                <w:sz w:val="18"/>
                <w:szCs w:val="18"/>
              </w:rPr>
              <w:t xml:space="preserve">soovitud tulemused: toode, teenus, infrastruktuur vms, mis tuleneb </w:t>
            </w:r>
            <w:r w:rsidR="001E468C" w:rsidRPr="001E468C">
              <w:rPr>
                <w:rFonts w:ascii="Arial Narrow" w:eastAsia="Arial Unicode MS" w:hAnsi="Arial Narrow" w:cs="Arial"/>
                <w:i/>
                <w:color w:val="808080" w:themeColor="background1" w:themeShade="80"/>
                <w:sz w:val="18"/>
                <w:szCs w:val="18"/>
              </w:rPr>
              <w:t>projekti</w:t>
            </w:r>
            <w:r w:rsidRPr="001E468C">
              <w:rPr>
                <w:rFonts w:ascii="Arial Narrow" w:eastAsia="Arial Unicode MS" w:hAnsi="Arial Narrow" w:cs="Arial"/>
                <w:i/>
                <w:color w:val="808080" w:themeColor="background1" w:themeShade="80"/>
                <w:sz w:val="18"/>
                <w:szCs w:val="18"/>
              </w:rPr>
              <w:t xml:space="preserve"> tegevusest.</w:t>
            </w:r>
          </w:p>
          <w:p w14:paraId="1AA1511A" w14:textId="77777777" w:rsidR="001E468C" w:rsidRDefault="001E468C" w:rsidP="004438F1">
            <w:pPr>
              <w:rPr>
                <w:rFonts w:ascii="Arial Narrow" w:eastAsia="Arial Unicode MS" w:hAnsi="Arial Narrow" w:cs="Arial"/>
                <w:i/>
                <w:color w:val="808080" w:themeColor="background1" w:themeShade="80"/>
                <w:sz w:val="18"/>
                <w:szCs w:val="18"/>
              </w:rPr>
            </w:pPr>
          </w:p>
          <w:p w14:paraId="38BC8FDA" w14:textId="238AB07C" w:rsidR="00827715" w:rsidRDefault="001E468C" w:rsidP="004438F1">
            <w:pPr>
              <w:rPr>
                <w:rFonts w:ascii="Arial Narrow" w:eastAsia="Arial Unicode MS" w:hAnsi="Arial Narrow" w:cs="Arial"/>
                <w:sz w:val="20"/>
                <w:szCs w:val="20"/>
              </w:rPr>
            </w:pPr>
            <w:r>
              <w:rPr>
                <w:rFonts w:ascii="Arial Narrow" w:eastAsia="Arial Unicode MS" w:hAnsi="Arial Narrow" w:cs="Arial"/>
                <w:i/>
                <w:color w:val="808080" w:themeColor="background1" w:themeShade="80"/>
                <w:sz w:val="18"/>
                <w:szCs w:val="18"/>
              </w:rPr>
              <w:t>Väljund võib olla ka kirjeldav, nt koolituse tulemusel on tõusnud 50 ametniku teadlikkus isikute põhiõigusest.</w:t>
            </w:r>
            <w:r w:rsidR="00827715" w:rsidRPr="004B0BFA">
              <w:rPr>
                <w:rFonts w:ascii="Arial Narrow" w:eastAsia="Arial Unicode MS" w:hAnsi="Arial Narrow" w:cs="Arial"/>
                <w:sz w:val="20"/>
                <w:szCs w:val="20"/>
              </w:rPr>
              <w:t xml:space="preserve"> </w:t>
            </w:r>
          </w:p>
          <w:p w14:paraId="0D1494BE" w14:textId="0C3BD1E5" w:rsidR="007B5382" w:rsidRPr="00D40F65" w:rsidRDefault="00AC2E86" w:rsidP="007B5382">
            <w:pPr>
              <w:jc w:val="both"/>
              <w:rPr>
                <w:rFonts w:ascii="Arial Narrow" w:hAnsi="Arial Narrow" w:cs="Times New Roman"/>
                <w:sz w:val="20"/>
                <w:szCs w:val="20"/>
              </w:rPr>
            </w:pPr>
            <w:bookmarkStart w:id="1" w:name="_Hlk183172502"/>
            <w:r w:rsidRPr="00D40F65">
              <w:rPr>
                <w:rFonts w:ascii="Arial Narrow" w:hAnsi="Arial Narrow"/>
                <w:sz w:val="20"/>
                <w:szCs w:val="20"/>
              </w:rPr>
              <w:t>Projekti tulemusena on</w:t>
            </w:r>
            <w:r w:rsidR="00BE53B6" w:rsidRPr="00D40F65">
              <w:rPr>
                <w:rFonts w:ascii="Arial Narrow" w:hAnsi="Arial Narrow"/>
                <w:sz w:val="20"/>
                <w:szCs w:val="20"/>
              </w:rPr>
              <w:t xml:space="preserve"> üle</w:t>
            </w:r>
            <w:r w:rsidR="00501F7E">
              <w:rPr>
                <w:rFonts w:ascii="Arial Narrow" w:hAnsi="Arial Narrow"/>
                <w:sz w:val="20"/>
                <w:szCs w:val="20"/>
              </w:rPr>
              <w:t>-e</w:t>
            </w:r>
            <w:r w:rsidR="00BE53B6" w:rsidRPr="00D40F65">
              <w:rPr>
                <w:rFonts w:ascii="Arial Narrow" w:hAnsi="Arial Narrow"/>
                <w:sz w:val="20"/>
                <w:szCs w:val="20"/>
              </w:rPr>
              <w:t>estiliselt</w:t>
            </w:r>
            <w:r w:rsidRPr="00D40F65">
              <w:rPr>
                <w:rFonts w:ascii="Arial Narrow" w:hAnsi="Arial Narrow"/>
                <w:sz w:val="20"/>
                <w:szCs w:val="20"/>
              </w:rPr>
              <w:t xml:space="preserve"> </w:t>
            </w:r>
            <w:r w:rsidR="009F30BD" w:rsidRPr="00D40F65">
              <w:rPr>
                <w:rFonts w:ascii="Arial Narrow" w:hAnsi="Arial Narrow"/>
                <w:sz w:val="20"/>
                <w:szCs w:val="20"/>
              </w:rPr>
              <w:t>rahvusvahel</w:t>
            </w:r>
            <w:r w:rsidR="00AC76B1" w:rsidRPr="00D40F65">
              <w:rPr>
                <w:rFonts w:ascii="Arial Narrow" w:hAnsi="Arial Narrow"/>
                <w:sz w:val="20"/>
                <w:szCs w:val="20"/>
              </w:rPr>
              <w:t>i</w:t>
            </w:r>
            <w:r w:rsidR="009F30BD" w:rsidRPr="00D40F65">
              <w:rPr>
                <w:rFonts w:ascii="Arial Narrow" w:hAnsi="Arial Narrow"/>
                <w:sz w:val="20"/>
                <w:szCs w:val="20"/>
              </w:rPr>
              <w:t xml:space="preserve">se kaitse saanutele </w:t>
            </w:r>
            <w:r w:rsidRPr="00D40F65">
              <w:rPr>
                <w:rFonts w:ascii="Arial Narrow" w:hAnsi="Arial Narrow"/>
                <w:sz w:val="20"/>
                <w:szCs w:val="20"/>
              </w:rPr>
              <w:t xml:space="preserve">tagatud </w:t>
            </w:r>
            <w:r w:rsidR="009F30BD" w:rsidRPr="00D40F65">
              <w:rPr>
                <w:rFonts w:ascii="Arial Narrow" w:hAnsi="Arial Narrow"/>
                <w:sz w:val="20"/>
                <w:szCs w:val="20"/>
              </w:rPr>
              <w:t xml:space="preserve">nende </w:t>
            </w:r>
            <w:r w:rsidRPr="00D40F65">
              <w:rPr>
                <w:rFonts w:ascii="Arial Narrow" w:hAnsi="Arial Narrow"/>
                <w:sz w:val="20"/>
                <w:szCs w:val="20"/>
              </w:rPr>
              <w:t>vajadustest lähtuv täiendav tugi, mis toetab nende toimetulekut ja kohanemist uues elukeskkonnas.</w:t>
            </w:r>
          </w:p>
          <w:bookmarkEnd w:id="1"/>
          <w:p w14:paraId="4EED6525" w14:textId="4864F487" w:rsidR="007B5382" w:rsidRPr="007B5382" w:rsidRDefault="007B5382" w:rsidP="004354B5">
            <w:pPr>
              <w:jc w:val="both"/>
              <w:rPr>
                <w:rFonts w:ascii="Arial Narrow" w:hAnsi="Arial Narrow" w:cs="Times New Roman"/>
                <w:sz w:val="20"/>
                <w:szCs w:val="20"/>
              </w:rPr>
            </w:pPr>
          </w:p>
        </w:tc>
      </w:tr>
    </w:tbl>
    <w:p w14:paraId="4CEB78C5" w14:textId="77777777" w:rsidR="0052669B" w:rsidRDefault="0052669B" w:rsidP="0052669B">
      <w:pPr>
        <w:pStyle w:val="Pealkiri1"/>
        <w:spacing w:after="0" w:line="240" w:lineRule="auto"/>
        <w:ind w:left="0" w:firstLine="0"/>
        <w:rPr>
          <w:rFonts w:ascii="Arial Narrow" w:eastAsia="Arial Unicode MS" w:hAnsi="Arial Narrow" w:cs="Arial"/>
        </w:rPr>
      </w:pPr>
    </w:p>
    <w:p w14:paraId="16E76352" w14:textId="45D9EFC5" w:rsidR="005717F0" w:rsidRPr="005717F0" w:rsidRDefault="004C399B" w:rsidP="005717F0">
      <w:pPr>
        <w:pStyle w:val="Pealkiri1"/>
        <w:spacing w:after="0" w:line="240" w:lineRule="auto"/>
        <w:ind w:left="17" w:hanging="11"/>
        <w:rPr>
          <w:rFonts w:ascii="Arial Narrow" w:eastAsia="Arial Unicode MS" w:hAnsi="Arial Narrow" w:cs="Arial"/>
        </w:rPr>
      </w:pPr>
      <w:r w:rsidRPr="004B0BFA">
        <w:rPr>
          <w:rFonts w:ascii="Arial Narrow" w:eastAsia="Arial Unicode MS" w:hAnsi="Arial Narrow" w:cs="Arial"/>
        </w:rPr>
        <w:t>Projekti kirjeldus</w:t>
      </w:r>
    </w:p>
    <w:tbl>
      <w:tblPr>
        <w:tblStyle w:val="TableGrid"/>
        <w:tblpPr w:vertAnchor="text" w:horzAnchor="margin" w:tblpY="151"/>
        <w:tblOverlap w:val="never"/>
        <w:tblW w:w="10343" w:type="dxa"/>
        <w:tblInd w:w="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681"/>
        <w:gridCol w:w="6662"/>
      </w:tblGrid>
      <w:tr w:rsidR="00746BBD" w:rsidRPr="004B0BFA" w14:paraId="7FE28CAE" w14:textId="77777777" w:rsidTr="00746BBD">
        <w:trPr>
          <w:trHeight w:val="707"/>
        </w:trPr>
        <w:tc>
          <w:tcPr>
            <w:tcW w:w="3681" w:type="dxa"/>
          </w:tcPr>
          <w:p w14:paraId="0C8FB415" w14:textId="08E022B6" w:rsidR="00746BBD" w:rsidRPr="004B0BFA" w:rsidRDefault="00746BBD" w:rsidP="00746BBD">
            <w:pPr>
              <w:autoSpaceDE w:val="0"/>
              <w:autoSpaceDN w:val="0"/>
              <w:adjustRightInd w:val="0"/>
              <w:ind w:right="208"/>
              <w:jc w:val="right"/>
              <w:rPr>
                <w:rFonts w:ascii="Arial Narrow" w:eastAsia="Arial Unicode MS" w:hAnsi="Arial Narrow" w:cs="Arial"/>
                <w:color w:val="auto"/>
                <w:sz w:val="20"/>
                <w:szCs w:val="20"/>
              </w:rPr>
            </w:pPr>
            <w:r w:rsidRPr="004B0BFA">
              <w:rPr>
                <w:rFonts w:ascii="Arial Narrow" w:eastAsia="Arial Unicode MS" w:hAnsi="Arial Narrow" w:cs="Arial"/>
                <w:color w:val="auto"/>
                <w:sz w:val="20"/>
                <w:szCs w:val="20"/>
              </w:rPr>
              <w:t>Projekti eesmärk:</w:t>
            </w:r>
          </w:p>
        </w:tc>
        <w:tc>
          <w:tcPr>
            <w:tcW w:w="6662" w:type="dxa"/>
          </w:tcPr>
          <w:p w14:paraId="00DB80A3" w14:textId="0446B4DD" w:rsidR="00350F46" w:rsidRPr="00B90302" w:rsidRDefault="00B70929" w:rsidP="004354B5">
            <w:pPr>
              <w:jc w:val="both"/>
              <w:rPr>
                <w:rFonts w:ascii="Arial Narrow" w:eastAsia="Arial Unicode MS" w:hAnsi="Arial Narrow" w:cs="Arial"/>
                <w:i/>
                <w:color w:val="808080" w:themeColor="background1" w:themeShade="80"/>
                <w:sz w:val="20"/>
                <w:szCs w:val="20"/>
              </w:rPr>
            </w:pPr>
            <w:r w:rsidRPr="00B90302">
              <w:rPr>
                <w:rFonts w:ascii="Arial Narrow" w:hAnsi="Arial Narrow"/>
                <w:sz w:val="20"/>
                <w:szCs w:val="20"/>
              </w:rPr>
              <w:t xml:space="preserve">Tagada </w:t>
            </w:r>
            <w:proofErr w:type="spellStart"/>
            <w:r w:rsidRPr="00B90302">
              <w:rPr>
                <w:rFonts w:ascii="Arial Narrow" w:hAnsi="Arial Narrow"/>
                <w:sz w:val="20"/>
                <w:szCs w:val="20"/>
              </w:rPr>
              <w:t>KOV</w:t>
            </w:r>
            <w:r w:rsidR="00E03A5C">
              <w:rPr>
                <w:rFonts w:ascii="Arial Narrow" w:hAnsi="Arial Narrow"/>
                <w:sz w:val="20"/>
                <w:szCs w:val="20"/>
              </w:rPr>
              <w:t>-de</w:t>
            </w:r>
            <w:r w:rsidRPr="00B90302">
              <w:rPr>
                <w:rFonts w:ascii="Arial Narrow" w:hAnsi="Arial Narrow"/>
                <w:sz w:val="20"/>
                <w:szCs w:val="20"/>
              </w:rPr>
              <w:t>s</w:t>
            </w:r>
            <w:proofErr w:type="spellEnd"/>
            <w:r w:rsidRPr="00B90302">
              <w:rPr>
                <w:rFonts w:ascii="Arial Narrow" w:hAnsi="Arial Narrow"/>
                <w:sz w:val="20"/>
                <w:szCs w:val="20"/>
              </w:rPr>
              <w:t xml:space="preserve"> sihtrühmade vajadustest lähtuv täiendav tugi, mis toetab nende toimetulekut ja kohanemist uues elukeskkonnas.</w:t>
            </w:r>
          </w:p>
        </w:tc>
      </w:tr>
      <w:tr w:rsidR="00746BBD" w:rsidRPr="004B0BFA" w14:paraId="56077C47" w14:textId="77777777" w:rsidTr="00746BBD">
        <w:trPr>
          <w:trHeight w:val="700"/>
        </w:trPr>
        <w:tc>
          <w:tcPr>
            <w:tcW w:w="3681" w:type="dxa"/>
          </w:tcPr>
          <w:p w14:paraId="313BFA81" w14:textId="19A05B03" w:rsidR="00746BBD" w:rsidRPr="0064745C" w:rsidRDefault="00746BBD" w:rsidP="00746BBD">
            <w:pPr>
              <w:ind w:right="208"/>
              <w:jc w:val="right"/>
              <w:rPr>
                <w:rFonts w:ascii="Arial Narrow" w:eastAsia="Arial Unicode MS" w:hAnsi="Arial Narrow" w:cs="Arial"/>
                <w:b/>
                <w:bCs/>
                <w:color w:val="auto"/>
                <w:sz w:val="20"/>
                <w:szCs w:val="20"/>
              </w:rPr>
            </w:pPr>
            <w:r w:rsidRPr="0064745C">
              <w:rPr>
                <w:rFonts w:ascii="Arial Narrow" w:eastAsia="Arial Unicode MS" w:hAnsi="Arial Narrow" w:cs="Arial"/>
                <w:b/>
                <w:bCs/>
                <w:color w:val="auto"/>
                <w:sz w:val="20"/>
                <w:szCs w:val="20"/>
              </w:rPr>
              <w:t>Projekti lühikokkuvõte avalikkusele:</w:t>
            </w:r>
          </w:p>
        </w:tc>
        <w:tc>
          <w:tcPr>
            <w:tcW w:w="6662" w:type="dxa"/>
          </w:tcPr>
          <w:p w14:paraId="7CB1DD81" w14:textId="0A862A6E" w:rsidR="00432485" w:rsidRPr="007B5382" w:rsidRDefault="00AC2E86" w:rsidP="00432485">
            <w:pPr>
              <w:jc w:val="both"/>
              <w:rPr>
                <w:rFonts w:ascii="Arial Narrow" w:hAnsi="Arial Narrow" w:cs="Times New Roman"/>
                <w:sz w:val="20"/>
                <w:szCs w:val="20"/>
              </w:rPr>
            </w:pPr>
            <w:r>
              <w:rPr>
                <w:rFonts w:ascii="Arial Narrow" w:hAnsi="Arial Narrow" w:cs="Times New Roman"/>
                <w:sz w:val="20"/>
                <w:szCs w:val="20"/>
              </w:rPr>
              <w:t>Projektiga tagatakse</w:t>
            </w:r>
            <w:r w:rsidR="00432485" w:rsidRPr="007B5382">
              <w:rPr>
                <w:rFonts w:ascii="Arial Narrow" w:hAnsi="Arial Narrow" w:cs="Times New Roman"/>
                <w:sz w:val="20"/>
                <w:szCs w:val="20"/>
              </w:rPr>
              <w:t xml:space="preserve"> rahvusvahelise kaitse saaja</w:t>
            </w:r>
            <w:r w:rsidR="00432485">
              <w:rPr>
                <w:rFonts w:ascii="Arial Narrow" w:hAnsi="Arial Narrow" w:cs="Times New Roman"/>
                <w:sz w:val="20"/>
                <w:szCs w:val="20"/>
              </w:rPr>
              <w:t>tele</w:t>
            </w:r>
            <w:r w:rsidR="00432485" w:rsidRPr="007B5382">
              <w:rPr>
                <w:rFonts w:ascii="Arial Narrow" w:hAnsi="Arial Narrow" w:cs="Times New Roman"/>
                <w:sz w:val="20"/>
                <w:szCs w:val="20"/>
              </w:rPr>
              <w:t>, sh ajutise kaitse saaja</w:t>
            </w:r>
            <w:r w:rsidR="00432485">
              <w:rPr>
                <w:rFonts w:ascii="Arial Narrow" w:hAnsi="Arial Narrow" w:cs="Times New Roman"/>
                <w:sz w:val="20"/>
                <w:szCs w:val="20"/>
              </w:rPr>
              <w:t xml:space="preserve">tele tugiisikuteenus, mis </w:t>
            </w:r>
            <w:r w:rsidR="00A9525F">
              <w:rPr>
                <w:rFonts w:ascii="Arial Narrow" w:hAnsi="Arial Narrow" w:cs="Times New Roman"/>
                <w:sz w:val="20"/>
                <w:szCs w:val="20"/>
              </w:rPr>
              <w:t>tagab</w:t>
            </w:r>
            <w:r w:rsidR="00432485">
              <w:rPr>
                <w:rFonts w:ascii="Arial Narrow" w:hAnsi="Arial Narrow" w:cs="Times New Roman"/>
                <w:sz w:val="20"/>
                <w:szCs w:val="20"/>
              </w:rPr>
              <w:t xml:space="preserve"> parem</w:t>
            </w:r>
            <w:r w:rsidR="00A9525F">
              <w:rPr>
                <w:rFonts w:ascii="Arial Narrow" w:hAnsi="Arial Narrow" w:cs="Times New Roman"/>
                <w:sz w:val="20"/>
                <w:szCs w:val="20"/>
              </w:rPr>
              <w:t xml:space="preserve">a </w:t>
            </w:r>
            <w:r w:rsidR="0052364B">
              <w:rPr>
                <w:rFonts w:ascii="Arial Narrow" w:hAnsi="Arial Narrow" w:cs="Times New Roman"/>
                <w:sz w:val="20"/>
                <w:szCs w:val="20"/>
              </w:rPr>
              <w:t xml:space="preserve">iseseisva </w:t>
            </w:r>
            <w:r w:rsidR="00A9525F">
              <w:rPr>
                <w:rFonts w:ascii="Arial Narrow" w:hAnsi="Arial Narrow" w:cs="Times New Roman"/>
                <w:sz w:val="20"/>
                <w:szCs w:val="20"/>
              </w:rPr>
              <w:t>toimetuleku ja</w:t>
            </w:r>
            <w:r w:rsidR="00432485">
              <w:rPr>
                <w:rFonts w:ascii="Arial Narrow" w:hAnsi="Arial Narrow" w:cs="Times New Roman"/>
                <w:sz w:val="20"/>
                <w:szCs w:val="20"/>
              </w:rPr>
              <w:t xml:space="preserve"> kohane</w:t>
            </w:r>
            <w:r w:rsidR="00A9525F">
              <w:rPr>
                <w:rFonts w:ascii="Arial Narrow" w:hAnsi="Arial Narrow" w:cs="Times New Roman"/>
                <w:sz w:val="20"/>
                <w:szCs w:val="20"/>
              </w:rPr>
              <w:t>mise kohalikus omavalitsuses</w:t>
            </w:r>
            <w:r w:rsidR="00432485">
              <w:rPr>
                <w:rFonts w:ascii="Arial Narrow" w:hAnsi="Arial Narrow" w:cs="Times New Roman"/>
                <w:sz w:val="20"/>
                <w:szCs w:val="20"/>
              </w:rPr>
              <w:t>.</w:t>
            </w:r>
          </w:p>
          <w:p w14:paraId="188233BC" w14:textId="4E8BA6FB" w:rsidR="0096237C" w:rsidRPr="0096237C" w:rsidRDefault="0096237C" w:rsidP="004354B5">
            <w:pPr>
              <w:jc w:val="both"/>
              <w:rPr>
                <w:rFonts w:ascii="Times New Roman" w:hAnsi="Times New Roman" w:cs="Times New Roman"/>
                <w:sz w:val="24"/>
                <w:szCs w:val="24"/>
              </w:rPr>
            </w:pPr>
          </w:p>
        </w:tc>
      </w:tr>
      <w:tr w:rsidR="00746BBD" w:rsidRPr="004B0BFA" w14:paraId="3F341DA7" w14:textId="77777777" w:rsidTr="00746BBD">
        <w:trPr>
          <w:trHeight w:val="824"/>
        </w:trPr>
        <w:tc>
          <w:tcPr>
            <w:tcW w:w="3681" w:type="dxa"/>
          </w:tcPr>
          <w:p w14:paraId="7837867B" w14:textId="37D05317" w:rsidR="00746BBD" w:rsidRPr="004B0BFA" w:rsidRDefault="00746BBD" w:rsidP="00746BBD">
            <w:pPr>
              <w:ind w:right="208"/>
              <w:jc w:val="right"/>
              <w:rPr>
                <w:rFonts w:ascii="Arial Narrow" w:eastAsia="Arial Unicode MS" w:hAnsi="Arial Narrow" w:cs="Arial"/>
                <w:color w:val="auto"/>
                <w:sz w:val="20"/>
                <w:szCs w:val="20"/>
              </w:rPr>
            </w:pPr>
            <w:r w:rsidRPr="004B0BFA">
              <w:rPr>
                <w:rFonts w:ascii="Arial Narrow" w:eastAsia="Arial Unicode MS" w:hAnsi="Arial Narrow" w:cs="Arial"/>
                <w:color w:val="auto"/>
                <w:sz w:val="20"/>
                <w:szCs w:val="20"/>
              </w:rPr>
              <w:lastRenderedPageBreak/>
              <w:t>Projekti tulemuste jätkusuutlikkus</w:t>
            </w:r>
            <w:r w:rsidR="007F08C5">
              <w:rPr>
                <w:rFonts w:ascii="Arial Narrow" w:eastAsia="Arial Unicode MS" w:hAnsi="Arial Narrow" w:cs="Arial"/>
                <w:color w:val="auto"/>
                <w:sz w:val="20"/>
                <w:szCs w:val="20"/>
              </w:rPr>
              <w:t xml:space="preserve"> </w:t>
            </w:r>
            <w:r w:rsidR="007F08C5" w:rsidRPr="00EB2BDD">
              <w:rPr>
                <w:rFonts w:ascii="Arial Narrow" w:eastAsia="Arial Unicode MS" w:hAnsi="Arial Narrow" w:cs="Arial"/>
                <w:color w:val="auto"/>
                <w:sz w:val="20"/>
                <w:szCs w:val="20"/>
              </w:rPr>
              <w:t>(</w:t>
            </w:r>
            <w:r w:rsidR="007F08C5" w:rsidRPr="00700D96">
              <w:rPr>
                <w:rFonts w:ascii="Arial Narrow" w:eastAsia="Arial Unicode MS" w:hAnsi="Arial Narrow" w:cs="Arial"/>
                <w:color w:val="00B050"/>
                <w:sz w:val="20"/>
                <w:szCs w:val="20"/>
              </w:rPr>
              <w:t>kohustuslik avatud taotlusvooru ja erimeetme projekti puhul</w:t>
            </w:r>
            <w:r w:rsidR="007F08C5">
              <w:rPr>
                <w:rFonts w:ascii="Arial Narrow" w:eastAsia="Arial Unicode MS" w:hAnsi="Arial Narrow" w:cs="Arial"/>
                <w:color w:val="auto"/>
                <w:sz w:val="20"/>
                <w:szCs w:val="20"/>
              </w:rPr>
              <w:t>)</w:t>
            </w:r>
            <w:r w:rsidRPr="004B0BFA">
              <w:rPr>
                <w:rFonts w:ascii="Arial Narrow" w:eastAsia="Arial Unicode MS" w:hAnsi="Arial Narrow" w:cs="Arial"/>
                <w:color w:val="auto"/>
                <w:sz w:val="20"/>
                <w:szCs w:val="20"/>
              </w:rPr>
              <w:t>:</w:t>
            </w:r>
          </w:p>
        </w:tc>
        <w:tc>
          <w:tcPr>
            <w:tcW w:w="6662" w:type="dxa"/>
          </w:tcPr>
          <w:p w14:paraId="7C5CD7A8" w14:textId="76992FEA" w:rsidR="00746BBD" w:rsidRPr="003100AB" w:rsidRDefault="00746BBD" w:rsidP="00350F46">
            <w:pPr>
              <w:ind w:left="140" w:right="145"/>
              <w:rPr>
                <w:rFonts w:ascii="Arial Narrow" w:eastAsia="Arial Unicode MS" w:hAnsi="Arial Narrow" w:cs="Arial"/>
                <w:b/>
                <w:bCs/>
                <w:i/>
                <w:color w:val="808080" w:themeColor="background1" w:themeShade="80"/>
                <w:sz w:val="18"/>
                <w:szCs w:val="18"/>
              </w:rPr>
            </w:pPr>
            <w:r w:rsidRPr="003100AB">
              <w:rPr>
                <w:rFonts w:ascii="Arial Narrow" w:eastAsia="Arial Unicode MS" w:hAnsi="Arial Narrow" w:cs="Arial"/>
                <w:b/>
                <w:bCs/>
                <w:i/>
                <w:color w:val="808080" w:themeColor="background1" w:themeShade="80"/>
                <w:sz w:val="18"/>
                <w:szCs w:val="18"/>
              </w:rPr>
              <w:t>Kirjeldage, milline on</w:t>
            </w:r>
            <w:r w:rsidR="008E6109" w:rsidRPr="003100AB">
              <w:rPr>
                <w:rFonts w:ascii="Arial Narrow" w:eastAsia="Arial Unicode MS" w:hAnsi="Arial Narrow" w:cs="Arial"/>
                <w:b/>
                <w:bCs/>
                <w:i/>
                <w:color w:val="808080" w:themeColor="background1" w:themeShade="80"/>
                <w:sz w:val="18"/>
                <w:szCs w:val="18"/>
              </w:rPr>
              <w:t xml:space="preserve"> tegevuste</w:t>
            </w:r>
            <w:r w:rsidR="003100AB" w:rsidRPr="003100AB">
              <w:rPr>
                <w:rFonts w:ascii="Arial Narrow" w:eastAsia="Arial Unicode MS" w:hAnsi="Arial Narrow" w:cs="Arial"/>
                <w:b/>
                <w:bCs/>
                <w:i/>
                <w:color w:val="808080" w:themeColor="background1" w:themeShade="80"/>
                <w:sz w:val="18"/>
                <w:szCs w:val="18"/>
              </w:rPr>
              <w:t xml:space="preserve"> </w:t>
            </w:r>
            <w:r w:rsidRPr="003100AB">
              <w:rPr>
                <w:rFonts w:ascii="Arial Narrow" w:eastAsia="Arial Unicode MS" w:hAnsi="Arial Narrow" w:cs="Arial"/>
                <w:b/>
                <w:bCs/>
                <w:i/>
                <w:color w:val="808080" w:themeColor="background1" w:themeShade="80"/>
                <w:sz w:val="18"/>
                <w:szCs w:val="18"/>
              </w:rPr>
              <w:t>mõju peale projekti lõppu.</w:t>
            </w:r>
          </w:p>
          <w:p w14:paraId="3CE8849C" w14:textId="69C7B9CD" w:rsidR="00746BBD" w:rsidRPr="005717F0" w:rsidRDefault="00746BBD" w:rsidP="00746BBD">
            <w:pPr>
              <w:ind w:left="140" w:right="145"/>
              <w:rPr>
                <w:rFonts w:ascii="Arial Narrow" w:eastAsia="Arial Unicode MS" w:hAnsi="Arial Narrow" w:cs="Arial"/>
                <w:iCs/>
                <w:color w:val="auto"/>
                <w:sz w:val="18"/>
                <w:szCs w:val="18"/>
              </w:rPr>
            </w:pPr>
          </w:p>
        </w:tc>
      </w:tr>
      <w:tr w:rsidR="005717F0" w:rsidRPr="004B0BFA" w14:paraId="69C55992" w14:textId="77777777" w:rsidTr="00746BBD">
        <w:trPr>
          <w:trHeight w:val="824"/>
        </w:trPr>
        <w:tc>
          <w:tcPr>
            <w:tcW w:w="3681" w:type="dxa"/>
          </w:tcPr>
          <w:p w14:paraId="386D54C3" w14:textId="09F48802" w:rsidR="005717F0" w:rsidRPr="004B0BFA" w:rsidRDefault="005717F0" w:rsidP="00746BBD">
            <w:pPr>
              <w:ind w:right="208"/>
              <w:jc w:val="right"/>
              <w:rPr>
                <w:rFonts w:ascii="Arial Narrow" w:eastAsia="Arial Unicode MS" w:hAnsi="Arial Narrow" w:cs="Arial"/>
                <w:color w:val="auto"/>
                <w:sz w:val="20"/>
                <w:szCs w:val="20"/>
              </w:rPr>
            </w:pPr>
            <w:r w:rsidRPr="00042C93">
              <w:rPr>
                <w:rFonts w:ascii="Arial Narrow" w:eastAsia="Arial Unicode MS" w:hAnsi="Arial Narrow" w:cs="Arial"/>
                <w:color w:val="auto"/>
                <w:sz w:val="20"/>
                <w:szCs w:val="20"/>
              </w:rPr>
              <w:t>Projekti kooskõla pikaajalise arengustrateegia "Eesti 2035" aluspõhimõtete ja sihtidega</w:t>
            </w:r>
            <w:r w:rsidR="007F08C5">
              <w:rPr>
                <w:rFonts w:ascii="Arial Narrow" w:eastAsia="Arial Unicode MS" w:hAnsi="Arial Narrow" w:cs="Arial"/>
                <w:color w:val="auto"/>
                <w:sz w:val="20"/>
                <w:szCs w:val="20"/>
              </w:rPr>
              <w:t xml:space="preserve"> </w:t>
            </w:r>
            <w:r w:rsidR="007F08C5" w:rsidRPr="00EB2BDD">
              <w:rPr>
                <w:rFonts w:ascii="Arial Narrow" w:eastAsia="Arial Unicode MS" w:hAnsi="Arial Narrow" w:cs="Arial"/>
                <w:color w:val="00B050"/>
                <w:sz w:val="20"/>
                <w:szCs w:val="20"/>
              </w:rPr>
              <w:t>(kohustuslik avatud taotlusvooru ja erimeetme projekti pu</w:t>
            </w:r>
            <w:r w:rsidR="00EB2BDD" w:rsidRPr="00EB2BDD">
              <w:rPr>
                <w:rFonts w:ascii="Arial Narrow" w:eastAsia="Arial Unicode MS" w:hAnsi="Arial Narrow" w:cs="Arial"/>
                <w:color w:val="00B050"/>
                <w:sz w:val="20"/>
                <w:szCs w:val="20"/>
              </w:rPr>
              <w:t>h</w:t>
            </w:r>
            <w:r w:rsidR="007F08C5" w:rsidRPr="00EB2BDD">
              <w:rPr>
                <w:rFonts w:ascii="Arial Narrow" w:eastAsia="Arial Unicode MS" w:hAnsi="Arial Narrow" w:cs="Arial"/>
                <w:color w:val="00B050"/>
                <w:sz w:val="20"/>
                <w:szCs w:val="20"/>
              </w:rPr>
              <w:t>ul)</w:t>
            </w:r>
          </w:p>
        </w:tc>
        <w:tc>
          <w:tcPr>
            <w:tcW w:w="6662" w:type="dxa"/>
          </w:tcPr>
          <w:p w14:paraId="5CC4D648" w14:textId="6DBC0BCF" w:rsidR="005717F0" w:rsidRPr="005717F0" w:rsidRDefault="005717F0" w:rsidP="005717F0">
            <w:pPr>
              <w:ind w:right="145"/>
              <w:rPr>
                <w:rFonts w:ascii="Arial Narrow" w:eastAsia="Arial Unicode MS" w:hAnsi="Arial Narrow" w:cs="Arial"/>
                <w:i/>
                <w:color w:val="808080" w:themeColor="background1" w:themeShade="80"/>
                <w:sz w:val="18"/>
                <w:szCs w:val="18"/>
              </w:rPr>
            </w:pPr>
            <w:r w:rsidRPr="005717F0">
              <w:rPr>
                <w:rFonts w:ascii="Arial Narrow" w:eastAsia="Arial Unicode MS" w:hAnsi="Arial Narrow" w:cs="Arial"/>
                <w:i/>
                <w:color w:val="808080" w:themeColor="background1" w:themeShade="80"/>
                <w:sz w:val="18"/>
                <w:szCs w:val="18"/>
              </w:rPr>
              <w:t>Kui projekt panustab aluspõhimõtetesse valida „jah“ ja kirjelda</w:t>
            </w:r>
            <w:r w:rsidR="00042C93">
              <w:rPr>
                <w:rFonts w:ascii="Arial Narrow" w:eastAsia="Arial Unicode MS" w:hAnsi="Arial Narrow" w:cs="Arial"/>
                <w:i/>
                <w:color w:val="808080" w:themeColor="background1" w:themeShade="80"/>
                <w:sz w:val="18"/>
                <w:szCs w:val="18"/>
              </w:rPr>
              <w:t>ge</w:t>
            </w:r>
            <w:r w:rsidRPr="005717F0">
              <w:rPr>
                <w:rFonts w:ascii="Arial Narrow" w:eastAsia="Arial Unicode MS" w:hAnsi="Arial Narrow" w:cs="Arial"/>
                <w:i/>
                <w:color w:val="808080" w:themeColor="background1" w:themeShade="80"/>
                <w:sz w:val="18"/>
                <w:szCs w:val="18"/>
              </w:rPr>
              <w:t xml:space="preserve"> kuidas. Vastasel juhul valida „ei“</w:t>
            </w:r>
          </w:p>
          <w:p w14:paraId="429DB3CB" w14:textId="77777777" w:rsidR="005717F0" w:rsidRPr="005717F0" w:rsidRDefault="005717F0" w:rsidP="005717F0">
            <w:pPr>
              <w:ind w:right="145"/>
              <w:rPr>
                <w:rFonts w:ascii="Arial Narrow" w:eastAsia="Arial Unicode MS" w:hAnsi="Arial Narrow" w:cs="Arial"/>
                <w:i/>
                <w:color w:val="auto"/>
                <w:sz w:val="18"/>
                <w:szCs w:val="18"/>
              </w:rPr>
            </w:pPr>
          </w:p>
          <w:p w14:paraId="53868095" w14:textId="30A8F4D1"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regionaalareng</w:t>
            </w:r>
            <w:r w:rsidRPr="005717F0">
              <w:rPr>
                <w:rFonts w:ascii="Arial Narrow" w:eastAsia="Arial Unicode MS" w:hAnsi="Arial Narrow" w:cs="Arial"/>
                <w:iCs/>
                <w:color w:val="auto"/>
                <w:sz w:val="18"/>
                <w:szCs w:val="18"/>
              </w:rPr>
              <w:tab/>
            </w:r>
            <w:r w:rsidRPr="003E06F8">
              <w:rPr>
                <w:rFonts w:ascii="Arial Narrow" w:eastAsia="Arial Unicode MS" w:hAnsi="Arial Narrow" w:cs="Arial"/>
                <w:iCs/>
                <w:color w:val="auto"/>
                <w:sz w:val="18"/>
                <w:szCs w:val="18"/>
                <w:u w:val="single"/>
              </w:rPr>
              <w:t>JAH/</w:t>
            </w:r>
            <w:r w:rsidRPr="005717F0">
              <w:rPr>
                <w:rFonts w:ascii="Arial Narrow" w:eastAsia="Arial Unicode MS" w:hAnsi="Arial Narrow" w:cs="Arial"/>
                <w:iCs/>
                <w:color w:val="auto"/>
                <w:sz w:val="18"/>
                <w:szCs w:val="18"/>
              </w:rPr>
              <w:t>EI</w:t>
            </w:r>
          </w:p>
          <w:p w14:paraId="69FFAFEA" w14:textId="77777777" w:rsidR="005717F0" w:rsidRPr="005717F0" w:rsidRDefault="005717F0" w:rsidP="005717F0">
            <w:pPr>
              <w:ind w:left="140" w:right="145"/>
              <w:rPr>
                <w:rFonts w:ascii="Arial Narrow" w:eastAsia="Arial Unicode MS" w:hAnsi="Arial Narrow" w:cs="Arial"/>
                <w:iCs/>
                <w:color w:val="auto"/>
                <w:sz w:val="18"/>
                <w:szCs w:val="18"/>
              </w:rPr>
            </w:pPr>
          </w:p>
          <w:p w14:paraId="110C9168" w14:textId="401B0017"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keskkonnahoid ja kliima</w:t>
            </w:r>
            <w:r w:rsidRPr="005717F0">
              <w:rPr>
                <w:rFonts w:ascii="Arial Narrow" w:eastAsia="Arial Unicode MS" w:hAnsi="Arial Narrow" w:cs="Arial"/>
                <w:iCs/>
                <w:color w:val="auto"/>
                <w:sz w:val="18"/>
                <w:szCs w:val="18"/>
              </w:rPr>
              <w:tab/>
              <w:t>JAH/</w:t>
            </w:r>
            <w:r w:rsidRPr="003E06F8">
              <w:rPr>
                <w:rFonts w:ascii="Arial Narrow" w:eastAsia="Arial Unicode MS" w:hAnsi="Arial Narrow" w:cs="Arial"/>
                <w:iCs/>
                <w:color w:val="auto"/>
                <w:sz w:val="18"/>
                <w:szCs w:val="18"/>
                <w:u w:val="single"/>
              </w:rPr>
              <w:t>EI</w:t>
            </w:r>
          </w:p>
          <w:p w14:paraId="2A32FDC0" w14:textId="77777777" w:rsidR="005717F0" w:rsidRPr="005717F0" w:rsidRDefault="005717F0" w:rsidP="005717F0">
            <w:pPr>
              <w:ind w:left="140" w:right="145"/>
              <w:rPr>
                <w:rFonts w:ascii="Arial Narrow" w:eastAsia="Arial Unicode MS" w:hAnsi="Arial Narrow" w:cs="Arial"/>
                <w:iCs/>
                <w:color w:val="auto"/>
                <w:sz w:val="18"/>
                <w:szCs w:val="18"/>
              </w:rPr>
            </w:pPr>
          </w:p>
          <w:p w14:paraId="013D86B8" w14:textId="1FEB06CB"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infoühiskond</w:t>
            </w:r>
            <w:r w:rsidRPr="005717F0">
              <w:rPr>
                <w:rFonts w:ascii="Arial Narrow" w:eastAsia="Arial Unicode MS" w:hAnsi="Arial Narrow" w:cs="Arial"/>
                <w:iCs/>
                <w:color w:val="auto"/>
                <w:sz w:val="18"/>
                <w:szCs w:val="18"/>
              </w:rPr>
              <w:tab/>
              <w:t>JAH/</w:t>
            </w:r>
            <w:r w:rsidRPr="003E06F8">
              <w:rPr>
                <w:rFonts w:ascii="Arial Narrow" w:eastAsia="Arial Unicode MS" w:hAnsi="Arial Narrow" w:cs="Arial"/>
                <w:iCs/>
                <w:color w:val="auto"/>
                <w:sz w:val="18"/>
                <w:szCs w:val="18"/>
                <w:u w:val="single"/>
              </w:rPr>
              <w:t>E</w:t>
            </w:r>
            <w:r w:rsidRPr="005717F0">
              <w:rPr>
                <w:rFonts w:ascii="Arial Narrow" w:eastAsia="Arial Unicode MS" w:hAnsi="Arial Narrow" w:cs="Arial"/>
                <w:iCs/>
                <w:color w:val="auto"/>
                <w:sz w:val="18"/>
                <w:szCs w:val="18"/>
              </w:rPr>
              <w:t>I</w:t>
            </w:r>
          </w:p>
          <w:p w14:paraId="3065FDC3" w14:textId="77777777" w:rsidR="005717F0" w:rsidRPr="005717F0" w:rsidRDefault="005717F0" w:rsidP="005717F0">
            <w:pPr>
              <w:ind w:left="140" w:right="145"/>
              <w:rPr>
                <w:rFonts w:ascii="Arial Narrow" w:eastAsia="Arial Unicode MS" w:hAnsi="Arial Narrow" w:cs="Arial"/>
                <w:iCs/>
                <w:color w:val="auto"/>
                <w:sz w:val="18"/>
                <w:szCs w:val="18"/>
              </w:rPr>
            </w:pPr>
          </w:p>
          <w:p w14:paraId="53C4EF2B" w14:textId="71E7007B"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riigivalitsemine</w:t>
            </w:r>
            <w:r w:rsidRPr="005717F0">
              <w:rPr>
                <w:rFonts w:ascii="Arial Narrow" w:eastAsia="Arial Unicode MS" w:hAnsi="Arial Narrow" w:cs="Arial"/>
                <w:iCs/>
                <w:color w:val="auto"/>
                <w:sz w:val="18"/>
                <w:szCs w:val="18"/>
              </w:rPr>
              <w:tab/>
              <w:t>JAH/</w:t>
            </w:r>
            <w:r w:rsidRPr="003E06F8">
              <w:rPr>
                <w:rFonts w:ascii="Arial Narrow" w:eastAsia="Arial Unicode MS" w:hAnsi="Arial Narrow" w:cs="Arial"/>
                <w:iCs/>
                <w:color w:val="auto"/>
                <w:sz w:val="18"/>
                <w:szCs w:val="18"/>
                <w:u w:val="single"/>
              </w:rPr>
              <w:t>EI</w:t>
            </w:r>
          </w:p>
          <w:p w14:paraId="451814FB" w14:textId="77777777" w:rsidR="005717F0" w:rsidRPr="005717F0" w:rsidRDefault="005717F0" w:rsidP="005717F0">
            <w:pPr>
              <w:ind w:left="140" w:right="145"/>
              <w:rPr>
                <w:rFonts w:ascii="Arial Narrow" w:eastAsia="Arial Unicode MS" w:hAnsi="Arial Narrow" w:cs="Arial"/>
                <w:iCs/>
                <w:color w:val="auto"/>
                <w:sz w:val="18"/>
                <w:szCs w:val="18"/>
              </w:rPr>
            </w:pPr>
          </w:p>
          <w:p w14:paraId="47E9C6F0" w14:textId="199A68CC"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kas tegevusi viivad osaliselt või täielikult ellu sotsiaalpartnerid või vabaühendused?</w:t>
            </w:r>
            <w:r w:rsidRPr="005717F0">
              <w:rPr>
                <w:rFonts w:ascii="Arial Narrow" w:eastAsia="Arial Unicode MS" w:hAnsi="Arial Narrow" w:cs="Arial"/>
                <w:iCs/>
                <w:color w:val="auto"/>
                <w:sz w:val="18"/>
                <w:szCs w:val="18"/>
              </w:rPr>
              <w:tab/>
            </w:r>
            <w:r w:rsidRPr="003E06F8">
              <w:rPr>
                <w:rFonts w:ascii="Arial Narrow" w:eastAsia="Arial Unicode MS" w:hAnsi="Arial Narrow" w:cs="Arial"/>
                <w:iCs/>
                <w:color w:val="auto"/>
                <w:sz w:val="18"/>
                <w:szCs w:val="18"/>
                <w:u w:val="single"/>
              </w:rPr>
              <w:t>JAH</w:t>
            </w:r>
            <w:r w:rsidRPr="005717F0">
              <w:rPr>
                <w:rFonts w:ascii="Arial Narrow" w:eastAsia="Arial Unicode MS" w:hAnsi="Arial Narrow" w:cs="Arial"/>
                <w:iCs/>
                <w:color w:val="auto"/>
                <w:sz w:val="18"/>
                <w:szCs w:val="18"/>
              </w:rPr>
              <w:t>/EI</w:t>
            </w:r>
          </w:p>
          <w:p w14:paraId="6E81B249" w14:textId="77777777" w:rsidR="005717F0" w:rsidRPr="005717F0" w:rsidRDefault="005717F0" w:rsidP="005717F0">
            <w:pPr>
              <w:ind w:left="140" w:right="145"/>
              <w:rPr>
                <w:rFonts w:ascii="Arial Narrow" w:eastAsia="Arial Unicode MS" w:hAnsi="Arial Narrow" w:cs="Arial"/>
                <w:iCs/>
                <w:color w:val="auto"/>
                <w:sz w:val="18"/>
                <w:szCs w:val="18"/>
              </w:rPr>
            </w:pPr>
          </w:p>
          <w:p w14:paraId="00A19734" w14:textId="19B5074B" w:rsidR="005717F0" w:rsidRPr="003E06F8" w:rsidRDefault="005717F0" w:rsidP="005717F0">
            <w:pPr>
              <w:ind w:right="145"/>
              <w:rPr>
                <w:rFonts w:ascii="Arial Narrow" w:eastAsia="Arial Unicode MS" w:hAnsi="Arial Narrow" w:cs="Arial"/>
                <w:iCs/>
                <w:color w:val="auto"/>
                <w:sz w:val="18"/>
                <w:szCs w:val="18"/>
                <w:u w:val="single"/>
              </w:rPr>
            </w:pPr>
            <w:r w:rsidRPr="005717F0">
              <w:rPr>
                <w:rFonts w:ascii="Arial Narrow" w:eastAsia="Arial Unicode MS" w:hAnsi="Arial Narrow" w:cs="Arial"/>
                <w:iCs/>
                <w:color w:val="auto"/>
                <w:sz w:val="18"/>
                <w:szCs w:val="18"/>
              </w:rPr>
              <w:t>kas projekti üheks eesmärgiks on naiste jätkusuutliku osaluse ja edu tagamine tööhõives?</w:t>
            </w:r>
            <w:r w:rsidRPr="005717F0">
              <w:rPr>
                <w:rFonts w:ascii="Arial Narrow" w:eastAsia="Arial Unicode MS" w:hAnsi="Arial Narrow" w:cs="Arial"/>
                <w:iCs/>
                <w:color w:val="auto"/>
                <w:sz w:val="18"/>
                <w:szCs w:val="18"/>
              </w:rPr>
              <w:tab/>
              <w:t>JAH/</w:t>
            </w:r>
            <w:r w:rsidRPr="003E06F8">
              <w:rPr>
                <w:rFonts w:ascii="Arial Narrow" w:eastAsia="Arial Unicode MS" w:hAnsi="Arial Narrow" w:cs="Arial"/>
                <w:iCs/>
                <w:color w:val="auto"/>
                <w:sz w:val="18"/>
                <w:szCs w:val="18"/>
                <w:u w:val="single"/>
              </w:rPr>
              <w:t>EI</w:t>
            </w:r>
          </w:p>
          <w:p w14:paraId="523262F5" w14:textId="77777777" w:rsidR="005717F0" w:rsidRPr="005717F0" w:rsidRDefault="005717F0" w:rsidP="005717F0">
            <w:pPr>
              <w:ind w:left="140" w:right="145"/>
              <w:rPr>
                <w:rFonts w:ascii="Arial Narrow" w:eastAsia="Arial Unicode MS" w:hAnsi="Arial Narrow" w:cs="Arial"/>
                <w:iCs/>
                <w:color w:val="auto"/>
                <w:sz w:val="18"/>
                <w:szCs w:val="18"/>
              </w:rPr>
            </w:pPr>
          </w:p>
          <w:p w14:paraId="720B2C44" w14:textId="0FC80E5F"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kas projekt on suunatud riigi, piirkonna või kohaliku tasandi haldus- ja ametiasutustele või avalike teenuste osutamisele?</w:t>
            </w:r>
            <w:r w:rsidRPr="005717F0">
              <w:rPr>
                <w:rFonts w:ascii="Arial Narrow" w:eastAsia="Arial Unicode MS" w:hAnsi="Arial Narrow" w:cs="Arial"/>
                <w:iCs/>
                <w:color w:val="auto"/>
                <w:sz w:val="18"/>
                <w:szCs w:val="18"/>
              </w:rPr>
              <w:tab/>
            </w:r>
            <w:r w:rsidRPr="003E06F8">
              <w:rPr>
                <w:rFonts w:ascii="Arial Narrow" w:eastAsia="Arial Unicode MS" w:hAnsi="Arial Narrow" w:cs="Arial"/>
                <w:iCs/>
                <w:color w:val="auto"/>
                <w:sz w:val="18"/>
                <w:szCs w:val="18"/>
                <w:u w:val="single"/>
              </w:rPr>
              <w:t>JAH</w:t>
            </w:r>
            <w:r w:rsidRPr="005717F0">
              <w:rPr>
                <w:rFonts w:ascii="Arial Narrow" w:eastAsia="Arial Unicode MS" w:hAnsi="Arial Narrow" w:cs="Arial"/>
                <w:iCs/>
                <w:color w:val="auto"/>
                <w:sz w:val="18"/>
                <w:szCs w:val="18"/>
              </w:rPr>
              <w:t>/EI</w:t>
            </w:r>
          </w:p>
          <w:p w14:paraId="31AE1B26" w14:textId="77777777" w:rsidR="005717F0" w:rsidRPr="005717F0" w:rsidRDefault="005717F0" w:rsidP="005717F0">
            <w:pPr>
              <w:ind w:left="140" w:right="145"/>
              <w:rPr>
                <w:rFonts w:ascii="Arial Narrow" w:eastAsia="Arial Unicode MS" w:hAnsi="Arial Narrow" w:cs="Arial"/>
                <w:iCs/>
                <w:color w:val="auto"/>
                <w:sz w:val="18"/>
                <w:szCs w:val="18"/>
              </w:rPr>
            </w:pPr>
          </w:p>
          <w:p w14:paraId="7F5450C0" w14:textId="7E541042"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võrdsed võimalused</w:t>
            </w:r>
            <w:r w:rsidRPr="005717F0">
              <w:rPr>
                <w:rFonts w:ascii="Arial Narrow" w:eastAsia="Arial Unicode MS" w:hAnsi="Arial Narrow" w:cs="Arial"/>
                <w:iCs/>
                <w:color w:val="auto"/>
                <w:sz w:val="18"/>
                <w:szCs w:val="18"/>
              </w:rPr>
              <w:tab/>
            </w:r>
            <w:r w:rsidRPr="003E06F8">
              <w:rPr>
                <w:rFonts w:ascii="Arial Narrow" w:eastAsia="Arial Unicode MS" w:hAnsi="Arial Narrow" w:cs="Arial"/>
                <w:iCs/>
                <w:color w:val="auto"/>
                <w:sz w:val="18"/>
                <w:szCs w:val="18"/>
                <w:u w:val="single"/>
              </w:rPr>
              <w:t>JAH</w:t>
            </w:r>
            <w:r w:rsidRPr="005717F0">
              <w:rPr>
                <w:rFonts w:ascii="Arial Narrow" w:eastAsia="Arial Unicode MS" w:hAnsi="Arial Narrow" w:cs="Arial"/>
                <w:iCs/>
                <w:color w:val="auto"/>
                <w:sz w:val="18"/>
                <w:szCs w:val="18"/>
              </w:rPr>
              <w:t>/EI</w:t>
            </w:r>
          </w:p>
          <w:p w14:paraId="60AACEAF" w14:textId="77777777" w:rsidR="005717F0" w:rsidRPr="005717F0" w:rsidRDefault="005717F0" w:rsidP="005717F0">
            <w:pPr>
              <w:ind w:left="140" w:right="145"/>
              <w:rPr>
                <w:rFonts w:ascii="Arial Narrow" w:eastAsia="Arial Unicode MS" w:hAnsi="Arial Narrow" w:cs="Arial"/>
                <w:iCs/>
                <w:color w:val="auto"/>
                <w:sz w:val="18"/>
                <w:szCs w:val="18"/>
              </w:rPr>
            </w:pPr>
          </w:p>
          <w:p w14:paraId="13C7F003" w14:textId="04F69DF4"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sooline võrdsus (kas projekti lõpptulemus mõjutab meeste ja naiste olukorda ühiskonnas?)</w:t>
            </w:r>
            <w:r w:rsidRPr="005717F0">
              <w:rPr>
                <w:rFonts w:ascii="Arial Narrow" w:eastAsia="Arial Unicode MS" w:hAnsi="Arial Narrow" w:cs="Arial"/>
                <w:iCs/>
                <w:color w:val="auto"/>
                <w:sz w:val="18"/>
                <w:szCs w:val="18"/>
              </w:rPr>
              <w:tab/>
              <w:t>JAH/</w:t>
            </w:r>
            <w:r w:rsidRPr="003E06F8">
              <w:rPr>
                <w:rFonts w:ascii="Arial Narrow" w:eastAsia="Arial Unicode MS" w:hAnsi="Arial Narrow" w:cs="Arial"/>
                <w:iCs/>
                <w:color w:val="auto"/>
                <w:sz w:val="18"/>
                <w:szCs w:val="18"/>
                <w:u w:val="single"/>
              </w:rPr>
              <w:t>EI</w:t>
            </w:r>
          </w:p>
          <w:p w14:paraId="784F4DCC" w14:textId="77777777" w:rsidR="005717F0" w:rsidRPr="005717F0" w:rsidRDefault="005717F0" w:rsidP="005717F0">
            <w:pPr>
              <w:ind w:left="140" w:right="145"/>
              <w:rPr>
                <w:rFonts w:ascii="Arial Narrow" w:eastAsia="Arial Unicode MS" w:hAnsi="Arial Narrow" w:cs="Arial"/>
                <w:iCs/>
                <w:color w:val="auto"/>
                <w:sz w:val="18"/>
                <w:szCs w:val="18"/>
              </w:rPr>
            </w:pPr>
          </w:p>
          <w:p w14:paraId="1568797B" w14:textId="63E7689B" w:rsidR="005717F0" w:rsidRPr="003E06F8" w:rsidRDefault="005717F0" w:rsidP="005717F0">
            <w:pPr>
              <w:ind w:right="145"/>
              <w:rPr>
                <w:rFonts w:ascii="Arial Narrow" w:eastAsia="Arial Unicode MS" w:hAnsi="Arial Narrow" w:cs="Arial"/>
                <w:iCs/>
                <w:color w:val="auto"/>
                <w:sz w:val="18"/>
                <w:szCs w:val="18"/>
                <w:u w:val="single"/>
              </w:rPr>
            </w:pPr>
            <w:r w:rsidRPr="005717F0">
              <w:rPr>
                <w:rFonts w:ascii="Arial Narrow" w:eastAsia="Arial Unicode MS" w:hAnsi="Arial Narrow" w:cs="Arial"/>
                <w:iCs/>
                <w:color w:val="auto"/>
                <w:sz w:val="18"/>
                <w:szCs w:val="18"/>
              </w:rPr>
              <w:t>projekt panustab soolise võrdõiguslikkuse edendamisse läbi sooküsimuste lõimimise projektitaotluse ettevalmistamisse, projekti rakendamisse ja seiresse</w:t>
            </w:r>
            <w:r w:rsidRPr="005717F0">
              <w:rPr>
                <w:rFonts w:ascii="Arial Narrow" w:eastAsia="Arial Unicode MS" w:hAnsi="Arial Narrow" w:cs="Arial"/>
                <w:iCs/>
                <w:color w:val="auto"/>
                <w:sz w:val="18"/>
                <w:szCs w:val="18"/>
              </w:rPr>
              <w:tab/>
              <w:t>JAH/</w:t>
            </w:r>
            <w:r w:rsidRPr="003E06F8">
              <w:rPr>
                <w:rFonts w:ascii="Arial Narrow" w:eastAsia="Arial Unicode MS" w:hAnsi="Arial Narrow" w:cs="Arial"/>
                <w:iCs/>
                <w:color w:val="auto"/>
                <w:sz w:val="18"/>
                <w:szCs w:val="18"/>
                <w:u w:val="single"/>
              </w:rPr>
              <w:t>EI</w:t>
            </w:r>
          </w:p>
          <w:p w14:paraId="64092C96" w14:textId="77777777" w:rsidR="005717F0" w:rsidRPr="005717F0" w:rsidRDefault="005717F0" w:rsidP="005717F0">
            <w:pPr>
              <w:ind w:left="140" w:right="145"/>
              <w:rPr>
                <w:rFonts w:ascii="Arial Narrow" w:eastAsia="Arial Unicode MS" w:hAnsi="Arial Narrow" w:cs="Arial"/>
                <w:iCs/>
                <w:color w:val="auto"/>
                <w:sz w:val="18"/>
                <w:szCs w:val="18"/>
              </w:rPr>
            </w:pPr>
          </w:p>
          <w:p w14:paraId="4F006C94" w14:textId="370AFC86"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võrdne kohtlemine</w:t>
            </w:r>
            <w:r w:rsidRPr="005717F0">
              <w:rPr>
                <w:rFonts w:ascii="Arial Narrow" w:eastAsia="Arial Unicode MS" w:hAnsi="Arial Narrow" w:cs="Arial"/>
                <w:iCs/>
                <w:color w:val="auto"/>
                <w:sz w:val="18"/>
                <w:szCs w:val="18"/>
              </w:rPr>
              <w:tab/>
            </w:r>
            <w:r w:rsidRPr="003E06F8">
              <w:rPr>
                <w:rFonts w:ascii="Arial Narrow" w:eastAsia="Arial Unicode MS" w:hAnsi="Arial Narrow" w:cs="Arial"/>
                <w:iCs/>
                <w:color w:val="auto"/>
                <w:sz w:val="18"/>
                <w:szCs w:val="18"/>
                <w:u w:val="single"/>
              </w:rPr>
              <w:t>JAH</w:t>
            </w:r>
            <w:r w:rsidRPr="005717F0">
              <w:rPr>
                <w:rFonts w:ascii="Arial Narrow" w:eastAsia="Arial Unicode MS" w:hAnsi="Arial Narrow" w:cs="Arial"/>
                <w:iCs/>
                <w:color w:val="auto"/>
                <w:sz w:val="18"/>
                <w:szCs w:val="18"/>
              </w:rPr>
              <w:t>/EI</w:t>
            </w:r>
          </w:p>
          <w:p w14:paraId="5E524DCB" w14:textId="77777777" w:rsidR="005717F0" w:rsidRPr="005717F0" w:rsidRDefault="005717F0" w:rsidP="005717F0">
            <w:pPr>
              <w:ind w:left="140" w:right="145"/>
              <w:rPr>
                <w:rFonts w:ascii="Arial Narrow" w:eastAsia="Arial Unicode MS" w:hAnsi="Arial Narrow" w:cs="Arial"/>
                <w:iCs/>
                <w:color w:val="auto"/>
                <w:sz w:val="18"/>
                <w:szCs w:val="18"/>
              </w:rPr>
            </w:pPr>
          </w:p>
          <w:p w14:paraId="167F5165" w14:textId="2F28A83C"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eri vanuses inimeste võrdne kohtlemine</w:t>
            </w:r>
            <w:r w:rsidRPr="005717F0">
              <w:rPr>
                <w:rFonts w:ascii="Arial Narrow" w:eastAsia="Arial Unicode MS" w:hAnsi="Arial Narrow" w:cs="Arial"/>
                <w:iCs/>
                <w:color w:val="auto"/>
                <w:sz w:val="18"/>
                <w:szCs w:val="18"/>
              </w:rPr>
              <w:tab/>
            </w:r>
            <w:r w:rsidRPr="003E06F8">
              <w:rPr>
                <w:rFonts w:ascii="Arial Narrow" w:eastAsia="Arial Unicode MS" w:hAnsi="Arial Narrow" w:cs="Arial"/>
                <w:iCs/>
                <w:color w:val="auto"/>
                <w:sz w:val="18"/>
                <w:szCs w:val="18"/>
                <w:u w:val="single"/>
              </w:rPr>
              <w:t>JAH</w:t>
            </w:r>
            <w:r w:rsidRPr="005717F0">
              <w:rPr>
                <w:rFonts w:ascii="Arial Narrow" w:eastAsia="Arial Unicode MS" w:hAnsi="Arial Narrow" w:cs="Arial"/>
                <w:iCs/>
                <w:color w:val="auto"/>
                <w:sz w:val="18"/>
                <w:szCs w:val="18"/>
              </w:rPr>
              <w:t>/EI</w:t>
            </w:r>
          </w:p>
          <w:p w14:paraId="2D6251B4" w14:textId="77777777" w:rsidR="005717F0" w:rsidRPr="005717F0" w:rsidRDefault="005717F0" w:rsidP="005717F0">
            <w:pPr>
              <w:ind w:left="140" w:right="145"/>
              <w:rPr>
                <w:rFonts w:ascii="Arial Narrow" w:eastAsia="Arial Unicode MS" w:hAnsi="Arial Narrow" w:cs="Arial"/>
                <w:iCs/>
                <w:color w:val="auto"/>
                <w:sz w:val="18"/>
                <w:szCs w:val="18"/>
              </w:rPr>
            </w:pPr>
          </w:p>
          <w:p w14:paraId="2FE54134" w14:textId="0FDEA553"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puudega inimeste võrdne kohtlemine (sh tegevused juurdepääsu tagamiseks)</w:t>
            </w:r>
            <w:r w:rsidRPr="005717F0">
              <w:rPr>
                <w:rFonts w:ascii="Arial Narrow" w:eastAsia="Arial Unicode MS" w:hAnsi="Arial Narrow" w:cs="Arial"/>
                <w:iCs/>
                <w:color w:val="auto"/>
                <w:sz w:val="18"/>
                <w:szCs w:val="18"/>
              </w:rPr>
              <w:tab/>
            </w:r>
            <w:r w:rsidRPr="003E06F8">
              <w:rPr>
                <w:rFonts w:ascii="Arial Narrow" w:eastAsia="Arial Unicode MS" w:hAnsi="Arial Narrow" w:cs="Arial"/>
                <w:iCs/>
                <w:color w:val="auto"/>
                <w:sz w:val="18"/>
                <w:szCs w:val="18"/>
                <w:u w:val="single"/>
              </w:rPr>
              <w:t>JAH</w:t>
            </w:r>
            <w:r w:rsidRPr="005717F0">
              <w:rPr>
                <w:rFonts w:ascii="Arial Narrow" w:eastAsia="Arial Unicode MS" w:hAnsi="Arial Narrow" w:cs="Arial"/>
                <w:iCs/>
                <w:color w:val="auto"/>
                <w:sz w:val="18"/>
                <w:szCs w:val="18"/>
              </w:rPr>
              <w:t>/EI</w:t>
            </w:r>
          </w:p>
          <w:p w14:paraId="0903476E" w14:textId="77777777" w:rsidR="005717F0" w:rsidRPr="005717F0" w:rsidRDefault="005717F0" w:rsidP="005717F0">
            <w:pPr>
              <w:ind w:left="140" w:right="145"/>
              <w:rPr>
                <w:rFonts w:ascii="Arial Narrow" w:eastAsia="Arial Unicode MS" w:hAnsi="Arial Narrow" w:cs="Arial"/>
                <w:iCs/>
                <w:color w:val="auto"/>
                <w:sz w:val="18"/>
                <w:szCs w:val="18"/>
              </w:rPr>
            </w:pPr>
          </w:p>
          <w:p w14:paraId="5DD7EAC6" w14:textId="21861A3A" w:rsidR="005717F0" w:rsidRPr="005717F0" w:rsidRDefault="005717F0" w:rsidP="005717F0">
            <w:pPr>
              <w:ind w:right="145"/>
              <w:rPr>
                <w:rFonts w:ascii="Arial Narrow" w:eastAsia="Arial Unicode MS" w:hAnsi="Arial Narrow" w:cs="Arial"/>
                <w:iCs/>
                <w:color w:val="auto"/>
                <w:sz w:val="18"/>
                <w:szCs w:val="18"/>
              </w:rPr>
            </w:pPr>
            <w:r w:rsidRPr="005717F0">
              <w:rPr>
                <w:rFonts w:ascii="Arial Narrow" w:eastAsia="Arial Unicode MS" w:hAnsi="Arial Narrow" w:cs="Arial"/>
                <w:iCs/>
                <w:color w:val="auto"/>
                <w:sz w:val="18"/>
                <w:szCs w:val="18"/>
              </w:rPr>
              <w:t xml:space="preserve">võrdne kohtlemine sõltumata inimese soost, rassist või rahvuslikust kuuluvusest, usutunnistusest või veendumusest või seksuaalsest </w:t>
            </w:r>
            <w:proofErr w:type="spellStart"/>
            <w:r w:rsidRPr="005717F0">
              <w:rPr>
                <w:rFonts w:ascii="Arial Narrow" w:eastAsia="Arial Unicode MS" w:hAnsi="Arial Narrow" w:cs="Arial"/>
                <w:iCs/>
                <w:color w:val="auto"/>
                <w:sz w:val="18"/>
                <w:szCs w:val="18"/>
              </w:rPr>
              <w:t>sättumusest</w:t>
            </w:r>
            <w:proofErr w:type="spellEnd"/>
            <w:r w:rsidRPr="005717F0">
              <w:rPr>
                <w:rFonts w:ascii="Arial Narrow" w:eastAsia="Arial Unicode MS" w:hAnsi="Arial Narrow" w:cs="Arial"/>
                <w:iCs/>
                <w:color w:val="auto"/>
                <w:sz w:val="18"/>
                <w:szCs w:val="18"/>
              </w:rPr>
              <w:tab/>
            </w:r>
            <w:r w:rsidRPr="003E06F8">
              <w:rPr>
                <w:rFonts w:ascii="Arial Narrow" w:eastAsia="Arial Unicode MS" w:hAnsi="Arial Narrow" w:cs="Arial"/>
                <w:iCs/>
                <w:color w:val="auto"/>
                <w:sz w:val="18"/>
                <w:szCs w:val="18"/>
                <w:u w:val="single"/>
              </w:rPr>
              <w:t>JAH</w:t>
            </w:r>
            <w:r w:rsidRPr="005717F0">
              <w:rPr>
                <w:rFonts w:ascii="Arial Narrow" w:eastAsia="Arial Unicode MS" w:hAnsi="Arial Narrow" w:cs="Arial"/>
                <w:iCs/>
                <w:color w:val="auto"/>
                <w:sz w:val="18"/>
                <w:szCs w:val="18"/>
              </w:rPr>
              <w:t>/EI</w:t>
            </w:r>
          </w:p>
          <w:p w14:paraId="55599C13" w14:textId="77777777" w:rsidR="005717F0" w:rsidRPr="005717F0" w:rsidRDefault="005717F0" w:rsidP="00350F46">
            <w:pPr>
              <w:ind w:left="140" w:right="145"/>
              <w:rPr>
                <w:rFonts w:ascii="Arial Narrow" w:eastAsia="Arial Unicode MS" w:hAnsi="Arial Narrow" w:cs="Arial"/>
                <w:iCs/>
                <w:color w:val="auto"/>
                <w:sz w:val="18"/>
                <w:szCs w:val="18"/>
              </w:rPr>
            </w:pPr>
          </w:p>
        </w:tc>
      </w:tr>
      <w:tr w:rsidR="00042C93" w:rsidRPr="004B0BFA" w14:paraId="6DB9EE23" w14:textId="77777777" w:rsidTr="00746BBD">
        <w:trPr>
          <w:trHeight w:val="824"/>
        </w:trPr>
        <w:tc>
          <w:tcPr>
            <w:tcW w:w="3681" w:type="dxa"/>
          </w:tcPr>
          <w:p w14:paraId="207E6F99" w14:textId="1AE154AF" w:rsidR="00042C93" w:rsidRPr="00042C93" w:rsidRDefault="00042C93" w:rsidP="00746BBD">
            <w:pPr>
              <w:ind w:right="208"/>
              <w:jc w:val="right"/>
              <w:rPr>
                <w:rFonts w:ascii="Arial Narrow" w:eastAsia="Arial Unicode MS" w:hAnsi="Arial Narrow" w:cs="Arial"/>
                <w:color w:val="auto"/>
                <w:sz w:val="20"/>
                <w:szCs w:val="20"/>
              </w:rPr>
            </w:pPr>
            <w:r>
              <w:rPr>
                <w:rFonts w:ascii="Arial Narrow" w:eastAsia="Arial Unicode MS" w:hAnsi="Arial Narrow" w:cs="Arial"/>
                <w:color w:val="auto"/>
                <w:sz w:val="20"/>
                <w:szCs w:val="20"/>
              </w:rPr>
              <w:t>Projekti kooskõla</w:t>
            </w:r>
            <w:r w:rsidRPr="00D93622">
              <w:rPr>
                <w:rFonts w:ascii="Arial Narrow" w:eastAsia="Arial Unicode MS" w:hAnsi="Arial Narrow" w:cs="Arial"/>
                <w:color w:val="auto"/>
                <w:sz w:val="20"/>
                <w:szCs w:val="20"/>
              </w:rPr>
              <w:t xml:space="preserve"> riigisiseste arengukavadega (sh Siseturvalisuse Arengukavaga 2020-2030“, </w:t>
            </w:r>
            <w:proofErr w:type="spellStart"/>
            <w:r w:rsidRPr="00D93622">
              <w:rPr>
                <w:rFonts w:ascii="Arial Narrow" w:eastAsia="Arial Unicode MS" w:hAnsi="Arial Narrow" w:cs="Arial"/>
                <w:color w:val="auto"/>
                <w:sz w:val="20"/>
                <w:szCs w:val="20"/>
              </w:rPr>
              <w:t>AMIFi</w:t>
            </w:r>
            <w:proofErr w:type="spellEnd"/>
            <w:r w:rsidRPr="00D93622">
              <w:rPr>
                <w:rFonts w:ascii="Arial Narrow" w:eastAsia="Arial Unicode MS" w:hAnsi="Arial Narrow" w:cs="Arial"/>
                <w:color w:val="auto"/>
                <w:sz w:val="20"/>
                <w:szCs w:val="20"/>
              </w:rPr>
              <w:t xml:space="preserve"> puhul vajadusel ka „Sidusa Eesti arengukavaga 2021-2030“)</w:t>
            </w:r>
            <w:r w:rsidR="007F08C5">
              <w:rPr>
                <w:sz w:val="20"/>
                <w:szCs w:val="20"/>
              </w:rPr>
              <w:t xml:space="preserve"> </w:t>
            </w:r>
            <w:r w:rsidR="007F08C5" w:rsidRPr="00D93622">
              <w:rPr>
                <w:rFonts w:ascii="Arial Narrow" w:eastAsia="Arial Unicode MS" w:hAnsi="Arial Narrow" w:cs="Arial"/>
                <w:color w:val="00B050"/>
                <w:sz w:val="20"/>
                <w:szCs w:val="20"/>
              </w:rPr>
              <w:t>(kohustuslik avatud taotlusvooru</w:t>
            </w:r>
            <w:r w:rsidR="0019593F">
              <w:rPr>
                <w:rFonts w:ascii="Arial Narrow" w:eastAsia="Arial Unicode MS" w:hAnsi="Arial Narrow" w:cs="Arial"/>
                <w:color w:val="00B050"/>
                <w:sz w:val="20"/>
                <w:szCs w:val="20"/>
              </w:rPr>
              <w:t xml:space="preserve"> puhul)</w:t>
            </w:r>
          </w:p>
        </w:tc>
        <w:tc>
          <w:tcPr>
            <w:tcW w:w="6662" w:type="dxa"/>
          </w:tcPr>
          <w:p w14:paraId="2D8BF81B" w14:textId="311C7E46" w:rsidR="00042C93" w:rsidRPr="005717F0" w:rsidRDefault="00042C93" w:rsidP="005717F0">
            <w:pPr>
              <w:ind w:right="145"/>
              <w:rPr>
                <w:rFonts w:ascii="Arial Narrow" w:eastAsia="Arial Unicode MS" w:hAnsi="Arial Narrow" w:cs="Arial"/>
                <w:i/>
                <w:color w:val="808080" w:themeColor="background1" w:themeShade="80"/>
                <w:sz w:val="18"/>
                <w:szCs w:val="18"/>
              </w:rPr>
            </w:pPr>
            <w:r>
              <w:rPr>
                <w:rFonts w:ascii="Arial Narrow" w:eastAsia="Arial Unicode MS" w:hAnsi="Arial Narrow" w:cs="Arial"/>
                <w:i/>
                <w:color w:val="808080" w:themeColor="background1" w:themeShade="80"/>
                <w:sz w:val="18"/>
                <w:szCs w:val="18"/>
              </w:rPr>
              <w:t>Kirjeldage, kuidas projekt panustab riigisisestesse arengukavadesse.</w:t>
            </w:r>
          </w:p>
        </w:tc>
      </w:tr>
    </w:tbl>
    <w:p w14:paraId="30985291" w14:textId="6CC21230" w:rsidR="005F0725" w:rsidDel="00F35F97" w:rsidRDefault="005F0725">
      <w:pPr>
        <w:rPr>
          <w:del w:id="2" w:author="Margit Machrafi" w:date="2024-12-16T10:41:00Z"/>
          <w:rFonts w:ascii="Arial Narrow" w:eastAsia="Arial Unicode MS" w:hAnsi="Arial Narrow" w:cs="Arial"/>
          <w:sz w:val="40"/>
        </w:rPr>
      </w:pPr>
    </w:p>
    <w:p w14:paraId="6C40B904" w14:textId="77777777" w:rsidR="009A6499" w:rsidRPr="004B0BFA" w:rsidRDefault="009A6499">
      <w:pPr>
        <w:rPr>
          <w:rFonts w:ascii="Arial Narrow" w:eastAsia="Arial Unicode MS" w:hAnsi="Arial Narrow" w:cs="Arial"/>
          <w:sz w:val="40"/>
        </w:rPr>
      </w:pPr>
    </w:p>
    <w:p w14:paraId="5EA463AF" w14:textId="6FBA27D7" w:rsidR="006F1777" w:rsidRPr="00700D96" w:rsidRDefault="0002185E">
      <w:pPr>
        <w:spacing w:after="12"/>
        <w:ind w:left="5" w:right="144" w:hanging="10"/>
        <w:jc w:val="both"/>
        <w:rPr>
          <w:rFonts w:ascii="Arial Narrow" w:eastAsia="Arial Unicode MS" w:hAnsi="Arial Narrow" w:cs="Arial"/>
          <w:color w:val="00B050"/>
        </w:rPr>
      </w:pPr>
      <w:r w:rsidRPr="004B0BFA">
        <w:rPr>
          <w:rFonts w:ascii="Arial Narrow" w:eastAsia="Arial Unicode MS" w:hAnsi="Arial Narrow" w:cs="Arial"/>
          <w:sz w:val="40"/>
        </w:rPr>
        <w:t>5.</w:t>
      </w:r>
      <w:r w:rsidR="008F22DC" w:rsidRPr="004B0BFA">
        <w:rPr>
          <w:rFonts w:ascii="Arial Narrow" w:eastAsia="Arial Unicode MS" w:hAnsi="Arial Narrow" w:cs="Arial"/>
          <w:sz w:val="40"/>
        </w:rPr>
        <w:t>Näitajad</w:t>
      </w:r>
      <w:r w:rsidR="00700D96">
        <w:rPr>
          <w:rFonts w:ascii="Arial Narrow" w:eastAsia="Arial Unicode MS" w:hAnsi="Arial Narrow" w:cs="Arial"/>
          <w:sz w:val="40"/>
        </w:rPr>
        <w:t xml:space="preserve"> </w:t>
      </w:r>
    </w:p>
    <w:p w14:paraId="775B895D" w14:textId="6C97A074" w:rsidR="009128DD" w:rsidRPr="004B0BFA" w:rsidRDefault="001E468C" w:rsidP="001E468C">
      <w:pPr>
        <w:spacing w:after="434" w:line="267" w:lineRule="auto"/>
        <w:ind w:left="-5" w:hanging="10"/>
        <w:jc w:val="both"/>
        <w:rPr>
          <w:rFonts w:ascii="Arial Narrow" w:eastAsia="Arial Unicode MS" w:hAnsi="Arial Narrow" w:cs="Arial"/>
          <w:i/>
          <w:sz w:val="20"/>
          <w:szCs w:val="20"/>
        </w:rPr>
      </w:pPr>
      <w:r>
        <w:rPr>
          <w:rFonts w:ascii="Arial Narrow" w:eastAsia="Arial Unicode MS" w:hAnsi="Arial Narrow" w:cs="Arial"/>
          <w:i/>
          <w:sz w:val="20"/>
          <w:szCs w:val="20"/>
        </w:rPr>
        <w:t>S</w:t>
      </w:r>
      <w:r w:rsidR="008F22DC" w:rsidRPr="004B0BFA">
        <w:rPr>
          <w:rFonts w:ascii="Arial Narrow" w:eastAsia="Arial Unicode MS" w:hAnsi="Arial Narrow" w:cs="Arial"/>
          <w:i/>
          <w:sz w:val="20"/>
          <w:szCs w:val="20"/>
        </w:rPr>
        <w:t>isesta</w:t>
      </w:r>
      <w:r w:rsidR="00C12BD7">
        <w:rPr>
          <w:rFonts w:ascii="Arial Narrow" w:eastAsia="Arial Unicode MS" w:hAnsi="Arial Narrow" w:cs="Arial"/>
          <w:i/>
          <w:sz w:val="20"/>
          <w:szCs w:val="20"/>
        </w:rPr>
        <w:t>ge</w:t>
      </w:r>
      <w:r w:rsidR="008F22DC" w:rsidRPr="004B0BFA">
        <w:rPr>
          <w:rFonts w:ascii="Arial Narrow" w:eastAsia="Arial Unicode MS" w:hAnsi="Arial Narrow" w:cs="Arial"/>
          <w:i/>
          <w:sz w:val="20"/>
          <w:szCs w:val="20"/>
        </w:rPr>
        <w:t xml:space="preserve"> info selle kohta, milliseid </w:t>
      </w:r>
      <w:r>
        <w:rPr>
          <w:rFonts w:ascii="Arial Narrow" w:eastAsia="Arial Unicode MS" w:hAnsi="Arial Narrow" w:cs="Arial"/>
          <w:i/>
          <w:sz w:val="20"/>
          <w:szCs w:val="20"/>
        </w:rPr>
        <w:t xml:space="preserve">rahastamiskava </w:t>
      </w:r>
      <w:r w:rsidR="008F22DC" w:rsidRPr="004B0BFA">
        <w:rPr>
          <w:rFonts w:ascii="Arial Narrow" w:eastAsia="Arial Unicode MS" w:hAnsi="Arial Narrow" w:cs="Arial"/>
          <w:i/>
          <w:sz w:val="20"/>
          <w:szCs w:val="20"/>
        </w:rPr>
        <w:t xml:space="preserve">näitajaid kasutate kavandatud muutuste ning väljundite loomise mõõtmiseks. </w:t>
      </w:r>
    </w:p>
    <w:tbl>
      <w:tblPr>
        <w:tblStyle w:val="TableGrid"/>
        <w:tblW w:w="10758" w:type="dxa"/>
        <w:tblInd w:w="1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top w:w="53" w:type="dxa"/>
          <w:left w:w="125" w:type="dxa"/>
          <w:bottom w:w="58" w:type="dxa"/>
          <w:right w:w="115" w:type="dxa"/>
        </w:tblCellMar>
        <w:tblLook w:val="04A0" w:firstRow="1" w:lastRow="0" w:firstColumn="1" w:lastColumn="0" w:noHBand="0" w:noVBand="1"/>
      </w:tblPr>
      <w:tblGrid>
        <w:gridCol w:w="5085"/>
        <w:gridCol w:w="1417"/>
        <w:gridCol w:w="1418"/>
        <w:gridCol w:w="1421"/>
        <w:gridCol w:w="1417"/>
      </w:tblGrid>
      <w:tr w:rsidR="00685562" w:rsidRPr="004B0BFA" w14:paraId="77D04613" w14:textId="563D971A" w:rsidTr="00BE313E">
        <w:trPr>
          <w:trHeight w:val="337"/>
        </w:trPr>
        <w:tc>
          <w:tcPr>
            <w:tcW w:w="5085" w:type="dxa"/>
            <w:shd w:val="clear" w:color="auto" w:fill="BFBFBF" w:themeFill="background1" w:themeFillShade="BF"/>
          </w:tcPr>
          <w:p w14:paraId="4FFEF232" w14:textId="3A01FE94" w:rsidR="00685562" w:rsidRPr="004B0BFA" w:rsidRDefault="00685562" w:rsidP="00F37EF4">
            <w:pPr>
              <w:rPr>
                <w:rFonts w:ascii="Arial Narrow" w:eastAsia="Arial Unicode MS" w:hAnsi="Arial Narrow" w:cs="Arial"/>
                <w:i/>
                <w:color w:val="808080" w:themeColor="background1" w:themeShade="80"/>
                <w:sz w:val="20"/>
                <w:szCs w:val="20"/>
              </w:rPr>
            </w:pPr>
            <w:r w:rsidRPr="004B0BFA">
              <w:rPr>
                <w:rFonts w:ascii="Arial Narrow" w:eastAsia="Arial Unicode MS" w:hAnsi="Arial Narrow" w:cs="Arial"/>
                <w:b/>
                <w:color w:val="auto"/>
                <w:sz w:val="20"/>
                <w:szCs w:val="20"/>
              </w:rPr>
              <w:t>Näitaja nimetus</w:t>
            </w:r>
            <w:r w:rsidRPr="004B0BFA">
              <w:rPr>
                <w:rFonts w:ascii="Arial Narrow" w:eastAsia="Arial Unicode MS" w:hAnsi="Arial Narrow" w:cs="Arial"/>
                <w:i/>
                <w:color w:val="808080" w:themeColor="background1" w:themeShade="80"/>
                <w:sz w:val="20"/>
                <w:szCs w:val="20"/>
              </w:rPr>
              <w:t xml:space="preserve"> </w:t>
            </w:r>
          </w:p>
          <w:p w14:paraId="63FD9389" w14:textId="4DA957A6" w:rsidR="00685562" w:rsidRPr="004B0BFA" w:rsidRDefault="00685562" w:rsidP="00F37EF4">
            <w:pPr>
              <w:rPr>
                <w:rFonts w:ascii="Arial Narrow" w:eastAsia="Arial Unicode MS" w:hAnsi="Arial Narrow" w:cs="Arial"/>
                <w:i/>
                <w:color w:val="2E74B5" w:themeColor="accent1" w:themeShade="BF"/>
                <w:sz w:val="20"/>
                <w:szCs w:val="20"/>
              </w:rPr>
            </w:pPr>
            <w:r w:rsidRPr="004B0BFA">
              <w:rPr>
                <w:rFonts w:ascii="Arial Narrow" w:eastAsia="Arial Unicode MS" w:hAnsi="Arial Narrow" w:cs="Arial"/>
                <w:i/>
                <w:color w:val="808080" w:themeColor="background1" w:themeShade="80"/>
                <w:sz w:val="20"/>
                <w:szCs w:val="20"/>
              </w:rPr>
              <w:t>Sisestage näitaja nimetus.</w:t>
            </w:r>
            <w:r w:rsidRPr="004B0BFA">
              <w:rPr>
                <w:rFonts w:ascii="Arial Narrow" w:eastAsia="Arial Unicode MS" w:hAnsi="Arial Narrow" w:cs="Arial"/>
                <w:i/>
                <w:color w:val="2E74B5" w:themeColor="accent1" w:themeShade="BF"/>
                <w:sz w:val="20"/>
                <w:szCs w:val="20"/>
              </w:rPr>
              <w:t xml:space="preserve"> </w:t>
            </w:r>
          </w:p>
          <w:p w14:paraId="1397D22C" w14:textId="7D436E6B" w:rsidR="00685562" w:rsidRPr="004B0BFA" w:rsidRDefault="00685562">
            <w:pPr>
              <w:rPr>
                <w:rFonts w:ascii="Arial Narrow" w:eastAsia="Arial Unicode MS" w:hAnsi="Arial Narrow" w:cs="Arial"/>
                <w:b/>
                <w:color w:val="auto"/>
                <w:sz w:val="20"/>
                <w:szCs w:val="20"/>
              </w:rPr>
            </w:pPr>
          </w:p>
        </w:tc>
        <w:tc>
          <w:tcPr>
            <w:tcW w:w="1417" w:type="dxa"/>
            <w:shd w:val="clear" w:color="auto" w:fill="BFBFBF" w:themeFill="background1" w:themeFillShade="BF"/>
          </w:tcPr>
          <w:p w14:paraId="4266A0ED" w14:textId="305CE0B7" w:rsidR="00685562" w:rsidRPr="004B0BFA" w:rsidRDefault="00685562">
            <w:pPr>
              <w:ind w:left="3"/>
              <w:rPr>
                <w:rFonts w:ascii="Arial Narrow" w:eastAsia="Arial Unicode MS" w:hAnsi="Arial Narrow" w:cs="Arial"/>
                <w:sz w:val="20"/>
                <w:szCs w:val="20"/>
              </w:rPr>
            </w:pPr>
            <w:r w:rsidRPr="004B0BFA">
              <w:rPr>
                <w:rFonts w:ascii="Arial Narrow" w:eastAsia="Arial Unicode MS" w:hAnsi="Arial Narrow" w:cs="Arial"/>
                <w:b/>
                <w:sz w:val="20"/>
                <w:szCs w:val="20"/>
              </w:rPr>
              <w:t>Mõõtühik</w:t>
            </w:r>
            <w:r>
              <w:rPr>
                <w:rFonts w:ascii="Arial Narrow" w:eastAsia="Arial Unicode MS" w:hAnsi="Arial Narrow" w:cs="Arial"/>
                <w:b/>
                <w:sz w:val="20"/>
                <w:szCs w:val="20"/>
              </w:rPr>
              <w:t xml:space="preserve"> </w:t>
            </w:r>
            <w:r w:rsidRPr="004B0BFA">
              <w:rPr>
                <w:rFonts w:ascii="Arial Narrow" w:eastAsia="Arial Unicode MS" w:hAnsi="Arial Narrow" w:cs="Arial"/>
                <w:i/>
                <w:color w:val="808080" w:themeColor="background1" w:themeShade="80"/>
                <w:sz w:val="20"/>
                <w:szCs w:val="20"/>
              </w:rPr>
              <w:t>Märkige mõõtühik, millega näitajat mõõdetakse.</w:t>
            </w:r>
          </w:p>
        </w:tc>
        <w:tc>
          <w:tcPr>
            <w:tcW w:w="1418" w:type="dxa"/>
            <w:shd w:val="clear" w:color="auto" w:fill="BFBFBF" w:themeFill="background1" w:themeFillShade="BF"/>
          </w:tcPr>
          <w:p w14:paraId="76386DC0" w14:textId="76259109" w:rsidR="00685562" w:rsidRPr="001E468C" w:rsidRDefault="00685562">
            <w:pPr>
              <w:ind w:left="3"/>
              <w:rPr>
                <w:rFonts w:ascii="Arial Narrow" w:eastAsia="Arial Unicode MS" w:hAnsi="Arial Narrow" w:cs="Arial"/>
                <w:sz w:val="20"/>
                <w:szCs w:val="20"/>
              </w:rPr>
            </w:pPr>
            <w:r w:rsidRPr="001E468C">
              <w:rPr>
                <w:rFonts w:ascii="Arial Narrow" w:eastAsia="Arial Unicode MS" w:hAnsi="Arial Narrow" w:cs="Arial"/>
                <w:b/>
                <w:sz w:val="20"/>
                <w:szCs w:val="20"/>
              </w:rPr>
              <w:t xml:space="preserve">Algväärtus </w:t>
            </w:r>
            <w:r w:rsidRPr="001E468C">
              <w:rPr>
                <w:rFonts w:ascii="Arial Narrow" w:eastAsia="Arial Unicode MS" w:hAnsi="Arial Narrow" w:cs="Arial"/>
                <w:i/>
                <w:color w:val="808080" w:themeColor="background1" w:themeShade="80"/>
                <w:sz w:val="20"/>
                <w:szCs w:val="20"/>
              </w:rPr>
              <w:t xml:space="preserve"> </w:t>
            </w:r>
            <w:r w:rsidR="001E468C">
              <w:rPr>
                <w:rFonts w:ascii="Arial Narrow" w:eastAsia="Arial Unicode MS" w:hAnsi="Arial Narrow" w:cs="Arial"/>
                <w:i/>
                <w:color w:val="808080" w:themeColor="background1" w:themeShade="80"/>
                <w:sz w:val="20"/>
                <w:szCs w:val="20"/>
              </w:rPr>
              <w:t>Alati 0</w:t>
            </w:r>
          </w:p>
        </w:tc>
        <w:tc>
          <w:tcPr>
            <w:tcW w:w="1421" w:type="dxa"/>
            <w:shd w:val="clear" w:color="auto" w:fill="BFBFBF" w:themeFill="background1" w:themeFillShade="BF"/>
          </w:tcPr>
          <w:p w14:paraId="53CC515B" w14:textId="77777777" w:rsidR="008553B3" w:rsidRDefault="00685562" w:rsidP="009128DD">
            <w:pPr>
              <w:ind w:left="3"/>
              <w:rPr>
                <w:rFonts w:ascii="Arial Narrow" w:hAnsi="Arial Narrow" w:cs="Arial"/>
                <w:color w:val="auto"/>
                <w:sz w:val="20"/>
                <w:szCs w:val="20"/>
              </w:rPr>
            </w:pPr>
            <w:r w:rsidRPr="004B0BFA">
              <w:rPr>
                <w:rFonts w:ascii="Arial Narrow" w:eastAsia="Arial Unicode MS" w:hAnsi="Arial Narrow" w:cs="Arial"/>
                <w:b/>
                <w:sz w:val="20"/>
                <w:szCs w:val="20"/>
              </w:rPr>
              <w:t>Sihtväärtus</w:t>
            </w:r>
            <w:r>
              <w:rPr>
                <w:rFonts w:ascii="Arial Narrow" w:eastAsia="Arial Unicode MS" w:hAnsi="Arial Narrow" w:cs="Arial"/>
                <w:b/>
                <w:sz w:val="20"/>
                <w:szCs w:val="20"/>
              </w:rPr>
              <w:t xml:space="preserve"> </w:t>
            </w:r>
            <w:r w:rsidRPr="001E468C">
              <w:rPr>
                <w:rFonts w:ascii="Arial Narrow" w:eastAsia="Arial Unicode MS" w:hAnsi="Arial Narrow" w:cs="Arial"/>
                <w:b/>
                <w:color w:val="auto"/>
                <w:sz w:val="20"/>
                <w:szCs w:val="20"/>
              </w:rPr>
              <w:t xml:space="preserve">2024 </w:t>
            </w:r>
          </w:p>
          <w:p w14:paraId="6DD74DCB" w14:textId="6059FCA1" w:rsidR="00685562" w:rsidRPr="004B0BFA" w:rsidRDefault="00685562" w:rsidP="009128DD">
            <w:pPr>
              <w:ind w:left="3"/>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 xml:space="preserve">Sisestage näitaja tase (kogus), </w:t>
            </w:r>
            <w:r w:rsidR="001E468C">
              <w:rPr>
                <w:rFonts w:ascii="Arial Narrow" w:eastAsia="Arial Unicode MS" w:hAnsi="Arial Narrow" w:cs="Arial"/>
                <w:i/>
                <w:color w:val="808080" w:themeColor="background1" w:themeShade="80"/>
                <w:sz w:val="20"/>
                <w:szCs w:val="20"/>
              </w:rPr>
              <w:t>mis</w:t>
            </w:r>
            <w:r w:rsidRPr="004B0BFA">
              <w:rPr>
                <w:rFonts w:ascii="Arial Narrow" w:eastAsia="Arial Unicode MS" w:hAnsi="Arial Narrow" w:cs="Arial"/>
                <w:i/>
                <w:color w:val="808080" w:themeColor="background1" w:themeShade="80"/>
                <w:sz w:val="20"/>
                <w:szCs w:val="20"/>
              </w:rPr>
              <w:t xml:space="preserve"> projekti elluviimisega</w:t>
            </w:r>
            <w:r w:rsidR="001E468C">
              <w:rPr>
                <w:rFonts w:ascii="Arial Narrow" w:eastAsia="Arial Unicode MS" w:hAnsi="Arial Narrow" w:cs="Arial"/>
                <w:i/>
                <w:color w:val="808080" w:themeColor="background1" w:themeShade="80"/>
                <w:sz w:val="20"/>
                <w:szCs w:val="20"/>
              </w:rPr>
              <w:t xml:space="preserve"> saavutatakse</w:t>
            </w:r>
          </w:p>
        </w:tc>
        <w:tc>
          <w:tcPr>
            <w:tcW w:w="1417" w:type="dxa"/>
            <w:shd w:val="clear" w:color="auto" w:fill="BFBFBF" w:themeFill="background1" w:themeFillShade="BF"/>
          </w:tcPr>
          <w:p w14:paraId="2FACFF98" w14:textId="77777777" w:rsidR="008553B3" w:rsidRDefault="00685562" w:rsidP="009128DD">
            <w:pPr>
              <w:ind w:left="3"/>
              <w:rPr>
                <w:rFonts w:ascii="Arial Narrow" w:hAnsi="Arial Narrow" w:cs="Arial"/>
                <w:color w:val="auto"/>
                <w:sz w:val="20"/>
                <w:szCs w:val="20"/>
              </w:rPr>
            </w:pPr>
            <w:r w:rsidRPr="001E468C">
              <w:rPr>
                <w:rFonts w:ascii="Arial Narrow" w:eastAsia="Arial Unicode MS" w:hAnsi="Arial Narrow" w:cs="Arial"/>
                <w:b/>
                <w:color w:val="auto"/>
                <w:sz w:val="20"/>
                <w:szCs w:val="20"/>
              </w:rPr>
              <w:t xml:space="preserve">Sihtväärtus 2029 </w:t>
            </w:r>
          </w:p>
          <w:p w14:paraId="13DA9EDC" w14:textId="3FC2CFDC" w:rsidR="00685562" w:rsidRPr="004B0BFA" w:rsidRDefault="00685562" w:rsidP="009128DD">
            <w:pPr>
              <w:ind w:left="3"/>
              <w:rPr>
                <w:rFonts w:ascii="Arial Narrow" w:eastAsia="Arial Unicode MS" w:hAnsi="Arial Narrow" w:cs="Arial"/>
                <w:b/>
                <w:sz w:val="20"/>
                <w:szCs w:val="20"/>
              </w:rPr>
            </w:pPr>
            <w:r w:rsidRPr="001E468C">
              <w:rPr>
                <w:rFonts w:ascii="Arial Narrow" w:eastAsia="Arial Unicode MS" w:hAnsi="Arial Narrow" w:cs="Arial"/>
                <w:i/>
                <w:color w:val="auto"/>
                <w:sz w:val="20"/>
                <w:szCs w:val="20"/>
              </w:rPr>
              <w:t>Sisestage näitaja tase (kogus), mi</w:t>
            </w:r>
            <w:r w:rsidR="001E468C" w:rsidRPr="001E468C">
              <w:rPr>
                <w:rFonts w:ascii="Arial Narrow" w:eastAsia="Arial Unicode MS" w:hAnsi="Arial Narrow" w:cs="Arial"/>
                <w:i/>
                <w:color w:val="auto"/>
                <w:sz w:val="20"/>
                <w:szCs w:val="20"/>
              </w:rPr>
              <w:t xml:space="preserve">s </w:t>
            </w:r>
            <w:r w:rsidRPr="001E468C">
              <w:rPr>
                <w:rFonts w:ascii="Arial Narrow" w:eastAsia="Arial Unicode MS" w:hAnsi="Arial Narrow" w:cs="Arial"/>
                <w:i/>
                <w:color w:val="auto"/>
                <w:sz w:val="20"/>
                <w:szCs w:val="20"/>
              </w:rPr>
              <w:t>projekti elluviimisega</w:t>
            </w:r>
            <w:r w:rsidR="001E468C" w:rsidRPr="001E468C">
              <w:rPr>
                <w:rFonts w:ascii="Arial Narrow" w:eastAsia="Arial Unicode MS" w:hAnsi="Arial Narrow" w:cs="Arial"/>
                <w:i/>
                <w:color w:val="auto"/>
                <w:sz w:val="20"/>
                <w:szCs w:val="20"/>
              </w:rPr>
              <w:t xml:space="preserve"> saavutatakse</w:t>
            </w:r>
          </w:p>
        </w:tc>
      </w:tr>
      <w:tr w:rsidR="00685562" w:rsidRPr="004B0BFA" w14:paraId="28EF5817" w14:textId="450D0C4D" w:rsidTr="00522EB0">
        <w:trPr>
          <w:trHeight w:val="504"/>
        </w:trPr>
        <w:tc>
          <w:tcPr>
            <w:tcW w:w="9341" w:type="dxa"/>
            <w:gridSpan w:val="4"/>
            <w:shd w:val="clear" w:color="auto" w:fill="F2F2F2" w:themeFill="background1" w:themeFillShade="F2"/>
            <w:vAlign w:val="bottom"/>
          </w:tcPr>
          <w:p w14:paraId="70AC9C26" w14:textId="06454656" w:rsidR="00685562" w:rsidRPr="004B0BFA" w:rsidRDefault="00685562" w:rsidP="00350F46">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Projekti </w:t>
            </w:r>
            <w:r w:rsidRPr="004B0BFA">
              <w:rPr>
                <w:rFonts w:ascii="Arial Narrow" w:eastAsia="Arial Unicode MS" w:hAnsi="Arial Narrow" w:cs="Arial"/>
                <w:b/>
                <w:sz w:val="20"/>
                <w:szCs w:val="20"/>
                <w:shd w:val="clear" w:color="auto" w:fill="F2F2F2" w:themeFill="background1" w:themeFillShade="F2"/>
              </w:rPr>
              <w:t xml:space="preserve">väljund </w:t>
            </w:r>
            <w:r w:rsidRPr="004B0BFA">
              <w:rPr>
                <w:rFonts w:ascii="Arial Narrow" w:eastAsia="Arial Unicode MS" w:hAnsi="Arial Narrow" w:cs="Arial"/>
                <w:sz w:val="18"/>
                <w:szCs w:val="18"/>
              </w:rPr>
              <w:t>(s</w:t>
            </w:r>
            <w:r w:rsidR="001E468C">
              <w:rPr>
                <w:rFonts w:ascii="Arial Narrow" w:eastAsia="Arial Unicode MS" w:hAnsi="Arial Narrow" w:cs="Arial"/>
                <w:sz w:val="18"/>
                <w:szCs w:val="18"/>
              </w:rPr>
              <w:t>ama, mis</w:t>
            </w:r>
            <w:r w:rsidRPr="004B0BFA">
              <w:rPr>
                <w:rFonts w:ascii="Arial Narrow" w:eastAsia="Arial Unicode MS" w:hAnsi="Arial Narrow" w:cs="Arial"/>
                <w:sz w:val="18"/>
                <w:szCs w:val="18"/>
              </w:rPr>
              <w:t xml:space="preserve"> lehel „4. Sisu“)</w:t>
            </w:r>
            <w:r>
              <w:rPr>
                <w:rFonts w:ascii="Arial Narrow" w:eastAsia="Arial Unicode MS" w:hAnsi="Arial Narrow" w:cs="Arial"/>
                <w:sz w:val="18"/>
                <w:szCs w:val="18"/>
              </w:rPr>
              <w:t xml:space="preserve"> </w:t>
            </w:r>
          </w:p>
        </w:tc>
        <w:tc>
          <w:tcPr>
            <w:tcW w:w="1417" w:type="dxa"/>
            <w:shd w:val="clear" w:color="auto" w:fill="F2F2F2" w:themeFill="background1" w:themeFillShade="F2"/>
          </w:tcPr>
          <w:p w14:paraId="209DD086" w14:textId="77777777" w:rsidR="00685562" w:rsidRPr="004B0BFA" w:rsidRDefault="00685562" w:rsidP="00876AAE">
            <w:pPr>
              <w:rPr>
                <w:rFonts w:ascii="Arial Narrow" w:eastAsia="Arial Unicode MS" w:hAnsi="Arial Narrow" w:cs="Arial"/>
                <w:b/>
                <w:sz w:val="20"/>
                <w:szCs w:val="20"/>
              </w:rPr>
            </w:pPr>
          </w:p>
        </w:tc>
      </w:tr>
      <w:tr w:rsidR="00BE313E" w:rsidRPr="006B16EE" w14:paraId="426DF8E8" w14:textId="61556365" w:rsidTr="00BE313E">
        <w:trPr>
          <w:trHeight w:val="703"/>
        </w:trPr>
        <w:tc>
          <w:tcPr>
            <w:tcW w:w="5085" w:type="dxa"/>
          </w:tcPr>
          <w:p w14:paraId="4E2CC9A3" w14:textId="2F2EBDA6" w:rsidR="00BE313E" w:rsidRPr="006B16EE" w:rsidRDefault="00F631C3" w:rsidP="00BE313E">
            <w:pPr>
              <w:rPr>
                <w:rFonts w:ascii="Arial Narrow" w:eastAsia="Arial Unicode MS" w:hAnsi="Arial Narrow" w:cs="Arial"/>
                <w:color w:val="auto"/>
                <w:sz w:val="20"/>
                <w:szCs w:val="20"/>
              </w:rPr>
            </w:pPr>
            <w:r>
              <w:rPr>
                <w:rFonts w:ascii="Times New Roman" w:eastAsia="Times New Roman" w:hAnsi="Times New Roman" w:cs="Times New Roman"/>
                <w:color w:val="000000" w:themeColor="text1"/>
                <w:sz w:val="20"/>
                <w:szCs w:val="20"/>
              </w:rPr>
              <w:t>O.</w:t>
            </w:r>
            <w:r w:rsidR="00454A5B">
              <w:rPr>
                <w:rFonts w:ascii="Times New Roman" w:eastAsia="Times New Roman" w:hAnsi="Times New Roman" w:cs="Times New Roman"/>
                <w:color w:val="000000" w:themeColor="text1"/>
                <w:sz w:val="20"/>
                <w:szCs w:val="20"/>
              </w:rPr>
              <w:t>2.3.3.</w:t>
            </w:r>
            <w:r w:rsidR="00BE313E" w:rsidRPr="00454B80">
              <w:rPr>
                <w:rFonts w:ascii="Times New Roman" w:eastAsia="Times New Roman" w:hAnsi="Times New Roman" w:cs="Times New Roman"/>
                <w:color w:val="000000" w:themeColor="text1"/>
                <w:sz w:val="20"/>
                <w:szCs w:val="20"/>
              </w:rPr>
              <w:t xml:space="preserve"> </w:t>
            </w:r>
            <w:r w:rsidR="00BE313E" w:rsidRPr="00454B80">
              <w:rPr>
                <w:rFonts w:ascii="Times New Roman" w:eastAsia="Times New Roman" w:hAnsi="Times New Roman" w:cs="Times New Roman"/>
                <w:sz w:val="20"/>
                <w:szCs w:val="20"/>
              </w:rPr>
              <w:t xml:space="preserve"> Toetatud osalejate arv, millest omakorda</w:t>
            </w:r>
            <w:r w:rsidR="00BE313E" w:rsidRPr="00454B80">
              <w:rPr>
                <w:rFonts w:ascii="Times New Roman" w:eastAsia="Times New Roman" w:hAnsi="Times New Roman" w:cs="Times New Roman"/>
                <w:sz w:val="20"/>
                <w:szCs w:val="20"/>
              </w:rPr>
              <w:br/>
            </w:r>
            <w:r w:rsidR="00BE313E" w:rsidRPr="00454B80">
              <w:rPr>
                <w:rFonts w:ascii="Times New Roman" w:eastAsia="Times New Roman" w:hAnsi="Times New Roman" w:cs="Times New Roman"/>
                <w:i/>
                <w:iCs/>
                <w:sz w:val="20"/>
                <w:szCs w:val="20"/>
              </w:rPr>
              <w:t>*</w:t>
            </w:r>
            <w:r w:rsidR="008A1CD8" w:rsidRPr="008A1CD8">
              <w:rPr>
                <w:rFonts w:ascii="Times New Roman" w:eastAsia="Times New Roman" w:hAnsi="Times New Roman" w:cs="Times New Roman"/>
                <w:i/>
                <w:iCs/>
                <w:sz w:val="20"/>
                <w:szCs w:val="20"/>
              </w:rPr>
              <w:t>personaalset kutsenõustamist saanud osalejate arv</w:t>
            </w:r>
          </w:p>
        </w:tc>
        <w:tc>
          <w:tcPr>
            <w:tcW w:w="1417" w:type="dxa"/>
          </w:tcPr>
          <w:p w14:paraId="2740525A" w14:textId="06F0D92F" w:rsidR="00BE313E" w:rsidRPr="00D40F65" w:rsidRDefault="00BE313E" w:rsidP="00BE313E">
            <w:pPr>
              <w:rPr>
                <w:rFonts w:ascii="Arial Narrow" w:eastAsia="Arial Unicode MS" w:hAnsi="Arial Narrow" w:cs="Arial"/>
                <w:color w:val="auto"/>
                <w:sz w:val="20"/>
                <w:szCs w:val="20"/>
              </w:rPr>
            </w:pPr>
            <w:r w:rsidRPr="00D40F65">
              <w:rPr>
                <w:rFonts w:ascii="Arial Narrow" w:eastAsia="Times New Roman" w:hAnsi="Arial Narrow" w:cs="Times New Roman"/>
                <w:color w:val="000000" w:themeColor="text1"/>
                <w:sz w:val="20"/>
                <w:szCs w:val="20"/>
              </w:rPr>
              <w:t>arv</w:t>
            </w:r>
          </w:p>
        </w:tc>
        <w:tc>
          <w:tcPr>
            <w:tcW w:w="1418" w:type="dxa"/>
          </w:tcPr>
          <w:p w14:paraId="69A3FBE4" w14:textId="55D8A64C" w:rsidR="00BE313E" w:rsidRPr="006B16EE" w:rsidRDefault="00BE313E" w:rsidP="00BE313E">
            <w:pPr>
              <w:rPr>
                <w:rFonts w:ascii="Arial Narrow" w:eastAsia="Arial Unicode MS" w:hAnsi="Arial Narrow" w:cs="Arial"/>
                <w:color w:val="auto"/>
                <w:sz w:val="20"/>
                <w:szCs w:val="20"/>
                <w:highlight w:val="yellow"/>
              </w:rPr>
            </w:pPr>
            <w:r w:rsidRPr="00BE313E">
              <w:rPr>
                <w:rFonts w:ascii="Arial Narrow" w:eastAsia="Arial Unicode MS" w:hAnsi="Arial Narrow" w:cs="Arial"/>
                <w:color w:val="auto"/>
                <w:sz w:val="20"/>
                <w:szCs w:val="20"/>
              </w:rPr>
              <w:t>0</w:t>
            </w:r>
          </w:p>
        </w:tc>
        <w:tc>
          <w:tcPr>
            <w:tcW w:w="1421" w:type="dxa"/>
          </w:tcPr>
          <w:p w14:paraId="530358AE" w14:textId="29025108" w:rsidR="00BE313E" w:rsidRPr="0044267A" w:rsidRDefault="006A131E" w:rsidP="00BE313E">
            <w:pPr>
              <w:rPr>
                <w:rFonts w:ascii="Arial Narrow" w:eastAsia="Arial Unicode MS" w:hAnsi="Arial Narrow" w:cs="Arial"/>
                <w:color w:val="auto"/>
                <w:sz w:val="20"/>
                <w:szCs w:val="20"/>
              </w:rPr>
            </w:pPr>
            <w:r w:rsidRPr="0044267A">
              <w:rPr>
                <w:rFonts w:ascii="Arial Narrow" w:eastAsia="Arial Unicode MS" w:hAnsi="Arial Narrow" w:cs="Arial"/>
                <w:color w:val="auto"/>
                <w:sz w:val="20"/>
                <w:szCs w:val="20"/>
              </w:rPr>
              <w:t>140</w:t>
            </w:r>
          </w:p>
        </w:tc>
        <w:tc>
          <w:tcPr>
            <w:tcW w:w="1417" w:type="dxa"/>
          </w:tcPr>
          <w:p w14:paraId="23D2F4CE" w14:textId="5000808E" w:rsidR="00BE313E" w:rsidRPr="0044267A" w:rsidRDefault="006A131E" w:rsidP="00BE313E">
            <w:pPr>
              <w:ind w:left="3"/>
              <w:rPr>
                <w:rFonts w:ascii="Arial Narrow" w:eastAsia="Arial Unicode MS" w:hAnsi="Arial Narrow" w:cs="Arial"/>
                <w:color w:val="auto"/>
                <w:sz w:val="20"/>
                <w:szCs w:val="20"/>
              </w:rPr>
            </w:pPr>
            <w:r w:rsidRPr="0044267A">
              <w:rPr>
                <w:rFonts w:ascii="Arial Narrow" w:eastAsia="Arial Unicode MS" w:hAnsi="Arial Narrow" w:cs="Arial"/>
                <w:color w:val="auto"/>
                <w:sz w:val="20"/>
                <w:szCs w:val="20"/>
              </w:rPr>
              <w:t>490</w:t>
            </w:r>
          </w:p>
        </w:tc>
      </w:tr>
      <w:tr w:rsidR="00454A5B" w:rsidRPr="006B16EE" w14:paraId="2F5988F1" w14:textId="77777777" w:rsidTr="00955062">
        <w:trPr>
          <w:trHeight w:val="610"/>
        </w:trPr>
        <w:tc>
          <w:tcPr>
            <w:tcW w:w="9341" w:type="dxa"/>
            <w:gridSpan w:val="4"/>
            <w:shd w:val="clear" w:color="auto" w:fill="F2F2F2" w:themeFill="background1" w:themeFillShade="F2"/>
            <w:vAlign w:val="bottom"/>
          </w:tcPr>
          <w:p w14:paraId="07037A39" w14:textId="77777777" w:rsidR="00454A5B" w:rsidRPr="006B16EE" w:rsidRDefault="00454A5B" w:rsidP="00955062">
            <w:pPr>
              <w:rPr>
                <w:rFonts w:ascii="Arial Narrow" w:eastAsia="Arial Unicode MS" w:hAnsi="Arial Narrow" w:cs="Arial"/>
                <w:color w:val="auto"/>
                <w:sz w:val="20"/>
                <w:szCs w:val="20"/>
              </w:rPr>
            </w:pPr>
            <w:r w:rsidRPr="006B16EE">
              <w:rPr>
                <w:rFonts w:ascii="Arial Narrow" w:eastAsia="Arial Unicode MS" w:hAnsi="Arial Narrow" w:cs="Arial"/>
                <w:b/>
                <w:color w:val="auto"/>
                <w:sz w:val="20"/>
                <w:szCs w:val="20"/>
              </w:rPr>
              <w:lastRenderedPageBreak/>
              <w:t>Projekti tulemusnäitajad</w:t>
            </w:r>
            <w:r>
              <w:rPr>
                <w:rFonts w:ascii="Arial Narrow" w:eastAsia="Arial Unicode MS" w:hAnsi="Arial Narrow" w:cs="Arial"/>
                <w:b/>
                <w:color w:val="auto"/>
                <w:sz w:val="20"/>
                <w:szCs w:val="20"/>
              </w:rPr>
              <w:t xml:space="preserve"> </w:t>
            </w:r>
            <w:r w:rsidRPr="004B0BFA">
              <w:rPr>
                <w:rFonts w:ascii="Arial Narrow" w:eastAsia="Arial Unicode MS" w:hAnsi="Arial Narrow" w:cs="Arial"/>
                <w:sz w:val="18"/>
                <w:szCs w:val="18"/>
              </w:rPr>
              <w:t>(s</w:t>
            </w:r>
            <w:r>
              <w:rPr>
                <w:rFonts w:ascii="Arial Narrow" w:eastAsia="Arial Unicode MS" w:hAnsi="Arial Narrow" w:cs="Arial"/>
                <w:sz w:val="18"/>
                <w:szCs w:val="18"/>
              </w:rPr>
              <w:t>ama, mis</w:t>
            </w:r>
            <w:r w:rsidRPr="004B0BFA">
              <w:rPr>
                <w:rFonts w:ascii="Arial Narrow" w:eastAsia="Arial Unicode MS" w:hAnsi="Arial Narrow" w:cs="Arial"/>
                <w:sz w:val="18"/>
                <w:szCs w:val="18"/>
              </w:rPr>
              <w:t xml:space="preserve"> lehel „4. Sisu“)</w:t>
            </w:r>
          </w:p>
        </w:tc>
        <w:tc>
          <w:tcPr>
            <w:tcW w:w="1417" w:type="dxa"/>
            <w:shd w:val="clear" w:color="auto" w:fill="F2F2F2" w:themeFill="background1" w:themeFillShade="F2"/>
          </w:tcPr>
          <w:p w14:paraId="2B747FDA" w14:textId="77777777" w:rsidR="00454A5B" w:rsidRPr="006B16EE" w:rsidRDefault="00454A5B" w:rsidP="00955062">
            <w:pPr>
              <w:rPr>
                <w:rFonts w:ascii="Arial Narrow" w:eastAsia="Arial Unicode MS" w:hAnsi="Arial Narrow" w:cs="Arial"/>
                <w:b/>
                <w:color w:val="auto"/>
                <w:sz w:val="20"/>
                <w:szCs w:val="20"/>
              </w:rPr>
            </w:pPr>
          </w:p>
        </w:tc>
      </w:tr>
      <w:tr w:rsidR="00454A5B" w:rsidRPr="006B16EE" w14:paraId="046BAAEB" w14:textId="77777777" w:rsidTr="00955062">
        <w:trPr>
          <w:trHeight w:val="561"/>
        </w:trPr>
        <w:tc>
          <w:tcPr>
            <w:tcW w:w="5085" w:type="dxa"/>
            <w:shd w:val="clear" w:color="auto" w:fill="auto"/>
          </w:tcPr>
          <w:p w14:paraId="18E7489D" w14:textId="244A9137" w:rsidR="00454A5B" w:rsidRPr="006B16EE" w:rsidRDefault="00454A5B" w:rsidP="00955062">
            <w:pPr>
              <w:rPr>
                <w:rFonts w:ascii="Arial Narrow" w:eastAsia="Arial Unicode MS" w:hAnsi="Arial Narrow" w:cs="Arial"/>
                <w:b/>
                <w:color w:val="auto"/>
                <w:sz w:val="20"/>
                <w:szCs w:val="20"/>
              </w:rPr>
            </w:pPr>
            <w:r w:rsidRPr="00454B80">
              <w:rPr>
                <w:rFonts w:ascii="Times New Roman" w:eastAsia="Times New Roman" w:hAnsi="Times New Roman" w:cs="Times New Roman"/>
                <w:color w:val="000000" w:themeColor="text1"/>
                <w:sz w:val="20"/>
                <w:szCs w:val="20"/>
              </w:rPr>
              <w:t>R.</w:t>
            </w:r>
            <w:r>
              <w:rPr>
                <w:rFonts w:ascii="Times New Roman" w:eastAsia="Times New Roman" w:hAnsi="Times New Roman" w:cs="Times New Roman"/>
                <w:color w:val="000000" w:themeColor="text1"/>
                <w:sz w:val="20"/>
                <w:szCs w:val="20"/>
              </w:rPr>
              <w:t>2</w:t>
            </w:r>
            <w:r w:rsidRPr="00454B80">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9.</w:t>
            </w:r>
            <w:r w:rsidRPr="00454B80">
              <w:rPr>
                <w:rFonts w:ascii="Times New Roman" w:eastAsia="Times New Roman" w:hAnsi="Times New Roman" w:cs="Times New Roman"/>
                <w:color w:val="000000" w:themeColor="text1"/>
                <w:sz w:val="20"/>
                <w:szCs w:val="20"/>
              </w:rPr>
              <w:t xml:space="preserve"> Nende osalejate arv, kes </w:t>
            </w:r>
            <w:r>
              <w:rPr>
                <w:rFonts w:ascii="Times New Roman" w:eastAsia="Times New Roman" w:hAnsi="Times New Roman" w:cs="Times New Roman"/>
                <w:color w:val="000000" w:themeColor="text1"/>
                <w:sz w:val="20"/>
                <w:szCs w:val="20"/>
              </w:rPr>
              <w:t>teatasid, et tegevus aitas nende integreerumisele kaasa</w:t>
            </w:r>
          </w:p>
        </w:tc>
        <w:tc>
          <w:tcPr>
            <w:tcW w:w="1417" w:type="dxa"/>
          </w:tcPr>
          <w:p w14:paraId="7BD97850" w14:textId="77777777" w:rsidR="00454A5B" w:rsidRPr="00D40F65" w:rsidRDefault="00454A5B" w:rsidP="00955062">
            <w:pPr>
              <w:ind w:left="3"/>
              <w:rPr>
                <w:rFonts w:ascii="Arial Narrow" w:eastAsia="Arial Unicode MS" w:hAnsi="Arial Narrow" w:cs="Arial"/>
                <w:color w:val="auto"/>
                <w:sz w:val="20"/>
                <w:szCs w:val="20"/>
              </w:rPr>
            </w:pPr>
            <w:r w:rsidRPr="00D40F65">
              <w:rPr>
                <w:rFonts w:ascii="Arial Narrow" w:eastAsia="Times New Roman" w:hAnsi="Arial Narrow" w:cs="Times New Roman"/>
                <w:color w:val="000000" w:themeColor="text1"/>
                <w:sz w:val="20"/>
                <w:szCs w:val="20"/>
              </w:rPr>
              <w:t>arv</w:t>
            </w:r>
          </w:p>
        </w:tc>
        <w:tc>
          <w:tcPr>
            <w:tcW w:w="1418" w:type="dxa"/>
          </w:tcPr>
          <w:p w14:paraId="60E987A0" w14:textId="77777777" w:rsidR="00454A5B" w:rsidRPr="006B16EE" w:rsidRDefault="00454A5B" w:rsidP="00955062">
            <w:pPr>
              <w:ind w:left="3"/>
              <w:rPr>
                <w:rFonts w:ascii="Arial Narrow" w:eastAsia="Arial Unicode MS" w:hAnsi="Arial Narrow" w:cs="Arial"/>
                <w:color w:val="auto"/>
                <w:sz w:val="20"/>
                <w:szCs w:val="20"/>
              </w:rPr>
            </w:pPr>
            <w:r>
              <w:rPr>
                <w:rFonts w:ascii="Arial Narrow" w:eastAsia="Arial Unicode MS" w:hAnsi="Arial Narrow" w:cs="Arial"/>
                <w:color w:val="auto"/>
                <w:sz w:val="20"/>
                <w:szCs w:val="20"/>
              </w:rPr>
              <w:t>0</w:t>
            </w:r>
          </w:p>
        </w:tc>
        <w:tc>
          <w:tcPr>
            <w:tcW w:w="1421" w:type="dxa"/>
          </w:tcPr>
          <w:p w14:paraId="7A04FAFC" w14:textId="77777777" w:rsidR="00454A5B" w:rsidRPr="006B16EE" w:rsidRDefault="00454A5B" w:rsidP="00955062">
            <w:pPr>
              <w:ind w:left="3"/>
              <w:rPr>
                <w:rFonts w:ascii="Arial Narrow" w:eastAsia="Arial Unicode MS" w:hAnsi="Arial Narrow" w:cs="Arial"/>
                <w:color w:val="auto"/>
                <w:sz w:val="20"/>
                <w:szCs w:val="20"/>
              </w:rPr>
            </w:pPr>
            <w:r>
              <w:rPr>
                <w:rFonts w:ascii="Arial Narrow" w:eastAsia="Arial Unicode MS" w:hAnsi="Arial Narrow" w:cs="Arial"/>
                <w:color w:val="auto"/>
                <w:sz w:val="20"/>
                <w:szCs w:val="20"/>
              </w:rPr>
              <w:t>-</w:t>
            </w:r>
          </w:p>
        </w:tc>
        <w:tc>
          <w:tcPr>
            <w:tcW w:w="1417" w:type="dxa"/>
          </w:tcPr>
          <w:p w14:paraId="2C1D8B09" w14:textId="0EDCAA2F" w:rsidR="00454A5B" w:rsidRPr="00D40F65" w:rsidRDefault="00454A5B" w:rsidP="00955062">
            <w:pPr>
              <w:ind w:left="3"/>
              <w:rPr>
                <w:rFonts w:ascii="Arial Narrow" w:eastAsia="Arial Unicode MS" w:hAnsi="Arial Narrow" w:cs="Arial"/>
                <w:color w:val="auto"/>
                <w:sz w:val="20"/>
                <w:szCs w:val="20"/>
              </w:rPr>
            </w:pPr>
            <w:r w:rsidRPr="00D40F65">
              <w:rPr>
                <w:rFonts w:ascii="Arial Narrow" w:eastAsia="Times New Roman" w:hAnsi="Arial Narrow" w:cs="Times New Roman"/>
                <w:bCs/>
                <w:color w:val="000000" w:themeColor="text1"/>
                <w:sz w:val="20"/>
                <w:szCs w:val="20"/>
              </w:rPr>
              <w:t>289</w:t>
            </w:r>
          </w:p>
        </w:tc>
      </w:tr>
    </w:tbl>
    <w:p w14:paraId="58006741" w14:textId="0EDA9BD9" w:rsidR="00C7634A" w:rsidRDefault="00C7634A">
      <w:pPr>
        <w:spacing w:after="12"/>
        <w:ind w:left="5" w:right="144" w:hanging="10"/>
        <w:jc w:val="both"/>
        <w:rPr>
          <w:rFonts w:ascii="Arial Narrow" w:eastAsia="Arial Unicode MS" w:hAnsi="Arial Narrow" w:cs="Arial"/>
          <w:sz w:val="40"/>
        </w:rPr>
      </w:pPr>
    </w:p>
    <w:p w14:paraId="2A0967EE" w14:textId="36946BAB" w:rsidR="006F1777" w:rsidRPr="004B0BFA" w:rsidRDefault="00C7634A" w:rsidP="00D40F65">
      <w:pPr>
        <w:rPr>
          <w:rFonts w:ascii="Arial Narrow" w:eastAsia="Arial Unicode MS" w:hAnsi="Arial Narrow" w:cs="Arial"/>
        </w:rPr>
      </w:pPr>
      <w:r>
        <w:rPr>
          <w:rFonts w:ascii="Arial Narrow" w:eastAsia="Arial Unicode MS" w:hAnsi="Arial Narrow" w:cs="Arial"/>
          <w:sz w:val="40"/>
        </w:rPr>
        <w:br w:type="page"/>
      </w:r>
      <w:r w:rsidR="00E22C6F" w:rsidRPr="004B0BFA">
        <w:rPr>
          <w:rFonts w:ascii="Arial Narrow" w:eastAsia="Arial Unicode MS" w:hAnsi="Arial Narrow" w:cs="Arial"/>
          <w:sz w:val="40"/>
        </w:rPr>
        <w:lastRenderedPageBreak/>
        <w:t>6.</w:t>
      </w:r>
      <w:r w:rsidR="008F22DC" w:rsidRPr="004B0BFA">
        <w:rPr>
          <w:rFonts w:ascii="Arial Narrow" w:eastAsia="Arial Unicode MS" w:hAnsi="Arial Narrow" w:cs="Arial"/>
          <w:sz w:val="40"/>
        </w:rPr>
        <w:t>Tegevused</w:t>
      </w:r>
      <w:r w:rsidR="00C74C7F">
        <w:rPr>
          <w:rFonts w:ascii="Arial Narrow" w:eastAsia="Arial Unicode MS" w:hAnsi="Arial Narrow" w:cs="Arial"/>
          <w:sz w:val="40"/>
        </w:rPr>
        <w:t xml:space="preserve"> </w:t>
      </w:r>
      <w:r w:rsidR="00C74C7F" w:rsidRPr="003100AB">
        <w:rPr>
          <w:rFonts w:ascii="Arial Narrow" w:eastAsia="Arial Unicode MS" w:hAnsi="Arial Narrow" w:cs="Arial"/>
          <w:i/>
          <w:color w:val="70AD47" w:themeColor="accent6"/>
          <w:sz w:val="20"/>
          <w:szCs w:val="20"/>
        </w:rPr>
        <w:t xml:space="preserve">(NB! Peab ühtima „Tegevuskava ja eelarve“ </w:t>
      </w:r>
      <w:r w:rsidR="00CC5CD8" w:rsidRPr="003100AB">
        <w:rPr>
          <w:rFonts w:ascii="Arial Narrow" w:eastAsia="Arial Unicode MS" w:hAnsi="Arial Narrow" w:cs="Arial"/>
          <w:i/>
          <w:color w:val="70AD47" w:themeColor="accent6"/>
          <w:sz w:val="20"/>
          <w:szCs w:val="20"/>
        </w:rPr>
        <w:t xml:space="preserve">Excel </w:t>
      </w:r>
      <w:r w:rsidR="00C74C7F" w:rsidRPr="003100AB">
        <w:rPr>
          <w:rFonts w:ascii="Arial Narrow" w:eastAsia="Arial Unicode MS" w:hAnsi="Arial Narrow" w:cs="Arial"/>
          <w:i/>
          <w:color w:val="70AD47" w:themeColor="accent6"/>
          <w:sz w:val="20"/>
          <w:szCs w:val="20"/>
        </w:rPr>
        <w:t>vormil esitatuga)</w:t>
      </w:r>
    </w:p>
    <w:p w14:paraId="1364A60C" w14:textId="34D74731" w:rsidR="004645F4" w:rsidRPr="004B0BFA" w:rsidRDefault="001E468C" w:rsidP="00BA58B0">
      <w:pPr>
        <w:spacing w:after="434" w:line="267" w:lineRule="auto"/>
        <w:ind w:left="-5" w:hanging="10"/>
        <w:jc w:val="both"/>
        <w:rPr>
          <w:rFonts w:ascii="Arial Narrow" w:eastAsia="Arial Unicode MS" w:hAnsi="Arial Narrow" w:cs="Arial"/>
          <w:i/>
          <w:sz w:val="20"/>
          <w:szCs w:val="20"/>
        </w:rPr>
      </w:pPr>
      <w:r>
        <w:rPr>
          <w:rFonts w:ascii="Arial Narrow" w:eastAsia="Arial Unicode MS" w:hAnsi="Arial Narrow" w:cs="Arial"/>
          <w:i/>
          <w:sz w:val="20"/>
          <w:szCs w:val="20"/>
        </w:rPr>
        <w:t>S</w:t>
      </w:r>
      <w:r w:rsidR="008F22DC" w:rsidRPr="004B0BFA">
        <w:rPr>
          <w:rFonts w:ascii="Arial Narrow" w:eastAsia="Arial Unicode MS" w:hAnsi="Arial Narrow" w:cs="Arial"/>
          <w:i/>
          <w:sz w:val="20"/>
          <w:szCs w:val="20"/>
        </w:rPr>
        <w:t>isesta</w:t>
      </w:r>
      <w:r>
        <w:rPr>
          <w:rFonts w:ascii="Arial Narrow" w:eastAsia="Arial Unicode MS" w:hAnsi="Arial Narrow" w:cs="Arial"/>
          <w:i/>
          <w:sz w:val="20"/>
          <w:szCs w:val="20"/>
        </w:rPr>
        <w:t>ge</w:t>
      </w:r>
      <w:r w:rsidR="008F22DC" w:rsidRPr="004B0BFA">
        <w:rPr>
          <w:rFonts w:ascii="Arial Narrow" w:eastAsia="Arial Unicode MS" w:hAnsi="Arial Narrow" w:cs="Arial"/>
          <w:i/>
          <w:sz w:val="20"/>
          <w:szCs w:val="20"/>
        </w:rPr>
        <w:t xml:space="preserve"> projekti tegevused ning nende elluviimise alguse ja lõp</w:t>
      </w:r>
      <w:r>
        <w:rPr>
          <w:rFonts w:ascii="Arial Narrow" w:eastAsia="Arial Unicode MS" w:hAnsi="Arial Narrow" w:cs="Arial"/>
          <w:i/>
          <w:sz w:val="20"/>
          <w:szCs w:val="20"/>
        </w:rPr>
        <w:t>p</w:t>
      </w:r>
      <w:r w:rsidR="008F22DC" w:rsidRPr="004B0BFA">
        <w:rPr>
          <w:rFonts w:ascii="Arial Narrow" w:eastAsia="Arial Unicode MS" w:hAnsi="Arial Narrow" w:cs="Arial"/>
          <w:i/>
          <w:sz w:val="20"/>
          <w:szCs w:val="20"/>
        </w:rPr>
        <w:t>. Projekti tegevused peavad jääma projekti elluviimiseks kavandatud ajaraami.</w:t>
      </w:r>
    </w:p>
    <w:tbl>
      <w:tblPr>
        <w:tblStyle w:val="TableGrid"/>
        <w:tblW w:w="10329" w:type="dxa"/>
        <w:tblInd w:w="1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5" w:type="dxa"/>
          <w:left w:w="124" w:type="dxa"/>
          <w:bottom w:w="58" w:type="dxa"/>
          <w:right w:w="115" w:type="dxa"/>
        </w:tblCellMar>
        <w:tblLook w:val="04A0" w:firstRow="1" w:lastRow="0" w:firstColumn="1" w:lastColumn="0" w:noHBand="0" w:noVBand="1"/>
      </w:tblPr>
      <w:tblGrid>
        <w:gridCol w:w="1966"/>
        <w:gridCol w:w="4819"/>
        <w:gridCol w:w="1560"/>
        <w:gridCol w:w="1984"/>
      </w:tblGrid>
      <w:tr w:rsidR="0072437B" w:rsidRPr="004B0BFA" w14:paraId="54794091" w14:textId="77777777" w:rsidTr="00DE039D">
        <w:trPr>
          <w:trHeight w:val="568"/>
        </w:trPr>
        <w:tc>
          <w:tcPr>
            <w:tcW w:w="1966" w:type="dxa"/>
            <w:shd w:val="clear" w:color="auto" w:fill="BFBFBF" w:themeFill="background1" w:themeFillShade="BF"/>
          </w:tcPr>
          <w:p w14:paraId="03ACDD01" w14:textId="77777777" w:rsidR="0072437B" w:rsidRPr="004B0BFA" w:rsidRDefault="0072437B">
            <w:pPr>
              <w:rPr>
                <w:rFonts w:ascii="Arial Narrow" w:eastAsia="Arial Unicode MS" w:hAnsi="Arial Narrow" w:cs="Arial"/>
                <w:b/>
                <w:sz w:val="20"/>
                <w:szCs w:val="20"/>
              </w:rPr>
            </w:pPr>
            <w:r w:rsidRPr="004B0BFA">
              <w:rPr>
                <w:rFonts w:ascii="Arial Narrow" w:eastAsia="Arial Unicode MS" w:hAnsi="Arial Narrow" w:cs="Arial"/>
                <w:b/>
                <w:sz w:val="20"/>
                <w:szCs w:val="20"/>
              </w:rPr>
              <w:t>Projekti tegevuse tunnus</w:t>
            </w:r>
          </w:p>
          <w:p w14:paraId="1A902325" w14:textId="19A72B89" w:rsidR="00BD3DC2" w:rsidRPr="004B0BFA" w:rsidRDefault="00BD3DC2">
            <w:pPr>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Tegu on süsteemi poolt tegevusreale antud juhusliku tunnusnumbriga</w:t>
            </w:r>
          </w:p>
        </w:tc>
        <w:tc>
          <w:tcPr>
            <w:tcW w:w="4819" w:type="dxa"/>
            <w:shd w:val="clear" w:color="auto" w:fill="BFBFBF" w:themeFill="background1" w:themeFillShade="BF"/>
          </w:tcPr>
          <w:p w14:paraId="65F6644D" w14:textId="1D6E0D6C" w:rsidR="0072437B" w:rsidRPr="004B0BFA" w:rsidRDefault="0072437B">
            <w:pPr>
              <w:ind w:left="4"/>
              <w:rPr>
                <w:rFonts w:ascii="Arial Narrow" w:eastAsia="Arial Unicode MS" w:hAnsi="Arial Narrow" w:cs="Arial"/>
                <w:sz w:val="20"/>
                <w:szCs w:val="20"/>
              </w:rPr>
            </w:pPr>
            <w:r w:rsidRPr="004B0BFA">
              <w:rPr>
                <w:rFonts w:ascii="Arial Narrow" w:eastAsia="Arial Unicode MS" w:hAnsi="Arial Narrow" w:cs="Arial"/>
                <w:b/>
                <w:sz w:val="20"/>
                <w:szCs w:val="20"/>
              </w:rPr>
              <w:t>Projekti tegevuse nimetus</w:t>
            </w:r>
            <w:r w:rsidR="00547273">
              <w:rPr>
                <w:rFonts w:ascii="Arial Narrow" w:eastAsia="Arial Unicode MS" w:hAnsi="Arial Narrow" w:cs="Arial"/>
                <w:b/>
                <w:sz w:val="20"/>
                <w:szCs w:val="20"/>
              </w:rPr>
              <w:t xml:space="preserve"> </w:t>
            </w:r>
          </w:p>
          <w:p w14:paraId="400DD807" w14:textId="45ADA363" w:rsidR="0072437B" w:rsidRPr="004B0BFA" w:rsidRDefault="0072437B" w:rsidP="00547273">
            <w:pPr>
              <w:rPr>
                <w:rFonts w:ascii="Arial Narrow" w:eastAsia="Arial Unicode MS" w:hAnsi="Arial Narrow" w:cs="Arial"/>
                <w:b/>
                <w:sz w:val="20"/>
                <w:szCs w:val="20"/>
              </w:rPr>
            </w:pPr>
          </w:p>
          <w:p w14:paraId="0C70B739" w14:textId="6E256B31" w:rsidR="00BD3DC2" w:rsidRPr="004B0BFA" w:rsidRDefault="00BD3DC2">
            <w:pPr>
              <w:ind w:left="4"/>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Sisestage iga väljundi alla elluviidavad tegevused, mille tulemiks on vastav väljund. Nimetus peaks olema lühike ja konkreetne.</w:t>
            </w:r>
          </w:p>
        </w:tc>
        <w:tc>
          <w:tcPr>
            <w:tcW w:w="1560" w:type="dxa"/>
            <w:shd w:val="clear" w:color="auto" w:fill="BFBFBF" w:themeFill="background1" w:themeFillShade="BF"/>
          </w:tcPr>
          <w:p w14:paraId="1EC610B2" w14:textId="24B3B687" w:rsidR="0072437B" w:rsidRPr="004B0BFA" w:rsidRDefault="0072437B">
            <w:pPr>
              <w:ind w:left="4"/>
              <w:rPr>
                <w:rFonts w:ascii="Arial Narrow" w:eastAsia="Arial Unicode MS" w:hAnsi="Arial Narrow" w:cs="Arial"/>
                <w:b/>
                <w:sz w:val="20"/>
                <w:szCs w:val="20"/>
              </w:rPr>
            </w:pPr>
            <w:r w:rsidRPr="004B0BFA">
              <w:rPr>
                <w:rFonts w:ascii="Arial Narrow" w:eastAsia="Arial Unicode MS" w:hAnsi="Arial Narrow" w:cs="Arial"/>
                <w:b/>
                <w:sz w:val="20"/>
                <w:szCs w:val="20"/>
              </w:rPr>
              <w:t>Planeeritud algus</w:t>
            </w:r>
            <w:r w:rsidR="00547273">
              <w:rPr>
                <w:rFonts w:ascii="Arial Narrow" w:eastAsia="Arial Unicode MS" w:hAnsi="Arial Narrow" w:cs="Arial"/>
                <w:b/>
                <w:sz w:val="20"/>
                <w:szCs w:val="20"/>
              </w:rPr>
              <w:t xml:space="preserve"> </w:t>
            </w:r>
          </w:p>
          <w:p w14:paraId="5B31B06A" w14:textId="730E0430" w:rsidR="00BD3DC2" w:rsidRPr="004B0BFA" w:rsidRDefault="00BD3DC2">
            <w:pPr>
              <w:ind w:left="4"/>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Sisestage projekti tegevuse planeeritud algus</w:t>
            </w:r>
            <w:r w:rsidR="00B6022C">
              <w:rPr>
                <w:rFonts w:ascii="Arial Narrow" w:eastAsia="Arial Unicode MS" w:hAnsi="Arial Narrow" w:cs="Arial"/>
                <w:i/>
                <w:color w:val="808080" w:themeColor="background1" w:themeShade="80"/>
                <w:sz w:val="20"/>
                <w:szCs w:val="20"/>
              </w:rPr>
              <w:t>.</w:t>
            </w:r>
            <w:r w:rsidR="00485D5C">
              <w:rPr>
                <w:rFonts w:ascii="Arial Narrow" w:eastAsia="Arial Unicode MS" w:hAnsi="Arial Narrow" w:cs="Arial"/>
                <w:i/>
                <w:color w:val="808080" w:themeColor="background1" w:themeShade="80"/>
                <w:sz w:val="20"/>
                <w:szCs w:val="20"/>
              </w:rPr>
              <w:t xml:space="preserve"> </w:t>
            </w:r>
            <w:proofErr w:type="spellStart"/>
            <w:r w:rsidR="00485D5C">
              <w:rPr>
                <w:rFonts w:ascii="Arial Narrow" w:eastAsia="Arial Unicode MS" w:hAnsi="Arial Narrow" w:cs="Arial"/>
                <w:i/>
                <w:color w:val="808080" w:themeColor="background1" w:themeShade="80"/>
                <w:sz w:val="20"/>
                <w:szCs w:val="20"/>
              </w:rPr>
              <w:t>pp</w:t>
            </w:r>
            <w:proofErr w:type="spellEnd"/>
            <w:r w:rsidR="00485D5C">
              <w:rPr>
                <w:rFonts w:ascii="Arial Narrow" w:eastAsia="Arial Unicode MS" w:hAnsi="Arial Narrow" w:cs="Arial"/>
                <w:i/>
                <w:color w:val="808080" w:themeColor="background1" w:themeShade="80"/>
                <w:sz w:val="20"/>
                <w:szCs w:val="20"/>
              </w:rPr>
              <w:t>/kk/</w:t>
            </w:r>
            <w:proofErr w:type="spellStart"/>
            <w:r w:rsidR="00485D5C">
              <w:rPr>
                <w:rFonts w:ascii="Arial Narrow" w:eastAsia="Arial Unicode MS" w:hAnsi="Arial Narrow" w:cs="Arial"/>
                <w:i/>
                <w:color w:val="808080" w:themeColor="background1" w:themeShade="80"/>
                <w:sz w:val="20"/>
                <w:szCs w:val="20"/>
              </w:rPr>
              <w:t>aaa</w:t>
            </w:r>
            <w:r w:rsidR="00C74C7F">
              <w:rPr>
                <w:rFonts w:ascii="Arial Narrow" w:eastAsia="Arial Unicode MS" w:hAnsi="Arial Narrow" w:cs="Arial"/>
                <w:i/>
                <w:color w:val="808080" w:themeColor="background1" w:themeShade="80"/>
                <w:sz w:val="20"/>
                <w:szCs w:val="20"/>
              </w:rPr>
              <w:t>a</w:t>
            </w:r>
            <w:proofErr w:type="spellEnd"/>
          </w:p>
        </w:tc>
        <w:tc>
          <w:tcPr>
            <w:tcW w:w="1984" w:type="dxa"/>
            <w:shd w:val="clear" w:color="auto" w:fill="BFBFBF" w:themeFill="background1" w:themeFillShade="BF"/>
          </w:tcPr>
          <w:p w14:paraId="0EFEDCC0" w14:textId="1AD62770" w:rsidR="0072437B" w:rsidRPr="004B0BFA" w:rsidRDefault="0072437B">
            <w:pPr>
              <w:ind w:left="4"/>
              <w:rPr>
                <w:rFonts w:ascii="Arial Narrow" w:eastAsia="Arial Unicode MS" w:hAnsi="Arial Narrow" w:cs="Arial"/>
                <w:b/>
                <w:sz w:val="20"/>
                <w:szCs w:val="20"/>
              </w:rPr>
            </w:pPr>
            <w:r w:rsidRPr="004B0BFA">
              <w:rPr>
                <w:rFonts w:ascii="Arial Narrow" w:eastAsia="Arial Unicode MS" w:hAnsi="Arial Narrow" w:cs="Arial"/>
                <w:b/>
                <w:sz w:val="20"/>
                <w:szCs w:val="20"/>
              </w:rPr>
              <w:t>Planeeritud lõpp</w:t>
            </w:r>
            <w:r w:rsidR="00547273">
              <w:rPr>
                <w:rFonts w:ascii="Arial Narrow" w:eastAsia="Arial Unicode MS" w:hAnsi="Arial Narrow" w:cs="Arial"/>
                <w:b/>
                <w:sz w:val="20"/>
                <w:szCs w:val="20"/>
              </w:rPr>
              <w:t xml:space="preserve"> </w:t>
            </w:r>
          </w:p>
          <w:p w14:paraId="1C49C0E1" w14:textId="7BC38F02" w:rsidR="00BD3DC2" w:rsidRPr="004B0BFA" w:rsidRDefault="00BD3DC2">
            <w:pPr>
              <w:ind w:left="4"/>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20"/>
                <w:szCs w:val="20"/>
              </w:rPr>
              <w:t>Sisestage projekti tegevuse planeeritud lõpp. Projekti tegevus ei saa kesta kauem kui projekt</w:t>
            </w:r>
            <w:r w:rsidR="00B6022C">
              <w:rPr>
                <w:rFonts w:ascii="Arial Narrow" w:eastAsia="Arial Unicode MS" w:hAnsi="Arial Narrow" w:cs="Arial"/>
                <w:i/>
                <w:color w:val="808080" w:themeColor="background1" w:themeShade="80"/>
                <w:sz w:val="20"/>
                <w:szCs w:val="20"/>
              </w:rPr>
              <w:t>.</w:t>
            </w:r>
            <w:r w:rsidR="00485D5C">
              <w:rPr>
                <w:rFonts w:ascii="Arial Narrow" w:eastAsia="Arial Unicode MS" w:hAnsi="Arial Narrow" w:cs="Arial"/>
                <w:i/>
                <w:color w:val="808080" w:themeColor="background1" w:themeShade="80"/>
                <w:sz w:val="20"/>
                <w:szCs w:val="20"/>
              </w:rPr>
              <w:t xml:space="preserve"> </w:t>
            </w:r>
            <w:proofErr w:type="spellStart"/>
            <w:r w:rsidR="00485D5C">
              <w:rPr>
                <w:rFonts w:ascii="Arial Narrow" w:eastAsia="Arial Unicode MS" w:hAnsi="Arial Narrow" w:cs="Arial"/>
                <w:i/>
                <w:color w:val="808080" w:themeColor="background1" w:themeShade="80"/>
                <w:sz w:val="20"/>
                <w:szCs w:val="20"/>
              </w:rPr>
              <w:t>pp</w:t>
            </w:r>
            <w:proofErr w:type="spellEnd"/>
            <w:r w:rsidR="00485D5C">
              <w:rPr>
                <w:rFonts w:ascii="Arial Narrow" w:eastAsia="Arial Unicode MS" w:hAnsi="Arial Narrow" w:cs="Arial"/>
                <w:i/>
                <w:color w:val="808080" w:themeColor="background1" w:themeShade="80"/>
                <w:sz w:val="20"/>
                <w:szCs w:val="20"/>
              </w:rPr>
              <w:t>/kk/</w:t>
            </w:r>
            <w:proofErr w:type="spellStart"/>
            <w:r w:rsidR="00485D5C">
              <w:rPr>
                <w:rFonts w:ascii="Arial Narrow" w:eastAsia="Arial Unicode MS" w:hAnsi="Arial Narrow" w:cs="Arial"/>
                <w:i/>
                <w:color w:val="808080" w:themeColor="background1" w:themeShade="80"/>
                <w:sz w:val="20"/>
                <w:szCs w:val="20"/>
              </w:rPr>
              <w:t>aaa</w:t>
            </w:r>
            <w:r w:rsidR="00C74C7F">
              <w:rPr>
                <w:rFonts w:ascii="Arial Narrow" w:eastAsia="Arial Unicode MS" w:hAnsi="Arial Narrow" w:cs="Arial"/>
                <w:i/>
                <w:color w:val="808080" w:themeColor="background1" w:themeShade="80"/>
                <w:sz w:val="20"/>
                <w:szCs w:val="20"/>
              </w:rPr>
              <w:t>a</w:t>
            </w:r>
            <w:proofErr w:type="spellEnd"/>
          </w:p>
        </w:tc>
      </w:tr>
      <w:tr w:rsidR="00F12953" w:rsidRPr="004B0BFA" w14:paraId="334BF8E6" w14:textId="77777777" w:rsidTr="00DE039D">
        <w:trPr>
          <w:trHeight w:val="356"/>
        </w:trPr>
        <w:tc>
          <w:tcPr>
            <w:tcW w:w="10329" w:type="dxa"/>
            <w:gridSpan w:val="4"/>
            <w:shd w:val="clear" w:color="auto" w:fill="F2F2F2" w:themeFill="background1" w:themeFillShade="F2"/>
            <w:vAlign w:val="bottom"/>
          </w:tcPr>
          <w:p w14:paraId="4AAEE9CB" w14:textId="5E9D646E" w:rsidR="00F12953" w:rsidRPr="004B0BFA" w:rsidRDefault="00E22C6F" w:rsidP="00BD715B">
            <w:pPr>
              <w:rPr>
                <w:rFonts w:ascii="Arial Narrow" w:eastAsia="Arial Unicode MS" w:hAnsi="Arial Narrow" w:cs="Arial"/>
                <w:sz w:val="20"/>
                <w:szCs w:val="20"/>
              </w:rPr>
            </w:pPr>
            <w:r w:rsidRPr="004B0BFA">
              <w:rPr>
                <w:rFonts w:ascii="Arial Narrow" w:eastAsia="Arial Unicode MS" w:hAnsi="Arial Narrow" w:cs="Arial"/>
                <w:b/>
                <w:sz w:val="20"/>
                <w:szCs w:val="20"/>
              </w:rPr>
              <w:t xml:space="preserve">Projekti </w:t>
            </w:r>
            <w:r w:rsidRPr="004B0BFA">
              <w:rPr>
                <w:rFonts w:ascii="Arial Narrow" w:eastAsia="Arial Unicode MS" w:hAnsi="Arial Narrow" w:cs="Arial"/>
                <w:b/>
                <w:sz w:val="20"/>
                <w:szCs w:val="20"/>
                <w:shd w:val="clear" w:color="auto" w:fill="F2F2F2" w:themeFill="background1" w:themeFillShade="F2"/>
              </w:rPr>
              <w:t>väljundi nimetus</w:t>
            </w:r>
            <w:r w:rsidR="00BD715B" w:rsidRPr="004B0BFA">
              <w:rPr>
                <w:rFonts w:ascii="Arial Narrow" w:eastAsia="Arial Unicode MS" w:hAnsi="Arial Narrow" w:cs="Arial"/>
                <w:b/>
                <w:sz w:val="20"/>
                <w:szCs w:val="20"/>
                <w:shd w:val="clear" w:color="auto" w:fill="F2F2F2" w:themeFill="background1" w:themeFillShade="F2"/>
              </w:rPr>
              <w:t xml:space="preserve"> </w:t>
            </w:r>
            <w:r w:rsidR="00B350EA" w:rsidRPr="004B0BFA">
              <w:rPr>
                <w:rFonts w:ascii="Arial Narrow" w:eastAsia="Arial Unicode MS" w:hAnsi="Arial Narrow" w:cs="Arial"/>
                <w:sz w:val="18"/>
                <w:szCs w:val="18"/>
              </w:rPr>
              <w:t>(sisestatud lehel „4. Sisu“)</w:t>
            </w:r>
            <w:r w:rsidR="001A214A" w:rsidRPr="00FB156C">
              <w:rPr>
                <w:rFonts w:ascii="Arial Narrow" w:eastAsia="Arial Unicode MS" w:hAnsi="Arial Narrow" w:cs="Arial"/>
                <w:b/>
                <w:color w:val="00B050"/>
                <w:sz w:val="20"/>
                <w:szCs w:val="20"/>
              </w:rPr>
              <w:t xml:space="preserve"> </w:t>
            </w:r>
          </w:p>
        </w:tc>
      </w:tr>
      <w:tr w:rsidR="00C7634A" w:rsidRPr="004B0BFA" w14:paraId="1945EE24" w14:textId="77777777" w:rsidTr="00DE039D">
        <w:trPr>
          <w:trHeight w:val="637"/>
        </w:trPr>
        <w:tc>
          <w:tcPr>
            <w:tcW w:w="1966" w:type="dxa"/>
          </w:tcPr>
          <w:p w14:paraId="04985577" w14:textId="4DCC101C" w:rsidR="00C7634A" w:rsidRPr="004B0BFA" w:rsidRDefault="00C7634A" w:rsidP="00C7634A">
            <w:pPr>
              <w:rPr>
                <w:rFonts w:ascii="Arial Narrow" w:eastAsia="Arial Unicode MS" w:hAnsi="Arial Narrow" w:cs="Arial"/>
                <w:i/>
                <w:color w:val="808080" w:themeColor="background1" w:themeShade="80"/>
                <w:sz w:val="20"/>
                <w:szCs w:val="20"/>
              </w:rPr>
            </w:pPr>
            <w:r>
              <w:rPr>
                <w:rFonts w:ascii="Arial Narrow" w:eastAsia="Arial Unicode MS" w:hAnsi="Arial Narrow" w:cs="Arial"/>
                <w:i/>
                <w:noProof/>
                <w:color w:val="808080" w:themeColor="background1" w:themeShade="80"/>
                <w:sz w:val="20"/>
                <w:szCs w:val="20"/>
              </w:rPr>
              <w:t>Tegevus</w:t>
            </w:r>
          </w:p>
        </w:tc>
        <w:tc>
          <w:tcPr>
            <w:tcW w:w="4819" w:type="dxa"/>
          </w:tcPr>
          <w:p w14:paraId="7D7FD741" w14:textId="6C26F216" w:rsidR="00C7634A" w:rsidRPr="00C7634A" w:rsidRDefault="00C7634A" w:rsidP="00C7634A">
            <w:pPr>
              <w:rPr>
                <w:rFonts w:ascii="Times New Roman" w:eastAsia="Arial Unicode MS" w:hAnsi="Times New Roman" w:cs="Times New Roman"/>
                <w:b/>
                <w:bCs/>
                <w:iCs/>
                <w:color w:val="808080" w:themeColor="background1" w:themeShade="80"/>
              </w:rPr>
            </w:pPr>
            <w:r w:rsidRPr="00C7634A">
              <w:rPr>
                <w:rFonts w:ascii="Times New Roman" w:eastAsia="Arial Unicode MS" w:hAnsi="Times New Roman" w:cs="Times New Roman"/>
                <w:b/>
                <w:bCs/>
                <w:iCs/>
                <w:color w:val="auto"/>
              </w:rPr>
              <w:t xml:space="preserve">Projekti </w:t>
            </w:r>
            <w:r w:rsidR="004354B5">
              <w:rPr>
                <w:rFonts w:ascii="Times New Roman" w:eastAsia="Arial Unicode MS" w:hAnsi="Times New Roman" w:cs="Times New Roman"/>
                <w:b/>
                <w:bCs/>
                <w:iCs/>
                <w:color w:val="auto"/>
              </w:rPr>
              <w:t>koordineerimine</w:t>
            </w:r>
            <w:r w:rsidR="00AF1BAA">
              <w:rPr>
                <w:rFonts w:ascii="Times New Roman" w:eastAsia="Arial Unicode MS" w:hAnsi="Times New Roman" w:cs="Times New Roman"/>
                <w:b/>
                <w:bCs/>
                <w:iCs/>
                <w:color w:val="auto"/>
              </w:rPr>
              <w:t xml:space="preserve"> (SKA)</w:t>
            </w:r>
          </w:p>
        </w:tc>
        <w:tc>
          <w:tcPr>
            <w:tcW w:w="1560" w:type="dxa"/>
          </w:tcPr>
          <w:p w14:paraId="2C71DCA3" w14:textId="64B91C49" w:rsidR="00C7634A" w:rsidRPr="00F85DE5" w:rsidRDefault="004354B5" w:rsidP="00C7634A">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01.0</w:t>
            </w:r>
            <w:r w:rsidR="00EF3DC0" w:rsidRPr="00F85DE5">
              <w:rPr>
                <w:rFonts w:ascii="Times New Roman" w:eastAsia="Arial Unicode MS" w:hAnsi="Times New Roman" w:cs="Times New Roman"/>
                <w:b/>
                <w:bCs/>
                <w:iCs/>
                <w:color w:val="auto"/>
              </w:rPr>
              <w:t>6</w:t>
            </w:r>
            <w:r w:rsidRPr="00F85DE5">
              <w:rPr>
                <w:rFonts w:ascii="Times New Roman" w:eastAsia="Arial Unicode MS" w:hAnsi="Times New Roman" w:cs="Times New Roman"/>
                <w:b/>
                <w:bCs/>
                <w:iCs/>
                <w:color w:val="auto"/>
              </w:rPr>
              <w:t>.2023</w:t>
            </w:r>
          </w:p>
        </w:tc>
        <w:tc>
          <w:tcPr>
            <w:tcW w:w="1984" w:type="dxa"/>
          </w:tcPr>
          <w:p w14:paraId="272A3527" w14:textId="60425B5C" w:rsidR="00C7634A" w:rsidRPr="00F85DE5" w:rsidRDefault="00EF3DC0" w:rsidP="00C7634A">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3</w:t>
            </w:r>
            <w:r w:rsidR="0003644C">
              <w:rPr>
                <w:rFonts w:ascii="Times New Roman" w:eastAsia="Arial Unicode MS" w:hAnsi="Times New Roman" w:cs="Times New Roman"/>
                <w:b/>
                <w:bCs/>
                <w:iCs/>
                <w:color w:val="auto"/>
              </w:rPr>
              <w:t>0</w:t>
            </w:r>
            <w:r w:rsidR="004354B5" w:rsidRPr="00F85DE5">
              <w:rPr>
                <w:rFonts w:ascii="Times New Roman" w:eastAsia="Arial Unicode MS" w:hAnsi="Times New Roman" w:cs="Times New Roman"/>
                <w:b/>
                <w:bCs/>
                <w:iCs/>
                <w:color w:val="auto"/>
              </w:rPr>
              <w:t>.</w:t>
            </w:r>
            <w:r w:rsidR="0003644C">
              <w:rPr>
                <w:rFonts w:ascii="Times New Roman" w:eastAsia="Arial Unicode MS" w:hAnsi="Times New Roman" w:cs="Times New Roman"/>
                <w:b/>
                <w:bCs/>
                <w:iCs/>
                <w:color w:val="auto"/>
              </w:rPr>
              <w:t>06</w:t>
            </w:r>
            <w:r w:rsidR="004354B5" w:rsidRPr="00F85DE5">
              <w:rPr>
                <w:rFonts w:ascii="Times New Roman" w:eastAsia="Arial Unicode MS" w:hAnsi="Times New Roman" w:cs="Times New Roman"/>
                <w:b/>
                <w:bCs/>
                <w:iCs/>
                <w:color w:val="auto"/>
              </w:rPr>
              <w:t>.202</w:t>
            </w:r>
            <w:r w:rsidRPr="00F85DE5">
              <w:rPr>
                <w:rFonts w:ascii="Times New Roman" w:eastAsia="Arial Unicode MS" w:hAnsi="Times New Roman" w:cs="Times New Roman"/>
                <w:b/>
                <w:bCs/>
                <w:iCs/>
                <w:color w:val="auto"/>
              </w:rPr>
              <w:t>9</w:t>
            </w:r>
          </w:p>
        </w:tc>
      </w:tr>
      <w:tr w:rsidR="00C7634A" w:rsidRPr="004B0BFA" w14:paraId="65592EB5" w14:textId="77777777" w:rsidTr="009A505F">
        <w:trPr>
          <w:trHeight w:val="1914"/>
        </w:trPr>
        <w:tc>
          <w:tcPr>
            <w:tcW w:w="1966" w:type="dxa"/>
            <w:shd w:val="clear" w:color="auto" w:fill="F2F2F2" w:themeFill="background1" w:themeFillShade="F2"/>
          </w:tcPr>
          <w:p w14:paraId="02967BA7" w14:textId="28BE52A0" w:rsidR="00C7634A" w:rsidRPr="004B0BFA" w:rsidRDefault="00C7634A" w:rsidP="00C7634A">
            <w:pPr>
              <w:jc w:val="right"/>
              <w:rPr>
                <w:rFonts w:ascii="Arial Narrow" w:eastAsia="Arial Unicode MS" w:hAnsi="Arial Narrow" w:cs="Arial"/>
                <w:sz w:val="20"/>
                <w:szCs w:val="20"/>
              </w:rPr>
            </w:pPr>
            <w:r w:rsidRPr="004B0BFA">
              <w:rPr>
                <w:rFonts w:ascii="Arial Narrow" w:eastAsia="Arial Unicode MS" w:hAnsi="Arial Narrow" w:cs="Arial"/>
                <w:b/>
                <w:sz w:val="20"/>
                <w:szCs w:val="20"/>
              </w:rPr>
              <w:t>Tegevuse täpsustus:</w:t>
            </w:r>
          </w:p>
        </w:tc>
        <w:tc>
          <w:tcPr>
            <w:tcW w:w="8363" w:type="dxa"/>
            <w:gridSpan w:val="3"/>
          </w:tcPr>
          <w:p w14:paraId="4C4DA603" w14:textId="608DEB86" w:rsidR="00C7634A" w:rsidRPr="00C12BD7" w:rsidRDefault="00C7634A" w:rsidP="00C7634A">
            <w:pPr>
              <w:ind w:left="4"/>
              <w:rPr>
                <w:rFonts w:ascii="Arial Narrow" w:eastAsia="Arial Unicode MS" w:hAnsi="Arial Narrow" w:cs="Arial"/>
                <w:i/>
                <w:color w:val="auto"/>
                <w:sz w:val="20"/>
                <w:szCs w:val="20"/>
              </w:rPr>
            </w:pPr>
            <w:r w:rsidRPr="00C12BD7">
              <w:rPr>
                <w:rFonts w:ascii="Arial Narrow" w:eastAsia="Arial Unicode MS" w:hAnsi="Arial Narrow" w:cs="Arial"/>
                <w:i/>
                <w:color w:val="auto"/>
                <w:sz w:val="20"/>
                <w:szCs w:val="20"/>
              </w:rPr>
              <w:t>Kirjeldage loogilises järjestuses projekti elluviimise tegevusi täpsemalt, st kuidas ja milliste tegevustega projektis kavandatavad tulemused saavutatakse. Samuti tuleb tegevuse täpsustuse juures tuua välja, milliseid ülesandeid täidab toetuse taotleja või tema partner.</w:t>
            </w:r>
          </w:p>
          <w:p w14:paraId="0345EEF0" w14:textId="77777777" w:rsidR="00C7634A" w:rsidRPr="00C12BD7" w:rsidRDefault="00C7634A" w:rsidP="00C7634A">
            <w:pPr>
              <w:ind w:left="4"/>
              <w:rPr>
                <w:rFonts w:ascii="Arial Narrow" w:eastAsia="Arial Unicode MS" w:hAnsi="Arial Narrow" w:cs="Arial"/>
                <w:i/>
                <w:color w:val="auto"/>
                <w:sz w:val="18"/>
                <w:szCs w:val="18"/>
              </w:rPr>
            </w:pPr>
          </w:p>
          <w:p w14:paraId="77AA8FBD" w14:textId="1240EA2C" w:rsidR="006E2220" w:rsidRPr="00E035F3" w:rsidRDefault="00EF3DC0" w:rsidP="00D514E9">
            <w:pPr>
              <w:jc w:val="both"/>
              <w:rPr>
                <w:rFonts w:ascii="Arial" w:hAnsi="Arial" w:cs="Arial"/>
                <w:color w:val="auto"/>
              </w:rPr>
            </w:pPr>
            <w:r w:rsidRPr="00E035F3">
              <w:rPr>
                <w:rFonts w:ascii="Arial" w:hAnsi="Arial" w:cs="Arial"/>
              </w:rPr>
              <w:t>SKA poolne projektijuht tagab, et partneri</w:t>
            </w:r>
            <w:r w:rsidR="00E03A5C" w:rsidRPr="00E035F3">
              <w:rPr>
                <w:rFonts w:ascii="Arial" w:hAnsi="Arial" w:cs="Arial"/>
              </w:rPr>
              <w:t>te</w:t>
            </w:r>
            <w:r w:rsidRPr="00E035F3">
              <w:rPr>
                <w:rFonts w:ascii="Arial" w:hAnsi="Arial" w:cs="Arial"/>
              </w:rPr>
              <w:t xml:space="preserve"> poolt </w:t>
            </w:r>
            <w:proofErr w:type="spellStart"/>
            <w:r w:rsidRPr="00E035F3">
              <w:rPr>
                <w:rFonts w:ascii="Arial" w:hAnsi="Arial" w:cs="Arial"/>
              </w:rPr>
              <w:t>elluviidud</w:t>
            </w:r>
            <w:proofErr w:type="spellEnd"/>
            <w:r w:rsidRPr="00E035F3">
              <w:rPr>
                <w:rFonts w:ascii="Arial" w:hAnsi="Arial" w:cs="Arial"/>
              </w:rPr>
              <w:t xml:space="preserve"> tegevused vastava</w:t>
            </w:r>
            <w:r w:rsidR="00DE3919" w:rsidRPr="00E035F3">
              <w:rPr>
                <w:rFonts w:ascii="Arial" w:hAnsi="Arial" w:cs="Arial"/>
              </w:rPr>
              <w:t>d</w:t>
            </w:r>
            <w:r w:rsidRPr="00E035F3">
              <w:rPr>
                <w:rFonts w:ascii="Arial" w:hAnsi="Arial" w:cs="Arial"/>
              </w:rPr>
              <w:t xml:space="preserve"> projekti ki</w:t>
            </w:r>
            <w:r w:rsidR="009F30BD" w:rsidRPr="00E035F3">
              <w:rPr>
                <w:rFonts w:ascii="Arial" w:hAnsi="Arial" w:cs="Arial"/>
              </w:rPr>
              <w:t>rj</w:t>
            </w:r>
            <w:r w:rsidRPr="00E035F3">
              <w:rPr>
                <w:rFonts w:ascii="Arial" w:hAnsi="Arial" w:cs="Arial"/>
              </w:rPr>
              <w:t>eldusele, toetab ja nõustab sisuliselt tegevuste rakendamisel partnereid</w:t>
            </w:r>
            <w:r w:rsidR="00DC3259" w:rsidRPr="00E035F3">
              <w:rPr>
                <w:rFonts w:ascii="Arial" w:hAnsi="Arial" w:cs="Arial"/>
              </w:rPr>
              <w:t xml:space="preserve"> rakendamisel ja arendamisel</w:t>
            </w:r>
            <w:r w:rsidRPr="00E035F3">
              <w:rPr>
                <w:rFonts w:ascii="Arial" w:hAnsi="Arial" w:cs="Arial"/>
              </w:rPr>
              <w:t xml:space="preserve"> </w:t>
            </w:r>
            <w:proofErr w:type="spellStart"/>
            <w:r w:rsidRPr="00E035F3">
              <w:rPr>
                <w:rFonts w:ascii="Arial" w:hAnsi="Arial" w:cs="Arial"/>
              </w:rPr>
              <w:t>KOV-e</w:t>
            </w:r>
            <w:proofErr w:type="spellEnd"/>
            <w:r w:rsidRPr="00E035F3">
              <w:rPr>
                <w:rFonts w:ascii="Arial" w:hAnsi="Arial" w:cs="Arial"/>
              </w:rPr>
              <w:t xml:space="preserve"> ning teenuseosutajat, sh viib läbi teavitustegevust, veendub aruandluse korrektsuses</w:t>
            </w:r>
            <w:r w:rsidR="00BD575D" w:rsidRPr="00E035F3">
              <w:rPr>
                <w:rFonts w:ascii="Arial" w:hAnsi="Arial" w:cs="Arial"/>
              </w:rPr>
              <w:t xml:space="preserve">. </w:t>
            </w:r>
            <w:r w:rsidR="00BD575D" w:rsidRPr="00E035F3">
              <w:rPr>
                <w:rFonts w:ascii="Arial" w:eastAsia="Arial Unicode MS" w:hAnsi="Arial" w:cs="Arial"/>
                <w:color w:val="auto"/>
              </w:rPr>
              <w:t>Täiendavalt tagab vajalike teenuste arenduse vastavalt partnerilt saadud sisenditele ning ettenähtud standarditele. Teostab projekti rakendusliku käigu osas sisulist järelevalvet</w:t>
            </w:r>
            <w:r w:rsidRPr="00E035F3">
              <w:rPr>
                <w:rFonts w:ascii="Arial" w:hAnsi="Arial" w:cs="Arial"/>
              </w:rPr>
              <w:t xml:space="preserve"> jms</w:t>
            </w:r>
          </w:p>
        </w:tc>
      </w:tr>
      <w:tr w:rsidR="00C7634A" w:rsidRPr="004B0BFA" w14:paraId="4E8DA2B5" w14:textId="77777777" w:rsidTr="0052669B">
        <w:trPr>
          <w:trHeight w:val="564"/>
        </w:trPr>
        <w:tc>
          <w:tcPr>
            <w:tcW w:w="1966" w:type="dxa"/>
            <w:shd w:val="clear" w:color="auto" w:fill="auto"/>
          </w:tcPr>
          <w:p w14:paraId="1F3D849E" w14:textId="5FF88430" w:rsidR="00C7634A" w:rsidRPr="00C12BD7" w:rsidRDefault="00C7634A" w:rsidP="00C7634A">
            <w:pPr>
              <w:rPr>
                <w:rFonts w:ascii="Arial Narrow" w:eastAsia="Arial Unicode MS" w:hAnsi="Arial Narrow" w:cs="Arial"/>
                <w:b/>
                <w:color w:val="auto"/>
                <w:sz w:val="20"/>
                <w:szCs w:val="20"/>
              </w:rPr>
            </w:pPr>
            <w:r w:rsidRPr="00C12BD7">
              <w:rPr>
                <w:rFonts w:ascii="Arial Narrow" w:eastAsia="Arial Unicode MS" w:hAnsi="Arial Narrow" w:cs="Arial"/>
                <w:i/>
                <w:noProof/>
                <w:color w:val="auto"/>
                <w:sz w:val="20"/>
                <w:szCs w:val="20"/>
              </w:rPr>
              <w:t>Tegevus</w:t>
            </w:r>
          </w:p>
        </w:tc>
        <w:tc>
          <w:tcPr>
            <w:tcW w:w="4819" w:type="dxa"/>
          </w:tcPr>
          <w:p w14:paraId="3A82FA8C" w14:textId="2348B447" w:rsidR="00F85DE5" w:rsidRPr="00F85DE5" w:rsidRDefault="00F85DE5" w:rsidP="00F85DE5">
            <w:pPr>
              <w:rPr>
                <w:rFonts w:ascii="Times New Roman" w:eastAsia="Times New Roman" w:hAnsi="Times New Roman" w:cs="Times New Roman"/>
                <w:b/>
                <w:bCs/>
                <w:color w:val="auto"/>
              </w:rPr>
            </w:pPr>
            <w:r w:rsidRPr="00F85DE5">
              <w:rPr>
                <w:rFonts w:ascii="Times New Roman" w:hAnsi="Times New Roman" w:cs="Times New Roman"/>
                <w:b/>
                <w:bCs/>
              </w:rPr>
              <w:t>RVK tugiisikuteenuse tagamine Tallinna</w:t>
            </w:r>
            <w:r>
              <w:rPr>
                <w:rFonts w:ascii="Times New Roman" w:hAnsi="Times New Roman" w:cs="Times New Roman"/>
                <w:b/>
                <w:bCs/>
              </w:rPr>
              <w:t>s</w:t>
            </w:r>
          </w:p>
          <w:p w14:paraId="7C740A6C" w14:textId="2505CCD4" w:rsidR="00C7634A" w:rsidRPr="00F85DE5" w:rsidRDefault="00C7634A" w:rsidP="00C7634A">
            <w:pPr>
              <w:ind w:left="4"/>
              <w:rPr>
                <w:rFonts w:ascii="Times New Roman" w:eastAsia="Arial Unicode MS" w:hAnsi="Times New Roman" w:cs="Times New Roman"/>
                <w:b/>
                <w:bCs/>
                <w:i/>
                <w:color w:val="auto"/>
              </w:rPr>
            </w:pPr>
          </w:p>
        </w:tc>
        <w:tc>
          <w:tcPr>
            <w:tcW w:w="1560" w:type="dxa"/>
          </w:tcPr>
          <w:p w14:paraId="0AC0BE09" w14:textId="0323E828" w:rsidR="00C7634A" w:rsidRPr="00F85DE5" w:rsidRDefault="00F85DE5" w:rsidP="00C7634A">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01.11.2023</w:t>
            </w:r>
          </w:p>
        </w:tc>
        <w:tc>
          <w:tcPr>
            <w:tcW w:w="1984" w:type="dxa"/>
          </w:tcPr>
          <w:p w14:paraId="161569EF" w14:textId="5B7B14AB" w:rsidR="00C7634A" w:rsidRPr="00F85DE5" w:rsidRDefault="00F85DE5" w:rsidP="00C7634A">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31.12.2026</w:t>
            </w:r>
          </w:p>
        </w:tc>
      </w:tr>
      <w:tr w:rsidR="00C7634A" w:rsidRPr="004B0BFA" w14:paraId="5B055486" w14:textId="77777777" w:rsidTr="0052669B">
        <w:trPr>
          <w:trHeight w:val="602"/>
        </w:trPr>
        <w:tc>
          <w:tcPr>
            <w:tcW w:w="1966" w:type="dxa"/>
            <w:shd w:val="clear" w:color="auto" w:fill="F2F2F2" w:themeFill="background1" w:themeFillShade="F2"/>
          </w:tcPr>
          <w:p w14:paraId="0F712044" w14:textId="16117D3A" w:rsidR="00C7634A" w:rsidRPr="00C12BD7" w:rsidRDefault="00C7634A" w:rsidP="00C7634A">
            <w:pPr>
              <w:jc w:val="right"/>
              <w:rPr>
                <w:rFonts w:ascii="Arial Narrow" w:eastAsia="Arial Unicode MS" w:hAnsi="Arial Narrow" w:cs="Arial"/>
                <w:b/>
                <w:color w:val="auto"/>
                <w:sz w:val="20"/>
                <w:szCs w:val="20"/>
              </w:rPr>
            </w:pPr>
            <w:r w:rsidRPr="00C12BD7">
              <w:rPr>
                <w:rFonts w:ascii="Arial Narrow" w:eastAsia="Arial Unicode MS" w:hAnsi="Arial Narrow" w:cs="Arial"/>
                <w:b/>
                <w:color w:val="auto"/>
                <w:sz w:val="20"/>
                <w:szCs w:val="20"/>
              </w:rPr>
              <w:t>Tegevuse täpsustus:</w:t>
            </w:r>
          </w:p>
        </w:tc>
        <w:tc>
          <w:tcPr>
            <w:tcW w:w="8363" w:type="dxa"/>
            <w:gridSpan w:val="3"/>
          </w:tcPr>
          <w:p w14:paraId="01EF7919" w14:textId="1FBA5812" w:rsidR="004A1237" w:rsidRPr="00E035F3" w:rsidRDefault="003B124A" w:rsidP="00AE42CB">
            <w:pPr>
              <w:rPr>
                <w:rFonts w:ascii="Arial" w:eastAsia="Arial Unicode MS" w:hAnsi="Arial" w:cs="Arial"/>
                <w:iCs/>
                <w:color w:val="auto"/>
              </w:rPr>
            </w:pPr>
            <w:r w:rsidRPr="00E035F3">
              <w:rPr>
                <w:rFonts w:ascii="Arial" w:hAnsi="Arial" w:cs="Arial"/>
              </w:rPr>
              <w:t>KOV tagab Tallinnas sihtrühmale vajaliku toe ja nõustamise ning vajadusel suunami</w:t>
            </w:r>
            <w:r w:rsidR="00E03A5C" w:rsidRPr="00E035F3">
              <w:rPr>
                <w:rFonts w:ascii="Arial" w:hAnsi="Arial" w:cs="Arial"/>
              </w:rPr>
              <w:t>s</w:t>
            </w:r>
            <w:r w:rsidRPr="00E035F3">
              <w:rPr>
                <w:rFonts w:ascii="Arial" w:hAnsi="Arial" w:cs="Arial"/>
              </w:rPr>
              <w:t xml:space="preserve">e teistele KOV või riiklikele teenustele </w:t>
            </w:r>
          </w:p>
        </w:tc>
      </w:tr>
      <w:tr w:rsidR="00F85DE5" w:rsidRPr="004B0BFA" w14:paraId="4E026CEF" w14:textId="77777777" w:rsidTr="00386443">
        <w:trPr>
          <w:trHeight w:val="564"/>
        </w:trPr>
        <w:tc>
          <w:tcPr>
            <w:tcW w:w="1966" w:type="dxa"/>
            <w:shd w:val="clear" w:color="auto" w:fill="auto"/>
          </w:tcPr>
          <w:p w14:paraId="757AFC5A" w14:textId="3B117D63" w:rsidR="00F85DE5" w:rsidRPr="00C12BD7" w:rsidRDefault="00F85DE5" w:rsidP="00F85DE5">
            <w:pPr>
              <w:rPr>
                <w:rFonts w:ascii="Arial Narrow" w:eastAsia="Arial Unicode MS" w:hAnsi="Arial Narrow" w:cs="Arial"/>
                <w:b/>
                <w:color w:val="auto"/>
                <w:sz w:val="20"/>
                <w:szCs w:val="20"/>
              </w:rPr>
            </w:pPr>
            <w:r w:rsidRPr="00C12BD7">
              <w:rPr>
                <w:rFonts w:ascii="Arial Narrow" w:eastAsia="Arial Unicode MS" w:hAnsi="Arial Narrow" w:cs="Arial"/>
                <w:i/>
                <w:noProof/>
                <w:color w:val="auto"/>
                <w:sz w:val="20"/>
                <w:szCs w:val="20"/>
              </w:rPr>
              <w:t>Tegevus</w:t>
            </w:r>
          </w:p>
        </w:tc>
        <w:tc>
          <w:tcPr>
            <w:tcW w:w="4819" w:type="dxa"/>
          </w:tcPr>
          <w:p w14:paraId="6D995706" w14:textId="3738C35D" w:rsidR="00F85DE5" w:rsidRPr="00F85DE5" w:rsidRDefault="00F85DE5" w:rsidP="00F85DE5">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RVK tugiisikuteenuse tagamine Tartu</w:t>
            </w:r>
            <w:r>
              <w:rPr>
                <w:rFonts w:ascii="Times New Roman" w:eastAsia="Arial Unicode MS" w:hAnsi="Times New Roman" w:cs="Times New Roman"/>
                <w:b/>
                <w:bCs/>
                <w:iCs/>
                <w:color w:val="auto"/>
              </w:rPr>
              <w:t>s</w:t>
            </w:r>
          </w:p>
          <w:p w14:paraId="0A300CF3" w14:textId="194DFE2D" w:rsidR="00F85DE5" w:rsidRPr="00F85DE5" w:rsidRDefault="00F85DE5" w:rsidP="00F85DE5">
            <w:pPr>
              <w:ind w:left="4"/>
              <w:rPr>
                <w:rFonts w:ascii="Times New Roman" w:eastAsia="Arial Unicode MS" w:hAnsi="Times New Roman" w:cs="Times New Roman"/>
                <w:b/>
                <w:bCs/>
                <w:iCs/>
                <w:color w:val="auto"/>
              </w:rPr>
            </w:pPr>
          </w:p>
        </w:tc>
        <w:tc>
          <w:tcPr>
            <w:tcW w:w="1560" w:type="dxa"/>
          </w:tcPr>
          <w:p w14:paraId="706D6A51" w14:textId="22649BF8" w:rsidR="00F85DE5" w:rsidRPr="00F85DE5" w:rsidRDefault="00F85DE5" w:rsidP="00F85DE5">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01.11.2023</w:t>
            </w:r>
          </w:p>
        </w:tc>
        <w:tc>
          <w:tcPr>
            <w:tcW w:w="1984" w:type="dxa"/>
          </w:tcPr>
          <w:p w14:paraId="30948D6D" w14:textId="08C0327E" w:rsidR="00F85DE5" w:rsidRPr="00F85DE5" w:rsidRDefault="00F85DE5" w:rsidP="00F85DE5">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31.12.2026</w:t>
            </w:r>
          </w:p>
        </w:tc>
      </w:tr>
      <w:tr w:rsidR="00F85DE5" w:rsidRPr="004B0BFA" w14:paraId="3E09D5FB" w14:textId="77777777" w:rsidTr="00386443">
        <w:trPr>
          <w:trHeight w:val="602"/>
        </w:trPr>
        <w:tc>
          <w:tcPr>
            <w:tcW w:w="1966" w:type="dxa"/>
            <w:shd w:val="clear" w:color="auto" w:fill="F2F2F2" w:themeFill="background1" w:themeFillShade="F2"/>
          </w:tcPr>
          <w:p w14:paraId="4E19DA99" w14:textId="77777777" w:rsidR="00F85DE5" w:rsidRPr="00C12BD7" w:rsidRDefault="00F85DE5" w:rsidP="00F85DE5">
            <w:pPr>
              <w:jc w:val="right"/>
              <w:rPr>
                <w:rFonts w:ascii="Arial Narrow" w:eastAsia="Arial Unicode MS" w:hAnsi="Arial Narrow" w:cs="Arial"/>
                <w:b/>
                <w:color w:val="auto"/>
                <w:sz w:val="20"/>
                <w:szCs w:val="20"/>
              </w:rPr>
            </w:pPr>
            <w:r w:rsidRPr="00C12BD7">
              <w:rPr>
                <w:rFonts w:ascii="Arial Narrow" w:eastAsia="Arial Unicode MS" w:hAnsi="Arial Narrow" w:cs="Arial"/>
                <w:b/>
                <w:color w:val="auto"/>
                <w:sz w:val="20"/>
                <w:szCs w:val="20"/>
              </w:rPr>
              <w:t>Tegevuse täpsustus:</w:t>
            </w:r>
          </w:p>
        </w:tc>
        <w:tc>
          <w:tcPr>
            <w:tcW w:w="8363" w:type="dxa"/>
            <w:gridSpan w:val="3"/>
          </w:tcPr>
          <w:p w14:paraId="19F74474" w14:textId="78078FF7" w:rsidR="004A1237" w:rsidRPr="00E035F3" w:rsidRDefault="003B124A" w:rsidP="00AE42CB">
            <w:pPr>
              <w:rPr>
                <w:rFonts w:ascii="Arial" w:eastAsia="Arial Unicode MS" w:hAnsi="Arial" w:cs="Arial"/>
                <w:iCs/>
                <w:color w:val="auto"/>
              </w:rPr>
            </w:pPr>
            <w:r w:rsidRPr="00E035F3">
              <w:rPr>
                <w:rFonts w:ascii="Arial" w:hAnsi="Arial" w:cs="Arial"/>
              </w:rPr>
              <w:t>KOV tagab Tartus sihtrühmale vajaliku toe ja nõustamise ning vajadusel suunami</w:t>
            </w:r>
            <w:r w:rsidR="00E03A5C" w:rsidRPr="00E035F3">
              <w:rPr>
                <w:rFonts w:ascii="Arial" w:hAnsi="Arial" w:cs="Arial"/>
              </w:rPr>
              <w:t>s</w:t>
            </w:r>
            <w:r w:rsidRPr="00E035F3">
              <w:rPr>
                <w:rFonts w:ascii="Arial" w:hAnsi="Arial" w:cs="Arial"/>
              </w:rPr>
              <w:t xml:space="preserve">e teistele KOV või riiklikele teenustele </w:t>
            </w:r>
          </w:p>
        </w:tc>
      </w:tr>
      <w:tr w:rsidR="00F85DE5" w:rsidRPr="004B0BFA" w14:paraId="30F72F5B" w14:textId="77777777" w:rsidTr="00386443">
        <w:trPr>
          <w:trHeight w:val="564"/>
        </w:trPr>
        <w:tc>
          <w:tcPr>
            <w:tcW w:w="1966" w:type="dxa"/>
            <w:shd w:val="clear" w:color="auto" w:fill="auto"/>
          </w:tcPr>
          <w:p w14:paraId="3EFE07DA" w14:textId="7C5C2A81" w:rsidR="00F85DE5" w:rsidRPr="00C12BD7" w:rsidRDefault="00F85DE5" w:rsidP="00F85DE5">
            <w:pPr>
              <w:rPr>
                <w:rFonts w:ascii="Arial Narrow" w:eastAsia="Arial Unicode MS" w:hAnsi="Arial Narrow" w:cs="Arial"/>
                <w:b/>
                <w:color w:val="auto"/>
                <w:sz w:val="20"/>
                <w:szCs w:val="20"/>
              </w:rPr>
            </w:pPr>
            <w:r w:rsidRPr="00C12BD7">
              <w:rPr>
                <w:rFonts w:ascii="Arial Narrow" w:eastAsia="Arial Unicode MS" w:hAnsi="Arial Narrow" w:cs="Arial"/>
                <w:i/>
                <w:noProof/>
                <w:color w:val="auto"/>
                <w:sz w:val="20"/>
                <w:szCs w:val="20"/>
              </w:rPr>
              <w:t>Tegevus</w:t>
            </w:r>
          </w:p>
        </w:tc>
        <w:tc>
          <w:tcPr>
            <w:tcW w:w="4819" w:type="dxa"/>
          </w:tcPr>
          <w:p w14:paraId="45C95297" w14:textId="3F6E1171" w:rsidR="00F85DE5" w:rsidRPr="00F85DE5" w:rsidRDefault="00F85DE5" w:rsidP="00F85DE5">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 xml:space="preserve">RVK tugiisikuteenuse tagamine </w:t>
            </w:r>
            <w:r w:rsidR="00884C74">
              <w:rPr>
                <w:rFonts w:ascii="Times New Roman" w:eastAsia="Arial Unicode MS" w:hAnsi="Times New Roman" w:cs="Times New Roman"/>
                <w:b/>
                <w:bCs/>
                <w:iCs/>
                <w:color w:val="auto"/>
              </w:rPr>
              <w:t>Jõhvis</w:t>
            </w:r>
          </w:p>
          <w:p w14:paraId="3280028C" w14:textId="601CCF0D" w:rsidR="00F85DE5" w:rsidRPr="00E75131" w:rsidRDefault="00F85DE5" w:rsidP="00F85DE5">
            <w:pPr>
              <w:ind w:left="4"/>
              <w:rPr>
                <w:rFonts w:ascii="Times New Roman" w:eastAsia="Arial Unicode MS" w:hAnsi="Times New Roman" w:cs="Times New Roman"/>
                <w:b/>
                <w:bCs/>
                <w:iCs/>
                <w:color w:val="auto"/>
                <w:sz w:val="24"/>
                <w:szCs w:val="24"/>
              </w:rPr>
            </w:pPr>
          </w:p>
        </w:tc>
        <w:tc>
          <w:tcPr>
            <w:tcW w:w="1560" w:type="dxa"/>
          </w:tcPr>
          <w:p w14:paraId="73EE9238" w14:textId="57724D3C" w:rsidR="00F85DE5" w:rsidRPr="002C6AAD" w:rsidRDefault="00F85DE5" w:rsidP="00F85DE5">
            <w:pPr>
              <w:ind w:left="4"/>
              <w:rPr>
                <w:rFonts w:ascii="Times New Roman" w:eastAsia="Arial Unicode MS" w:hAnsi="Times New Roman" w:cs="Times New Roman"/>
                <w:b/>
                <w:bCs/>
                <w:iCs/>
                <w:color w:val="auto"/>
                <w:sz w:val="24"/>
                <w:szCs w:val="24"/>
              </w:rPr>
            </w:pPr>
            <w:r w:rsidRPr="00F85DE5">
              <w:rPr>
                <w:rFonts w:ascii="Times New Roman" w:eastAsia="Arial Unicode MS" w:hAnsi="Times New Roman" w:cs="Times New Roman"/>
                <w:b/>
                <w:bCs/>
                <w:iCs/>
                <w:color w:val="auto"/>
              </w:rPr>
              <w:t>01.11.2023</w:t>
            </w:r>
          </w:p>
        </w:tc>
        <w:tc>
          <w:tcPr>
            <w:tcW w:w="1984" w:type="dxa"/>
          </w:tcPr>
          <w:p w14:paraId="226C549F" w14:textId="5709E397" w:rsidR="00F85DE5" w:rsidRPr="002C6AAD" w:rsidRDefault="00F85DE5" w:rsidP="00F85DE5">
            <w:pPr>
              <w:ind w:left="4"/>
              <w:rPr>
                <w:rFonts w:ascii="Times New Roman" w:eastAsia="Arial Unicode MS" w:hAnsi="Times New Roman" w:cs="Times New Roman"/>
                <w:b/>
                <w:bCs/>
                <w:iCs/>
                <w:color w:val="auto"/>
                <w:sz w:val="24"/>
                <w:szCs w:val="24"/>
              </w:rPr>
            </w:pPr>
            <w:r w:rsidRPr="00F85DE5">
              <w:rPr>
                <w:rFonts w:ascii="Times New Roman" w:eastAsia="Arial Unicode MS" w:hAnsi="Times New Roman" w:cs="Times New Roman"/>
                <w:b/>
                <w:bCs/>
                <w:iCs/>
                <w:color w:val="auto"/>
              </w:rPr>
              <w:t>31.12.2026</w:t>
            </w:r>
          </w:p>
        </w:tc>
      </w:tr>
      <w:tr w:rsidR="00F85DE5" w:rsidRPr="004B0BFA" w14:paraId="5CD77BA6" w14:textId="77777777" w:rsidTr="00386443">
        <w:trPr>
          <w:trHeight w:val="602"/>
        </w:trPr>
        <w:tc>
          <w:tcPr>
            <w:tcW w:w="1966" w:type="dxa"/>
            <w:shd w:val="clear" w:color="auto" w:fill="F2F2F2" w:themeFill="background1" w:themeFillShade="F2"/>
          </w:tcPr>
          <w:p w14:paraId="15E07680" w14:textId="77777777" w:rsidR="00F85DE5" w:rsidRPr="00C12BD7" w:rsidRDefault="00F85DE5" w:rsidP="00F85DE5">
            <w:pPr>
              <w:jc w:val="right"/>
              <w:rPr>
                <w:rFonts w:ascii="Arial Narrow" w:eastAsia="Arial Unicode MS" w:hAnsi="Arial Narrow" w:cs="Arial"/>
                <w:b/>
                <w:color w:val="auto"/>
                <w:sz w:val="20"/>
                <w:szCs w:val="20"/>
              </w:rPr>
            </w:pPr>
            <w:r w:rsidRPr="00C12BD7">
              <w:rPr>
                <w:rFonts w:ascii="Arial Narrow" w:eastAsia="Arial Unicode MS" w:hAnsi="Arial Narrow" w:cs="Arial"/>
                <w:b/>
                <w:color w:val="auto"/>
                <w:sz w:val="20"/>
                <w:szCs w:val="20"/>
              </w:rPr>
              <w:t>Tegevuse täpsustus:</w:t>
            </w:r>
          </w:p>
        </w:tc>
        <w:tc>
          <w:tcPr>
            <w:tcW w:w="8363" w:type="dxa"/>
            <w:gridSpan w:val="3"/>
          </w:tcPr>
          <w:p w14:paraId="0F522163" w14:textId="1FFE5EE3" w:rsidR="004A1237" w:rsidRPr="00E035F3" w:rsidRDefault="003B124A" w:rsidP="00AE42CB">
            <w:pPr>
              <w:rPr>
                <w:rFonts w:ascii="Arial" w:hAnsi="Arial" w:cs="Arial"/>
              </w:rPr>
            </w:pPr>
            <w:r w:rsidRPr="00E035F3">
              <w:rPr>
                <w:rFonts w:ascii="Arial" w:hAnsi="Arial" w:cs="Arial"/>
                <w:sz w:val="24"/>
                <w:szCs w:val="24"/>
              </w:rPr>
              <w:t xml:space="preserve"> </w:t>
            </w:r>
            <w:r w:rsidRPr="00E035F3">
              <w:rPr>
                <w:rFonts w:ascii="Arial" w:hAnsi="Arial" w:cs="Arial"/>
              </w:rPr>
              <w:t>KOV tagab Jõhvis sihtrühmale vajaliku toe ja nõustamise ning vajadusel suunami</w:t>
            </w:r>
            <w:r w:rsidR="00E03A5C" w:rsidRPr="00E035F3">
              <w:rPr>
                <w:rFonts w:ascii="Arial" w:hAnsi="Arial" w:cs="Arial"/>
              </w:rPr>
              <w:t>s</w:t>
            </w:r>
            <w:r w:rsidRPr="00E035F3">
              <w:rPr>
                <w:rFonts w:ascii="Arial" w:hAnsi="Arial" w:cs="Arial"/>
              </w:rPr>
              <w:t xml:space="preserve">e teistele KOV või riiklikele teenustele </w:t>
            </w:r>
          </w:p>
        </w:tc>
      </w:tr>
      <w:tr w:rsidR="00F85DE5" w:rsidRPr="004B0BFA" w14:paraId="0472E7EE" w14:textId="77777777" w:rsidTr="00E4331F">
        <w:trPr>
          <w:trHeight w:val="564"/>
        </w:trPr>
        <w:tc>
          <w:tcPr>
            <w:tcW w:w="1966" w:type="dxa"/>
            <w:shd w:val="clear" w:color="auto" w:fill="auto"/>
          </w:tcPr>
          <w:p w14:paraId="1F57521C" w14:textId="77777777" w:rsidR="00F85DE5" w:rsidRPr="00C12BD7" w:rsidRDefault="00F85DE5" w:rsidP="00F85DE5">
            <w:pPr>
              <w:rPr>
                <w:rFonts w:ascii="Arial Narrow" w:eastAsia="Arial Unicode MS" w:hAnsi="Arial Narrow" w:cs="Arial"/>
                <w:b/>
                <w:color w:val="auto"/>
                <w:sz w:val="20"/>
                <w:szCs w:val="20"/>
              </w:rPr>
            </w:pPr>
            <w:r w:rsidRPr="00C12BD7">
              <w:rPr>
                <w:rFonts w:ascii="Arial Narrow" w:eastAsia="Arial Unicode MS" w:hAnsi="Arial Narrow" w:cs="Arial"/>
                <w:i/>
                <w:noProof/>
                <w:color w:val="auto"/>
                <w:sz w:val="20"/>
                <w:szCs w:val="20"/>
              </w:rPr>
              <w:t>Tegevus</w:t>
            </w:r>
          </w:p>
        </w:tc>
        <w:tc>
          <w:tcPr>
            <w:tcW w:w="4819" w:type="dxa"/>
          </w:tcPr>
          <w:p w14:paraId="58FD8028" w14:textId="651FDF77" w:rsidR="00F85DE5" w:rsidRPr="00F85DE5" w:rsidRDefault="00F85DE5" w:rsidP="00F85DE5">
            <w:pPr>
              <w:ind w:left="4"/>
              <w:rPr>
                <w:rFonts w:ascii="Times New Roman" w:eastAsia="Arial Unicode MS" w:hAnsi="Times New Roman" w:cs="Times New Roman"/>
                <w:b/>
                <w:bCs/>
                <w:iCs/>
                <w:color w:val="auto"/>
              </w:rPr>
            </w:pPr>
            <w:r w:rsidRPr="00F85DE5">
              <w:rPr>
                <w:rFonts w:ascii="Times New Roman" w:eastAsia="Arial Unicode MS" w:hAnsi="Times New Roman" w:cs="Times New Roman"/>
                <w:b/>
                <w:bCs/>
                <w:iCs/>
                <w:color w:val="auto"/>
              </w:rPr>
              <w:t xml:space="preserve">RVK tugiisikuteenuse tagamine </w:t>
            </w:r>
            <w:r w:rsidR="00884C74">
              <w:rPr>
                <w:rFonts w:ascii="Times New Roman" w:eastAsia="Arial Unicode MS" w:hAnsi="Times New Roman" w:cs="Times New Roman"/>
                <w:b/>
                <w:bCs/>
                <w:iCs/>
                <w:color w:val="auto"/>
              </w:rPr>
              <w:t>Rakveres</w:t>
            </w:r>
          </w:p>
          <w:p w14:paraId="73F5BACF" w14:textId="0BABC995" w:rsidR="00F85DE5" w:rsidRPr="00E75131" w:rsidRDefault="00F85DE5" w:rsidP="00F85DE5">
            <w:pPr>
              <w:ind w:left="4"/>
              <w:rPr>
                <w:rFonts w:ascii="Times New Roman" w:eastAsia="Arial Unicode MS" w:hAnsi="Times New Roman" w:cs="Times New Roman"/>
                <w:b/>
                <w:bCs/>
                <w:iCs/>
                <w:color w:val="auto"/>
                <w:sz w:val="24"/>
                <w:szCs w:val="24"/>
              </w:rPr>
            </w:pPr>
          </w:p>
        </w:tc>
        <w:tc>
          <w:tcPr>
            <w:tcW w:w="1560" w:type="dxa"/>
          </w:tcPr>
          <w:p w14:paraId="350C91B5" w14:textId="102A6A48" w:rsidR="00F85DE5" w:rsidRPr="002C6AAD" w:rsidRDefault="00F85DE5" w:rsidP="00F85DE5">
            <w:pPr>
              <w:ind w:left="4"/>
              <w:rPr>
                <w:rFonts w:ascii="Times New Roman" w:eastAsia="Arial Unicode MS" w:hAnsi="Times New Roman" w:cs="Times New Roman"/>
                <w:b/>
                <w:bCs/>
                <w:iCs/>
                <w:color w:val="auto"/>
                <w:sz w:val="24"/>
                <w:szCs w:val="24"/>
              </w:rPr>
            </w:pPr>
            <w:r w:rsidRPr="00F85DE5">
              <w:rPr>
                <w:rFonts w:ascii="Times New Roman" w:eastAsia="Arial Unicode MS" w:hAnsi="Times New Roman" w:cs="Times New Roman"/>
                <w:b/>
                <w:bCs/>
                <w:iCs/>
                <w:color w:val="auto"/>
              </w:rPr>
              <w:t>01.11.2023</w:t>
            </w:r>
          </w:p>
        </w:tc>
        <w:tc>
          <w:tcPr>
            <w:tcW w:w="1984" w:type="dxa"/>
          </w:tcPr>
          <w:p w14:paraId="3E3EA5FE" w14:textId="463C0746" w:rsidR="00F85DE5" w:rsidRPr="002C6AAD" w:rsidRDefault="00F85DE5" w:rsidP="00F85DE5">
            <w:pPr>
              <w:ind w:left="4"/>
              <w:rPr>
                <w:rFonts w:ascii="Times New Roman" w:eastAsia="Arial Unicode MS" w:hAnsi="Times New Roman" w:cs="Times New Roman"/>
                <w:b/>
                <w:bCs/>
                <w:iCs/>
                <w:color w:val="auto"/>
                <w:sz w:val="24"/>
                <w:szCs w:val="24"/>
              </w:rPr>
            </w:pPr>
            <w:r w:rsidRPr="00F85DE5">
              <w:rPr>
                <w:rFonts w:ascii="Times New Roman" w:eastAsia="Arial Unicode MS" w:hAnsi="Times New Roman" w:cs="Times New Roman"/>
                <w:b/>
                <w:bCs/>
                <w:iCs/>
                <w:color w:val="auto"/>
              </w:rPr>
              <w:t>31.12.2026</w:t>
            </w:r>
          </w:p>
        </w:tc>
      </w:tr>
      <w:tr w:rsidR="00F85DE5" w:rsidRPr="004B0BFA" w14:paraId="507ABDD7" w14:textId="77777777" w:rsidTr="00E4331F">
        <w:trPr>
          <w:trHeight w:val="602"/>
        </w:trPr>
        <w:tc>
          <w:tcPr>
            <w:tcW w:w="1966" w:type="dxa"/>
            <w:shd w:val="clear" w:color="auto" w:fill="F2F2F2" w:themeFill="background1" w:themeFillShade="F2"/>
          </w:tcPr>
          <w:p w14:paraId="47384318" w14:textId="77777777" w:rsidR="00F85DE5" w:rsidRPr="00C12BD7" w:rsidRDefault="00F85DE5" w:rsidP="00F85DE5">
            <w:pPr>
              <w:jc w:val="right"/>
              <w:rPr>
                <w:rFonts w:ascii="Arial Narrow" w:eastAsia="Arial Unicode MS" w:hAnsi="Arial Narrow" w:cs="Arial"/>
                <w:b/>
                <w:color w:val="auto"/>
                <w:sz w:val="20"/>
                <w:szCs w:val="20"/>
              </w:rPr>
            </w:pPr>
            <w:r w:rsidRPr="00C12BD7">
              <w:rPr>
                <w:rFonts w:ascii="Arial Narrow" w:eastAsia="Arial Unicode MS" w:hAnsi="Arial Narrow" w:cs="Arial"/>
                <w:b/>
                <w:color w:val="auto"/>
                <w:sz w:val="20"/>
                <w:szCs w:val="20"/>
              </w:rPr>
              <w:t>Tegevuse täpsustus:</w:t>
            </w:r>
          </w:p>
        </w:tc>
        <w:tc>
          <w:tcPr>
            <w:tcW w:w="8363" w:type="dxa"/>
            <w:gridSpan w:val="3"/>
          </w:tcPr>
          <w:p w14:paraId="5472BAF2" w14:textId="0098250B" w:rsidR="004A1237" w:rsidRPr="00E035F3" w:rsidRDefault="003B124A" w:rsidP="00AE42CB">
            <w:pPr>
              <w:rPr>
                <w:rFonts w:ascii="Arial" w:hAnsi="Arial" w:cs="Arial"/>
              </w:rPr>
            </w:pPr>
            <w:r w:rsidRPr="004442B6">
              <w:rPr>
                <w:rFonts w:ascii="Times New Roman" w:hAnsi="Times New Roman" w:cs="Times New Roman"/>
                <w:sz w:val="24"/>
                <w:szCs w:val="24"/>
              </w:rPr>
              <w:t xml:space="preserve"> </w:t>
            </w:r>
            <w:r w:rsidRPr="00E035F3">
              <w:rPr>
                <w:rFonts w:ascii="Arial" w:hAnsi="Arial" w:cs="Arial"/>
              </w:rPr>
              <w:t>KOV tagab Rakveres sihtrühmale vajaliku toe ja nõustamise ning vajadusel suunami</w:t>
            </w:r>
            <w:r w:rsidR="00E03A5C" w:rsidRPr="00E035F3">
              <w:rPr>
                <w:rFonts w:ascii="Arial" w:hAnsi="Arial" w:cs="Arial"/>
              </w:rPr>
              <w:t>s</w:t>
            </w:r>
            <w:r w:rsidRPr="00E035F3">
              <w:rPr>
                <w:rFonts w:ascii="Arial" w:hAnsi="Arial" w:cs="Arial"/>
              </w:rPr>
              <w:t xml:space="preserve">e teistele KOV või riiklikele teenustele </w:t>
            </w:r>
          </w:p>
        </w:tc>
      </w:tr>
      <w:tr w:rsidR="00F85DE5" w:rsidRPr="004B0BFA" w14:paraId="2832ACC8" w14:textId="77777777" w:rsidTr="00E4331F">
        <w:trPr>
          <w:trHeight w:val="564"/>
        </w:trPr>
        <w:tc>
          <w:tcPr>
            <w:tcW w:w="1966" w:type="dxa"/>
            <w:shd w:val="clear" w:color="auto" w:fill="auto"/>
          </w:tcPr>
          <w:p w14:paraId="60B09B37" w14:textId="77777777" w:rsidR="00F85DE5" w:rsidRPr="00C12BD7" w:rsidRDefault="00F85DE5" w:rsidP="00F85DE5">
            <w:pPr>
              <w:rPr>
                <w:rFonts w:ascii="Arial Narrow" w:eastAsia="Arial Unicode MS" w:hAnsi="Arial Narrow" w:cs="Arial"/>
                <w:b/>
                <w:color w:val="auto"/>
                <w:sz w:val="20"/>
                <w:szCs w:val="20"/>
              </w:rPr>
            </w:pPr>
            <w:r w:rsidRPr="00C12BD7">
              <w:rPr>
                <w:rFonts w:ascii="Arial Narrow" w:eastAsia="Arial Unicode MS" w:hAnsi="Arial Narrow" w:cs="Arial"/>
                <w:i/>
                <w:noProof/>
                <w:color w:val="auto"/>
                <w:sz w:val="20"/>
                <w:szCs w:val="20"/>
              </w:rPr>
              <w:t>Tegevus</w:t>
            </w:r>
          </w:p>
        </w:tc>
        <w:tc>
          <w:tcPr>
            <w:tcW w:w="4819" w:type="dxa"/>
          </w:tcPr>
          <w:p w14:paraId="723F6C70" w14:textId="6394B4B2" w:rsidR="00F85DE5" w:rsidRPr="00F540A0" w:rsidRDefault="00F540A0" w:rsidP="00B1232E">
            <w:pPr>
              <w:rPr>
                <w:rFonts w:ascii="Times New Roman" w:eastAsia="Arial Unicode MS" w:hAnsi="Times New Roman" w:cs="Times New Roman"/>
                <w:b/>
                <w:bCs/>
                <w:iCs/>
                <w:color w:val="auto"/>
              </w:rPr>
            </w:pPr>
            <w:r w:rsidRPr="00F540A0">
              <w:rPr>
                <w:rFonts w:ascii="Times New Roman" w:hAnsi="Times New Roman" w:cs="Times New Roman"/>
                <w:b/>
                <w:bCs/>
              </w:rPr>
              <w:t xml:space="preserve">RVK tugiisikuteenuse tagamine teistes </w:t>
            </w:r>
            <w:proofErr w:type="spellStart"/>
            <w:r w:rsidRPr="00F540A0">
              <w:rPr>
                <w:rFonts w:ascii="Times New Roman" w:hAnsi="Times New Roman" w:cs="Times New Roman"/>
                <w:b/>
                <w:bCs/>
              </w:rPr>
              <w:t>KOVides</w:t>
            </w:r>
            <w:proofErr w:type="spellEnd"/>
            <w:r w:rsidR="0024770D">
              <w:rPr>
                <w:rFonts w:ascii="Times New Roman" w:hAnsi="Times New Roman" w:cs="Times New Roman"/>
                <w:b/>
                <w:bCs/>
              </w:rPr>
              <w:t xml:space="preserve"> </w:t>
            </w:r>
            <w:r w:rsidR="00E2775F">
              <w:rPr>
                <w:rFonts w:ascii="Times New Roman" w:hAnsi="Times New Roman" w:cs="Times New Roman"/>
                <w:b/>
                <w:bCs/>
              </w:rPr>
              <w:t>teenuseosutaja kaudu</w:t>
            </w:r>
          </w:p>
        </w:tc>
        <w:tc>
          <w:tcPr>
            <w:tcW w:w="1560" w:type="dxa"/>
          </w:tcPr>
          <w:p w14:paraId="062FEE44" w14:textId="1FF84980" w:rsidR="00F85DE5" w:rsidRPr="00F540A0" w:rsidRDefault="00F540A0" w:rsidP="00F85DE5">
            <w:pPr>
              <w:ind w:left="4"/>
              <w:rPr>
                <w:rFonts w:ascii="Times New Roman" w:eastAsia="Arial Unicode MS" w:hAnsi="Times New Roman" w:cs="Times New Roman"/>
                <w:b/>
                <w:bCs/>
                <w:iCs/>
                <w:color w:val="auto"/>
              </w:rPr>
            </w:pPr>
            <w:r w:rsidRPr="00F540A0">
              <w:rPr>
                <w:rFonts w:ascii="Times New Roman" w:eastAsia="Arial Unicode MS" w:hAnsi="Times New Roman" w:cs="Times New Roman"/>
                <w:b/>
                <w:bCs/>
                <w:iCs/>
                <w:color w:val="auto"/>
              </w:rPr>
              <w:t>01.06.2023</w:t>
            </w:r>
          </w:p>
        </w:tc>
        <w:tc>
          <w:tcPr>
            <w:tcW w:w="1984" w:type="dxa"/>
          </w:tcPr>
          <w:p w14:paraId="77D457A1" w14:textId="4E6FC733" w:rsidR="00F85DE5" w:rsidRPr="00F540A0" w:rsidRDefault="009F30BD" w:rsidP="00F85DE5">
            <w:pPr>
              <w:ind w:left="4"/>
              <w:rPr>
                <w:rFonts w:ascii="Times New Roman" w:eastAsia="Arial Unicode MS" w:hAnsi="Times New Roman" w:cs="Times New Roman"/>
                <w:b/>
                <w:bCs/>
                <w:iCs/>
                <w:color w:val="auto"/>
              </w:rPr>
            </w:pPr>
            <w:r w:rsidRPr="00F540A0">
              <w:rPr>
                <w:rFonts w:ascii="Times New Roman" w:eastAsia="Arial Unicode MS" w:hAnsi="Times New Roman" w:cs="Times New Roman"/>
                <w:b/>
                <w:bCs/>
                <w:iCs/>
                <w:color w:val="auto"/>
              </w:rPr>
              <w:t>3</w:t>
            </w:r>
            <w:r>
              <w:rPr>
                <w:rFonts w:ascii="Times New Roman" w:eastAsia="Arial Unicode MS" w:hAnsi="Times New Roman" w:cs="Times New Roman"/>
                <w:b/>
                <w:bCs/>
                <w:iCs/>
                <w:color w:val="auto"/>
              </w:rPr>
              <w:t>1</w:t>
            </w:r>
            <w:r w:rsidR="00F540A0" w:rsidRPr="00F540A0">
              <w:rPr>
                <w:rFonts w:ascii="Times New Roman" w:eastAsia="Arial Unicode MS" w:hAnsi="Times New Roman" w:cs="Times New Roman"/>
                <w:b/>
                <w:bCs/>
                <w:iCs/>
                <w:color w:val="auto"/>
              </w:rPr>
              <w:t>.</w:t>
            </w:r>
            <w:r>
              <w:rPr>
                <w:rFonts w:ascii="Times New Roman" w:eastAsia="Arial Unicode MS" w:hAnsi="Times New Roman" w:cs="Times New Roman"/>
                <w:b/>
                <w:bCs/>
                <w:iCs/>
                <w:color w:val="auto"/>
              </w:rPr>
              <w:t>12</w:t>
            </w:r>
            <w:r w:rsidR="00F540A0" w:rsidRPr="00F540A0">
              <w:rPr>
                <w:rFonts w:ascii="Times New Roman" w:eastAsia="Arial Unicode MS" w:hAnsi="Times New Roman" w:cs="Times New Roman"/>
                <w:b/>
                <w:bCs/>
                <w:iCs/>
                <w:color w:val="auto"/>
              </w:rPr>
              <w:t>.</w:t>
            </w:r>
            <w:r w:rsidRPr="00F540A0">
              <w:rPr>
                <w:rFonts w:ascii="Times New Roman" w:eastAsia="Arial Unicode MS" w:hAnsi="Times New Roman" w:cs="Times New Roman"/>
                <w:b/>
                <w:bCs/>
                <w:iCs/>
                <w:color w:val="auto"/>
              </w:rPr>
              <w:t>20</w:t>
            </w:r>
            <w:r>
              <w:rPr>
                <w:rFonts w:ascii="Times New Roman" w:eastAsia="Arial Unicode MS" w:hAnsi="Times New Roman" w:cs="Times New Roman"/>
                <w:b/>
                <w:bCs/>
                <w:iCs/>
                <w:color w:val="auto"/>
              </w:rPr>
              <w:t>24</w:t>
            </w:r>
          </w:p>
        </w:tc>
      </w:tr>
      <w:tr w:rsidR="00F85DE5" w:rsidRPr="004B0BFA" w14:paraId="305DD5B5" w14:textId="77777777" w:rsidTr="00E4331F">
        <w:trPr>
          <w:trHeight w:val="602"/>
        </w:trPr>
        <w:tc>
          <w:tcPr>
            <w:tcW w:w="1966" w:type="dxa"/>
            <w:shd w:val="clear" w:color="auto" w:fill="F2F2F2" w:themeFill="background1" w:themeFillShade="F2"/>
          </w:tcPr>
          <w:p w14:paraId="3B1B40B6" w14:textId="77777777" w:rsidR="00F85DE5" w:rsidRPr="00C12BD7" w:rsidRDefault="00F85DE5" w:rsidP="00F85DE5">
            <w:pPr>
              <w:jc w:val="right"/>
              <w:rPr>
                <w:rFonts w:ascii="Arial Narrow" w:eastAsia="Arial Unicode MS" w:hAnsi="Arial Narrow" w:cs="Arial"/>
                <w:b/>
                <w:color w:val="auto"/>
                <w:sz w:val="20"/>
                <w:szCs w:val="20"/>
              </w:rPr>
            </w:pPr>
            <w:r w:rsidRPr="00C12BD7">
              <w:rPr>
                <w:rFonts w:ascii="Arial Narrow" w:eastAsia="Arial Unicode MS" w:hAnsi="Arial Narrow" w:cs="Arial"/>
                <w:b/>
                <w:color w:val="auto"/>
                <w:sz w:val="20"/>
                <w:szCs w:val="20"/>
              </w:rPr>
              <w:t>Tegevuse täpsustus:</w:t>
            </w:r>
          </w:p>
        </w:tc>
        <w:tc>
          <w:tcPr>
            <w:tcW w:w="8363" w:type="dxa"/>
            <w:gridSpan w:val="3"/>
          </w:tcPr>
          <w:p w14:paraId="1F8E479B" w14:textId="4945EF13" w:rsidR="00F85DE5" w:rsidRPr="00E035F3" w:rsidRDefault="003B124A" w:rsidP="00041E41">
            <w:pPr>
              <w:rPr>
                <w:rFonts w:ascii="Arial" w:eastAsia="Arial Unicode MS" w:hAnsi="Arial" w:cs="Arial"/>
                <w:i/>
                <w:color w:val="auto"/>
              </w:rPr>
            </w:pPr>
            <w:r w:rsidRPr="00E035F3">
              <w:rPr>
                <w:rFonts w:ascii="Arial" w:eastAsia="Times New Roman" w:hAnsi="Arial" w:cs="Arial"/>
              </w:rPr>
              <w:t xml:space="preserve">RVK tugiisikuteenuse osutamine </w:t>
            </w:r>
            <w:proofErr w:type="spellStart"/>
            <w:r w:rsidRPr="00E035F3">
              <w:rPr>
                <w:rFonts w:ascii="Arial" w:eastAsia="Times New Roman" w:hAnsi="Arial" w:cs="Arial"/>
              </w:rPr>
              <w:t>KOVides</w:t>
            </w:r>
            <w:proofErr w:type="spellEnd"/>
            <w:r w:rsidRPr="00E035F3">
              <w:rPr>
                <w:rFonts w:ascii="Arial" w:eastAsia="Times New Roman" w:hAnsi="Arial" w:cs="Arial"/>
              </w:rPr>
              <w:t xml:space="preserve">, mis ei ole partneriks projektis. Teenuse tagab SKA hankides selleks teenuseosutaja. Kaitse saajale teenuse osutamise aluseks on </w:t>
            </w:r>
            <w:proofErr w:type="spellStart"/>
            <w:r w:rsidRPr="00E035F3">
              <w:rPr>
                <w:rFonts w:ascii="Arial" w:eastAsia="Times New Roman" w:hAnsi="Arial" w:cs="Arial"/>
              </w:rPr>
              <w:t>KOV-i</w:t>
            </w:r>
            <w:proofErr w:type="spellEnd"/>
            <w:r w:rsidRPr="00E035F3">
              <w:rPr>
                <w:rFonts w:ascii="Arial" w:eastAsia="Times New Roman" w:hAnsi="Arial" w:cs="Arial"/>
              </w:rPr>
              <w:t xml:space="preserve"> või Majutuskeskuse poolne teenusele suunamine.</w:t>
            </w:r>
            <w:r w:rsidRPr="00E035F3">
              <w:rPr>
                <w:rFonts w:ascii="Arial" w:hAnsi="Arial" w:cs="Arial"/>
              </w:rPr>
              <w:t xml:space="preserve"> </w:t>
            </w:r>
            <w:r w:rsidR="00F540A0" w:rsidRPr="00E035F3">
              <w:rPr>
                <w:rFonts w:ascii="Arial" w:hAnsi="Arial" w:cs="Arial"/>
              </w:rPr>
              <w:t xml:space="preserve"> </w:t>
            </w:r>
          </w:p>
        </w:tc>
      </w:tr>
      <w:tr w:rsidR="007A165A" w:rsidRPr="004B0BFA" w14:paraId="5E62AAED" w14:textId="77777777" w:rsidTr="00E4331F">
        <w:trPr>
          <w:trHeight w:val="564"/>
        </w:trPr>
        <w:tc>
          <w:tcPr>
            <w:tcW w:w="1966" w:type="dxa"/>
            <w:shd w:val="clear" w:color="auto" w:fill="auto"/>
          </w:tcPr>
          <w:p w14:paraId="19AD80BC" w14:textId="1AF18525" w:rsidR="007A165A" w:rsidRPr="00C12BD7" w:rsidRDefault="007A165A" w:rsidP="007A165A">
            <w:pPr>
              <w:rPr>
                <w:rFonts w:ascii="Arial Narrow" w:eastAsia="Arial Unicode MS" w:hAnsi="Arial Narrow" w:cs="Arial"/>
                <w:b/>
                <w:color w:val="auto"/>
                <w:sz w:val="20"/>
                <w:szCs w:val="20"/>
              </w:rPr>
            </w:pPr>
            <w:r w:rsidRPr="00C12BD7">
              <w:rPr>
                <w:rFonts w:ascii="Arial Narrow" w:eastAsia="Arial Unicode MS" w:hAnsi="Arial Narrow" w:cs="Arial"/>
                <w:i/>
                <w:noProof/>
                <w:color w:val="auto"/>
                <w:sz w:val="20"/>
                <w:szCs w:val="20"/>
              </w:rPr>
              <w:t>Tegevus</w:t>
            </w:r>
          </w:p>
        </w:tc>
        <w:tc>
          <w:tcPr>
            <w:tcW w:w="4819" w:type="dxa"/>
          </w:tcPr>
          <w:p w14:paraId="4BF25A03" w14:textId="0E468262" w:rsidR="006414D7" w:rsidRPr="00F540A0" w:rsidRDefault="006414D7" w:rsidP="006414D7">
            <w:pPr>
              <w:ind w:left="4"/>
              <w:rPr>
                <w:rFonts w:ascii="Times New Roman" w:eastAsia="Arial Unicode MS" w:hAnsi="Times New Roman" w:cs="Times New Roman"/>
                <w:b/>
                <w:bCs/>
                <w:iCs/>
                <w:color w:val="auto"/>
              </w:rPr>
            </w:pPr>
            <w:r w:rsidRPr="00F540A0">
              <w:rPr>
                <w:rFonts w:ascii="Times New Roman" w:eastAsia="Arial Unicode MS" w:hAnsi="Times New Roman" w:cs="Times New Roman"/>
                <w:b/>
                <w:bCs/>
                <w:iCs/>
                <w:color w:val="auto"/>
              </w:rPr>
              <w:t xml:space="preserve"> Projekti tegevuste kommunikatsioon </w:t>
            </w:r>
            <w:r w:rsidR="006907AD">
              <w:rPr>
                <w:rFonts w:ascii="Times New Roman" w:eastAsia="Arial Unicode MS" w:hAnsi="Times New Roman" w:cs="Times New Roman"/>
                <w:b/>
                <w:bCs/>
                <w:iCs/>
                <w:color w:val="auto"/>
              </w:rPr>
              <w:t>(SKA)</w:t>
            </w:r>
          </w:p>
          <w:p w14:paraId="303071AF" w14:textId="10CCD634" w:rsidR="007A165A" w:rsidRPr="00F540A0" w:rsidRDefault="007A165A" w:rsidP="007A165A">
            <w:pPr>
              <w:ind w:left="4"/>
              <w:rPr>
                <w:rFonts w:ascii="Times New Roman" w:eastAsia="Arial Unicode MS" w:hAnsi="Times New Roman" w:cs="Times New Roman"/>
                <w:b/>
                <w:bCs/>
                <w:iCs/>
                <w:color w:val="auto"/>
              </w:rPr>
            </w:pPr>
          </w:p>
        </w:tc>
        <w:tc>
          <w:tcPr>
            <w:tcW w:w="1560" w:type="dxa"/>
          </w:tcPr>
          <w:p w14:paraId="4D8601B1" w14:textId="7EAE0FF5" w:rsidR="007A165A" w:rsidRPr="00F540A0" w:rsidRDefault="006414D7" w:rsidP="007A165A">
            <w:pPr>
              <w:ind w:left="4"/>
              <w:rPr>
                <w:rFonts w:ascii="Times New Roman" w:eastAsia="Arial Unicode MS" w:hAnsi="Times New Roman" w:cs="Times New Roman"/>
                <w:b/>
                <w:bCs/>
                <w:iCs/>
                <w:color w:val="auto"/>
              </w:rPr>
            </w:pPr>
            <w:r w:rsidRPr="00F540A0">
              <w:rPr>
                <w:rFonts w:ascii="Times New Roman" w:eastAsia="Arial Unicode MS" w:hAnsi="Times New Roman" w:cs="Times New Roman"/>
                <w:b/>
                <w:bCs/>
                <w:iCs/>
                <w:color w:val="auto"/>
              </w:rPr>
              <w:t>01.06.2023</w:t>
            </w:r>
          </w:p>
        </w:tc>
        <w:tc>
          <w:tcPr>
            <w:tcW w:w="1984" w:type="dxa"/>
          </w:tcPr>
          <w:p w14:paraId="28FBC934" w14:textId="76A724E2" w:rsidR="007A165A" w:rsidRPr="00F540A0" w:rsidRDefault="007A165A" w:rsidP="007A165A">
            <w:pPr>
              <w:ind w:left="4"/>
              <w:rPr>
                <w:rFonts w:ascii="Times New Roman" w:eastAsia="Arial Unicode MS" w:hAnsi="Times New Roman" w:cs="Times New Roman"/>
                <w:b/>
                <w:bCs/>
                <w:iCs/>
                <w:color w:val="auto"/>
              </w:rPr>
            </w:pPr>
            <w:r w:rsidRPr="00F540A0">
              <w:rPr>
                <w:rFonts w:ascii="Times New Roman" w:eastAsia="Arial Unicode MS" w:hAnsi="Times New Roman" w:cs="Times New Roman"/>
                <w:b/>
                <w:bCs/>
                <w:iCs/>
                <w:color w:val="auto"/>
              </w:rPr>
              <w:t>3</w:t>
            </w:r>
            <w:r>
              <w:rPr>
                <w:rFonts w:ascii="Times New Roman" w:eastAsia="Arial Unicode MS" w:hAnsi="Times New Roman" w:cs="Times New Roman"/>
                <w:b/>
                <w:bCs/>
                <w:iCs/>
                <w:color w:val="auto"/>
              </w:rPr>
              <w:t>0</w:t>
            </w:r>
            <w:r w:rsidRPr="00F540A0">
              <w:rPr>
                <w:rFonts w:ascii="Times New Roman" w:eastAsia="Arial Unicode MS" w:hAnsi="Times New Roman" w:cs="Times New Roman"/>
                <w:b/>
                <w:bCs/>
                <w:iCs/>
                <w:color w:val="auto"/>
              </w:rPr>
              <w:t>.</w:t>
            </w:r>
            <w:r>
              <w:rPr>
                <w:rFonts w:ascii="Times New Roman" w:eastAsia="Arial Unicode MS" w:hAnsi="Times New Roman" w:cs="Times New Roman"/>
                <w:b/>
                <w:bCs/>
                <w:iCs/>
                <w:color w:val="auto"/>
              </w:rPr>
              <w:t>06</w:t>
            </w:r>
            <w:r w:rsidRPr="00F540A0">
              <w:rPr>
                <w:rFonts w:ascii="Times New Roman" w:eastAsia="Arial Unicode MS" w:hAnsi="Times New Roman" w:cs="Times New Roman"/>
                <w:b/>
                <w:bCs/>
                <w:iCs/>
                <w:color w:val="auto"/>
              </w:rPr>
              <w:t>.2029</w:t>
            </w:r>
          </w:p>
        </w:tc>
      </w:tr>
      <w:tr w:rsidR="007A165A" w:rsidRPr="004B0BFA" w14:paraId="69F79F54" w14:textId="77777777" w:rsidTr="00B1232E">
        <w:trPr>
          <w:trHeight w:val="564"/>
        </w:trPr>
        <w:tc>
          <w:tcPr>
            <w:tcW w:w="1966" w:type="dxa"/>
            <w:shd w:val="clear" w:color="auto" w:fill="F2F2F2" w:themeFill="background1" w:themeFillShade="F2"/>
          </w:tcPr>
          <w:p w14:paraId="211AD6A8" w14:textId="618D9F84" w:rsidR="007A165A" w:rsidRPr="0024770D" w:rsidDel="007A165A" w:rsidRDefault="007A165A" w:rsidP="007A165A">
            <w:pPr>
              <w:rPr>
                <w:rFonts w:ascii="Arial Narrow" w:eastAsia="Arial Unicode MS" w:hAnsi="Arial Narrow" w:cs="Arial"/>
                <w:i/>
                <w:noProof/>
                <w:color w:val="auto"/>
                <w:sz w:val="20"/>
                <w:szCs w:val="20"/>
              </w:rPr>
            </w:pPr>
            <w:r w:rsidRPr="00B1232E">
              <w:rPr>
                <w:rFonts w:ascii="Arial Narrow" w:eastAsia="Arial Unicode MS" w:hAnsi="Arial Narrow" w:cs="Times New Roman"/>
                <w:b/>
                <w:color w:val="auto"/>
                <w:sz w:val="20"/>
                <w:szCs w:val="20"/>
              </w:rPr>
              <w:t>Tegevuse täpsustus:</w:t>
            </w:r>
          </w:p>
        </w:tc>
        <w:tc>
          <w:tcPr>
            <w:tcW w:w="8363" w:type="dxa"/>
            <w:gridSpan w:val="3"/>
          </w:tcPr>
          <w:p w14:paraId="3C60636F" w14:textId="2B06B884" w:rsidR="003B124A" w:rsidRPr="00E035F3" w:rsidRDefault="003B124A" w:rsidP="003B124A">
            <w:pPr>
              <w:rPr>
                <w:rFonts w:ascii="Arial" w:eastAsia="Times New Roman" w:hAnsi="Arial" w:cs="Arial"/>
                <w:color w:val="auto"/>
              </w:rPr>
            </w:pPr>
            <w:r w:rsidRPr="00E035F3">
              <w:rPr>
                <w:rFonts w:ascii="Arial" w:hAnsi="Arial" w:cs="Arial"/>
              </w:rPr>
              <w:t>Projekti ja rahvusvahelise kaitse temaatikat tutvustavate infomaterjalide tootmine, sh tõlkimine, kujundus</w:t>
            </w:r>
            <w:r w:rsidR="00E03A5C" w:rsidRPr="00E035F3">
              <w:rPr>
                <w:rFonts w:ascii="Arial" w:hAnsi="Arial" w:cs="Arial"/>
              </w:rPr>
              <w:t xml:space="preserve">, </w:t>
            </w:r>
            <w:r w:rsidR="00E035F3" w:rsidRPr="00E035F3">
              <w:rPr>
                <w:rFonts w:ascii="Arial" w:hAnsi="Arial" w:cs="Arial"/>
              </w:rPr>
              <w:t xml:space="preserve">töökohtumiste ja </w:t>
            </w:r>
            <w:r w:rsidR="00E03A5C" w:rsidRPr="00E035F3">
              <w:rPr>
                <w:rFonts w:ascii="Arial" w:hAnsi="Arial" w:cs="Arial"/>
              </w:rPr>
              <w:t>infoseminaride korraldamine</w:t>
            </w:r>
            <w:r w:rsidRPr="00E035F3">
              <w:rPr>
                <w:rFonts w:ascii="Arial" w:hAnsi="Arial" w:cs="Arial"/>
              </w:rPr>
              <w:t xml:space="preserve"> jms. </w:t>
            </w:r>
          </w:p>
          <w:p w14:paraId="679C15A7" w14:textId="0D12B5EC" w:rsidR="007A165A" w:rsidRPr="00F540A0" w:rsidDel="007A165A" w:rsidRDefault="007A165A" w:rsidP="00B1232E">
            <w:pPr>
              <w:rPr>
                <w:rFonts w:ascii="Times New Roman" w:eastAsia="Arial Unicode MS" w:hAnsi="Times New Roman" w:cs="Times New Roman"/>
                <w:b/>
                <w:bCs/>
                <w:iCs/>
                <w:color w:val="auto"/>
              </w:rPr>
            </w:pPr>
          </w:p>
        </w:tc>
      </w:tr>
      <w:tr w:rsidR="007A165A" w:rsidRPr="004B0BFA" w14:paraId="6C555135" w14:textId="77777777" w:rsidTr="00E4331F">
        <w:trPr>
          <w:trHeight w:val="564"/>
        </w:trPr>
        <w:tc>
          <w:tcPr>
            <w:tcW w:w="1966" w:type="dxa"/>
            <w:shd w:val="clear" w:color="auto" w:fill="auto"/>
          </w:tcPr>
          <w:p w14:paraId="4B6DC215" w14:textId="1F475E41" w:rsidR="007A165A" w:rsidRPr="00C12BD7" w:rsidRDefault="007A165A" w:rsidP="007A165A">
            <w:pPr>
              <w:rPr>
                <w:rFonts w:ascii="Arial Narrow" w:eastAsia="Arial Unicode MS" w:hAnsi="Arial Narrow" w:cs="Arial"/>
                <w:i/>
                <w:noProof/>
                <w:color w:val="auto"/>
                <w:sz w:val="20"/>
                <w:szCs w:val="20"/>
              </w:rPr>
            </w:pPr>
            <w:r w:rsidRPr="00C12BD7">
              <w:rPr>
                <w:rFonts w:ascii="Arial Narrow" w:eastAsia="Arial Unicode MS" w:hAnsi="Arial Narrow" w:cs="Arial"/>
                <w:i/>
                <w:noProof/>
                <w:color w:val="auto"/>
                <w:sz w:val="20"/>
                <w:szCs w:val="20"/>
              </w:rPr>
              <w:lastRenderedPageBreak/>
              <w:t>Tegevus</w:t>
            </w:r>
          </w:p>
        </w:tc>
        <w:tc>
          <w:tcPr>
            <w:tcW w:w="4819" w:type="dxa"/>
          </w:tcPr>
          <w:p w14:paraId="04F571A3" w14:textId="77777777" w:rsidR="006414D7" w:rsidRPr="00F540A0" w:rsidRDefault="006414D7" w:rsidP="006414D7">
            <w:pPr>
              <w:rPr>
                <w:rFonts w:ascii="Times New Roman" w:eastAsia="Times New Roman" w:hAnsi="Times New Roman" w:cs="Times New Roman"/>
                <w:b/>
                <w:bCs/>
                <w:color w:val="auto"/>
              </w:rPr>
            </w:pPr>
            <w:r w:rsidRPr="00F540A0">
              <w:rPr>
                <w:rFonts w:ascii="Times New Roman" w:hAnsi="Times New Roman" w:cs="Times New Roman"/>
                <w:b/>
                <w:bCs/>
              </w:rPr>
              <w:t xml:space="preserve">RVK tugiisikuteenuse tagamine teistes </w:t>
            </w:r>
            <w:proofErr w:type="spellStart"/>
            <w:r w:rsidRPr="00F540A0">
              <w:rPr>
                <w:rFonts w:ascii="Times New Roman" w:hAnsi="Times New Roman" w:cs="Times New Roman"/>
                <w:b/>
                <w:bCs/>
              </w:rPr>
              <w:t>KOVides</w:t>
            </w:r>
            <w:proofErr w:type="spellEnd"/>
            <w:r>
              <w:rPr>
                <w:rFonts w:ascii="Times New Roman" w:hAnsi="Times New Roman" w:cs="Times New Roman"/>
                <w:b/>
                <w:bCs/>
              </w:rPr>
              <w:t xml:space="preserve"> Majutuskeskuse kaudu</w:t>
            </w:r>
          </w:p>
          <w:p w14:paraId="4CBB75DF" w14:textId="77777777" w:rsidR="007A165A" w:rsidRPr="00F540A0" w:rsidRDefault="007A165A" w:rsidP="007A165A">
            <w:pPr>
              <w:ind w:left="4"/>
              <w:rPr>
                <w:rFonts w:ascii="Times New Roman" w:eastAsia="Arial Unicode MS" w:hAnsi="Times New Roman" w:cs="Times New Roman"/>
                <w:b/>
                <w:bCs/>
                <w:iCs/>
                <w:color w:val="auto"/>
              </w:rPr>
            </w:pPr>
          </w:p>
        </w:tc>
        <w:tc>
          <w:tcPr>
            <w:tcW w:w="1560" w:type="dxa"/>
          </w:tcPr>
          <w:p w14:paraId="4EA5C879" w14:textId="380DDDFF" w:rsidR="007A165A" w:rsidRPr="00F540A0" w:rsidRDefault="006414D7" w:rsidP="007A165A">
            <w:pPr>
              <w:ind w:left="4"/>
              <w:rPr>
                <w:rFonts w:ascii="Times New Roman" w:eastAsia="Arial Unicode MS" w:hAnsi="Times New Roman" w:cs="Times New Roman"/>
                <w:b/>
                <w:bCs/>
                <w:iCs/>
                <w:color w:val="auto"/>
              </w:rPr>
            </w:pPr>
            <w:r>
              <w:rPr>
                <w:rFonts w:ascii="Times New Roman" w:eastAsia="Arial Unicode MS" w:hAnsi="Times New Roman" w:cs="Times New Roman"/>
                <w:b/>
                <w:bCs/>
                <w:iCs/>
                <w:color w:val="auto"/>
              </w:rPr>
              <w:t>01.01.2025</w:t>
            </w:r>
          </w:p>
        </w:tc>
        <w:tc>
          <w:tcPr>
            <w:tcW w:w="1984" w:type="dxa"/>
          </w:tcPr>
          <w:p w14:paraId="4908A957" w14:textId="21842C65" w:rsidR="007A165A" w:rsidRPr="00F540A0" w:rsidRDefault="007A165A" w:rsidP="007A165A">
            <w:pPr>
              <w:ind w:left="4"/>
              <w:rPr>
                <w:rFonts w:ascii="Times New Roman" w:eastAsia="Arial Unicode MS" w:hAnsi="Times New Roman" w:cs="Times New Roman"/>
                <w:b/>
                <w:bCs/>
                <w:iCs/>
                <w:color w:val="auto"/>
              </w:rPr>
            </w:pPr>
            <w:r w:rsidRPr="00F540A0">
              <w:rPr>
                <w:rFonts w:ascii="Times New Roman" w:eastAsia="Arial Unicode MS" w:hAnsi="Times New Roman" w:cs="Times New Roman"/>
                <w:b/>
                <w:bCs/>
                <w:iCs/>
                <w:color w:val="auto"/>
              </w:rPr>
              <w:t>3</w:t>
            </w:r>
            <w:r>
              <w:rPr>
                <w:rFonts w:ascii="Times New Roman" w:eastAsia="Arial Unicode MS" w:hAnsi="Times New Roman" w:cs="Times New Roman"/>
                <w:b/>
                <w:bCs/>
                <w:iCs/>
                <w:color w:val="auto"/>
              </w:rPr>
              <w:t>0</w:t>
            </w:r>
            <w:r w:rsidRPr="00F540A0">
              <w:rPr>
                <w:rFonts w:ascii="Times New Roman" w:eastAsia="Arial Unicode MS" w:hAnsi="Times New Roman" w:cs="Times New Roman"/>
                <w:b/>
                <w:bCs/>
                <w:iCs/>
                <w:color w:val="auto"/>
              </w:rPr>
              <w:t>.</w:t>
            </w:r>
            <w:r>
              <w:rPr>
                <w:rFonts w:ascii="Times New Roman" w:eastAsia="Arial Unicode MS" w:hAnsi="Times New Roman" w:cs="Times New Roman"/>
                <w:b/>
                <w:bCs/>
                <w:iCs/>
                <w:color w:val="auto"/>
              </w:rPr>
              <w:t>06</w:t>
            </w:r>
            <w:r w:rsidRPr="00F540A0">
              <w:rPr>
                <w:rFonts w:ascii="Times New Roman" w:eastAsia="Arial Unicode MS" w:hAnsi="Times New Roman" w:cs="Times New Roman"/>
                <w:b/>
                <w:bCs/>
                <w:iCs/>
                <w:color w:val="auto"/>
              </w:rPr>
              <w:t>.2029</w:t>
            </w:r>
          </w:p>
        </w:tc>
      </w:tr>
      <w:tr w:rsidR="007A165A" w:rsidRPr="002C1C88" w14:paraId="209AA780" w14:textId="77777777" w:rsidTr="00E4331F">
        <w:trPr>
          <w:trHeight w:val="602"/>
        </w:trPr>
        <w:tc>
          <w:tcPr>
            <w:tcW w:w="1966" w:type="dxa"/>
            <w:shd w:val="clear" w:color="auto" w:fill="F2F2F2" w:themeFill="background1" w:themeFillShade="F2"/>
          </w:tcPr>
          <w:p w14:paraId="0A443A8A" w14:textId="77777777" w:rsidR="007A165A" w:rsidRPr="00B1232E" w:rsidRDefault="007A165A" w:rsidP="007A165A">
            <w:pPr>
              <w:jc w:val="right"/>
              <w:rPr>
                <w:rFonts w:ascii="Arial Narrow" w:eastAsia="Arial Unicode MS" w:hAnsi="Arial Narrow" w:cs="Times New Roman"/>
                <w:b/>
                <w:color w:val="auto"/>
                <w:sz w:val="20"/>
                <w:szCs w:val="20"/>
              </w:rPr>
            </w:pPr>
            <w:r w:rsidRPr="00B1232E">
              <w:rPr>
                <w:rFonts w:ascii="Arial Narrow" w:eastAsia="Arial Unicode MS" w:hAnsi="Arial Narrow" w:cs="Times New Roman"/>
                <w:b/>
                <w:color w:val="auto"/>
                <w:sz w:val="20"/>
                <w:szCs w:val="20"/>
              </w:rPr>
              <w:t>Tegevuse täpsustus:</w:t>
            </w:r>
          </w:p>
        </w:tc>
        <w:tc>
          <w:tcPr>
            <w:tcW w:w="8363" w:type="dxa"/>
            <w:gridSpan w:val="3"/>
          </w:tcPr>
          <w:p w14:paraId="76867DF2" w14:textId="71466090" w:rsidR="007A165A" w:rsidRPr="00E035F3" w:rsidRDefault="006414D7" w:rsidP="00AE42CB">
            <w:pPr>
              <w:rPr>
                <w:rFonts w:ascii="Arial" w:eastAsia="Arial Unicode MS" w:hAnsi="Arial" w:cs="Arial"/>
                <w:color w:val="auto"/>
              </w:rPr>
            </w:pPr>
            <w:r w:rsidRPr="00E035F3">
              <w:rPr>
                <w:rFonts w:ascii="Arial" w:eastAsia="Times New Roman" w:hAnsi="Arial" w:cs="Arial"/>
              </w:rPr>
              <w:t xml:space="preserve">RVK tugiisikuteenuse osutamine </w:t>
            </w:r>
            <w:proofErr w:type="spellStart"/>
            <w:r w:rsidRPr="00E035F3">
              <w:rPr>
                <w:rFonts w:ascii="Arial" w:eastAsia="Times New Roman" w:hAnsi="Arial" w:cs="Arial"/>
              </w:rPr>
              <w:t>KOVides</w:t>
            </w:r>
            <w:proofErr w:type="spellEnd"/>
            <w:r w:rsidRPr="00E035F3">
              <w:rPr>
                <w:rFonts w:ascii="Arial" w:eastAsia="Times New Roman" w:hAnsi="Arial" w:cs="Arial"/>
              </w:rPr>
              <w:t xml:space="preserve"> üle</w:t>
            </w:r>
            <w:r w:rsidR="00E24550" w:rsidRPr="00E035F3">
              <w:rPr>
                <w:rFonts w:ascii="Arial" w:eastAsia="Times New Roman" w:hAnsi="Arial" w:cs="Arial"/>
              </w:rPr>
              <w:t>-e</w:t>
            </w:r>
            <w:r w:rsidRPr="00E035F3">
              <w:rPr>
                <w:rFonts w:ascii="Arial" w:eastAsia="Times New Roman" w:hAnsi="Arial" w:cs="Arial"/>
              </w:rPr>
              <w:t xml:space="preserve">estiliselt. Majutuskeskus tagab sihtrühmale vajaliku toe ja nõustamise kaitse saaja uude elukohta kolimisel kaasates vajadusel uue elukoha </w:t>
            </w:r>
            <w:proofErr w:type="spellStart"/>
            <w:r w:rsidRPr="00E035F3">
              <w:rPr>
                <w:rFonts w:ascii="Arial" w:eastAsia="Times New Roman" w:hAnsi="Arial" w:cs="Arial"/>
              </w:rPr>
              <w:t>KOV-i</w:t>
            </w:r>
            <w:proofErr w:type="spellEnd"/>
            <w:r w:rsidRPr="00E035F3">
              <w:rPr>
                <w:rFonts w:ascii="Arial" w:eastAsia="Times New Roman" w:hAnsi="Arial" w:cs="Arial"/>
              </w:rPr>
              <w:t xml:space="preserve">. Teenuse korraldust piloteeritakse 2025. aastal, mis annab võimaluse hinnata, kuidas teenusega liigutakse edasi 2026. aastast. </w:t>
            </w:r>
          </w:p>
        </w:tc>
      </w:tr>
    </w:tbl>
    <w:p w14:paraId="3A2F40F9" w14:textId="5DE03B18" w:rsidR="00C12BD7" w:rsidRPr="002C1C88" w:rsidRDefault="00C12BD7">
      <w:pPr>
        <w:spacing w:after="12"/>
        <w:ind w:left="5" w:right="144" w:hanging="10"/>
        <w:jc w:val="both"/>
        <w:rPr>
          <w:rFonts w:ascii="Times New Roman" w:hAnsi="Times New Roman" w:cs="Times New Roman"/>
          <w:sz w:val="24"/>
          <w:szCs w:val="24"/>
        </w:rPr>
      </w:pPr>
    </w:p>
    <w:p w14:paraId="7E47FDE1" w14:textId="77777777" w:rsidR="009A6499" w:rsidRDefault="009A6499">
      <w:pPr>
        <w:spacing w:after="12"/>
        <w:ind w:left="5" w:right="144" w:hanging="10"/>
        <w:jc w:val="both"/>
      </w:pPr>
    </w:p>
    <w:p w14:paraId="6AEE6B50" w14:textId="540E0DAB" w:rsidR="006F1777" w:rsidRPr="004B0BFA" w:rsidRDefault="00DE039D">
      <w:pPr>
        <w:spacing w:after="12"/>
        <w:ind w:left="5" w:right="144" w:hanging="10"/>
        <w:jc w:val="both"/>
        <w:rPr>
          <w:rFonts w:ascii="Arial Narrow" w:eastAsia="Arial Unicode MS" w:hAnsi="Arial Narrow" w:cs="Arial"/>
        </w:rPr>
      </w:pPr>
      <w:r w:rsidRPr="004B0BFA">
        <w:rPr>
          <w:rFonts w:ascii="Arial Narrow" w:eastAsia="Arial Unicode MS" w:hAnsi="Arial Narrow" w:cs="Arial"/>
          <w:sz w:val="40"/>
        </w:rPr>
        <w:t>7.</w:t>
      </w:r>
      <w:r w:rsidR="008F22DC" w:rsidRPr="004B0BFA">
        <w:rPr>
          <w:rFonts w:ascii="Arial Narrow" w:eastAsia="Arial Unicode MS" w:hAnsi="Arial Narrow" w:cs="Arial"/>
          <w:sz w:val="40"/>
        </w:rPr>
        <w:t>Eelarve</w:t>
      </w:r>
    </w:p>
    <w:p w14:paraId="475C33B4" w14:textId="6B0B4941" w:rsidR="004847B0" w:rsidRPr="00C12BD7" w:rsidRDefault="00485D5C" w:rsidP="00C12BD7">
      <w:pPr>
        <w:spacing w:after="434" w:line="267" w:lineRule="auto"/>
        <w:ind w:left="-5" w:hanging="10"/>
        <w:rPr>
          <w:rFonts w:ascii="Arial Narrow" w:eastAsia="Arial Unicode MS" w:hAnsi="Arial Narrow" w:cs="Arial"/>
          <w:i/>
          <w:sz w:val="20"/>
          <w:szCs w:val="20"/>
        </w:rPr>
      </w:pPr>
      <w:r>
        <w:rPr>
          <w:rFonts w:ascii="Arial Narrow" w:eastAsia="Arial Unicode MS" w:hAnsi="Arial Narrow" w:cs="Arial"/>
          <w:i/>
          <w:sz w:val="20"/>
          <w:szCs w:val="20"/>
        </w:rPr>
        <w:t>S</w:t>
      </w:r>
      <w:r w:rsidR="008F22DC" w:rsidRPr="004B0BFA">
        <w:rPr>
          <w:rFonts w:ascii="Arial Narrow" w:eastAsia="Arial Unicode MS" w:hAnsi="Arial Narrow" w:cs="Arial"/>
          <w:i/>
          <w:sz w:val="20"/>
          <w:szCs w:val="20"/>
        </w:rPr>
        <w:t xml:space="preserve">isestada elluviidavate tegevuste eelarve </w:t>
      </w:r>
    </w:p>
    <w:p w14:paraId="37385942" w14:textId="77777777" w:rsidR="00287F88" w:rsidRPr="004B0BFA" w:rsidRDefault="00C8033F" w:rsidP="00D01B2D">
      <w:pPr>
        <w:spacing w:after="0" w:line="240" w:lineRule="auto"/>
        <w:rPr>
          <w:rFonts w:ascii="Arial Narrow" w:eastAsia="Arial Unicode MS" w:hAnsi="Arial Narrow" w:cs="Arial"/>
          <w:sz w:val="32"/>
        </w:rPr>
      </w:pPr>
      <w:r w:rsidRPr="004B0BFA">
        <w:rPr>
          <w:rFonts w:ascii="Arial Narrow" w:eastAsia="Arial Unicode MS" w:hAnsi="Arial Narrow" w:cs="Arial"/>
          <w:sz w:val="32"/>
        </w:rPr>
        <w:t>Projekti maksumus</w:t>
      </w:r>
    </w:p>
    <w:tbl>
      <w:tblPr>
        <w:tblStyle w:val="Kontuurtabel"/>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14"/>
        <w:gridCol w:w="7247"/>
      </w:tblGrid>
      <w:tr w:rsidR="00C8033F" w:rsidRPr="004B0BFA" w14:paraId="6886041D" w14:textId="77777777" w:rsidTr="003B3D05">
        <w:trPr>
          <w:trHeight w:val="483"/>
        </w:trPr>
        <w:tc>
          <w:tcPr>
            <w:tcW w:w="3114" w:type="dxa"/>
          </w:tcPr>
          <w:p w14:paraId="07C4FCCA" w14:textId="22059A70" w:rsidR="00C8033F" w:rsidRPr="004B0BFA" w:rsidRDefault="00C8033F" w:rsidP="00D01B2D">
            <w:pPr>
              <w:ind w:right="141"/>
              <w:jc w:val="right"/>
              <w:rPr>
                <w:rFonts w:ascii="Arial Narrow" w:eastAsia="Arial Unicode MS" w:hAnsi="Arial Narrow" w:cs="Arial"/>
                <w:sz w:val="20"/>
                <w:szCs w:val="20"/>
              </w:rPr>
            </w:pPr>
            <w:r w:rsidRPr="004B0BFA">
              <w:rPr>
                <w:rFonts w:ascii="Arial Narrow" w:eastAsia="Arial Unicode MS" w:hAnsi="Arial Narrow" w:cs="Arial"/>
                <w:sz w:val="20"/>
                <w:szCs w:val="20"/>
              </w:rPr>
              <w:t>Kogumaksumus (EUR):</w:t>
            </w:r>
            <w:r w:rsidR="00547273">
              <w:rPr>
                <w:rFonts w:ascii="Arial Narrow" w:eastAsia="Arial Unicode MS" w:hAnsi="Arial Narrow" w:cs="Arial"/>
                <w:b/>
                <w:sz w:val="20"/>
                <w:szCs w:val="20"/>
              </w:rPr>
              <w:t xml:space="preserve"> </w:t>
            </w:r>
          </w:p>
        </w:tc>
        <w:tc>
          <w:tcPr>
            <w:tcW w:w="7247" w:type="dxa"/>
          </w:tcPr>
          <w:p w14:paraId="455FC4C8" w14:textId="77777777" w:rsidR="00485D5C" w:rsidRDefault="003B3D05" w:rsidP="00D01B2D">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i/>
                <w:color w:val="808080" w:themeColor="background1" w:themeShade="80"/>
                <w:sz w:val="18"/>
                <w:szCs w:val="18"/>
              </w:rPr>
              <w:t xml:space="preserve">Sisestage projekti eesmärkide saavutamise kogumaksumus </w:t>
            </w:r>
          </w:p>
          <w:p w14:paraId="3CF88539" w14:textId="72E5C739" w:rsidR="00C7634A" w:rsidRDefault="00C7634A" w:rsidP="00D01B2D">
            <w:pPr>
              <w:rPr>
                <w:rFonts w:ascii="Arial Narrow" w:eastAsia="Arial Unicode MS" w:hAnsi="Arial Narrow" w:cs="Arial"/>
                <w:i/>
                <w:color w:val="808080" w:themeColor="background1" w:themeShade="80"/>
                <w:sz w:val="18"/>
                <w:szCs w:val="18"/>
              </w:rPr>
            </w:pPr>
          </w:p>
          <w:p w14:paraId="2B22939F" w14:textId="0EA7F5E2" w:rsidR="00C7634A" w:rsidRPr="004A4E18" w:rsidRDefault="004A4E18" w:rsidP="004354B5">
            <w:pPr>
              <w:rPr>
                <w:rFonts w:ascii="Times New Roman" w:eastAsia="Arial Unicode MS" w:hAnsi="Times New Roman" w:cs="Times New Roman"/>
                <w:b/>
                <w:bCs/>
                <w:iCs/>
                <w:color w:val="808080" w:themeColor="background1" w:themeShade="80"/>
                <w:sz w:val="24"/>
                <w:szCs w:val="24"/>
              </w:rPr>
            </w:pPr>
            <w:r w:rsidRPr="00A17C4E">
              <w:rPr>
                <w:rFonts w:ascii="Times New Roman" w:eastAsia="Arial Unicode MS" w:hAnsi="Times New Roman" w:cs="Times New Roman"/>
                <w:b/>
                <w:bCs/>
                <w:iCs/>
                <w:color w:val="auto"/>
                <w:sz w:val="24"/>
                <w:szCs w:val="24"/>
              </w:rPr>
              <w:t>1 100 000.00</w:t>
            </w:r>
          </w:p>
        </w:tc>
      </w:tr>
      <w:tr w:rsidR="008001F4" w:rsidRPr="004B0BFA" w14:paraId="7CDC0596" w14:textId="77777777" w:rsidTr="00DE039D">
        <w:trPr>
          <w:trHeight w:val="947"/>
        </w:trPr>
        <w:tc>
          <w:tcPr>
            <w:tcW w:w="3114" w:type="dxa"/>
          </w:tcPr>
          <w:p w14:paraId="061EE11F" w14:textId="4C0288FD" w:rsidR="008001F4" w:rsidRPr="004B0BFA" w:rsidRDefault="008001F4" w:rsidP="008001F4">
            <w:pPr>
              <w:ind w:right="141"/>
              <w:jc w:val="right"/>
              <w:rPr>
                <w:rFonts w:ascii="Arial Narrow" w:eastAsia="Arial Unicode MS" w:hAnsi="Arial Narrow" w:cs="Arial"/>
                <w:sz w:val="20"/>
                <w:szCs w:val="20"/>
              </w:rPr>
            </w:pPr>
            <w:r w:rsidRPr="004B0BFA">
              <w:rPr>
                <w:rFonts w:ascii="Arial Narrow" w:eastAsia="Arial Unicode MS" w:hAnsi="Arial Narrow" w:cs="Arial"/>
                <w:sz w:val="20"/>
                <w:szCs w:val="20"/>
              </w:rPr>
              <w:t>Taotletud toetuse määr (%):</w:t>
            </w:r>
          </w:p>
        </w:tc>
        <w:tc>
          <w:tcPr>
            <w:tcW w:w="7247" w:type="dxa"/>
          </w:tcPr>
          <w:p w14:paraId="3D4A214C" w14:textId="6E451312" w:rsidR="00BD715B" w:rsidRPr="004B0BFA" w:rsidRDefault="00BD715B" w:rsidP="008001F4">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i/>
                <w:color w:val="808080" w:themeColor="background1" w:themeShade="80"/>
                <w:sz w:val="18"/>
                <w:szCs w:val="18"/>
              </w:rPr>
              <w:t>Sisestage osakaal abikõlblikest kuludest, mille ulatuses toetusest hüvitamist taotletakse</w:t>
            </w:r>
            <w:r w:rsidR="00485D5C">
              <w:rPr>
                <w:rFonts w:ascii="Arial Narrow" w:eastAsia="Arial Unicode MS" w:hAnsi="Arial Narrow" w:cs="Arial"/>
                <w:i/>
                <w:color w:val="808080" w:themeColor="background1" w:themeShade="80"/>
                <w:sz w:val="18"/>
                <w:szCs w:val="18"/>
              </w:rPr>
              <w:t>. Toetus=EL toetus + riiklik kaasfinantseering</w:t>
            </w:r>
          </w:p>
          <w:p w14:paraId="40F702E2" w14:textId="77777777" w:rsidR="00114456" w:rsidRPr="00082F16" w:rsidRDefault="00114456" w:rsidP="008001F4">
            <w:pPr>
              <w:rPr>
                <w:rFonts w:ascii="Arial Narrow" w:eastAsia="Arial Unicode MS" w:hAnsi="Arial Narrow" w:cs="Arial"/>
                <w:i/>
                <w:color w:val="auto"/>
                <w:sz w:val="18"/>
                <w:szCs w:val="18"/>
              </w:rPr>
            </w:pPr>
          </w:p>
          <w:p w14:paraId="69AF1596" w14:textId="725065C9" w:rsidR="00114456" w:rsidRPr="00AB3E25" w:rsidRDefault="00114456" w:rsidP="008001F4">
            <w:pPr>
              <w:rPr>
                <w:rFonts w:ascii="Times New Roman" w:eastAsia="Arial Unicode MS" w:hAnsi="Times New Roman" w:cs="Times New Roman"/>
                <w:b/>
                <w:bCs/>
                <w:iCs/>
                <w:sz w:val="24"/>
                <w:szCs w:val="24"/>
              </w:rPr>
            </w:pPr>
            <w:r w:rsidRPr="00AB3E25">
              <w:rPr>
                <w:rFonts w:ascii="Times New Roman" w:eastAsia="Arial Unicode MS" w:hAnsi="Times New Roman" w:cs="Times New Roman"/>
                <w:b/>
                <w:bCs/>
                <w:iCs/>
                <w:color w:val="auto"/>
                <w:sz w:val="24"/>
                <w:szCs w:val="24"/>
              </w:rPr>
              <w:t>100%</w:t>
            </w:r>
          </w:p>
        </w:tc>
      </w:tr>
    </w:tbl>
    <w:p w14:paraId="01C68BA8" w14:textId="77777777" w:rsidR="007201BA" w:rsidRDefault="007201BA" w:rsidP="00C12BD7">
      <w:pPr>
        <w:spacing w:after="0" w:line="240" w:lineRule="auto"/>
        <w:rPr>
          <w:rFonts w:ascii="Arial Narrow" w:eastAsia="Arial Unicode MS" w:hAnsi="Arial Narrow" w:cs="Arial"/>
          <w:sz w:val="32"/>
        </w:rPr>
      </w:pPr>
    </w:p>
    <w:p w14:paraId="7BC9753B" w14:textId="1833440E" w:rsidR="00BD715B" w:rsidRPr="00C12BD7" w:rsidRDefault="00C8033F" w:rsidP="00C12BD7">
      <w:pPr>
        <w:spacing w:after="0" w:line="240" w:lineRule="auto"/>
        <w:rPr>
          <w:rFonts w:ascii="Arial Narrow" w:eastAsia="Arial Unicode MS" w:hAnsi="Arial Narrow" w:cs="Arial"/>
        </w:rPr>
      </w:pPr>
      <w:r w:rsidRPr="004B0BFA">
        <w:rPr>
          <w:rFonts w:ascii="Arial Narrow" w:eastAsia="Arial Unicode MS" w:hAnsi="Arial Narrow" w:cs="Arial"/>
          <w:sz w:val="32"/>
        </w:rPr>
        <w:t>Tegevuste eelarve</w:t>
      </w:r>
      <w:r w:rsidR="003E459B">
        <w:rPr>
          <w:rFonts w:ascii="Arial Narrow" w:eastAsia="Arial Unicode MS" w:hAnsi="Arial Narrow" w:cs="Arial"/>
          <w:sz w:val="32"/>
        </w:rPr>
        <w:t xml:space="preserve"> </w:t>
      </w:r>
      <w:r w:rsidR="003E459B" w:rsidRPr="003E459B">
        <w:rPr>
          <w:rFonts w:ascii="Arial Narrow" w:eastAsia="Arial Unicode MS" w:hAnsi="Arial Narrow" w:cs="Arial"/>
          <w:i/>
          <w:color w:val="70AD47" w:themeColor="accent6"/>
          <w:sz w:val="20"/>
          <w:szCs w:val="20"/>
        </w:rPr>
        <w:t>(NB! Peab ühtima „Tegevuskava ja eelarve“ Exceli vormil esitatuga)</w:t>
      </w:r>
    </w:p>
    <w:p w14:paraId="133F7224" w14:textId="78874AA1" w:rsidR="006F1777" w:rsidRPr="004B0BFA" w:rsidRDefault="006F1777">
      <w:pPr>
        <w:tabs>
          <w:tab w:val="center" w:pos="2127"/>
          <w:tab w:val="center" w:pos="4167"/>
        </w:tabs>
        <w:spacing w:after="4" w:line="270" w:lineRule="auto"/>
        <w:rPr>
          <w:rFonts w:ascii="Arial Narrow" w:eastAsia="Arial Unicode MS" w:hAnsi="Arial Narrow" w:cs="Arial"/>
          <w:sz w:val="20"/>
          <w:szCs w:val="20"/>
        </w:rPr>
      </w:pPr>
    </w:p>
    <w:tbl>
      <w:tblPr>
        <w:tblStyle w:val="TableGrid2"/>
        <w:tblW w:w="10347" w:type="dxa"/>
        <w:tblInd w:w="1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7" w:type="dxa"/>
          <w:left w:w="124" w:type="dxa"/>
          <w:bottom w:w="65" w:type="dxa"/>
          <w:right w:w="134" w:type="dxa"/>
        </w:tblCellMar>
        <w:tblLook w:val="04A0" w:firstRow="1" w:lastRow="0" w:firstColumn="1" w:lastColumn="0" w:noHBand="0" w:noVBand="1"/>
      </w:tblPr>
      <w:tblGrid>
        <w:gridCol w:w="7475"/>
        <w:gridCol w:w="2872"/>
      </w:tblGrid>
      <w:tr w:rsidR="007A7F57" w:rsidRPr="004B0BFA" w14:paraId="0B9D3D70" w14:textId="77777777" w:rsidTr="00A3054C">
        <w:trPr>
          <w:trHeight w:val="797"/>
        </w:trPr>
        <w:tc>
          <w:tcPr>
            <w:tcW w:w="7475" w:type="dxa"/>
            <w:shd w:val="clear" w:color="auto" w:fill="BFBFBF" w:themeFill="background1" w:themeFillShade="BF"/>
          </w:tcPr>
          <w:p w14:paraId="3851007A" w14:textId="77777777" w:rsidR="007A7F57" w:rsidRPr="004B0BFA" w:rsidRDefault="007A7F57" w:rsidP="003434CA">
            <w:pPr>
              <w:ind w:left="4"/>
              <w:rPr>
                <w:rFonts w:ascii="Arial Narrow" w:eastAsia="Arial Unicode MS" w:hAnsi="Arial Narrow" w:cs="Arial"/>
                <w:b/>
                <w:sz w:val="20"/>
                <w:szCs w:val="20"/>
              </w:rPr>
            </w:pPr>
            <w:r w:rsidRPr="004B0BFA">
              <w:rPr>
                <w:rFonts w:ascii="Arial Narrow" w:eastAsia="Arial Unicode MS" w:hAnsi="Arial Narrow" w:cs="Arial"/>
                <w:b/>
                <w:sz w:val="20"/>
                <w:szCs w:val="20"/>
              </w:rPr>
              <w:t>Projekti tegevuse nimetus</w:t>
            </w:r>
          </w:p>
          <w:p w14:paraId="009613E7" w14:textId="71A383A5" w:rsidR="007A7F57" w:rsidRPr="004B0BFA" w:rsidRDefault="007A7F57" w:rsidP="003434CA">
            <w:pPr>
              <w:ind w:left="4"/>
              <w:rPr>
                <w:rFonts w:ascii="Arial Narrow" w:eastAsia="Arial Unicode MS" w:hAnsi="Arial Narrow" w:cs="Arial"/>
                <w:sz w:val="20"/>
                <w:szCs w:val="20"/>
              </w:rPr>
            </w:pPr>
            <w:r>
              <w:rPr>
                <w:rFonts w:ascii="Arial Narrow" w:eastAsia="Arial Unicode MS" w:hAnsi="Arial Narrow" w:cs="Arial"/>
                <w:i/>
                <w:color w:val="808080" w:themeColor="background1" w:themeShade="80"/>
                <w:sz w:val="18"/>
                <w:szCs w:val="18"/>
              </w:rPr>
              <w:t>L</w:t>
            </w:r>
            <w:r w:rsidRPr="004B0BFA">
              <w:rPr>
                <w:rFonts w:ascii="Arial Narrow" w:eastAsia="Arial Unicode MS" w:hAnsi="Arial Narrow" w:cs="Arial"/>
                <w:i/>
                <w:color w:val="808080" w:themeColor="background1" w:themeShade="80"/>
                <w:sz w:val="18"/>
                <w:szCs w:val="18"/>
              </w:rPr>
              <w:t>ehel "</w:t>
            </w:r>
            <w:r>
              <w:rPr>
                <w:rFonts w:ascii="Arial Narrow" w:eastAsia="Arial Unicode MS" w:hAnsi="Arial Narrow" w:cs="Arial"/>
                <w:i/>
                <w:color w:val="808080" w:themeColor="background1" w:themeShade="80"/>
                <w:sz w:val="18"/>
                <w:szCs w:val="18"/>
              </w:rPr>
              <w:t xml:space="preserve">6. </w:t>
            </w:r>
            <w:r w:rsidRPr="004B0BFA">
              <w:rPr>
                <w:rFonts w:ascii="Arial Narrow" w:eastAsia="Arial Unicode MS" w:hAnsi="Arial Narrow" w:cs="Arial"/>
                <w:i/>
                <w:color w:val="808080" w:themeColor="background1" w:themeShade="80"/>
                <w:sz w:val="18"/>
                <w:szCs w:val="18"/>
              </w:rPr>
              <w:t xml:space="preserve">Tegevused" sisestatud projekti tegevuse sisule vastav </w:t>
            </w:r>
            <w:r>
              <w:rPr>
                <w:rFonts w:ascii="Arial Narrow" w:eastAsia="Arial Unicode MS" w:hAnsi="Arial Narrow" w:cs="Arial"/>
                <w:i/>
                <w:color w:val="808080" w:themeColor="background1" w:themeShade="80"/>
                <w:sz w:val="18"/>
                <w:szCs w:val="18"/>
              </w:rPr>
              <w:t>eelarve</w:t>
            </w:r>
          </w:p>
        </w:tc>
        <w:tc>
          <w:tcPr>
            <w:tcW w:w="2872" w:type="dxa"/>
            <w:shd w:val="clear" w:color="auto" w:fill="BFBFBF" w:themeFill="background1" w:themeFillShade="BF"/>
          </w:tcPr>
          <w:p w14:paraId="6854C84C" w14:textId="76F480B0" w:rsidR="007A7F57" w:rsidRPr="004B0BFA" w:rsidRDefault="007A7F57" w:rsidP="00336D98">
            <w:pPr>
              <w:jc w:val="right"/>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Abikõlblik summa </w:t>
            </w:r>
          </w:p>
          <w:p w14:paraId="4680DAF5" w14:textId="184E24A2" w:rsidR="007A7F57" w:rsidRPr="004B0BFA" w:rsidRDefault="007A7F57" w:rsidP="00336D98">
            <w:pPr>
              <w:jc w:val="right"/>
              <w:rPr>
                <w:rFonts w:ascii="Arial Narrow" w:eastAsia="Arial Unicode MS" w:hAnsi="Arial Narrow" w:cs="Arial"/>
                <w:b/>
                <w:sz w:val="20"/>
                <w:szCs w:val="20"/>
              </w:rPr>
            </w:pPr>
            <w:r w:rsidRPr="004B0BFA">
              <w:rPr>
                <w:rFonts w:ascii="Arial Narrow" w:eastAsia="Arial Unicode MS" w:hAnsi="Arial Narrow" w:cs="Arial"/>
                <w:b/>
                <w:sz w:val="20"/>
                <w:szCs w:val="20"/>
              </w:rPr>
              <w:t>(EUR)</w:t>
            </w:r>
            <w:r>
              <w:rPr>
                <w:rFonts w:ascii="Arial Narrow" w:eastAsia="Arial Unicode MS" w:hAnsi="Arial Narrow" w:cs="Arial"/>
                <w:b/>
                <w:sz w:val="20"/>
                <w:szCs w:val="20"/>
              </w:rPr>
              <w:t xml:space="preserve"> </w:t>
            </w:r>
          </w:p>
          <w:p w14:paraId="7228359A" w14:textId="132FFF7D" w:rsidR="007A7F57" w:rsidRPr="004B0BFA" w:rsidRDefault="007A7F57" w:rsidP="00336D98">
            <w:pPr>
              <w:jc w:val="right"/>
              <w:rPr>
                <w:rFonts w:ascii="Arial Narrow" w:eastAsia="Arial Unicode MS" w:hAnsi="Arial Narrow" w:cs="Arial"/>
                <w:sz w:val="20"/>
                <w:szCs w:val="20"/>
              </w:rPr>
            </w:pPr>
            <w:r w:rsidRPr="004B0BFA">
              <w:rPr>
                <w:rFonts w:ascii="Arial Narrow" w:eastAsia="Arial Unicode MS" w:hAnsi="Arial Narrow" w:cs="Arial"/>
                <w:i/>
                <w:color w:val="808080" w:themeColor="background1" w:themeShade="80"/>
                <w:sz w:val="18"/>
                <w:szCs w:val="18"/>
              </w:rPr>
              <w:t>Sisestage tegevuse raames toetusest rahastamiseks kõlblikud kulud.</w:t>
            </w:r>
          </w:p>
        </w:tc>
      </w:tr>
      <w:tr w:rsidR="00BA58B0" w:rsidRPr="004B0BFA" w14:paraId="0B89DB20" w14:textId="77777777" w:rsidTr="00E46B24">
        <w:trPr>
          <w:trHeight w:val="527"/>
        </w:trPr>
        <w:tc>
          <w:tcPr>
            <w:tcW w:w="10347" w:type="dxa"/>
            <w:gridSpan w:val="2"/>
            <w:shd w:val="clear" w:color="auto" w:fill="F2F2F2" w:themeFill="background1" w:themeFillShade="F2"/>
            <w:vAlign w:val="bottom"/>
          </w:tcPr>
          <w:p w14:paraId="2A4A9D86" w14:textId="054B9827" w:rsidR="00BA58B0" w:rsidRPr="004B0BFA" w:rsidRDefault="00BA58B0" w:rsidP="00E46B24">
            <w:pPr>
              <w:rPr>
                <w:rFonts w:ascii="Arial Narrow" w:eastAsia="Arial Unicode MS" w:hAnsi="Arial Narrow" w:cs="Arial"/>
                <w:sz w:val="20"/>
                <w:szCs w:val="20"/>
              </w:rPr>
            </w:pPr>
            <w:r w:rsidRPr="004B0BFA">
              <w:rPr>
                <w:rFonts w:ascii="Arial Narrow" w:eastAsia="Arial Unicode MS" w:hAnsi="Arial Narrow" w:cs="Arial"/>
                <w:b/>
                <w:sz w:val="20"/>
                <w:szCs w:val="20"/>
              </w:rPr>
              <w:t xml:space="preserve">Projekti väljund </w:t>
            </w:r>
            <w:r w:rsidR="0021717F">
              <w:rPr>
                <w:rFonts w:ascii="Arial Narrow" w:eastAsia="Arial Unicode MS" w:hAnsi="Arial Narrow" w:cs="Arial"/>
                <w:i/>
                <w:color w:val="808080" w:themeColor="background1" w:themeShade="80"/>
                <w:sz w:val="18"/>
                <w:szCs w:val="18"/>
              </w:rPr>
              <w:t>Sama, mis</w:t>
            </w:r>
            <w:r w:rsidR="007F08C5">
              <w:rPr>
                <w:rFonts w:ascii="Arial Narrow" w:eastAsia="Arial Unicode MS" w:hAnsi="Arial Narrow" w:cs="Arial"/>
                <w:i/>
                <w:color w:val="808080" w:themeColor="background1" w:themeShade="80"/>
                <w:sz w:val="18"/>
                <w:szCs w:val="18"/>
              </w:rPr>
              <w:t xml:space="preserve"> </w:t>
            </w:r>
            <w:r w:rsidRPr="004B0BFA">
              <w:rPr>
                <w:rFonts w:ascii="Arial Narrow" w:eastAsia="Arial Unicode MS" w:hAnsi="Arial Narrow" w:cs="Arial"/>
                <w:i/>
                <w:color w:val="808080" w:themeColor="background1" w:themeShade="80"/>
                <w:sz w:val="18"/>
                <w:szCs w:val="18"/>
              </w:rPr>
              <w:t>sisu lehel</w:t>
            </w:r>
            <w:r w:rsidR="00485D5C">
              <w:rPr>
                <w:rFonts w:ascii="Arial Narrow" w:eastAsia="Arial Unicode MS" w:hAnsi="Arial Narrow" w:cs="Arial"/>
                <w:i/>
                <w:color w:val="808080" w:themeColor="background1" w:themeShade="80"/>
                <w:sz w:val="18"/>
                <w:szCs w:val="18"/>
              </w:rPr>
              <w:t>.</w:t>
            </w:r>
          </w:p>
        </w:tc>
      </w:tr>
      <w:tr w:rsidR="004A29B3" w:rsidRPr="005E1250" w14:paraId="698F0C6E" w14:textId="77777777" w:rsidTr="00F51250">
        <w:trPr>
          <w:trHeight w:val="430"/>
        </w:trPr>
        <w:tc>
          <w:tcPr>
            <w:tcW w:w="7475" w:type="dxa"/>
          </w:tcPr>
          <w:p w14:paraId="75D1F292" w14:textId="77777777" w:rsidR="004A29B3" w:rsidRDefault="004A29B3" w:rsidP="00A7227D">
            <w:pPr>
              <w:rPr>
                <w:rFonts w:ascii="Arial Narrow" w:eastAsia="Arial Unicode MS" w:hAnsi="Arial Narrow" w:cs="Arial"/>
                <w:i/>
                <w:color w:val="808080" w:themeColor="background1" w:themeShade="80"/>
                <w:sz w:val="18"/>
                <w:szCs w:val="18"/>
              </w:rPr>
            </w:pPr>
            <w:bookmarkStart w:id="3" w:name="_Hlk11152152"/>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eelmises punktis</w:t>
            </w:r>
            <w:r w:rsidRPr="004B0BFA">
              <w:rPr>
                <w:rFonts w:ascii="Arial Narrow" w:eastAsia="Arial Unicode MS" w:hAnsi="Arial Narrow" w:cs="Arial"/>
                <w:i/>
                <w:color w:val="808080" w:themeColor="background1" w:themeShade="80"/>
                <w:sz w:val="18"/>
                <w:szCs w:val="18"/>
              </w:rPr>
              <w:t xml:space="preserve"> sisestatud </w:t>
            </w:r>
            <w:r>
              <w:rPr>
                <w:rFonts w:ascii="Arial Narrow" w:eastAsia="Arial Unicode MS" w:hAnsi="Arial Narrow" w:cs="Arial"/>
                <w:i/>
                <w:color w:val="808080" w:themeColor="background1" w:themeShade="80"/>
                <w:sz w:val="18"/>
                <w:szCs w:val="18"/>
              </w:rPr>
              <w:t>tegevused, iga tegevus eraldi real)</w:t>
            </w:r>
          </w:p>
          <w:p w14:paraId="32474B1B" w14:textId="77777777" w:rsidR="00AB3E25" w:rsidRDefault="00AB3E25" w:rsidP="00A7227D">
            <w:pPr>
              <w:rPr>
                <w:rFonts w:ascii="Arial Narrow" w:eastAsia="Arial Unicode MS" w:hAnsi="Arial Narrow" w:cs="Arial"/>
                <w:b/>
                <w:i/>
                <w:color w:val="808080" w:themeColor="background1" w:themeShade="80"/>
                <w:sz w:val="18"/>
                <w:szCs w:val="18"/>
              </w:rPr>
            </w:pPr>
          </w:p>
          <w:p w14:paraId="43E150BD" w14:textId="6DA87F87" w:rsidR="00AB3E25" w:rsidRPr="00AB3E25" w:rsidRDefault="00AB3E25" w:rsidP="00A7227D">
            <w:pPr>
              <w:rPr>
                <w:rFonts w:ascii="Times New Roman" w:eastAsia="Arial Unicode MS" w:hAnsi="Times New Roman" w:cs="Times New Roman"/>
                <w:b/>
                <w:iCs/>
                <w:sz w:val="24"/>
                <w:szCs w:val="24"/>
              </w:rPr>
            </w:pPr>
            <w:r w:rsidRPr="00AB3E25">
              <w:rPr>
                <w:rFonts w:ascii="Times New Roman" w:eastAsia="Arial Unicode MS" w:hAnsi="Times New Roman" w:cs="Times New Roman"/>
                <w:b/>
                <w:iCs/>
                <w:color w:val="auto"/>
                <w:sz w:val="24"/>
                <w:szCs w:val="24"/>
              </w:rPr>
              <w:t xml:space="preserve">Projekti </w:t>
            </w:r>
            <w:r w:rsidR="004354B5">
              <w:rPr>
                <w:rFonts w:ascii="Times New Roman" w:eastAsia="Arial Unicode MS" w:hAnsi="Times New Roman" w:cs="Times New Roman"/>
                <w:b/>
                <w:iCs/>
                <w:color w:val="auto"/>
                <w:sz w:val="24"/>
                <w:szCs w:val="24"/>
              </w:rPr>
              <w:t>koordineerimine</w:t>
            </w:r>
            <w:r w:rsidR="009659E8">
              <w:rPr>
                <w:rFonts w:ascii="Times New Roman" w:eastAsia="Arial Unicode MS" w:hAnsi="Times New Roman" w:cs="Times New Roman"/>
                <w:b/>
                <w:iCs/>
                <w:color w:val="auto"/>
                <w:sz w:val="24"/>
                <w:szCs w:val="24"/>
              </w:rPr>
              <w:t xml:space="preserve"> (SKA)</w:t>
            </w:r>
          </w:p>
        </w:tc>
        <w:tc>
          <w:tcPr>
            <w:tcW w:w="2872" w:type="dxa"/>
          </w:tcPr>
          <w:p w14:paraId="234B0FFA" w14:textId="69870C43" w:rsidR="009659E8" w:rsidRPr="00A17C4E" w:rsidRDefault="00876230" w:rsidP="009659E8">
            <w:pPr>
              <w:jc w:val="right"/>
              <w:rPr>
                <w:rFonts w:ascii="Times New Roman" w:eastAsia="Times New Roman" w:hAnsi="Times New Roman" w:cs="Times New Roman"/>
                <w:b/>
                <w:bCs/>
                <w:color w:val="auto"/>
                <w:sz w:val="24"/>
                <w:szCs w:val="24"/>
              </w:rPr>
            </w:pPr>
            <w:r>
              <w:rPr>
                <w:rFonts w:ascii="Times New Roman" w:hAnsi="Times New Roman" w:cs="Times New Roman"/>
                <w:b/>
                <w:bCs/>
                <w:sz w:val="24"/>
                <w:szCs w:val="24"/>
              </w:rPr>
              <w:t>206 173,41</w:t>
            </w:r>
          </w:p>
          <w:p w14:paraId="35E33C5A" w14:textId="6EECF1A6" w:rsidR="004A29B3" w:rsidRPr="00AF21AB" w:rsidRDefault="004A29B3" w:rsidP="002C6AAD">
            <w:pPr>
              <w:jc w:val="right"/>
              <w:rPr>
                <w:rFonts w:ascii="Times New Roman" w:eastAsia="Times New Roman" w:hAnsi="Times New Roman" w:cs="Times New Roman"/>
                <w:b/>
                <w:bCs/>
                <w:color w:val="auto"/>
                <w:sz w:val="24"/>
                <w:szCs w:val="24"/>
              </w:rPr>
            </w:pPr>
          </w:p>
        </w:tc>
      </w:tr>
    </w:tbl>
    <w:p w14:paraId="294D76FF" w14:textId="77777777" w:rsidR="001A56CF" w:rsidRDefault="001A56CF">
      <w:r>
        <w:br w:type="page"/>
      </w:r>
    </w:p>
    <w:tbl>
      <w:tblPr>
        <w:tblStyle w:val="TableGrid2"/>
        <w:tblW w:w="10347" w:type="dxa"/>
        <w:tblInd w:w="1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7" w:type="dxa"/>
          <w:left w:w="124" w:type="dxa"/>
          <w:bottom w:w="65" w:type="dxa"/>
          <w:right w:w="134" w:type="dxa"/>
        </w:tblCellMar>
        <w:tblLook w:val="04A0" w:firstRow="1" w:lastRow="0" w:firstColumn="1" w:lastColumn="0" w:noHBand="0" w:noVBand="1"/>
      </w:tblPr>
      <w:tblGrid>
        <w:gridCol w:w="1754"/>
        <w:gridCol w:w="5721"/>
        <w:gridCol w:w="2872"/>
      </w:tblGrid>
      <w:tr w:rsidR="00BA58B0" w:rsidRPr="004B0BFA" w14:paraId="0F204A10" w14:textId="77777777" w:rsidTr="000555B3">
        <w:trPr>
          <w:trHeight w:val="855"/>
        </w:trPr>
        <w:tc>
          <w:tcPr>
            <w:tcW w:w="1754" w:type="dxa"/>
            <w:shd w:val="clear" w:color="auto" w:fill="F2F2F2" w:themeFill="background1" w:themeFillShade="F2"/>
          </w:tcPr>
          <w:p w14:paraId="2FDCB998" w14:textId="744C2C54" w:rsidR="00BA58B0" w:rsidRPr="004B0BFA" w:rsidRDefault="00BA58B0" w:rsidP="007A7F57">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lastRenderedPageBreak/>
              <w:t>Eelarve re</w:t>
            </w:r>
            <w:r w:rsidR="007A7F57">
              <w:rPr>
                <w:rFonts w:ascii="Arial Narrow" w:eastAsia="Arial Unicode MS" w:hAnsi="Arial Narrow" w:cs="Arial"/>
                <w:b/>
                <w:sz w:val="20"/>
                <w:szCs w:val="20"/>
              </w:rPr>
              <w:t xml:space="preserve">a </w:t>
            </w:r>
            <w:r w:rsidRPr="004B0BFA">
              <w:rPr>
                <w:rFonts w:ascii="Arial Narrow" w:eastAsia="Arial Unicode MS" w:hAnsi="Arial Narrow" w:cs="Arial"/>
                <w:b/>
                <w:sz w:val="20"/>
                <w:szCs w:val="20"/>
              </w:rPr>
              <w:t>täpsustus:</w:t>
            </w:r>
          </w:p>
        </w:tc>
        <w:tc>
          <w:tcPr>
            <w:tcW w:w="8593" w:type="dxa"/>
            <w:gridSpan w:val="2"/>
          </w:tcPr>
          <w:p w14:paraId="7A021E09" w14:textId="636531BB" w:rsidR="008028A7" w:rsidRPr="00E035F3" w:rsidDel="008028A7" w:rsidRDefault="00BA58B0" w:rsidP="009659E8">
            <w:pPr>
              <w:jc w:val="both"/>
              <w:rPr>
                <w:rFonts w:ascii="Arial" w:hAnsi="Arial" w:cs="Arial"/>
                <w:sz w:val="24"/>
                <w:szCs w:val="24"/>
              </w:rPr>
            </w:pPr>
            <w:r w:rsidRPr="00E035F3">
              <w:rPr>
                <w:rFonts w:ascii="Arial" w:eastAsia="Arial Unicode MS" w:hAnsi="Arial" w:cs="Arial"/>
                <w:i/>
                <w:color w:val="auto"/>
                <w:sz w:val="18"/>
                <w:szCs w:val="18"/>
              </w:rPr>
              <w:t>Täpsustage tegevuse sisu</w:t>
            </w:r>
            <w:r w:rsidR="000555B3" w:rsidRPr="00E035F3">
              <w:rPr>
                <w:rFonts w:ascii="Arial" w:eastAsia="Arial Unicode MS" w:hAnsi="Arial" w:cs="Arial"/>
                <w:i/>
                <w:color w:val="auto"/>
                <w:sz w:val="18"/>
                <w:szCs w:val="18"/>
              </w:rPr>
              <w:t xml:space="preserve"> (sama, mis Exceli vormil)</w:t>
            </w:r>
          </w:p>
          <w:p w14:paraId="1E4BAAD9" w14:textId="14C5FE17" w:rsidR="008028A7" w:rsidRPr="00E035F3" w:rsidRDefault="008028A7" w:rsidP="00AE42CB">
            <w:pPr>
              <w:jc w:val="both"/>
              <w:rPr>
                <w:rFonts w:ascii="Arial" w:hAnsi="Arial" w:cs="Arial"/>
                <w:i/>
                <w:iCs/>
                <w:sz w:val="20"/>
                <w:szCs w:val="20"/>
              </w:rPr>
            </w:pPr>
          </w:p>
          <w:p w14:paraId="08827071" w14:textId="0A126CA0" w:rsidR="00253D35" w:rsidRPr="00E035F3" w:rsidRDefault="004B620C" w:rsidP="004B620C">
            <w:pPr>
              <w:jc w:val="both"/>
              <w:rPr>
                <w:rFonts w:ascii="Arial Narrow" w:eastAsia="Arial Unicode MS" w:hAnsi="Arial Narrow" w:cs="Arial"/>
                <w:iCs/>
                <w:color w:val="auto"/>
              </w:rPr>
            </w:pPr>
            <w:r w:rsidRPr="00E035F3">
              <w:rPr>
                <w:rFonts w:ascii="Arial" w:eastAsia="Arial Unicode MS" w:hAnsi="Arial" w:cs="Arial"/>
                <w:iCs/>
                <w:color w:val="auto"/>
              </w:rPr>
              <w:t xml:space="preserve">Projektijuhi tööjõukulu ja muud </w:t>
            </w:r>
            <w:proofErr w:type="spellStart"/>
            <w:r w:rsidRPr="00E035F3">
              <w:rPr>
                <w:rFonts w:ascii="Arial" w:eastAsia="Arial Unicode MS" w:hAnsi="Arial" w:cs="Arial"/>
                <w:iCs/>
                <w:color w:val="auto"/>
              </w:rPr>
              <w:t>tööülessanetega</w:t>
            </w:r>
            <w:proofErr w:type="spellEnd"/>
            <w:r w:rsidRPr="00E035F3">
              <w:rPr>
                <w:rFonts w:ascii="Arial" w:eastAsia="Arial Unicode MS" w:hAnsi="Arial" w:cs="Arial"/>
                <w:iCs/>
                <w:color w:val="auto"/>
              </w:rPr>
              <w:t xml:space="preserve"> kaasnevad kulud.</w:t>
            </w:r>
          </w:p>
        </w:tc>
      </w:tr>
      <w:tr w:rsidR="004A29B3" w:rsidRPr="004B0BFA" w14:paraId="27F07ADA" w14:textId="77777777" w:rsidTr="00687EE5">
        <w:trPr>
          <w:trHeight w:val="437"/>
        </w:trPr>
        <w:tc>
          <w:tcPr>
            <w:tcW w:w="7475" w:type="dxa"/>
            <w:gridSpan w:val="2"/>
          </w:tcPr>
          <w:p w14:paraId="7A478165" w14:textId="77777777" w:rsidR="004A29B3" w:rsidRDefault="004A29B3" w:rsidP="00E46B24">
            <w:pPr>
              <w:rPr>
                <w:rFonts w:ascii="Arial Narrow" w:eastAsia="Arial Unicode MS" w:hAnsi="Arial Narrow" w:cs="Arial"/>
                <w:i/>
                <w:color w:val="808080" w:themeColor="background1" w:themeShade="80"/>
                <w:sz w:val="18"/>
                <w:szCs w:val="18"/>
              </w:rPr>
            </w:pPr>
            <w:bookmarkStart w:id="4" w:name="_Hlk126828819"/>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p w14:paraId="7774E776" w14:textId="77777777" w:rsidR="00AB3E25" w:rsidRDefault="00AB3E25" w:rsidP="00E46B24">
            <w:pPr>
              <w:rPr>
                <w:rFonts w:ascii="Arial Narrow" w:eastAsia="Arial Unicode MS" w:hAnsi="Arial Narrow" w:cs="Arial"/>
                <w:i/>
                <w:color w:val="808080" w:themeColor="background1" w:themeShade="80"/>
                <w:sz w:val="18"/>
                <w:szCs w:val="18"/>
              </w:rPr>
            </w:pPr>
          </w:p>
          <w:p w14:paraId="152600F0" w14:textId="595508DA" w:rsidR="00C83714" w:rsidRPr="00F85DE5" w:rsidRDefault="00C83714" w:rsidP="00C83714">
            <w:pPr>
              <w:rPr>
                <w:rFonts w:ascii="Times New Roman" w:eastAsia="Times New Roman" w:hAnsi="Times New Roman" w:cs="Times New Roman"/>
                <w:b/>
                <w:bCs/>
                <w:color w:val="auto"/>
              </w:rPr>
            </w:pPr>
            <w:r w:rsidRPr="00F85DE5">
              <w:rPr>
                <w:rFonts w:ascii="Times New Roman" w:hAnsi="Times New Roman" w:cs="Times New Roman"/>
                <w:b/>
                <w:bCs/>
              </w:rPr>
              <w:t>RVK tugiisikuteenuse tagamine Tallinna</w:t>
            </w:r>
            <w:r>
              <w:rPr>
                <w:rFonts w:ascii="Times New Roman" w:hAnsi="Times New Roman" w:cs="Times New Roman"/>
                <w:b/>
                <w:bCs/>
              </w:rPr>
              <w:t>s</w:t>
            </w:r>
          </w:p>
          <w:p w14:paraId="71EE7F77" w14:textId="2F20B755" w:rsidR="00AB3E25" w:rsidRPr="00AB3E25" w:rsidRDefault="00AB3E25" w:rsidP="00E46B24">
            <w:pPr>
              <w:rPr>
                <w:rFonts w:ascii="Times New Roman" w:eastAsia="Arial Unicode MS" w:hAnsi="Times New Roman" w:cs="Times New Roman"/>
                <w:b/>
                <w:bCs/>
                <w:iCs/>
                <w:color w:val="auto"/>
                <w:sz w:val="24"/>
                <w:szCs w:val="24"/>
              </w:rPr>
            </w:pPr>
          </w:p>
          <w:p w14:paraId="7094FD8D" w14:textId="5AE0822B" w:rsidR="00AB3E25" w:rsidRPr="004B0BFA" w:rsidRDefault="00AB3E25" w:rsidP="00E46B24">
            <w:pPr>
              <w:rPr>
                <w:rFonts w:ascii="Arial Narrow" w:eastAsia="Arial Unicode MS" w:hAnsi="Arial Narrow" w:cs="Arial"/>
                <w:i/>
                <w:color w:val="808080" w:themeColor="background1" w:themeShade="80"/>
                <w:sz w:val="18"/>
                <w:szCs w:val="18"/>
              </w:rPr>
            </w:pPr>
          </w:p>
        </w:tc>
        <w:tc>
          <w:tcPr>
            <w:tcW w:w="2872" w:type="dxa"/>
          </w:tcPr>
          <w:p w14:paraId="70247EDD" w14:textId="34EEB957" w:rsidR="001D1AA7" w:rsidRDefault="001D1AA7" w:rsidP="001D1AA7">
            <w:pPr>
              <w:jc w:val="right"/>
              <w:rPr>
                <w:rFonts w:ascii="Arial" w:eastAsia="Times New Roman" w:hAnsi="Arial" w:cs="Arial"/>
                <w:b/>
                <w:bCs/>
                <w:color w:val="auto"/>
                <w:sz w:val="20"/>
                <w:szCs w:val="20"/>
              </w:rPr>
            </w:pPr>
          </w:p>
          <w:p w14:paraId="1371B4B8" w14:textId="77777777" w:rsidR="001D1AA7" w:rsidRPr="00A17C4E" w:rsidRDefault="001D1AA7" w:rsidP="001D1AA7">
            <w:pPr>
              <w:jc w:val="right"/>
              <w:rPr>
                <w:rFonts w:ascii="Times New Roman" w:eastAsia="Times New Roman" w:hAnsi="Times New Roman" w:cs="Times New Roman"/>
                <w:b/>
                <w:bCs/>
                <w:color w:val="auto"/>
                <w:sz w:val="24"/>
                <w:szCs w:val="24"/>
              </w:rPr>
            </w:pPr>
            <w:r w:rsidRPr="00A17C4E">
              <w:rPr>
                <w:rFonts w:ascii="Times New Roman" w:hAnsi="Times New Roman" w:cs="Times New Roman"/>
                <w:b/>
                <w:bCs/>
                <w:sz w:val="24"/>
                <w:szCs w:val="24"/>
              </w:rPr>
              <w:t>210 733,88</w:t>
            </w:r>
          </w:p>
          <w:p w14:paraId="32F2CEB3" w14:textId="6DFEAE7B" w:rsidR="004A29B3" w:rsidRPr="00AF21AB" w:rsidRDefault="004A29B3" w:rsidP="00AF21AB">
            <w:pPr>
              <w:jc w:val="right"/>
              <w:rPr>
                <w:rFonts w:ascii="Times New Roman" w:eastAsia="Times New Roman" w:hAnsi="Times New Roman" w:cs="Times New Roman"/>
                <w:b/>
                <w:bCs/>
                <w:color w:val="auto"/>
                <w:sz w:val="24"/>
                <w:szCs w:val="24"/>
              </w:rPr>
            </w:pPr>
          </w:p>
        </w:tc>
      </w:tr>
      <w:tr w:rsidR="00BA58B0" w:rsidRPr="004B0BFA" w14:paraId="7FAA1F7F" w14:textId="77777777" w:rsidTr="000555B3">
        <w:trPr>
          <w:trHeight w:val="694"/>
        </w:trPr>
        <w:tc>
          <w:tcPr>
            <w:tcW w:w="1754" w:type="dxa"/>
            <w:shd w:val="clear" w:color="auto" w:fill="F2F2F2" w:themeFill="background1" w:themeFillShade="F2"/>
          </w:tcPr>
          <w:p w14:paraId="7132F404" w14:textId="243C001F" w:rsidR="00BA58B0" w:rsidRPr="004B0BFA" w:rsidRDefault="00BA58B0" w:rsidP="007A7F57">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4AC84273" w14:textId="4FEFCB84" w:rsidR="00A604A6" w:rsidRPr="00E035F3" w:rsidRDefault="00AE42CB" w:rsidP="0086359D">
            <w:pPr>
              <w:rPr>
                <w:rFonts w:ascii="Arial" w:eastAsia="Times New Roman" w:hAnsi="Arial" w:cs="Arial"/>
                <w:color w:val="auto"/>
              </w:rPr>
            </w:pPr>
            <w:r w:rsidRPr="00E035F3">
              <w:rPr>
                <w:rFonts w:ascii="Arial" w:hAnsi="Arial" w:cs="Arial"/>
              </w:rPr>
              <w:t>Partneri poolsed kulud seoses SKA-</w:t>
            </w:r>
            <w:proofErr w:type="spellStart"/>
            <w:r w:rsidRPr="00E035F3">
              <w:rPr>
                <w:rFonts w:ascii="Arial" w:hAnsi="Arial" w:cs="Arial"/>
              </w:rPr>
              <w:t>ga</w:t>
            </w:r>
            <w:proofErr w:type="spellEnd"/>
            <w:r w:rsidRPr="00E035F3">
              <w:rPr>
                <w:rFonts w:ascii="Arial" w:hAnsi="Arial" w:cs="Arial"/>
              </w:rPr>
              <w:t xml:space="preserve"> sõlmitud koostööleppega reguleeritud RVK tugiisikuteenuse osutamisega Tallinnas. KOV täiendava tööjõukulu palgafond</w:t>
            </w:r>
          </w:p>
        </w:tc>
      </w:tr>
      <w:bookmarkEnd w:id="4"/>
      <w:tr w:rsidR="002C6AAD" w:rsidRPr="004B0BFA" w14:paraId="05897395" w14:textId="77777777" w:rsidTr="00351131">
        <w:trPr>
          <w:trHeight w:val="437"/>
        </w:trPr>
        <w:tc>
          <w:tcPr>
            <w:tcW w:w="7475" w:type="dxa"/>
            <w:gridSpan w:val="2"/>
          </w:tcPr>
          <w:p w14:paraId="02705E55" w14:textId="4E427B47" w:rsidR="002C6AAD" w:rsidRDefault="002C6AAD" w:rsidP="00351131">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p w14:paraId="6780249D" w14:textId="70862395" w:rsidR="00A604A6" w:rsidRDefault="00A604A6" w:rsidP="00351131">
            <w:pPr>
              <w:rPr>
                <w:rFonts w:ascii="Arial Narrow" w:eastAsia="Arial Unicode MS" w:hAnsi="Arial Narrow" w:cs="Arial"/>
                <w:iCs/>
                <w:color w:val="808080" w:themeColor="background1" w:themeShade="80"/>
                <w:sz w:val="18"/>
                <w:szCs w:val="18"/>
              </w:rPr>
            </w:pPr>
          </w:p>
          <w:p w14:paraId="307BF110" w14:textId="2E417474" w:rsidR="00A604A6" w:rsidRPr="00F85DE5" w:rsidRDefault="00A604A6" w:rsidP="00A604A6">
            <w:pPr>
              <w:rPr>
                <w:rFonts w:ascii="Times New Roman" w:eastAsia="Times New Roman" w:hAnsi="Times New Roman" w:cs="Times New Roman"/>
                <w:b/>
                <w:bCs/>
                <w:color w:val="auto"/>
              </w:rPr>
            </w:pPr>
            <w:r w:rsidRPr="00F85DE5">
              <w:rPr>
                <w:rFonts w:ascii="Times New Roman" w:hAnsi="Times New Roman" w:cs="Times New Roman"/>
                <w:b/>
                <w:bCs/>
              </w:rPr>
              <w:t>RVK tugiisikuteenuse tagamine Ta</w:t>
            </w:r>
            <w:r>
              <w:rPr>
                <w:rFonts w:ascii="Times New Roman" w:hAnsi="Times New Roman" w:cs="Times New Roman"/>
                <w:b/>
                <w:bCs/>
              </w:rPr>
              <w:t>rtus</w:t>
            </w:r>
          </w:p>
          <w:p w14:paraId="27E7CEE0" w14:textId="78C54BFE" w:rsidR="002C6AAD" w:rsidRPr="004B0BFA" w:rsidRDefault="002C6AAD" w:rsidP="00A604A6">
            <w:pPr>
              <w:rPr>
                <w:rFonts w:ascii="Arial Narrow" w:eastAsia="Arial Unicode MS" w:hAnsi="Arial Narrow" w:cs="Arial"/>
                <w:i/>
                <w:color w:val="808080" w:themeColor="background1" w:themeShade="80"/>
                <w:sz w:val="18"/>
                <w:szCs w:val="18"/>
              </w:rPr>
            </w:pPr>
          </w:p>
        </w:tc>
        <w:tc>
          <w:tcPr>
            <w:tcW w:w="2872" w:type="dxa"/>
          </w:tcPr>
          <w:p w14:paraId="766C8418" w14:textId="77777777" w:rsidR="00A604A6" w:rsidRDefault="00A604A6" w:rsidP="00A604A6">
            <w:pPr>
              <w:jc w:val="right"/>
              <w:rPr>
                <w:rFonts w:ascii="Arial" w:hAnsi="Arial" w:cs="Arial"/>
                <w:b/>
                <w:bCs/>
                <w:sz w:val="20"/>
                <w:szCs w:val="20"/>
              </w:rPr>
            </w:pPr>
          </w:p>
          <w:p w14:paraId="02F82AAA" w14:textId="448F0D66" w:rsidR="002C6AAD" w:rsidRPr="00AF21AB" w:rsidRDefault="009F30BD">
            <w:pPr>
              <w:jc w:val="right"/>
              <w:rPr>
                <w:rFonts w:ascii="Times New Roman" w:eastAsia="Times New Roman" w:hAnsi="Times New Roman" w:cs="Times New Roman"/>
                <w:b/>
                <w:bCs/>
                <w:color w:val="auto"/>
                <w:sz w:val="24"/>
                <w:szCs w:val="24"/>
              </w:rPr>
            </w:pPr>
            <w:r>
              <w:rPr>
                <w:rFonts w:ascii="Times New Roman" w:hAnsi="Times New Roman" w:cs="Times New Roman"/>
                <w:b/>
                <w:bCs/>
                <w:sz w:val="24"/>
                <w:szCs w:val="24"/>
              </w:rPr>
              <w:t>119 162,74</w:t>
            </w:r>
          </w:p>
        </w:tc>
      </w:tr>
      <w:tr w:rsidR="002C6AAD" w:rsidRPr="004B0BFA" w14:paraId="11F38FD9" w14:textId="77777777" w:rsidTr="00351131">
        <w:trPr>
          <w:trHeight w:val="694"/>
        </w:trPr>
        <w:tc>
          <w:tcPr>
            <w:tcW w:w="1754" w:type="dxa"/>
            <w:shd w:val="clear" w:color="auto" w:fill="F2F2F2" w:themeFill="background1" w:themeFillShade="F2"/>
          </w:tcPr>
          <w:p w14:paraId="0523DAF9" w14:textId="77777777" w:rsidR="002C6AAD" w:rsidRPr="004B0BFA" w:rsidRDefault="002C6AAD" w:rsidP="00351131">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676FC050" w14:textId="77777777" w:rsidR="00AE42CB" w:rsidRPr="00E035F3" w:rsidRDefault="00AE42CB" w:rsidP="00AE42CB">
            <w:pPr>
              <w:rPr>
                <w:rFonts w:ascii="Arial" w:eastAsia="Times New Roman" w:hAnsi="Arial" w:cs="Arial"/>
                <w:color w:val="auto"/>
              </w:rPr>
            </w:pPr>
            <w:r w:rsidRPr="00E035F3">
              <w:rPr>
                <w:rFonts w:ascii="Arial" w:hAnsi="Arial" w:cs="Arial"/>
              </w:rPr>
              <w:t>Partneri poolsed kulud seoses SKA-</w:t>
            </w:r>
            <w:proofErr w:type="spellStart"/>
            <w:r w:rsidRPr="00E035F3">
              <w:rPr>
                <w:rFonts w:ascii="Arial" w:hAnsi="Arial" w:cs="Arial"/>
              </w:rPr>
              <w:t>ga</w:t>
            </w:r>
            <w:proofErr w:type="spellEnd"/>
            <w:r w:rsidRPr="00E035F3">
              <w:rPr>
                <w:rFonts w:ascii="Arial" w:hAnsi="Arial" w:cs="Arial"/>
              </w:rPr>
              <w:t xml:space="preserve"> sõlmitud koostööleppega reguleeritud RVK tugiisikuteenuse osutamisega Tartus. KOV täiendava tööjõukulu palgafond.</w:t>
            </w:r>
          </w:p>
          <w:p w14:paraId="4B9443A3" w14:textId="6D0E54E1" w:rsidR="002C6AAD" w:rsidRPr="00AB3E25" w:rsidRDefault="002C6AAD" w:rsidP="00AE42CB">
            <w:pPr>
              <w:rPr>
                <w:rFonts w:ascii="Arial Narrow" w:eastAsia="Arial Unicode MS" w:hAnsi="Arial Narrow" w:cs="Arial"/>
                <w:iCs/>
                <w:color w:val="auto"/>
                <w:sz w:val="24"/>
                <w:szCs w:val="24"/>
              </w:rPr>
            </w:pPr>
          </w:p>
        </w:tc>
      </w:tr>
      <w:tr w:rsidR="007E13AE" w:rsidRPr="004B0BFA" w14:paraId="77A7D5A0" w14:textId="77777777" w:rsidTr="00E50059">
        <w:trPr>
          <w:trHeight w:val="437"/>
        </w:trPr>
        <w:tc>
          <w:tcPr>
            <w:tcW w:w="7475" w:type="dxa"/>
            <w:gridSpan w:val="2"/>
          </w:tcPr>
          <w:p w14:paraId="26B5B165" w14:textId="77777777" w:rsidR="007E13AE" w:rsidRDefault="007E13AE" w:rsidP="00E50059">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p w14:paraId="23633993" w14:textId="77777777" w:rsidR="007E13AE" w:rsidRDefault="007E13AE" w:rsidP="00E50059">
            <w:pPr>
              <w:rPr>
                <w:rFonts w:ascii="Arial Narrow" w:eastAsia="Arial Unicode MS" w:hAnsi="Arial Narrow" w:cs="Arial"/>
                <w:i/>
                <w:color w:val="808080" w:themeColor="background1" w:themeShade="80"/>
                <w:sz w:val="18"/>
                <w:szCs w:val="18"/>
              </w:rPr>
            </w:pPr>
          </w:p>
          <w:p w14:paraId="3F99648B" w14:textId="201D5724" w:rsidR="005B08ED" w:rsidRPr="00F85DE5" w:rsidRDefault="005B08ED" w:rsidP="005B08ED">
            <w:pPr>
              <w:rPr>
                <w:rFonts w:ascii="Times New Roman" w:eastAsia="Times New Roman" w:hAnsi="Times New Roman" w:cs="Times New Roman"/>
                <w:b/>
                <w:bCs/>
                <w:color w:val="auto"/>
              </w:rPr>
            </w:pPr>
            <w:r w:rsidRPr="00F85DE5">
              <w:rPr>
                <w:rFonts w:ascii="Times New Roman" w:hAnsi="Times New Roman" w:cs="Times New Roman"/>
                <w:b/>
                <w:bCs/>
              </w:rPr>
              <w:t xml:space="preserve">RVK tugiisikuteenuse tagamine </w:t>
            </w:r>
            <w:r>
              <w:rPr>
                <w:rFonts w:ascii="Times New Roman" w:hAnsi="Times New Roman" w:cs="Times New Roman"/>
                <w:b/>
                <w:bCs/>
              </w:rPr>
              <w:t>Jõhvi</w:t>
            </w:r>
            <w:r w:rsidR="008946E0">
              <w:rPr>
                <w:rFonts w:ascii="Times New Roman" w:hAnsi="Times New Roman" w:cs="Times New Roman"/>
                <w:b/>
                <w:bCs/>
              </w:rPr>
              <w:t>s</w:t>
            </w:r>
          </w:p>
          <w:p w14:paraId="30A473A0" w14:textId="7AB300D5" w:rsidR="007E13AE" w:rsidRPr="00F85DE5" w:rsidRDefault="007E13AE" w:rsidP="00E50059">
            <w:pPr>
              <w:rPr>
                <w:rFonts w:ascii="Times New Roman" w:eastAsia="Times New Roman" w:hAnsi="Times New Roman" w:cs="Times New Roman"/>
                <w:b/>
                <w:bCs/>
                <w:color w:val="auto"/>
              </w:rPr>
            </w:pPr>
          </w:p>
          <w:p w14:paraId="2FF495F2" w14:textId="77777777" w:rsidR="007E13AE" w:rsidRPr="00AF54F8" w:rsidRDefault="007E13AE" w:rsidP="00E50059">
            <w:pPr>
              <w:rPr>
                <w:rFonts w:ascii="Arial Narrow" w:eastAsia="Arial Unicode MS" w:hAnsi="Arial Narrow" w:cs="Arial"/>
                <w:iCs/>
                <w:color w:val="808080" w:themeColor="background1" w:themeShade="80"/>
                <w:sz w:val="18"/>
                <w:szCs w:val="18"/>
              </w:rPr>
            </w:pPr>
          </w:p>
        </w:tc>
        <w:tc>
          <w:tcPr>
            <w:tcW w:w="2872" w:type="dxa"/>
          </w:tcPr>
          <w:p w14:paraId="55293011" w14:textId="77777777" w:rsidR="007E13AE" w:rsidRDefault="007E13AE" w:rsidP="00E50059">
            <w:pPr>
              <w:jc w:val="right"/>
              <w:rPr>
                <w:rFonts w:ascii="Arial" w:hAnsi="Arial" w:cs="Arial"/>
                <w:b/>
                <w:bCs/>
                <w:sz w:val="20"/>
                <w:szCs w:val="20"/>
              </w:rPr>
            </w:pPr>
          </w:p>
          <w:p w14:paraId="4FA13CD7" w14:textId="17435686" w:rsidR="007E13AE" w:rsidRPr="00A17C4E" w:rsidRDefault="009F30BD" w:rsidP="00FB6FBB">
            <w:pPr>
              <w:jc w:val="right"/>
              <w:rPr>
                <w:rFonts w:ascii="Times New Roman" w:eastAsia="Times New Roman" w:hAnsi="Times New Roman" w:cs="Times New Roman"/>
                <w:b/>
                <w:bCs/>
                <w:color w:val="auto"/>
                <w:sz w:val="24"/>
                <w:szCs w:val="24"/>
              </w:rPr>
            </w:pPr>
            <w:r>
              <w:rPr>
                <w:rFonts w:ascii="Times New Roman" w:hAnsi="Times New Roman" w:cs="Times New Roman"/>
                <w:b/>
                <w:bCs/>
                <w:sz w:val="24"/>
                <w:szCs w:val="24"/>
              </w:rPr>
              <w:t>132 204,53</w:t>
            </w:r>
          </w:p>
        </w:tc>
      </w:tr>
      <w:tr w:rsidR="007E13AE" w:rsidRPr="004B0BFA" w14:paraId="4479DD86" w14:textId="77777777" w:rsidTr="00E50059">
        <w:trPr>
          <w:trHeight w:val="2057"/>
        </w:trPr>
        <w:tc>
          <w:tcPr>
            <w:tcW w:w="1754" w:type="dxa"/>
            <w:shd w:val="clear" w:color="auto" w:fill="F2F2F2" w:themeFill="background1" w:themeFillShade="F2"/>
          </w:tcPr>
          <w:p w14:paraId="7CBB4CF0" w14:textId="77777777" w:rsidR="007E13AE" w:rsidRPr="004B0BFA" w:rsidRDefault="007E13AE" w:rsidP="00E50059">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2A3BBAC4" w14:textId="77777777" w:rsidR="007E13AE" w:rsidRDefault="007E13AE" w:rsidP="001F1B9F">
            <w:pPr>
              <w:rPr>
                <w:rFonts w:ascii="Times New Roman" w:eastAsia="Arial Unicode MS" w:hAnsi="Times New Roman" w:cs="Times New Roman"/>
                <w:iCs/>
                <w:color w:val="auto"/>
                <w:sz w:val="24"/>
                <w:szCs w:val="24"/>
              </w:rPr>
            </w:pPr>
          </w:p>
          <w:p w14:paraId="5078C712" w14:textId="386336DC" w:rsidR="00C025E7" w:rsidRPr="00E035F3" w:rsidRDefault="0086359D" w:rsidP="00C025E7">
            <w:pPr>
              <w:rPr>
                <w:rFonts w:ascii="Arial" w:hAnsi="Arial" w:cs="Arial"/>
              </w:rPr>
            </w:pPr>
            <w:r w:rsidRPr="00E035F3">
              <w:rPr>
                <w:rFonts w:ascii="Arial" w:hAnsi="Arial" w:cs="Arial"/>
              </w:rPr>
              <w:t>Partneri poolsed kulud seoses SKA-</w:t>
            </w:r>
            <w:proofErr w:type="spellStart"/>
            <w:r w:rsidRPr="00E035F3">
              <w:rPr>
                <w:rFonts w:ascii="Arial" w:hAnsi="Arial" w:cs="Arial"/>
              </w:rPr>
              <w:t>ga</w:t>
            </w:r>
            <w:proofErr w:type="spellEnd"/>
            <w:r w:rsidRPr="00E035F3">
              <w:rPr>
                <w:rFonts w:ascii="Arial" w:hAnsi="Arial" w:cs="Arial"/>
              </w:rPr>
              <w:t xml:space="preserve"> sõlmitud koostööleppega reguleeritud RVK tugiisikuteenuse osutamisega </w:t>
            </w:r>
            <w:r w:rsidR="00FB6FBB" w:rsidRPr="00E035F3">
              <w:rPr>
                <w:rFonts w:ascii="Arial" w:hAnsi="Arial" w:cs="Arial"/>
              </w:rPr>
              <w:t>Jõhvi</w:t>
            </w:r>
            <w:r w:rsidRPr="00E035F3">
              <w:rPr>
                <w:rFonts w:ascii="Arial" w:hAnsi="Arial" w:cs="Arial"/>
              </w:rPr>
              <w:t>s. KOV täiendava tööjõukulu palgafond.</w:t>
            </w:r>
          </w:p>
        </w:tc>
      </w:tr>
      <w:tr w:rsidR="007E13AE" w:rsidRPr="004B0BFA" w14:paraId="4A736A88" w14:textId="77777777" w:rsidTr="00E50059">
        <w:trPr>
          <w:trHeight w:val="437"/>
        </w:trPr>
        <w:tc>
          <w:tcPr>
            <w:tcW w:w="7475" w:type="dxa"/>
            <w:gridSpan w:val="2"/>
          </w:tcPr>
          <w:p w14:paraId="12342B4F" w14:textId="77777777" w:rsidR="007E13AE" w:rsidRDefault="007E13AE" w:rsidP="00E50059">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p w14:paraId="766E3011" w14:textId="77777777" w:rsidR="007E13AE" w:rsidRDefault="007E13AE" w:rsidP="00E50059">
            <w:pPr>
              <w:rPr>
                <w:rFonts w:ascii="Arial Narrow" w:eastAsia="Arial Unicode MS" w:hAnsi="Arial Narrow" w:cs="Arial"/>
                <w:i/>
                <w:color w:val="808080" w:themeColor="background1" w:themeShade="80"/>
                <w:sz w:val="18"/>
                <w:szCs w:val="18"/>
              </w:rPr>
            </w:pPr>
          </w:p>
          <w:p w14:paraId="619A284C" w14:textId="5E013FF0" w:rsidR="007E13AE" w:rsidRPr="00AF54F8" w:rsidRDefault="005B08ED" w:rsidP="005B08ED">
            <w:pPr>
              <w:rPr>
                <w:rFonts w:ascii="Arial Narrow" w:eastAsia="Arial Unicode MS" w:hAnsi="Arial Narrow" w:cs="Arial"/>
                <w:iCs/>
                <w:color w:val="808080" w:themeColor="background1" w:themeShade="80"/>
                <w:sz w:val="18"/>
                <w:szCs w:val="18"/>
              </w:rPr>
            </w:pPr>
            <w:r w:rsidRPr="00F85DE5">
              <w:rPr>
                <w:rFonts w:ascii="Times New Roman" w:hAnsi="Times New Roman" w:cs="Times New Roman"/>
                <w:b/>
                <w:bCs/>
              </w:rPr>
              <w:t xml:space="preserve"> RVK tugiisikuteenuse tagamine </w:t>
            </w:r>
            <w:r>
              <w:rPr>
                <w:rFonts w:ascii="Times New Roman" w:hAnsi="Times New Roman" w:cs="Times New Roman"/>
                <w:b/>
                <w:bCs/>
              </w:rPr>
              <w:t>Rakvere</w:t>
            </w:r>
            <w:r w:rsidR="008946E0">
              <w:rPr>
                <w:rFonts w:ascii="Times New Roman" w:hAnsi="Times New Roman" w:cs="Times New Roman"/>
                <w:b/>
                <w:bCs/>
              </w:rPr>
              <w:t>s</w:t>
            </w:r>
          </w:p>
        </w:tc>
        <w:tc>
          <w:tcPr>
            <w:tcW w:w="2872" w:type="dxa"/>
          </w:tcPr>
          <w:p w14:paraId="7208C3F2" w14:textId="77777777" w:rsidR="007E13AE" w:rsidRDefault="007E13AE" w:rsidP="00E50059">
            <w:pPr>
              <w:jc w:val="right"/>
              <w:rPr>
                <w:rFonts w:ascii="Arial" w:hAnsi="Arial" w:cs="Arial"/>
                <w:b/>
                <w:bCs/>
                <w:sz w:val="20"/>
                <w:szCs w:val="20"/>
              </w:rPr>
            </w:pPr>
          </w:p>
          <w:p w14:paraId="4ACA3581" w14:textId="38081229" w:rsidR="007E13AE" w:rsidRPr="00AF21AB" w:rsidRDefault="009F30BD">
            <w:pPr>
              <w:jc w:val="right"/>
              <w:rPr>
                <w:rFonts w:ascii="Times New Roman" w:eastAsia="Times New Roman" w:hAnsi="Times New Roman" w:cs="Times New Roman"/>
                <w:b/>
                <w:bCs/>
                <w:color w:val="auto"/>
                <w:sz w:val="24"/>
                <w:szCs w:val="24"/>
              </w:rPr>
            </w:pPr>
            <w:r>
              <w:rPr>
                <w:rFonts w:ascii="Times New Roman" w:hAnsi="Times New Roman" w:cs="Times New Roman"/>
                <w:b/>
                <w:bCs/>
                <w:sz w:val="24"/>
                <w:szCs w:val="24"/>
              </w:rPr>
              <w:t>51 354,12</w:t>
            </w:r>
          </w:p>
        </w:tc>
      </w:tr>
      <w:tr w:rsidR="007E13AE" w:rsidRPr="004B0BFA" w14:paraId="2D0A861A" w14:textId="77777777" w:rsidTr="00E50059">
        <w:trPr>
          <w:trHeight w:val="2057"/>
        </w:trPr>
        <w:tc>
          <w:tcPr>
            <w:tcW w:w="1754" w:type="dxa"/>
            <w:shd w:val="clear" w:color="auto" w:fill="F2F2F2" w:themeFill="background1" w:themeFillShade="F2"/>
          </w:tcPr>
          <w:p w14:paraId="48CAC6FC" w14:textId="77777777" w:rsidR="007E13AE" w:rsidRPr="004B0BFA" w:rsidRDefault="007E13AE" w:rsidP="00E50059">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41A9E031" w14:textId="224CBE07" w:rsidR="007E13AE" w:rsidRPr="00E035F3" w:rsidRDefault="0086359D" w:rsidP="00B1232E">
            <w:pPr>
              <w:rPr>
                <w:rFonts w:ascii="Arial Narrow" w:eastAsia="Arial Unicode MS" w:hAnsi="Arial Narrow" w:cs="Arial"/>
                <w:color w:val="808080" w:themeColor="background1" w:themeShade="80"/>
              </w:rPr>
            </w:pPr>
            <w:r w:rsidRPr="00E035F3">
              <w:rPr>
                <w:rFonts w:ascii="Arial" w:hAnsi="Arial" w:cs="Arial"/>
              </w:rPr>
              <w:t>Partneri poolsed kulud seoses SKA-</w:t>
            </w:r>
            <w:proofErr w:type="spellStart"/>
            <w:r w:rsidRPr="00E035F3">
              <w:rPr>
                <w:rFonts w:ascii="Arial" w:hAnsi="Arial" w:cs="Arial"/>
              </w:rPr>
              <w:t>ga</w:t>
            </w:r>
            <w:proofErr w:type="spellEnd"/>
            <w:r w:rsidRPr="00E035F3">
              <w:rPr>
                <w:rFonts w:ascii="Arial" w:hAnsi="Arial" w:cs="Arial"/>
              </w:rPr>
              <w:t xml:space="preserve"> sõlmitud koostööleppega reguleeritud RVK tugiisikuteenuse osutamisega </w:t>
            </w:r>
            <w:r w:rsidR="00FB6FBB" w:rsidRPr="00E035F3">
              <w:rPr>
                <w:rFonts w:ascii="Arial" w:hAnsi="Arial" w:cs="Arial"/>
              </w:rPr>
              <w:t>Rakveres</w:t>
            </w:r>
            <w:r w:rsidRPr="00E035F3">
              <w:rPr>
                <w:rFonts w:ascii="Arial" w:hAnsi="Arial" w:cs="Arial"/>
              </w:rPr>
              <w:t>. KOV täiendava tööjõukulu palgafond.</w:t>
            </w:r>
          </w:p>
        </w:tc>
      </w:tr>
      <w:tr w:rsidR="004A29B3" w:rsidRPr="004B0BFA" w14:paraId="5F6C10A9" w14:textId="77777777" w:rsidTr="00C05651">
        <w:trPr>
          <w:trHeight w:val="437"/>
        </w:trPr>
        <w:tc>
          <w:tcPr>
            <w:tcW w:w="7475" w:type="dxa"/>
            <w:gridSpan w:val="2"/>
          </w:tcPr>
          <w:p w14:paraId="4DAC5D6B" w14:textId="77777777" w:rsidR="004A29B3" w:rsidRDefault="004A29B3" w:rsidP="00386443">
            <w:pPr>
              <w:rPr>
                <w:rFonts w:ascii="Arial Narrow" w:eastAsia="Arial Unicode MS" w:hAnsi="Arial Narrow" w:cs="Arial"/>
                <w:i/>
                <w:color w:val="808080" w:themeColor="background1" w:themeShade="80"/>
                <w:sz w:val="18"/>
                <w:szCs w:val="18"/>
              </w:rPr>
            </w:pPr>
            <w:bookmarkStart w:id="5" w:name="_Hlk144122569"/>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p w14:paraId="5FCB444B" w14:textId="77777777" w:rsidR="00AB3E25" w:rsidRDefault="00AB3E25" w:rsidP="00386443">
            <w:pPr>
              <w:rPr>
                <w:rFonts w:ascii="Arial Narrow" w:eastAsia="Arial Unicode MS" w:hAnsi="Arial Narrow" w:cs="Arial"/>
                <w:i/>
                <w:color w:val="808080" w:themeColor="background1" w:themeShade="80"/>
                <w:sz w:val="18"/>
                <w:szCs w:val="18"/>
              </w:rPr>
            </w:pPr>
          </w:p>
          <w:p w14:paraId="7595C8B5" w14:textId="77777777" w:rsidR="00552625" w:rsidRPr="00552625" w:rsidRDefault="00552625" w:rsidP="00552625">
            <w:pPr>
              <w:rPr>
                <w:rFonts w:ascii="Times New Roman" w:eastAsia="Times New Roman" w:hAnsi="Times New Roman" w:cs="Times New Roman"/>
                <w:b/>
                <w:bCs/>
                <w:color w:val="auto"/>
                <w:sz w:val="24"/>
                <w:szCs w:val="24"/>
              </w:rPr>
            </w:pPr>
            <w:r w:rsidRPr="00552625">
              <w:rPr>
                <w:rFonts w:ascii="Times New Roman" w:hAnsi="Times New Roman" w:cs="Times New Roman"/>
                <w:b/>
                <w:bCs/>
                <w:sz w:val="24"/>
                <w:szCs w:val="24"/>
              </w:rPr>
              <w:t xml:space="preserve">RVK tugiisikuteenuse tagamine teistes </w:t>
            </w:r>
            <w:proofErr w:type="spellStart"/>
            <w:r w:rsidRPr="00552625">
              <w:rPr>
                <w:rFonts w:ascii="Times New Roman" w:hAnsi="Times New Roman" w:cs="Times New Roman"/>
                <w:b/>
                <w:bCs/>
                <w:sz w:val="24"/>
                <w:szCs w:val="24"/>
              </w:rPr>
              <w:t>KOVides</w:t>
            </w:r>
            <w:proofErr w:type="spellEnd"/>
          </w:p>
          <w:p w14:paraId="42AA686D" w14:textId="1569BFE6" w:rsidR="00AB3E25" w:rsidRPr="00AF54F8" w:rsidRDefault="00AB3E25" w:rsidP="00552625">
            <w:pPr>
              <w:rPr>
                <w:rFonts w:ascii="Arial Narrow" w:eastAsia="Arial Unicode MS" w:hAnsi="Arial Narrow" w:cs="Arial"/>
                <w:iCs/>
                <w:color w:val="808080" w:themeColor="background1" w:themeShade="80"/>
                <w:sz w:val="18"/>
                <w:szCs w:val="18"/>
              </w:rPr>
            </w:pPr>
          </w:p>
        </w:tc>
        <w:tc>
          <w:tcPr>
            <w:tcW w:w="2872" w:type="dxa"/>
          </w:tcPr>
          <w:p w14:paraId="2CC9A699" w14:textId="77777777" w:rsidR="00AF54F8" w:rsidRDefault="00AF54F8" w:rsidP="00AF54F8">
            <w:pPr>
              <w:jc w:val="right"/>
              <w:rPr>
                <w:rFonts w:ascii="Arial" w:hAnsi="Arial" w:cs="Arial"/>
                <w:b/>
                <w:bCs/>
                <w:sz w:val="20"/>
                <w:szCs w:val="20"/>
              </w:rPr>
            </w:pPr>
          </w:p>
          <w:p w14:paraId="05EC9064" w14:textId="51E5818F" w:rsidR="004A29B3" w:rsidRPr="00AF21AB" w:rsidRDefault="009F30BD">
            <w:pPr>
              <w:jc w:val="right"/>
              <w:rPr>
                <w:rFonts w:ascii="Times New Roman" w:eastAsia="Times New Roman" w:hAnsi="Times New Roman" w:cs="Times New Roman"/>
                <w:b/>
                <w:bCs/>
                <w:color w:val="auto"/>
                <w:sz w:val="24"/>
                <w:szCs w:val="24"/>
              </w:rPr>
            </w:pPr>
            <w:r>
              <w:rPr>
                <w:rFonts w:ascii="Times New Roman" w:hAnsi="Times New Roman" w:cs="Times New Roman"/>
                <w:b/>
                <w:bCs/>
                <w:sz w:val="24"/>
                <w:szCs w:val="24"/>
              </w:rPr>
              <w:t xml:space="preserve">56 053,36 </w:t>
            </w:r>
          </w:p>
        </w:tc>
      </w:tr>
      <w:bookmarkEnd w:id="5"/>
      <w:tr w:rsidR="00D93D2C" w:rsidRPr="004B0BFA" w14:paraId="77FEA83E" w14:textId="77777777" w:rsidTr="001F3072">
        <w:trPr>
          <w:trHeight w:val="2057"/>
        </w:trPr>
        <w:tc>
          <w:tcPr>
            <w:tcW w:w="1754" w:type="dxa"/>
            <w:shd w:val="clear" w:color="auto" w:fill="F2F2F2" w:themeFill="background1" w:themeFillShade="F2"/>
          </w:tcPr>
          <w:p w14:paraId="4FC81669" w14:textId="77777777" w:rsidR="00D93D2C" w:rsidRPr="004B0BFA" w:rsidRDefault="00D93D2C" w:rsidP="007A7F57">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78E0B753" w14:textId="6C81A9BF" w:rsidR="00A604A6" w:rsidRPr="00E035F3" w:rsidRDefault="00AE42CB" w:rsidP="00164777">
            <w:pPr>
              <w:rPr>
                <w:rFonts w:ascii="Arial" w:hAnsi="Arial" w:cs="Arial"/>
              </w:rPr>
            </w:pPr>
            <w:r w:rsidRPr="00E035F3">
              <w:rPr>
                <w:rFonts w:ascii="Arial" w:hAnsi="Arial" w:cs="Arial"/>
              </w:rPr>
              <w:t xml:space="preserve">SKA hangib teenuseosutaja, kes tagab tugiisikuteenust </w:t>
            </w:r>
            <w:proofErr w:type="spellStart"/>
            <w:r w:rsidRPr="00E035F3">
              <w:rPr>
                <w:rFonts w:ascii="Arial" w:hAnsi="Arial" w:cs="Arial"/>
              </w:rPr>
              <w:t>KOVides</w:t>
            </w:r>
            <w:proofErr w:type="spellEnd"/>
            <w:r w:rsidRPr="00E035F3">
              <w:rPr>
                <w:rFonts w:ascii="Arial" w:hAnsi="Arial" w:cs="Arial"/>
              </w:rPr>
              <w:t>, mis ei ole projektis partneriks. Kulu sisaldab teenuse</w:t>
            </w:r>
            <w:r w:rsidR="005C50B9" w:rsidRPr="00E035F3">
              <w:rPr>
                <w:rFonts w:ascii="Arial" w:hAnsi="Arial" w:cs="Arial"/>
              </w:rPr>
              <w:t xml:space="preserve"> </w:t>
            </w:r>
            <w:r w:rsidRPr="00E035F3">
              <w:rPr>
                <w:rFonts w:ascii="Arial" w:hAnsi="Arial" w:cs="Arial"/>
              </w:rPr>
              <w:t>osutamist vastavalt hankedokumentatsioonis esitatud tingimustele. Arvestuse aluseks on valmisolekutasu ning tugiisiku tunnitasu. Antud lahenduskäik kehtib esmalt perioodil 30.06.2023-31.12.2024.</w:t>
            </w:r>
          </w:p>
          <w:p w14:paraId="4A108D04" w14:textId="505C189B" w:rsidR="00C025E7" w:rsidRPr="00C025E7" w:rsidRDefault="00C025E7" w:rsidP="00C025E7">
            <w:pPr>
              <w:rPr>
                <w:rFonts w:ascii="Arial" w:eastAsia="Times New Roman" w:hAnsi="Arial" w:cs="Arial"/>
                <w:i/>
                <w:iCs/>
                <w:color w:val="auto"/>
                <w:sz w:val="20"/>
                <w:szCs w:val="20"/>
              </w:rPr>
            </w:pPr>
          </w:p>
        </w:tc>
      </w:tr>
      <w:tr w:rsidR="00707757" w:rsidRPr="004B0BFA" w14:paraId="1BE483F6" w14:textId="77777777" w:rsidTr="004B2504">
        <w:trPr>
          <w:trHeight w:val="437"/>
        </w:trPr>
        <w:tc>
          <w:tcPr>
            <w:tcW w:w="7475" w:type="dxa"/>
            <w:gridSpan w:val="2"/>
          </w:tcPr>
          <w:p w14:paraId="56D9B3BE" w14:textId="77777777" w:rsidR="00707757" w:rsidRDefault="00707757" w:rsidP="004B2504">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lastRenderedPageBreak/>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p w14:paraId="78D153A4" w14:textId="77777777" w:rsidR="00707757" w:rsidRDefault="00707757" w:rsidP="004B2504">
            <w:pPr>
              <w:rPr>
                <w:rFonts w:ascii="Arial Narrow" w:eastAsia="Arial Unicode MS" w:hAnsi="Arial Narrow" w:cs="Arial"/>
                <w:i/>
                <w:color w:val="808080" w:themeColor="background1" w:themeShade="80"/>
                <w:sz w:val="18"/>
                <w:szCs w:val="18"/>
              </w:rPr>
            </w:pPr>
          </w:p>
          <w:p w14:paraId="1182AFB2" w14:textId="349DD7B1" w:rsidR="00707757" w:rsidRPr="006E2051" w:rsidRDefault="00707757" w:rsidP="004B2504">
            <w:pPr>
              <w:rPr>
                <w:rFonts w:ascii="Arial Narrow" w:eastAsia="Arial Unicode MS" w:hAnsi="Arial Narrow" w:cs="Arial"/>
                <w:b/>
                <w:bCs/>
                <w:iCs/>
                <w:color w:val="808080" w:themeColor="background1" w:themeShade="80"/>
                <w:sz w:val="18"/>
                <w:szCs w:val="18"/>
              </w:rPr>
            </w:pPr>
            <w:r w:rsidRPr="006E2051">
              <w:rPr>
                <w:rFonts w:ascii="Times New Roman" w:hAnsi="Times New Roman" w:cs="Times New Roman"/>
                <w:b/>
                <w:bCs/>
                <w:sz w:val="24"/>
                <w:szCs w:val="24"/>
              </w:rPr>
              <w:t>Projekti tegevuste kommunikatsioon</w:t>
            </w:r>
            <w:r w:rsidR="00DF593C">
              <w:rPr>
                <w:rFonts w:ascii="Times New Roman" w:hAnsi="Times New Roman" w:cs="Times New Roman"/>
                <w:b/>
                <w:bCs/>
                <w:sz w:val="24"/>
                <w:szCs w:val="24"/>
              </w:rPr>
              <w:t xml:space="preserve"> (SKA)</w:t>
            </w:r>
          </w:p>
        </w:tc>
        <w:tc>
          <w:tcPr>
            <w:tcW w:w="2872" w:type="dxa"/>
          </w:tcPr>
          <w:p w14:paraId="5D9AEF8B" w14:textId="79BEE2B6" w:rsidR="00707757" w:rsidRPr="006E2051" w:rsidRDefault="00707757" w:rsidP="004B2504">
            <w:pPr>
              <w:jc w:val="right"/>
              <w:rPr>
                <w:rFonts w:ascii="Times New Roman" w:hAnsi="Times New Roman" w:cs="Times New Roman"/>
                <w:b/>
                <w:bCs/>
                <w:sz w:val="24"/>
                <w:szCs w:val="24"/>
              </w:rPr>
            </w:pPr>
            <w:r w:rsidRPr="006E2051">
              <w:rPr>
                <w:rFonts w:ascii="Times New Roman" w:hAnsi="Times New Roman" w:cs="Times New Roman"/>
                <w:b/>
                <w:bCs/>
                <w:sz w:val="24"/>
                <w:szCs w:val="24"/>
              </w:rPr>
              <w:t>4500</w:t>
            </w:r>
            <w:r w:rsidR="009F30BD">
              <w:rPr>
                <w:rFonts w:ascii="Times New Roman" w:hAnsi="Times New Roman" w:cs="Times New Roman"/>
                <w:b/>
                <w:bCs/>
                <w:sz w:val="24"/>
                <w:szCs w:val="24"/>
              </w:rPr>
              <w:t>,00</w:t>
            </w:r>
          </w:p>
        </w:tc>
      </w:tr>
      <w:tr w:rsidR="00707757" w:rsidRPr="004B0BFA" w14:paraId="7BFFE960" w14:textId="77777777" w:rsidTr="004B2504">
        <w:trPr>
          <w:trHeight w:val="2057"/>
        </w:trPr>
        <w:tc>
          <w:tcPr>
            <w:tcW w:w="1754" w:type="dxa"/>
            <w:shd w:val="clear" w:color="auto" w:fill="F2F2F2" w:themeFill="background1" w:themeFillShade="F2"/>
          </w:tcPr>
          <w:p w14:paraId="28A72D64" w14:textId="77777777" w:rsidR="00707757" w:rsidRPr="004B0BFA" w:rsidRDefault="00707757" w:rsidP="004B2504">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30851192" w14:textId="0B0FA11C" w:rsidR="00707757" w:rsidRPr="00E035F3" w:rsidRDefault="00707757" w:rsidP="004B2504">
            <w:pPr>
              <w:rPr>
                <w:rFonts w:ascii="Arial" w:hAnsi="Arial" w:cs="Arial"/>
              </w:rPr>
            </w:pPr>
            <w:r w:rsidRPr="00E035F3">
              <w:rPr>
                <w:rFonts w:ascii="Arial" w:hAnsi="Arial" w:cs="Arial"/>
              </w:rPr>
              <w:t>Projekti ja rahvusvahelise kaitse temaatikat tutvustavate infomaterjalide tootmine, sh tõlkimine, kujundus jms.</w:t>
            </w:r>
            <w:r w:rsidR="00C04F7B" w:rsidRPr="00E035F3">
              <w:rPr>
                <w:rFonts w:ascii="Arial" w:hAnsi="Arial" w:cs="Arial"/>
              </w:rPr>
              <w:t xml:space="preserve"> Töökohtumiste ja i</w:t>
            </w:r>
            <w:r w:rsidRPr="00E035F3">
              <w:rPr>
                <w:rFonts w:ascii="Arial" w:hAnsi="Arial" w:cs="Arial"/>
              </w:rPr>
              <w:t>nfoseminaride korraldamisega seotud kulud, sh lähetuskulud ja ruumide rendiga seotud kulud</w:t>
            </w:r>
            <w:r w:rsidR="00A23E38" w:rsidRPr="00E035F3">
              <w:rPr>
                <w:rFonts w:ascii="Arial" w:hAnsi="Arial" w:cs="Arial"/>
              </w:rPr>
              <w:t xml:space="preserve"> jms.</w:t>
            </w:r>
          </w:p>
        </w:tc>
      </w:tr>
      <w:tr w:rsidR="00284125" w:rsidRPr="004B0BFA" w14:paraId="06F3F274" w14:textId="77777777" w:rsidTr="00240344">
        <w:trPr>
          <w:trHeight w:val="437"/>
        </w:trPr>
        <w:tc>
          <w:tcPr>
            <w:tcW w:w="7475" w:type="dxa"/>
            <w:gridSpan w:val="2"/>
          </w:tcPr>
          <w:p w14:paraId="3063390D" w14:textId="2279FAD6" w:rsidR="00284125" w:rsidRDefault="00284125" w:rsidP="00240344">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b/>
                <w:sz w:val="20"/>
                <w:szCs w:val="20"/>
              </w:rPr>
              <w:t>Tegevuse nimetus</w:t>
            </w:r>
            <w:r>
              <w:rPr>
                <w:rFonts w:ascii="Arial Narrow" w:eastAsia="Arial Unicode MS" w:hAnsi="Arial Narrow" w:cs="Arial"/>
                <w:b/>
                <w:sz w:val="20"/>
                <w:szCs w:val="20"/>
              </w:rPr>
              <w:t xml:space="preserve"> </w:t>
            </w:r>
            <w:r w:rsidRPr="000555B3">
              <w:rPr>
                <w:rFonts w:ascii="Arial Narrow" w:eastAsia="Arial Unicode MS" w:hAnsi="Arial Narrow" w:cs="Arial"/>
                <w:i/>
                <w:color w:val="808080" w:themeColor="background1" w:themeShade="80"/>
                <w:sz w:val="18"/>
                <w:szCs w:val="18"/>
              </w:rPr>
              <w:t>(sama, mis</w:t>
            </w:r>
            <w:r w:rsidRPr="004B0BFA">
              <w:rPr>
                <w:rFonts w:ascii="Arial Narrow" w:eastAsia="Arial Unicode MS" w:hAnsi="Arial Narrow" w:cs="Arial"/>
                <w:i/>
                <w:color w:val="808080" w:themeColor="background1" w:themeShade="80"/>
                <w:sz w:val="18"/>
                <w:szCs w:val="18"/>
              </w:rPr>
              <w:t xml:space="preserve"> </w:t>
            </w:r>
            <w:r>
              <w:rPr>
                <w:rFonts w:ascii="Arial Narrow" w:eastAsia="Arial Unicode MS" w:hAnsi="Arial Narrow" w:cs="Arial"/>
                <w:i/>
                <w:color w:val="808080" w:themeColor="background1" w:themeShade="80"/>
                <w:sz w:val="18"/>
                <w:szCs w:val="18"/>
              </w:rPr>
              <w:t>tegevuse</w:t>
            </w:r>
            <w:r w:rsidRPr="004B0BFA">
              <w:rPr>
                <w:rFonts w:ascii="Arial Narrow" w:eastAsia="Arial Unicode MS" w:hAnsi="Arial Narrow" w:cs="Arial"/>
                <w:i/>
                <w:color w:val="808080" w:themeColor="background1" w:themeShade="80"/>
                <w:sz w:val="18"/>
                <w:szCs w:val="18"/>
              </w:rPr>
              <w:t xml:space="preserve"> lehel sisestatud </w:t>
            </w:r>
            <w:r>
              <w:rPr>
                <w:rFonts w:ascii="Arial Narrow" w:eastAsia="Arial Unicode MS" w:hAnsi="Arial Narrow" w:cs="Arial"/>
                <w:i/>
                <w:color w:val="808080" w:themeColor="background1" w:themeShade="80"/>
                <w:sz w:val="18"/>
                <w:szCs w:val="18"/>
              </w:rPr>
              <w:t>tegevused)</w:t>
            </w:r>
          </w:p>
          <w:p w14:paraId="3CC58F37" w14:textId="5371C8AC" w:rsidR="00284125" w:rsidRDefault="00284125" w:rsidP="00240344">
            <w:pPr>
              <w:rPr>
                <w:rFonts w:ascii="Arial Narrow" w:eastAsia="Arial Unicode MS" w:hAnsi="Arial Narrow" w:cs="Arial"/>
                <w:i/>
                <w:color w:val="808080" w:themeColor="background1" w:themeShade="80"/>
                <w:sz w:val="18"/>
                <w:szCs w:val="18"/>
              </w:rPr>
            </w:pPr>
          </w:p>
          <w:p w14:paraId="4338A746" w14:textId="18707552" w:rsidR="00284125" w:rsidRPr="006E2051" w:rsidRDefault="00707757" w:rsidP="00AE42CB">
            <w:pPr>
              <w:rPr>
                <w:rFonts w:ascii="Arial Narrow" w:eastAsia="Arial Unicode MS" w:hAnsi="Arial Narrow" w:cs="Arial"/>
                <w:b/>
                <w:bCs/>
                <w:iCs/>
                <w:color w:val="808080" w:themeColor="background1" w:themeShade="80"/>
                <w:sz w:val="18"/>
                <w:szCs w:val="18"/>
              </w:rPr>
            </w:pPr>
            <w:r w:rsidRPr="00552625">
              <w:rPr>
                <w:rFonts w:ascii="Times New Roman" w:hAnsi="Times New Roman" w:cs="Times New Roman"/>
                <w:b/>
                <w:bCs/>
                <w:sz w:val="24"/>
                <w:szCs w:val="24"/>
              </w:rPr>
              <w:t xml:space="preserve">RVK tugiisikuteenuse tagamine teistes </w:t>
            </w:r>
            <w:proofErr w:type="spellStart"/>
            <w:r w:rsidRPr="00552625">
              <w:rPr>
                <w:rFonts w:ascii="Times New Roman" w:hAnsi="Times New Roman" w:cs="Times New Roman"/>
                <w:b/>
                <w:bCs/>
                <w:sz w:val="24"/>
                <w:szCs w:val="24"/>
              </w:rPr>
              <w:t>KOVides</w:t>
            </w:r>
            <w:proofErr w:type="spellEnd"/>
            <w:r>
              <w:rPr>
                <w:rFonts w:ascii="Times New Roman" w:hAnsi="Times New Roman" w:cs="Times New Roman"/>
                <w:b/>
                <w:bCs/>
                <w:sz w:val="24"/>
                <w:szCs w:val="24"/>
              </w:rPr>
              <w:t xml:space="preserve"> </w:t>
            </w:r>
            <w:r w:rsidR="006414D7">
              <w:rPr>
                <w:rFonts w:ascii="Times New Roman" w:hAnsi="Times New Roman" w:cs="Times New Roman"/>
                <w:b/>
                <w:bCs/>
                <w:sz w:val="24"/>
                <w:szCs w:val="24"/>
              </w:rPr>
              <w:t>Majutuskeskuse kaudu</w:t>
            </w:r>
          </w:p>
        </w:tc>
        <w:tc>
          <w:tcPr>
            <w:tcW w:w="2872" w:type="dxa"/>
          </w:tcPr>
          <w:p w14:paraId="3CDD0ACB" w14:textId="2D518037" w:rsidR="00284125" w:rsidRPr="006E2051" w:rsidRDefault="009F30BD" w:rsidP="00284125">
            <w:pPr>
              <w:jc w:val="right"/>
              <w:rPr>
                <w:rFonts w:ascii="Times New Roman" w:hAnsi="Times New Roman" w:cs="Times New Roman"/>
                <w:b/>
                <w:bCs/>
                <w:sz w:val="24"/>
                <w:szCs w:val="24"/>
              </w:rPr>
            </w:pPr>
            <w:r>
              <w:rPr>
                <w:rFonts w:ascii="Times New Roman" w:hAnsi="Times New Roman" w:cs="Times New Roman"/>
                <w:b/>
                <w:bCs/>
                <w:sz w:val="24"/>
                <w:szCs w:val="24"/>
              </w:rPr>
              <w:t>267 437,00</w:t>
            </w:r>
          </w:p>
        </w:tc>
      </w:tr>
      <w:tr w:rsidR="00284125" w:rsidRPr="004B0BFA" w14:paraId="6AF4BDDE" w14:textId="77777777" w:rsidTr="001F3072">
        <w:trPr>
          <w:trHeight w:val="2057"/>
        </w:trPr>
        <w:tc>
          <w:tcPr>
            <w:tcW w:w="1754" w:type="dxa"/>
            <w:shd w:val="clear" w:color="auto" w:fill="F2F2F2" w:themeFill="background1" w:themeFillShade="F2"/>
          </w:tcPr>
          <w:p w14:paraId="61D6A91E" w14:textId="4B05C232" w:rsidR="00284125" w:rsidRPr="004B0BFA" w:rsidRDefault="00284125" w:rsidP="007A7F57">
            <w:pPr>
              <w:rPr>
                <w:rFonts w:ascii="Arial Narrow" w:eastAsia="Arial Unicode MS" w:hAnsi="Arial Narrow" w:cs="Arial"/>
                <w:b/>
                <w:sz w:val="20"/>
                <w:szCs w:val="20"/>
              </w:rPr>
            </w:pPr>
            <w:r w:rsidRPr="004B0BFA">
              <w:rPr>
                <w:rFonts w:ascii="Arial Narrow" w:eastAsia="Arial Unicode MS" w:hAnsi="Arial Narrow" w:cs="Arial"/>
                <w:b/>
                <w:sz w:val="20"/>
                <w:szCs w:val="20"/>
              </w:rPr>
              <w:t xml:space="preserve">Eelarve rea </w:t>
            </w:r>
            <w:r w:rsidRPr="004B0BFA">
              <w:rPr>
                <w:rFonts w:ascii="Arial Narrow" w:eastAsia="Arial Unicode MS" w:hAnsi="Arial Narrow" w:cs="Arial"/>
                <w:b/>
                <w:sz w:val="20"/>
                <w:szCs w:val="20"/>
                <w:shd w:val="clear" w:color="auto" w:fill="F2F2F2" w:themeFill="background1" w:themeFillShade="F2"/>
              </w:rPr>
              <w:t>täpsustus:</w:t>
            </w:r>
          </w:p>
        </w:tc>
        <w:tc>
          <w:tcPr>
            <w:tcW w:w="8593" w:type="dxa"/>
            <w:gridSpan w:val="2"/>
          </w:tcPr>
          <w:p w14:paraId="5F3E6A20" w14:textId="607F9FCE" w:rsidR="00284125" w:rsidRDefault="00284125" w:rsidP="00164777">
            <w:pPr>
              <w:rPr>
                <w:rFonts w:ascii="Times New Roman" w:hAnsi="Times New Roman" w:cs="Times New Roman"/>
                <w:sz w:val="24"/>
                <w:szCs w:val="24"/>
              </w:rPr>
            </w:pPr>
          </w:p>
          <w:p w14:paraId="0322D93D" w14:textId="2DBCF2B5" w:rsidR="0095441C" w:rsidRPr="00E035F3" w:rsidRDefault="00AE42CB">
            <w:pPr>
              <w:rPr>
                <w:rFonts w:ascii="Times New Roman" w:hAnsi="Times New Roman" w:cs="Times New Roman"/>
              </w:rPr>
            </w:pPr>
            <w:r w:rsidRPr="00E035F3">
              <w:rPr>
                <w:rFonts w:ascii="Arial" w:hAnsi="Arial" w:cs="Arial"/>
              </w:rPr>
              <w:t>Majutuskeskuse tasandil teenuse osutamine, sh teenuse/projekti administreerimine ning reaalne osutamine, kulu sisaldab endas muuhulgas partneri tööjõukulusid, vajalikku lähetuskulu ning vaimse tervise teenuste osutamise võimalust, supervisiooni jms. Teenuse osutamine läbi Majutuskeskuse algab 01.01.2025.a</w:t>
            </w:r>
          </w:p>
        </w:tc>
      </w:tr>
      <w:tr w:rsidR="004A29B3" w:rsidRPr="004B0BFA" w14:paraId="51A3472B" w14:textId="77777777" w:rsidTr="00CA5C3C">
        <w:trPr>
          <w:trHeight w:val="214"/>
        </w:trPr>
        <w:tc>
          <w:tcPr>
            <w:tcW w:w="7475" w:type="dxa"/>
            <w:gridSpan w:val="2"/>
            <w:shd w:val="clear" w:color="auto" w:fill="BFBFBF" w:themeFill="background1" w:themeFillShade="BF"/>
          </w:tcPr>
          <w:p w14:paraId="0481F790" w14:textId="67C40FC1" w:rsidR="004A29B3" w:rsidRPr="004B0BFA" w:rsidRDefault="004A29B3" w:rsidP="008001F4">
            <w:pPr>
              <w:ind w:right="236"/>
              <w:jc w:val="right"/>
              <w:rPr>
                <w:rFonts w:ascii="Arial Narrow" w:eastAsia="Arial Unicode MS" w:hAnsi="Arial Narrow" w:cs="Arial"/>
                <w:sz w:val="20"/>
                <w:szCs w:val="20"/>
              </w:rPr>
            </w:pPr>
            <w:r>
              <w:rPr>
                <w:rFonts w:ascii="Arial Narrow" w:eastAsia="Arial Unicode MS" w:hAnsi="Arial Narrow" w:cs="Arial"/>
                <w:b/>
                <w:sz w:val="20"/>
                <w:szCs w:val="20"/>
              </w:rPr>
              <w:t>Otsesed kulud k</w:t>
            </w:r>
            <w:r w:rsidRPr="004B0BFA">
              <w:rPr>
                <w:rFonts w:ascii="Arial Narrow" w:eastAsia="Arial Unicode MS" w:hAnsi="Arial Narrow" w:cs="Arial"/>
                <w:b/>
                <w:sz w:val="20"/>
                <w:szCs w:val="20"/>
              </w:rPr>
              <w:t>okku (EUR):</w:t>
            </w:r>
          </w:p>
        </w:tc>
        <w:tc>
          <w:tcPr>
            <w:tcW w:w="2872" w:type="dxa"/>
            <w:shd w:val="clear" w:color="auto" w:fill="BFBFBF" w:themeFill="background1" w:themeFillShade="BF"/>
          </w:tcPr>
          <w:p w14:paraId="619CD275" w14:textId="5D1ED5D7" w:rsidR="001D1AA7" w:rsidRDefault="001D1AA7" w:rsidP="001D1AA7">
            <w:pPr>
              <w:jc w:val="right"/>
              <w:rPr>
                <w:rFonts w:ascii="Arial" w:eastAsia="Times New Roman" w:hAnsi="Arial" w:cs="Arial"/>
                <w:b/>
                <w:bCs/>
                <w:color w:val="auto"/>
                <w:sz w:val="20"/>
                <w:szCs w:val="20"/>
              </w:rPr>
            </w:pPr>
            <w:r>
              <w:rPr>
                <w:rFonts w:ascii="Arial" w:hAnsi="Arial" w:cs="Arial"/>
                <w:b/>
                <w:bCs/>
                <w:sz w:val="20"/>
                <w:szCs w:val="20"/>
              </w:rPr>
              <w:t>1 047 619,</w:t>
            </w:r>
            <w:r w:rsidR="008F0662">
              <w:rPr>
                <w:rFonts w:ascii="Arial" w:hAnsi="Arial" w:cs="Arial"/>
                <w:b/>
                <w:bCs/>
                <w:sz w:val="20"/>
                <w:szCs w:val="20"/>
              </w:rPr>
              <w:t>05</w:t>
            </w:r>
          </w:p>
          <w:p w14:paraId="0902F5FB" w14:textId="7290E234" w:rsidR="004A29B3" w:rsidRPr="00AB3E25" w:rsidRDefault="004A29B3" w:rsidP="00AB3E25">
            <w:pPr>
              <w:jc w:val="right"/>
              <w:rPr>
                <w:rFonts w:ascii="Times New Roman" w:eastAsia="Times New Roman" w:hAnsi="Times New Roman" w:cs="Times New Roman"/>
                <w:b/>
                <w:bCs/>
                <w:color w:val="auto"/>
                <w:sz w:val="24"/>
                <w:szCs w:val="24"/>
              </w:rPr>
            </w:pPr>
          </w:p>
        </w:tc>
      </w:tr>
      <w:tr w:rsidR="004A29B3" w:rsidRPr="004B0BFA" w14:paraId="2D607AB5" w14:textId="77777777" w:rsidTr="0082014B">
        <w:trPr>
          <w:trHeight w:val="214"/>
        </w:trPr>
        <w:tc>
          <w:tcPr>
            <w:tcW w:w="7475" w:type="dxa"/>
            <w:gridSpan w:val="2"/>
            <w:shd w:val="clear" w:color="auto" w:fill="BFBFBF" w:themeFill="background1" w:themeFillShade="BF"/>
          </w:tcPr>
          <w:p w14:paraId="0090F6C9" w14:textId="4184CEB6" w:rsidR="004A29B3" w:rsidRDefault="004A29B3" w:rsidP="008001F4">
            <w:pPr>
              <w:ind w:right="236"/>
              <w:jc w:val="right"/>
              <w:rPr>
                <w:rFonts w:ascii="Arial Narrow" w:eastAsia="Arial Unicode MS" w:hAnsi="Arial Narrow" w:cs="Arial"/>
                <w:b/>
                <w:sz w:val="20"/>
                <w:szCs w:val="20"/>
              </w:rPr>
            </w:pPr>
            <w:r>
              <w:rPr>
                <w:rFonts w:ascii="Arial Narrow" w:eastAsia="Arial Unicode MS" w:hAnsi="Arial Narrow" w:cs="Arial"/>
                <w:b/>
                <w:sz w:val="20"/>
                <w:szCs w:val="20"/>
              </w:rPr>
              <w:t xml:space="preserve">Kaudsed kulud (EUR) </w:t>
            </w:r>
            <w:proofErr w:type="spellStart"/>
            <w:r w:rsidRPr="004A29B3">
              <w:rPr>
                <w:rFonts w:ascii="Arial Narrow" w:eastAsia="Arial Unicode MS" w:hAnsi="Arial Narrow" w:cs="Arial"/>
                <w:b/>
                <w:i/>
                <w:iCs/>
                <w:color w:val="000000" w:themeColor="text1"/>
                <w:sz w:val="20"/>
                <w:szCs w:val="20"/>
              </w:rPr>
              <w:t>TATis</w:t>
            </w:r>
            <w:proofErr w:type="spellEnd"/>
            <w:r w:rsidR="003E459B">
              <w:rPr>
                <w:rFonts w:ascii="Arial Narrow" w:eastAsia="Arial Unicode MS" w:hAnsi="Arial Narrow" w:cs="Arial"/>
                <w:b/>
                <w:i/>
                <w:iCs/>
                <w:color w:val="000000" w:themeColor="text1"/>
                <w:sz w:val="20"/>
                <w:szCs w:val="20"/>
              </w:rPr>
              <w:t xml:space="preserve"> või toetuslepingus</w:t>
            </w:r>
            <w:r w:rsidRPr="004A29B3">
              <w:rPr>
                <w:rFonts w:ascii="Arial Narrow" w:eastAsia="Arial Unicode MS" w:hAnsi="Arial Narrow" w:cs="Arial"/>
                <w:b/>
                <w:i/>
                <w:iCs/>
                <w:color w:val="000000" w:themeColor="text1"/>
                <w:sz w:val="20"/>
                <w:szCs w:val="20"/>
              </w:rPr>
              <w:t xml:space="preserve"> kinnitatud määr</w:t>
            </w:r>
          </w:p>
        </w:tc>
        <w:tc>
          <w:tcPr>
            <w:tcW w:w="2872" w:type="dxa"/>
            <w:shd w:val="clear" w:color="auto" w:fill="BFBFBF" w:themeFill="background1" w:themeFillShade="BF"/>
          </w:tcPr>
          <w:p w14:paraId="558012DD" w14:textId="034E4537" w:rsidR="004A29B3" w:rsidRPr="00AB3E25" w:rsidRDefault="009A6499" w:rsidP="00AB3E25">
            <w:pPr>
              <w:jc w:val="right"/>
              <w:rPr>
                <w:rFonts w:ascii="Times New Roman" w:eastAsia="Times New Roman" w:hAnsi="Times New Roman" w:cs="Times New Roman"/>
                <w:b/>
                <w:bCs/>
                <w:color w:val="auto"/>
                <w:sz w:val="24"/>
                <w:szCs w:val="24"/>
              </w:rPr>
            </w:pPr>
            <w:r>
              <w:rPr>
                <w:rFonts w:ascii="Times New Roman" w:hAnsi="Times New Roman" w:cs="Times New Roman"/>
                <w:b/>
                <w:bCs/>
                <w:color w:val="auto"/>
                <w:sz w:val="24"/>
                <w:szCs w:val="24"/>
              </w:rPr>
              <w:t>5</w:t>
            </w:r>
            <w:r w:rsidR="00AB3E25">
              <w:rPr>
                <w:rFonts w:ascii="Times New Roman" w:hAnsi="Times New Roman" w:cs="Times New Roman"/>
                <w:b/>
                <w:bCs/>
                <w:color w:val="auto"/>
                <w:sz w:val="24"/>
                <w:szCs w:val="24"/>
              </w:rPr>
              <w:t>%</w:t>
            </w:r>
          </w:p>
        </w:tc>
      </w:tr>
      <w:bookmarkEnd w:id="3"/>
    </w:tbl>
    <w:p w14:paraId="225BCBD2" w14:textId="428124AB" w:rsidR="00C8033F" w:rsidRDefault="00C8033F" w:rsidP="000555B3">
      <w:pPr>
        <w:rPr>
          <w:rFonts w:ascii="Arial Narrow" w:eastAsia="Arial Unicode MS" w:hAnsi="Arial Narrow" w:cs="Arial"/>
          <w:sz w:val="40"/>
        </w:rPr>
      </w:pPr>
    </w:p>
    <w:p w14:paraId="36A708E3" w14:textId="3169879F" w:rsidR="006F1777" w:rsidRPr="000555B3" w:rsidRDefault="00DE039D">
      <w:pPr>
        <w:spacing w:after="12"/>
        <w:ind w:left="5" w:right="144" w:hanging="10"/>
        <w:jc w:val="both"/>
        <w:rPr>
          <w:rFonts w:ascii="Arial Narrow" w:eastAsia="Arial Unicode MS" w:hAnsi="Arial Narrow" w:cs="Arial"/>
        </w:rPr>
      </w:pPr>
      <w:r w:rsidRPr="000555B3">
        <w:rPr>
          <w:rFonts w:ascii="Arial Narrow" w:eastAsia="Arial Unicode MS" w:hAnsi="Arial Narrow" w:cs="Arial"/>
          <w:sz w:val="40"/>
        </w:rPr>
        <w:t>9.</w:t>
      </w:r>
      <w:r w:rsidR="00B3155D">
        <w:rPr>
          <w:rFonts w:ascii="Arial Narrow" w:eastAsia="Arial Unicode MS" w:hAnsi="Arial Narrow" w:cs="Arial"/>
          <w:sz w:val="40"/>
        </w:rPr>
        <w:t xml:space="preserve"> </w:t>
      </w:r>
      <w:r w:rsidR="008F22DC" w:rsidRPr="000555B3">
        <w:rPr>
          <w:rFonts w:ascii="Arial Narrow" w:eastAsia="Arial Unicode MS" w:hAnsi="Arial Narrow" w:cs="Arial"/>
          <w:sz w:val="40"/>
        </w:rPr>
        <w:t>Esitamine</w:t>
      </w:r>
    </w:p>
    <w:p w14:paraId="1E3A6E99" w14:textId="77777777" w:rsidR="00C36C11" w:rsidRPr="000555B3" w:rsidRDefault="00C36C11" w:rsidP="00C728DE">
      <w:pPr>
        <w:spacing w:after="0" w:line="271" w:lineRule="auto"/>
        <w:ind w:left="22" w:right="165" w:hanging="11"/>
        <w:jc w:val="both"/>
        <w:rPr>
          <w:rFonts w:ascii="Arial Narrow" w:eastAsia="Arial Unicode MS" w:hAnsi="Arial Narrow" w:cs="Arial"/>
          <w:i/>
          <w:sz w:val="20"/>
          <w:szCs w:val="20"/>
        </w:rPr>
      </w:pPr>
    </w:p>
    <w:p w14:paraId="32A9645D" w14:textId="7540B429" w:rsidR="00C36C11" w:rsidRPr="000555B3" w:rsidRDefault="000555B3" w:rsidP="00C728DE">
      <w:pPr>
        <w:spacing w:after="0" w:line="271" w:lineRule="auto"/>
        <w:ind w:left="22" w:right="165" w:hanging="11"/>
        <w:jc w:val="both"/>
        <w:rPr>
          <w:rFonts w:ascii="Arial Narrow" w:eastAsia="Arial Unicode MS" w:hAnsi="Arial Narrow" w:cs="Arial"/>
          <w:i/>
          <w:sz w:val="20"/>
          <w:szCs w:val="20"/>
        </w:rPr>
      </w:pPr>
      <w:r>
        <w:rPr>
          <w:rFonts w:ascii="Arial Narrow" w:eastAsia="Arial Unicode MS" w:hAnsi="Arial Narrow" w:cs="Arial"/>
          <w:b/>
          <w:i/>
          <w:sz w:val="20"/>
          <w:szCs w:val="20"/>
        </w:rPr>
        <w:t>Täidetud vormi peab allkirjastama selleks volitatud isik.</w:t>
      </w:r>
    </w:p>
    <w:p w14:paraId="5388449D" w14:textId="77777777" w:rsidR="00C36C11" w:rsidRPr="000555B3" w:rsidRDefault="00C36C11" w:rsidP="00C728DE">
      <w:pPr>
        <w:pStyle w:val="Pealkiri1"/>
        <w:ind w:left="13"/>
        <w:jc w:val="both"/>
        <w:rPr>
          <w:rFonts w:ascii="Arial Narrow" w:eastAsia="Arial Unicode MS" w:hAnsi="Arial Narrow" w:cs="Arial"/>
        </w:rPr>
      </w:pPr>
    </w:p>
    <w:p w14:paraId="7CB17691" w14:textId="6987B200" w:rsidR="006F1777" w:rsidRPr="004B0BFA" w:rsidRDefault="008F22DC" w:rsidP="00A7227D">
      <w:pPr>
        <w:rPr>
          <w:rFonts w:ascii="Arial Narrow" w:eastAsia="Arial Unicode MS" w:hAnsi="Arial Narrow" w:cs="Arial"/>
          <w:i/>
          <w:color w:val="808080" w:themeColor="background1" w:themeShade="80"/>
          <w:sz w:val="18"/>
          <w:szCs w:val="18"/>
        </w:rPr>
      </w:pPr>
      <w:r w:rsidRPr="004B0BFA">
        <w:rPr>
          <w:rFonts w:ascii="Arial Narrow" w:eastAsia="Arial Unicode MS" w:hAnsi="Arial Narrow" w:cs="Arial"/>
          <w:sz w:val="32"/>
        </w:rPr>
        <w:t>Kinnitused</w:t>
      </w:r>
      <w:r w:rsidR="00A7227D" w:rsidRPr="004B0BFA">
        <w:rPr>
          <w:rFonts w:ascii="Arial Narrow" w:eastAsia="Arial Unicode MS" w:hAnsi="Arial Narrow" w:cs="Arial"/>
        </w:rPr>
        <w:t xml:space="preserve"> </w:t>
      </w:r>
    </w:p>
    <w:p w14:paraId="3F1EA46B" w14:textId="77777777" w:rsidR="006F1777" w:rsidRPr="00DE49CC" w:rsidRDefault="008F22DC" w:rsidP="00C8033F">
      <w:pPr>
        <w:spacing w:line="270" w:lineRule="auto"/>
        <w:ind w:left="20" w:right="151" w:hanging="10"/>
        <w:jc w:val="both"/>
        <w:rPr>
          <w:rFonts w:ascii="Times New Roman" w:eastAsia="Arial Unicode MS" w:hAnsi="Times New Roman" w:cs="Times New Roman"/>
          <w:sz w:val="24"/>
          <w:szCs w:val="24"/>
        </w:rPr>
      </w:pPr>
      <w:r w:rsidRPr="00DE49CC">
        <w:rPr>
          <w:rFonts w:ascii="Times New Roman" w:eastAsia="Arial Unicode MS" w:hAnsi="Times New Roman" w:cs="Times New Roman"/>
          <w:sz w:val="24"/>
          <w:szCs w:val="24"/>
        </w:rPr>
        <w:t>Palun tutvuge alljärgnevate tingimustega ning kinnitage, et olete nendega nõus:</w:t>
      </w:r>
    </w:p>
    <w:p w14:paraId="26C944E0" w14:textId="77777777" w:rsidR="00A2257D" w:rsidRDefault="000257C6" w:rsidP="00A2257D">
      <w:pPr>
        <w:pStyle w:val="Loendilik"/>
        <w:numPr>
          <w:ilvl w:val="0"/>
          <w:numId w:val="5"/>
        </w:numPr>
        <w:spacing w:before="120" w:after="0" w:line="240" w:lineRule="atLeast"/>
        <w:jc w:val="both"/>
        <w:rPr>
          <w:rFonts w:ascii="Times New Roman" w:hAnsi="Times New Roman" w:cs="Times New Roman"/>
          <w:color w:val="auto"/>
          <w:sz w:val="24"/>
          <w:szCs w:val="24"/>
        </w:rPr>
      </w:pPr>
      <w:r w:rsidRPr="00DE49CC">
        <w:rPr>
          <w:rFonts w:ascii="Times New Roman" w:hAnsi="Times New Roman" w:cs="Times New Roman"/>
          <w:sz w:val="24"/>
          <w:szCs w:val="24"/>
        </w:rPr>
        <w:t xml:space="preserve">Kinnitan, </w:t>
      </w:r>
      <w:r w:rsidR="003100AB" w:rsidRPr="00DE49CC">
        <w:rPr>
          <w:rFonts w:ascii="Times New Roman" w:hAnsi="Times New Roman" w:cs="Times New Roman"/>
          <w:sz w:val="24"/>
          <w:szCs w:val="24"/>
        </w:rPr>
        <w:t xml:space="preserve">et elluviija/toetuse saaja/partner vastavad </w:t>
      </w:r>
      <w:hyperlink r:id="rId23" w:history="1">
        <w:r w:rsidR="003100AB" w:rsidRPr="00DE49CC">
          <w:rPr>
            <w:rStyle w:val="Hperlink"/>
            <w:rFonts w:ascii="Times New Roman" w:hAnsi="Times New Roman" w:cs="Times New Roman"/>
            <w:sz w:val="24"/>
            <w:szCs w:val="24"/>
          </w:rPr>
          <w:t xml:space="preserve">Vabariigi Valitsuse 12. mai 2022 määruse nr 55 „Perioodi 2021–2027 Euroopa Liidu ühtekuuluvus- ja </w:t>
        </w:r>
        <w:proofErr w:type="spellStart"/>
        <w:r w:rsidR="003100AB" w:rsidRPr="00DE49CC">
          <w:rPr>
            <w:rStyle w:val="Hperlink"/>
            <w:rFonts w:ascii="Times New Roman" w:hAnsi="Times New Roman" w:cs="Times New Roman"/>
            <w:sz w:val="24"/>
            <w:szCs w:val="24"/>
          </w:rPr>
          <w:t>siseturvalisuspoliitika</w:t>
        </w:r>
        <w:proofErr w:type="spellEnd"/>
        <w:r w:rsidR="003100AB" w:rsidRPr="00DE49CC">
          <w:rPr>
            <w:rStyle w:val="Hperlink"/>
            <w:rFonts w:ascii="Times New Roman" w:hAnsi="Times New Roman" w:cs="Times New Roman"/>
            <w:sz w:val="24"/>
            <w:szCs w:val="24"/>
          </w:rPr>
          <w:t xml:space="preserve"> fondide rakenduskavade vahendite andmise ja kasutamise üldised tingimused</w:t>
        </w:r>
      </w:hyperlink>
      <w:r w:rsidR="003100AB" w:rsidRPr="00DE49CC">
        <w:rPr>
          <w:rFonts w:ascii="Times New Roman" w:hAnsi="Times New Roman" w:cs="Times New Roman"/>
          <w:sz w:val="24"/>
          <w:szCs w:val="24"/>
        </w:rPr>
        <w:t xml:space="preserve">“ § 3 </w:t>
      </w:r>
      <w:r w:rsidR="003100AB" w:rsidRPr="00A2257D">
        <w:rPr>
          <w:rFonts w:ascii="Times New Roman" w:hAnsi="Times New Roman" w:cs="Times New Roman"/>
          <w:color w:val="auto"/>
          <w:sz w:val="24"/>
          <w:szCs w:val="24"/>
        </w:rPr>
        <w:t>nimetud tingimustele;</w:t>
      </w:r>
    </w:p>
    <w:p w14:paraId="4866E3E9" w14:textId="7F520FEB" w:rsidR="000257C6" w:rsidRPr="00A2257D" w:rsidRDefault="003100AB" w:rsidP="00A2257D">
      <w:pPr>
        <w:pStyle w:val="Loendilik"/>
        <w:numPr>
          <w:ilvl w:val="0"/>
          <w:numId w:val="5"/>
        </w:numPr>
        <w:spacing w:before="120" w:after="0" w:line="240" w:lineRule="atLeast"/>
        <w:jc w:val="both"/>
        <w:rPr>
          <w:rFonts w:ascii="Times New Roman" w:hAnsi="Times New Roman" w:cs="Times New Roman"/>
          <w:color w:val="auto"/>
          <w:sz w:val="24"/>
          <w:szCs w:val="24"/>
        </w:rPr>
      </w:pPr>
      <w:r w:rsidRPr="00A2257D">
        <w:rPr>
          <w:rFonts w:ascii="Times New Roman" w:hAnsi="Times New Roman" w:cs="Times New Roman"/>
          <w:color w:val="auto"/>
          <w:sz w:val="24"/>
          <w:szCs w:val="24"/>
        </w:rPr>
        <w:t xml:space="preserve">Kinnitan, </w:t>
      </w:r>
      <w:r w:rsidR="000257C6" w:rsidRPr="00A2257D">
        <w:rPr>
          <w:rFonts w:ascii="Times New Roman" w:hAnsi="Times New Roman" w:cs="Times New Roman"/>
          <w:color w:val="auto"/>
          <w:sz w:val="24"/>
          <w:szCs w:val="24"/>
        </w:rPr>
        <w:t xml:space="preserve">et olen teadlik </w:t>
      </w:r>
      <w:r w:rsidR="007F08C5" w:rsidRPr="00A2257D">
        <w:rPr>
          <w:rFonts w:ascii="Times New Roman" w:hAnsi="Times New Roman" w:cs="Times New Roman"/>
          <w:color w:val="auto"/>
          <w:sz w:val="24"/>
          <w:szCs w:val="24"/>
        </w:rPr>
        <w:t>toetuse andmise tingimuste õigusaktis</w:t>
      </w:r>
      <w:r w:rsidR="00A2257D">
        <w:rPr>
          <w:rFonts w:ascii="Times New Roman" w:hAnsi="Times New Roman" w:cs="Times New Roman"/>
          <w:color w:val="auto"/>
          <w:sz w:val="24"/>
          <w:szCs w:val="24"/>
        </w:rPr>
        <w:t>/toetuslepingus</w:t>
      </w:r>
      <w:r w:rsidR="007F08C5" w:rsidRPr="00A2257D">
        <w:rPr>
          <w:rFonts w:ascii="Times New Roman" w:hAnsi="Times New Roman" w:cs="Times New Roman"/>
          <w:color w:val="auto"/>
          <w:sz w:val="24"/>
          <w:szCs w:val="24"/>
        </w:rPr>
        <w:t xml:space="preserve"> toodud elluviija ja partneri õigustest </w:t>
      </w:r>
      <w:r w:rsidR="007F08C5" w:rsidRPr="00A2257D">
        <w:rPr>
          <w:rFonts w:ascii="Times New Roman" w:hAnsi="Times New Roman" w:cs="Times New Roman"/>
          <w:sz w:val="24"/>
          <w:szCs w:val="24"/>
        </w:rPr>
        <w:t xml:space="preserve">ja kohustustest </w:t>
      </w:r>
      <w:r w:rsidR="000257C6" w:rsidRPr="00A2257D">
        <w:rPr>
          <w:rFonts w:ascii="Times New Roman" w:hAnsi="Times New Roman" w:cs="Times New Roman"/>
          <w:sz w:val="24"/>
          <w:szCs w:val="24"/>
        </w:rPr>
        <w:t>toetuse</w:t>
      </w:r>
      <w:r w:rsidR="00A2257D" w:rsidRPr="00A2257D">
        <w:rPr>
          <w:rFonts w:ascii="Times New Roman" w:hAnsi="Times New Roman" w:cs="Times New Roman"/>
          <w:sz w:val="24"/>
          <w:szCs w:val="24"/>
        </w:rPr>
        <w:t xml:space="preserve"> kasutamisel;</w:t>
      </w:r>
      <w:r w:rsidR="000257C6" w:rsidRPr="00A2257D">
        <w:rPr>
          <w:rFonts w:ascii="Times New Roman" w:hAnsi="Times New Roman" w:cs="Times New Roman"/>
          <w:color w:val="5B9BD5" w:themeColor="accent1"/>
          <w:sz w:val="24"/>
          <w:szCs w:val="24"/>
        </w:rPr>
        <w:t xml:space="preserve"> </w:t>
      </w:r>
    </w:p>
    <w:p w14:paraId="2E4232CB" w14:textId="4E0D8D48"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kõik partnerid on andnud nõusoleku projektis osalemise kohta</w:t>
      </w:r>
      <w:r w:rsidR="003100AB" w:rsidRPr="00DE49CC">
        <w:rPr>
          <w:rFonts w:ascii="Times New Roman" w:hAnsi="Times New Roman" w:cs="Times New Roman"/>
          <w:sz w:val="24"/>
          <w:szCs w:val="24"/>
        </w:rPr>
        <w:t xml:space="preserve"> (kui kohaldub)</w:t>
      </w:r>
      <w:r w:rsidRPr="00DE49CC">
        <w:rPr>
          <w:rFonts w:ascii="Times New Roman" w:hAnsi="Times New Roman" w:cs="Times New Roman"/>
          <w:sz w:val="24"/>
          <w:szCs w:val="24"/>
        </w:rPr>
        <w:t>;</w:t>
      </w:r>
    </w:p>
    <w:p w14:paraId="3CA364B9" w14:textId="5D522304"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toetuse saamisega kaasnevatest avalikkuse teavitamise nõuetest, mis on kehtestatud </w:t>
      </w:r>
      <w:hyperlink r:id="rId24" w:history="1">
        <w:r w:rsidR="0061267F" w:rsidRPr="00DE49CC">
          <w:rPr>
            <w:rStyle w:val="Hperlink"/>
            <w:rFonts w:ascii="Times New Roman" w:hAnsi="Times New Roman" w:cs="Times New Roman"/>
            <w:sz w:val="24"/>
            <w:szCs w:val="24"/>
          </w:rPr>
          <w:t xml:space="preserve">Vabariigi Valitsuse 12. mai 2022 määrusega nr 45 „Perioodi 2021-2027 ühtekuuluvus- ja </w:t>
        </w:r>
        <w:proofErr w:type="spellStart"/>
        <w:r w:rsidR="0061267F" w:rsidRPr="00DE49CC">
          <w:rPr>
            <w:rStyle w:val="Hperlink"/>
            <w:rFonts w:ascii="Times New Roman" w:hAnsi="Times New Roman" w:cs="Times New Roman"/>
            <w:sz w:val="24"/>
            <w:szCs w:val="24"/>
          </w:rPr>
          <w:t>siseturvalisuspoliitika</w:t>
        </w:r>
        <w:proofErr w:type="spellEnd"/>
        <w:r w:rsidR="0061267F" w:rsidRPr="00DE49CC">
          <w:rPr>
            <w:rStyle w:val="Hperlink"/>
            <w:rFonts w:ascii="Times New Roman" w:hAnsi="Times New Roman" w:cs="Times New Roman"/>
            <w:sz w:val="24"/>
            <w:szCs w:val="24"/>
          </w:rPr>
          <w:t xml:space="preserve"> fondide vahendite andmisest avalikkuse teavitamine</w:t>
        </w:r>
      </w:hyperlink>
      <w:r w:rsidR="0061267F" w:rsidRPr="00DE49CC">
        <w:rPr>
          <w:rFonts w:ascii="Times New Roman" w:hAnsi="Times New Roman" w:cs="Times New Roman"/>
          <w:sz w:val="24"/>
          <w:szCs w:val="24"/>
        </w:rPr>
        <w:t>“</w:t>
      </w:r>
      <w:r w:rsidRPr="00DE49CC">
        <w:rPr>
          <w:rFonts w:ascii="Times New Roman" w:hAnsi="Times New Roman" w:cs="Times New Roman"/>
          <w:sz w:val="24"/>
          <w:szCs w:val="24"/>
        </w:rPr>
        <w:t>;</w:t>
      </w:r>
    </w:p>
    <w:p w14:paraId="635BD1EA" w14:textId="7E7CA3A8"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et </w:t>
      </w:r>
      <w:hyperlink r:id="rId25" w:history="1">
        <w:r w:rsidR="007F08C5" w:rsidRPr="00DE49CC">
          <w:rPr>
            <w:rStyle w:val="Hperlink"/>
            <w:rFonts w:ascii="Times New Roman" w:hAnsi="Times New Roman" w:cs="Times New Roman"/>
            <w:sz w:val="24"/>
            <w:szCs w:val="24"/>
          </w:rPr>
          <w:t xml:space="preserve">perioodi 2021–2027 Euroopa Liidu ühtekuuluvus- ja </w:t>
        </w:r>
        <w:proofErr w:type="spellStart"/>
        <w:r w:rsidR="007F08C5" w:rsidRPr="00DE49CC">
          <w:rPr>
            <w:rStyle w:val="Hperlink"/>
            <w:rFonts w:ascii="Times New Roman" w:hAnsi="Times New Roman" w:cs="Times New Roman"/>
            <w:sz w:val="24"/>
            <w:szCs w:val="24"/>
          </w:rPr>
          <w:t>siseturvalisuspoliitika</w:t>
        </w:r>
        <w:proofErr w:type="spellEnd"/>
        <w:r w:rsidR="007F08C5" w:rsidRPr="00DE49CC">
          <w:rPr>
            <w:rStyle w:val="Hperlink"/>
            <w:rFonts w:ascii="Times New Roman" w:hAnsi="Times New Roman" w:cs="Times New Roman"/>
            <w:sz w:val="24"/>
            <w:szCs w:val="24"/>
          </w:rPr>
          <w:t xml:space="preserve"> fondide rakendamise seaduse</w:t>
        </w:r>
      </w:hyperlink>
      <w:r w:rsidR="007F08C5" w:rsidRPr="00DE49CC">
        <w:rPr>
          <w:rStyle w:val="Hperlink"/>
          <w:rFonts w:ascii="Times New Roman" w:hAnsi="Times New Roman" w:cs="Times New Roman"/>
          <w:sz w:val="24"/>
          <w:szCs w:val="24"/>
        </w:rPr>
        <w:t xml:space="preserve"> </w:t>
      </w:r>
      <w:r w:rsidR="0061267F" w:rsidRPr="00DE49CC">
        <w:rPr>
          <w:rStyle w:val="Hperlink"/>
          <w:rFonts w:ascii="Times New Roman" w:hAnsi="Times New Roman" w:cs="Times New Roman"/>
          <w:color w:val="auto"/>
          <w:sz w:val="24"/>
          <w:szCs w:val="24"/>
        </w:rPr>
        <w:t>(</w:t>
      </w:r>
      <w:r w:rsidRPr="00DE49CC">
        <w:rPr>
          <w:rFonts w:ascii="Times New Roman" w:hAnsi="Times New Roman" w:cs="Times New Roman"/>
          <w:sz w:val="24"/>
          <w:szCs w:val="24"/>
        </w:rPr>
        <w:t>ÜSS2021_2027</w:t>
      </w:r>
      <w:r w:rsidR="0061267F" w:rsidRPr="00DE49CC">
        <w:rPr>
          <w:rFonts w:ascii="Times New Roman" w:hAnsi="Times New Roman" w:cs="Times New Roman"/>
          <w:sz w:val="24"/>
          <w:szCs w:val="24"/>
        </w:rPr>
        <w:t>)</w:t>
      </w:r>
      <w:r w:rsidRPr="00DE49CC">
        <w:rPr>
          <w:rFonts w:ascii="Times New Roman" w:hAnsi="Times New Roman" w:cs="Times New Roman"/>
          <w:sz w:val="24"/>
          <w:szCs w:val="24"/>
        </w:rPr>
        <w:t xml:space="preserve"> § 20 lõikes 4 nimetatud toetuse saamisega seotud andmed avalikustatakse; </w:t>
      </w:r>
    </w:p>
    <w:p w14:paraId="5490ED80" w14:textId="239D69D7"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et taotlemisega seotud andmeid kasutatakse </w:t>
      </w:r>
      <w:r w:rsidR="00775547" w:rsidRPr="00DE49CC">
        <w:rPr>
          <w:rFonts w:ascii="Times New Roman" w:hAnsi="Times New Roman" w:cs="Times New Roman"/>
          <w:sz w:val="24"/>
          <w:szCs w:val="24"/>
        </w:rPr>
        <w:t xml:space="preserve">fondi </w:t>
      </w:r>
      <w:r w:rsidRPr="00DE49CC">
        <w:rPr>
          <w:rFonts w:ascii="Times New Roman" w:hAnsi="Times New Roman" w:cs="Times New Roman"/>
          <w:sz w:val="24"/>
          <w:szCs w:val="24"/>
        </w:rPr>
        <w:t>hindamise läbiviimisel;</w:t>
      </w:r>
    </w:p>
    <w:p w14:paraId="704DC5A7" w14:textId="25F21760"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olen teadlik, et toetuse andmisest võidakse taganeda ja sealjuures tuleb aluseta saadu tagasi maksta, kui esinevad </w:t>
      </w:r>
      <w:hyperlink r:id="rId26" w:history="1">
        <w:r w:rsidRPr="00DE49CC">
          <w:rPr>
            <w:rStyle w:val="Hperlink"/>
            <w:rFonts w:ascii="Times New Roman" w:hAnsi="Times New Roman" w:cs="Times New Roman"/>
            <w:sz w:val="24"/>
            <w:szCs w:val="24"/>
          </w:rPr>
          <w:t xml:space="preserve">Vabariigi Valitsuse 12.05.2022 määruse nr 55 „Perioodi 2021–2027 </w:t>
        </w:r>
        <w:r w:rsidRPr="00DE49CC">
          <w:rPr>
            <w:rStyle w:val="Hperlink"/>
            <w:rFonts w:ascii="Times New Roman" w:hAnsi="Times New Roman" w:cs="Times New Roman"/>
            <w:sz w:val="24"/>
            <w:szCs w:val="24"/>
          </w:rPr>
          <w:lastRenderedPageBreak/>
          <w:t xml:space="preserve">Euroopa Liidu ühtekuuluvus- ja </w:t>
        </w:r>
        <w:proofErr w:type="spellStart"/>
        <w:r w:rsidRPr="00DE49CC">
          <w:rPr>
            <w:rStyle w:val="Hperlink"/>
            <w:rFonts w:ascii="Times New Roman" w:hAnsi="Times New Roman" w:cs="Times New Roman"/>
            <w:sz w:val="24"/>
            <w:szCs w:val="24"/>
          </w:rPr>
          <w:t>siseturvalisuspoliitika</w:t>
        </w:r>
        <w:proofErr w:type="spellEnd"/>
        <w:r w:rsidRPr="00DE49CC">
          <w:rPr>
            <w:rStyle w:val="Hperlink"/>
            <w:rFonts w:ascii="Times New Roman" w:hAnsi="Times New Roman" w:cs="Times New Roman"/>
            <w:sz w:val="24"/>
            <w:szCs w:val="24"/>
          </w:rPr>
          <w:t xml:space="preserve"> fondide rakenduskavade vahendite andmise ja kasutamise üldised tingimused</w:t>
        </w:r>
      </w:hyperlink>
      <w:r w:rsidRPr="00DE49CC">
        <w:rPr>
          <w:rFonts w:ascii="Times New Roman" w:hAnsi="Times New Roman" w:cs="Times New Roman"/>
          <w:sz w:val="24"/>
          <w:szCs w:val="24"/>
        </w:rPr>
        <w:t>“ § 34 lõikes 1 nimetatud finantskorrektsiooni alused;</w:t>
      </w:r>
    </w:p>
    <w:p w14:paraId="2C9FF793" w14:textId="77777777"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mina ja mu partnerid nõustuvad, et neid auditeeritakse ja kontrollitakse ÜSS2021_2027 alusel;</w:t>
      </w:r>
    </w:p>
    <w:p w14:paraId="0FE98CCF" w14:textId="77777777"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 xml:space="preserve">Kinnitan, et järgin projekti ellu viimisel </w:t>
      </w:r>
      <w:hyperlink r:id="rId27" w:history="1">
        <w:r w:rsidRPr="00DE49CC">
          <w:rPr>
            <w:rStyle w:val="Hperlink"/>
            <w:rFonts w:ascii="Times New Roman" w:hAnsi="Times New Roman" w:cs="Times New Roman"/>
            <w:sz w:val="24"/>
            <w:szCs w:val="24"/>
          </w:rPr>
          <w:t>Eesti Vabariigi Põhiseaduses</w:t>
        </w:r>
      </w:hyperlink>
      <w:r w:rsidRPr="00DE49CC">
        <w:rPr>
          <w:rFonts w:ascii="Times New Roman" w:hAnsi="Times New Roman" w:cs="Times New Roman"/>
          <w:sz w:val="24"/>
          <w:szCs w:val="24"/>
        </w:rPr>
        <w:t xml:space="preserve">, </w:t>
      </w:r>
      <w:hyperlink r:id="rId28" w:history="1">
        <w:r w:rsidRPr="00DE49CC">
          <w:rPr>
            <w:rStyle w:val="Hperlink"/>
            <w:rFonts w:ascii="Times New Roman" w:hAnsi="Times New Roman" w:cs="Times New Roman"/>
            <w:sz w:val="24"/>
            <w:szCs w:val="24"/>
          </w:rPr>
          <w:t>Euroopa Liidu Põhiõiguste hartas</w:t>
        </w:r>
      </w:hyperlink>
      <w:r w:rsidRPr="00DE49CC">
        <w:rPr>
          <w:rFonts w:ascii="Times New Roman" w:hAnsi="Times New Roman" w:cs="Times New Roman"/>
          <w:sz w:val="24"/>
          <w:szCs w:val="24"/>
        </w:rPr>
        <w:t xml:space="preserve"> ja </w:t>
      </w:r>
      <w:hyperlink r:id="rId29" w:history="1">
        <w:r w:rsidRPr="00DE49CC">
          <w:rPr>
            <w:rStyle w:val="Hperlink"/>
            <w:rFonts w:ascii="Times New Roman" w:hAnsi="Times New Roman" w:cs="Times New Roman"/>
            <w:sz w:val="24"/>
            <w:szCs w:val="24"/>
          </w:rPr>
          <w:t>Puuetega inimeste õiguste konventsioonis</w:t>
        </w:r>
      </w:hyperlink>
      <w:r w:rsidRPr="00DE49CC">
        <w:rPr>
          <w:rFonts w:ascii="Times New Roman" w:hAnsi="Times New Roman" w:cs="Times New Roman"/>
          <w:sz w:val="24"/>
          <w:szCs w:val="24"/>
        </w:rPr>
        <w:t xml:space="preserve"> sätestatut;</w:t>
      </w:r>
    </w:p>
    <w:p w14:paraId="0DCBA2D7" w14:textId="138FDB0C"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projekt vastab keskkonnaeesmärkide saavutamiseks „ei kahjusta oluliselt</w:t>
      </w:r>
      <w:r w:rsidR="00B67334" w:rsidRPr="00DE49CC">
        <w:rPr>
          <w:rStyle w:val="Allmrkuseviide"/>
          <w:rFonts w:ascii="Times New Roman" w:hAnsi="Times New Roman"/>
          <w:sz w:val="24"/>
          <w:szCs w:val="24"/>
        </w:rPr>
        <w:footnoteReference w:id="1"/>
      </w:r>
      <w:r w:rsidRPr="00DE49CC">
        <w:rPr>
          <w:rFonts w:ascii="Times New Roman" w:hAnsi="Times New Roman" w:cs="Times New Roman"/>
          <w:sz w:val="24"/>
          <w:szCs w:val="24"/>
        </w:rPr>
        <w:t>“ põhimõttele ning seda järgitakse ka projekti elluviimisel;</w:t>
      </w:r>
    </w:p>
    <w:p w14:paraId="3429D132" w14:textId="09A27CF1" w:rsidR="000257C6" w:rsidRPr="00DE49CC" w:rsidRDefault="000257C6" w:rsidP="000257C6">
      <w:pPr>
        <w:pStyle w:val="Loendilik"/>
        <w:numPr>
          <w:ilvl w:val="0"/>
          <w:numId w:val="5"/>
        </w:numPr>
        <w:spacing w:line="256" w:lineRule="auto"/>
        <w:jc w:val="both"/>
        <w:rPr>
          <w:rFonts w:ascii="Times New Roman" w:hAnsi="Times New Roman" w:cs="Times New Roman"/>
          <w:sz w:val="24"/>
          <w:szCs w:val="24"/>
        </w:rPr>
      </w:pPr>
      <w:r w:rsidRPr="00DE49CC">
        <w:rPr>
          <w:rFonts w:ascii="Times New Roman" w:hAnsi="Times New Roman" w:cs="Times New Roman"/>
          <w:sz w:val="24"/>
          <w:szCs w:val="24"/>
        </w:rPr>
        <w:t>Kinnitan, et projekti kõiki tegevusi ei ole enne taotluse esitamist lõpetatud, sõltumata sellest, kas kulud on tasutud, välja arvatud juhul, kui see on Euroopa Parlamendi ja nõukogu määruse (EL) 2021/1060 kohaselt lubatud</w:t>
      </w:r>
      <w:r w:rsidR="00DE49CC">
        <w:rPr>
          <w:rFonts w:ascii="Times New Roman" w:hAnsi="Times New Roman" w:cs="Times New Roman"/>
          <w:sz w:val="24"/>
          <w:szCs w:val="24"/>
        </w:rPr>
        <w:t>.</w:t>
      </w:r>
    </w:p>
    <w:p w14:paraId="41A4A1BE" w14:textId="77777777" w:rsidR="00336D98" w:rsidRPr="004B0BFA" w:rsidRDefault="00336D98" w:rsidP="00336D98">
      <w:pPr>
        <w:pStyle w:val="Loendilik"/>
        <w:spacing w:after="4" w:line="270" w:lineRule="auto"/>
        <w:ind w:right="151"/>
        <w:jc w:val="both"/>
        <w:rPr>
          <w:rFonts w:ascii="Arial Narrow" w:eastAsia="Arial Unicode MS" w:hAnsi="Arial Narrow" w:cs="Arial"/>
          <w:sz w:val="20"/>
          <w:szCs w:val="20"/>
        </w:rPr>
      </w:pPr>
    </w:p>
    <w:p w14:paraId="3617284A" w14:textId="194EA5B7" w:rsidR="00475882" w:rsidRDefault="008F22DC" w:rsidP="00C8033F">
      <w:pPr>
        <w:spacing w:after="3"/>
        <w:ind w:left="155" w:hanging="10"/>
        <w:jc w:val="both"/>
        <w:rPr>
          <w:rFonts w:ascii="Arial Narrow" w:eastAsia="Arial Unicode MS" w:hAnsi="Arial Narrow" w:cs="Arial"/>
          <w:b/>
          <w:sz w:val="20"/>
          <w:szCs w:val="20"/>
        </w:rPr>
      </w:pPr>
      <w:r w:rsidRPr="004B0BFA">
        <w:rPr>
          <w:rFonts w:ascii="Arial Narrow" w:eastAsia="Arial Unicode MS" w:hAnsi="Arial Narrow" w:cs="Arial"/>
          <w:b/>
          <w:sz w:val="20"/>
          <w:szCs w:val="20"/>
        </w:rPr>
        <w:t>Kinnitan, et kõik taotluses esitatud andmed on õiged ja täielikud, olen ülaltoodud tingimustega tutvunud ja olen nendega nõus.</w:t>
      </w:r>
    </w:p>
    <w:p w14:paraId="7938130D" w14:textId="6C9A9451" w:rsidR="008142F1" w:rsidRDefault="008142F1" w:rsidP="00C8033F">
      <w:pPr>
        <w:spacing w:after="3"/>
        <w:ind w:left="155" w:hanging="10"/>
        <w:jc w:val="both"/>
        <w:rPr>
          <w:rFonts w:ascii="Arial Narrow" w:eastAsia="Arial Unicode MS" w:hAnsi="Arial Narrow" w:cs="Arial"/>
          <w:b/>
          <w:sz w:val="20"/>
          <w:szCs w:val="20"/>
        </w:rPr>
      </w:pPr>
    </w:p>
    <w:p w14:paraId="0138E0D0" w14:textId="7E1548ED" w:rsidR="008142F1" w:rsidRDefault="008142F1" w:rsidP="00C8033F">
      <w:pPr>
        <w:spacing w:after="3"/>
        <w:ind w:left="155" w:hanging="10"/>
        <w:jc w:val="both"/>
        <w:rPr>
          <w:rFonts w:ascii="Arial Narrow" w:eastAsia="Arial Unicode MS" w:hAnsi="Arial Narrow" w:cs="Arial"/>
          <w:b/>
          <w:sz w:val="20"/>
          <w:szCs w:val="20"/>
        </w:rPr>
      </w:pPr>
    </w:p>
    <w:p w14:paraId="119BA33D" w14:textId="77777777" w:rsidR="008142F1" w:rsidRDefault="008142F1" w:rsidP="00C8033F">
      <w:pPr>
        <w:spacing w:after="3"/>
        <w:ind w:left="155" w:hanging="10"/>
        <w:jc w:val="both"/>
        <w:rPr>
          <w:rFonts w:ascii="Arial Narrow" w:eastAsia="Arial Unicode MS" w:hAnsi="Arial Narrow" w:cs="Arial"/>
          <w:b/>
          <w:sz w:val="20"/>
          <w:szCs w:val="20"/>
        </w:rPr>
      </w:pPr>
    </w:p>
    <w:p w14:paraId="0B6F6122" w14:textId="1AD212D6" w:rsidR="008142F1" w:rsidRDefault="008142F1" w:rsidP="008142F1">
      <w:pPr>
        <w:spacing w:after="3"/>
        <w:ind w:left="155" w:hanging="10"/>
        <w:jc w:val="both"/>
        <w:rPr>
          <w:rFonts w:ascii="Arial Narrow" w:eastAsia="Arial Unicode MS" w:hAnsi="Arial Narrow" w:cs="Arial"/>
          <w:bCs/>
          <w:i/>
          <w:iCs/>
          <w:sz w:val="20"/>
          <w:szCs w:val="20"/>
        </w:rPr>
      </w:pPr>
      <w:r w:rsidRPr="008142F1">
        <w:rPr>
          <w:rFonts w:ascii="Arial Narrow" w:eastAsia="Arial Unicode MS" w:hAnsi="Arial Narrow" w:cs="Arial"/>
          <w:bCs/>
          <w:i/>
          <w:iCs/>
          <w:sz w:val="20"/>
          <w:szCs w:val="20"/>
        </w:rPr>
        <w:t>(allkirjastatud digitaalselt)</w:t>
      </w:r>
    </w:p>
    <w:p w14:paraId="26AD9785" w14:textId="77777777" w:rsidR="008142F1" w:rsidRPr="008142F1" w:rsidRDefault="008142F1" w:rsidP="00C8033F">
      <w:pPr>
        <w:spacing w:after="3"/>
        <w:ind w:left="155" w:hanging="10"/>
        <w:jc w:val="both"/>
        <w:rPr>
          <w:rFonts w:ascii="Arial Narrow" w:eastAsia="Arial Unicode MS" w:hAnsi="Arial Narrow" w:cs="Arial"/>
          <w:bCs/>
          <w:i/>
          <w:iCs/>
          <w:sz w:val="20"/>
          <w:szCs w:val="20"/>
        </w:rPr>
      </w:pPr>
    </w:p>
    <w:p w14:paraId="66DD5353" w14:textId="40EB9549" w:rsidR="008142F1" w:rsidRPr="004B0BFA" w:rsidRDefault="008142F1" w:rsidP="00C8033F">
      <w:pPr>
        <w:spacing w:after="3"/>
        <w:ind w:left="155" w:hanging="10"/>
        <w:jc w:val="both"/>
        <w:rPr>
          <w:rFonts w:ascii="Arial Narrow" w:eastAsia="Arial Unicode MS" w:hAnsi="Arial Narrow" w:cs="Arial"/>
          <w:sz w:val="20"/>
          <w:szCs w:val="20"/>
        </w:rPr>
      </w:pPr>
      <w:r>
        <w:rPr>
          <w:rFonts w:ascii="Arial Narrow" w:eastAsia="Arial Unicode MS" w:hAnsi="Arial Narrow" w:cs="Arial"/>
          <w:b/>
          <w:sz w:val="20"/>
          <w:szCs w:val="20"/>
        </w:rPr>
        <w:t>Elluviija/toetuse saaja</w:t>
      </w:r>
      <w:r w:rsidR="00A10648">
        <w:rPr>
          <w:rFonts w:ascii="Arial Narrow" w:eastAsia="Arial Unicode MS" w:hAnsi="Arial Narrow" w:cs="Arial"/>
          <w:b/>
          <w:sz w:val="20"/>
          <w:szCs w:val="20"/>
        </w:rPr>
        <w:t>/</w:t>
      </w:r>
      <w:r w:rsidR="00A10648" w:rsidRPr="00A2257D">
        <w:rPr>
          <w:rFonts w:ascii="Arial Narrow" w:eastAsia="Arial Unicode MS" w:hAnsi="Arial Narrow" w:cs="Arial"/>
          <w:b/>
          <w:sz w:val="20"/>
          <w:szCs w:val="20"/>
        </w:rPr>
        <w:t>taotleja</w:t>
      </w:r>
      <w:r w:rsidR="00DE49CC" w:rsidRPr="00A2257D">
        <w:rPr>
          <w:rFonts w:ascii="Arial Narrow" w:eastAsia="Arial Unicode MS" w:hAnsi="Arial Narrow" w:cs="Arial"/>
          <w:b/>
          <w:sz w:val="20"/>
          <w:szCs w:val="20"/>
        </w:rPr>
        <w:t>/partneri</w:t>
      </w:r>
      <w:r w:rsidRPr="00A2257D">
        <w:rPr>
          <w:rFonts w:ascii="Arial Narrow" w:eastAsia="Arial Unicode MS" w:hAnsi="Arial Narrow" w:cs="Arial"/>
          <w:b/>
          <w:sz w:val="20"/>
          <w:szCs w:val="20"/>
        </w:rPr>
        <w:t xml:space="preserve"> esindaja</w:t>
      </w:r>
    </w:p>
    <w:sectPr w:rsidR="008142F1" w:rsidRPr="004B0BFA" w:rsidSect="00B21603">
      <w:pgSz w:w="11907" w:h="16839" w:code="9"/>
      <w:pgMar w:top="856" w:right="826" w:bottom="743" w:left="71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C10DB" w14:textId="77777777" w:rsidR="006F2677" w:rsidRDefault="006F2677" w:rsidP="0084421A">
      <w:pPr>
        <w:spacing w:after="0" w:line="240" w:lineRule="auto"/>
      </w:pPr>
      <w:r>
        <w:separator/>
      </w:r>
    </w:p>
  </w:endnote>
  <w:endnote w:type="continuationSeparator" w:id="0">
    <w:p w14:paraId="18DD3EB2" w14:textId="77777777" w:rsidR="006F2677" w:rsidRDefault="006F2677" w:rsidP="00844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5A1EC" w14:textId="77777777" w:rsidR="006F2677" w:rsidRDefault="006F2677" w:rsidP="0084421A">
      <w:pPr>
        <w:spacing w:after="0" w:line="240" w:lineRule="auto"/>
      </w:pPr>
      <w:r>
        <w:separator/>
      </w:r>
    </w:p>
  </w:footnote>
  <w:footnote w:type="continuationSeparator" w:id="0">
    <w:p w14:paraId="76E56ED8" w14:textId="77777777" w:rsidR="006F2677" w:rsidRDefault="006F2677" w:rsidP="0084421A">
      <w:pPr>
        <w:spacing w:after="0" w:line="240" w:lineRule="auto"/>
      </w:pPr>
      <w:r>
        <w:continuationSeparator/>
      </w:r>
    </w:p>
  </w:footnote>
  <w:footnote w:id="1">
    <w:p w14:paraId="10D31E20" w14:textId="324B1E91" w:rsidR="00B67334" w:rsidRPr="00B67334" w:rsidRDefault="00B67334" w:rsidP="00B67334">
      <w:pPr>
        <w:pStyle w:val="Allmrkusetekst"/>
        <w:jc w:val="both"/>
        <w:rPr>
          <w:rFonts w:ascii="Times New Roman" w:hAnsi="Times New Roman" w:cs="Times New Roman"/>
          <w:sz w:val="18"/>
          <w:szCs w:val="18"/>
        </w:rPr>
      </w:pPr>
      <w:r>
        <w:rPr>
          <w:rStyle w:val="Allmrkuseviide"/>
        </w:rPr>
        <w:footnoteRef/>
      </w:r>
      <w:r>
        <w:t xml:space="preserve"> </w:t>
      </w:r>
      <w:r w:rsidRPr="00221FDB">
        <w:rPr>
          <w:rFonts w:ascii="Times New Roman" w:hAnsi="Times New Roman" w:cs="Times New Roman"/>
          <w:sz w:val="18"/>
          <w:szCs w:val="18"/>
        </w:rPr>
        <w:t xml:space="preserve">Euroopa Parlamendi ja nõukogu 27. novembri 2019. aasta määrus (EL) 2019/2088, mis käsitleb jätkusuutlikkust käsitleva teabe avalikustamist finantsteenuste sektoris – </w:t>
      </w:r>
      <w:hyperlink r:id="rId1" w:history="1">
        <w:r w:rsidRPr="00221FDB">
          <w:rPr>
            <w:rStyle w:val="Hperlink"/>
            <w:rFonts w:ascii="Times New Roman" w:hAnsi="Times New Roman" w:cs="Times New Roman"/>
            <w:sz w:val="18"/>
            <w:szCs w:val="18"/>
          </w:rPr>
          <w:t>ELT L 317, 9.12.2019, lk 1—16</w:t>
        </w:r>
      </w:hyperlink>
      <w:r>
        <w:rPr>
          <w:rFonts w:ascii="Times New Roman" w:hAnsi="Times New Roman" w:cs="Times New Roman"/>
          <w:sz w:val="18"/>
          <w:szCs w:val="18"/>
        </w:rPr>
        <w:t xml:space="preserve"> ja </w:t>
      </w:r>
      <w:r w:rsidRPr="00221FDB">
        <w:rPr>
          <w:rFonts w:ascii="Times New Roman" w:hAnsi="Times New Roman" w:cs="Times New Roman"/>
          <w:sz w:val="18"/>
          <w:szCs w:val="18"/>
        </w:rPr>
        <w:t xml:space="preserve">Euroopa Parlamendi ja nõukogu määrus (EL) 2020/852, 18. juuni 2020, millega kehtestatakse kestlike investeeringute hõlbustamise raamistik ja muudetakse määrust (EL) 2019/2088 – </w:t>
      </w:r>
      <w:hyperlink r:id="rId2" w:history="1">
        <w:r w:rsidRPr="00221FDB">
          <w:rPr>
            <w:rStyle w:val="Hperlink"/>
            <w:rFonts w:ascii="Times New Roman" w:hAnsi="Times New Roman" w:cs="Times New Roman"/>
            <w:sz w:val="18"/>
            <w:szCs w:val="18"/>
          </w:rPr>
          <w:t>ELT L 198, 22.6.2020, lk 13—43</w:t>
        </w:r>
      </w:hyperlink>
      <w:r>
        <w:rPr>
          <w:rFonts w:ascii="Times New Roman" w:hAnsi="Times New Roman" w:cs="Times New 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2583"/>
    <w:multiLevelType w:val="multilevel"/>
    <w:tmpl w:val="BC1ABBC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B990172"/>
    <w:multiLevelType w:val="hybridMultilevel"/>
    <w:tmpl w:val="2F2048B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4E1A982C"/>
    <w:multiLevelType w:val="multilevel"/>
    <w:tmpl w:val="542809D0"/>
    <w:name w:val="ListBulletNumbering"/>
    <w:lvl w:ilvl="0">
      <w:start w:val="1"/>
      <w:numFmt w:val="bullet"/>
      <w:pStyle w:val="Loenditpp"/>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53CB6BAC"/>
    <w:multiLevelType w:val="multilevel"/>
    <w:tmpl w:val="514C284C"/>
    <w:lvl w:ilvl="0">
      <w:start w:val="1"/>
      <w:numFmt w:val="decimal"/>
      <w:lvlText w:val="%1."/>
      <w:lvlJc w:val="left"/>
      <w:pPr>
        <w:ind w:left="1068" w:hanging="360"/>
      </w:pPr>
      <w:rPr>
        <w:b/>
        <w:bCs/>
        <w:i w:val="0"/>
        <w:iCs/>
      </w:rPr>
    </w:lvl>
    <w:lvl w:ilvl="1">
      <w:start w:val="1"/>
      <w:numFmt w:val="decimal"/>
      <w:lvlText w:val="%1.%2."/>
      <w:lvlJc w:val="left"/>
      <w:pPr>
        <w:ind w:left="1500" w:hanging="432"/>
      </w:pPr>
      <w:rPr>
        <w:b w:val="0"/>
        <w:bCs w:val="0"/>
      </w:rPr>
    </w:lvl>
    <w:lvl w:ilvl="2">
      <w:start w:val="1"/>
      <w:numFmt w:val="decimal"/>
      <w:lvlText w:val="%1.%2.%3."/>
      <w:lvlJc w:val="left"/>
      <w:pPr>
        <w:ind w:left="1932" w:hanging="504"/>
      </w:pPr>
      <w:rPr>
        <w:rFonts w:ascii="Times New Roman" w:hAnsi="Times New Roman" w:cs="Times New Roman" w:hint="default"/>
        <w:b w:val="0"/>
        <w:bCs w:val="0"/>
        <w:sz w:val="24"/>
        <w:szCs w:val="24"/>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 w15:restartNumberingAfterBreak="0">
    <w:nsid w:val="5E257A63"/>
    <w:multiLevelType w:val="multilevel"/>
    <w:tmpl w:val="0AB420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EE53B1C"/>
    <w:multiLevelType w:val="multilevel"/>
    <w:tmpl w:val="CB7AA7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E3643A3"/>
    <w:multiLevelType w:val="hybridMultilevel"/>
    <w:tmpl w:val="3A28A1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
  </w:num>
  <w:num w:numId="9">
    <w:abstractNumId w:val="5"/>
  </w:num>
  <w:num w:numId="10">
    <w:abstractNumId w:val="0"/>
  </w:num>
  <w:num w:numId="1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git Machrafi">
    <w15:presenceInfo w15:providerId="AD" w15:userId="S-1-5-21-2052111302-152049171-839522115-434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trackRevisions/>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777"/>
    <w:rsid w:val="0000040A"/>
    <w:rsid w:val="000020B9"/>
    <w:rsid w:val="00003D3B"/>
    <w:rsid w:val="00004AF6"/>
    <w:rsid w:val="00007F65"/>
    <w:rsid w:val="000101EE"/>
    <w:rsid w:val="00015647"/>
    <w:rsid w:val="00020058"/>
    <w:rsid w:val="00020534"/>
    <w:rsid w:val="0002185E"/>
    <w:rsid w:val="000257C6"/>
    <w:rsid w:val="00025B8D"/>
    <w:rsid w:val="00031767"/>
    <w:rsid w:val="00034387"/>
    <w:rsid w:val="00035DDC"/>
    <w:rsid w:val="0003644C"/>
    <w:rsid w:val="00041A35"/>
    <w:rsid w:val="00041E41"/>
    <w:rsid w:val="00041EE4"/>
    <w:rsid w:val="000422D7"/>
    <w:rsid w:val="00042C93"/>
    <w:rsid w:val="00043FCD"/>
    <w:rsid w:val="00044023"/>
    <w:rsid w:val="000444CE"/>
    <w:rsid w:val="00044622"/>
    <w:rsid w:val="00044FC0"/>
    <w:rsid w:val="00045CB7"/>
    <w:rsid w:val="0004619E"/>
    <w:rsid w:val="00047028"/>
    <w:rsid w:val="00047FD5"/>
    <w:rsid w:val="000555B3"/>
    <w:rsid w:val="0006268D"/>
    <w:rsid w:val="00064409"/>
    <w:rsid w:val="000665DC"/>
    <w:rsid w:val="00071344"/>
    <w:rsid w:val="00071E3F"/>
    <w:rsid w:val="00072B23"/>
    <w:rsid w:val="00073054"/>
    <w:rsid w:val="00076BE7"/>
    <w:rsid w:val="000772DB"/>
    <w:rsid w:val="00082F16"/>
    <w:rsid w:val="0008439B"/>
    <w:rsid w:val="000944CB"/>
    <w:rsid w:val="00094E8A"/>
    <w:rsid w:val="000954AE"/>
    <w:rsid w:val="000A42AF"/>
    <w:rsid w:val="000B384C"/>
    <w:rsid w:val="000B56C1"/>
    <w:rsid w:val="000B7217"/>
    <w:rsid w:val="000B7B3C"/>
    <w:rsid w:val="000B7B5C"/>
    <w:rsid w:val="000C2528"/>
    <w:rsid w:val="000C37BA"/>
    <w:rsid w:val="000C3AEF"/>
    <w:rsid w:val="000C4C76"/>
    <w:rsid w:val="000D2D46"/>
    <w:rsid w:val="000D6AAE"/>
    <w:rsid w:val="000E5DB4"/>
    <w:rsid w:val="000F0E98"/>
    <w:rsid w:val="000F5EF5"/>
    <w:rsid w:val="00102AD6"/>
    <w:rsid w:val="00114456"/>
    <w:rsid w:val="00116F45"/>
    <w:rsid w:val="00121B39"/>
    <w:rsid w:val="00122C02"/>
    <w:rsid w:val="00124678"/>
    <w:rsid w:val="00130E2C"/>
    <w:rsid w:val="0013283D"/>
    <w:rsid w:val="00133519"/>
    <w:rsid w:val="0013666D"/>
    <w:rsid w:val="00136BAC"/>
    <w:rsid w:val="00140E1F"/>
    <w:rsid w:val="00141F13"/>
    <w:rsid w:val="00151F07"/>
    <w:rsid w:val="00152D56"/>
    <w:rsid w:val="001539FC"/>
    <w:rsid w:val="00154177"/>
    <w:rsid w:val="0015478B"/>
    <w:rsid w:val="001576ED"/>
    <w:rsid w:val="00164777"/>
    <w:rsid w:val="0017587E"/>
    <w:rsid w:val="001774B3"/>
    <w:rsid w:val="00180D98"/>
    <w:rsid w:val="00181BD7"/>
    <w:rsid w:val="00181E4C"/>
    <w:rsid w:val="001867C0"/>
    <w:rsid w:val="00194B58"/>
    <w:rsid w:val="0019593F"/>
    <w:rsid w:val="00195EF3"/>
    <w:rsid w:val="00197210"/>
    <w:rsid w:val="0019756A"/>
    <w:rsid w:val="001A214A"/>
    <w:rsid w:val="001A56CF"/>
    <w:rsid w:val="001B1ADB"/>
    <w:rsid w:val="001B2B22"/>
    <w:rsid w:val="001B3A87"/>
    <w:rsid w:val="001C176E"/>
    <w:rsid w:val="001C2184"/>
    <w:rsid w:val="001C4549"/>
    <w:rsid w:val="001D151B"/>
    <w:rsid w:val="001D1AA7"/>
    <w:rsid w:val="001D1C11"/>
    <w:rsid w:val="001D3CA5"/>
    <w:rsid w:val="001D7067"/>
    <w:rsid w:val="001E468C"/>
    <w:rsid w:val="001F0086"/>
    <w:rsid w:val="001F1B9F"/>
    <w:rsid w:val="001F3072"/>
    <w:rsid w:val="001F5A29"/>
    <w:rsid w:val="001F5E68"/>
    <w:rsid w:val="001F667A"/>
    <w:rsid w:val="002015F7"/>
    <w:rsid w:val="00201731"/>
    <w:rsid w:val="00204F4E"/>
    <w:rsid w:val="00206ABD"/>
    <w:rsid w:val="00211C09"/>
    <w:rsid w:val="00213331"/>
    <w:rsid w:val="0021717F"/>
    <w:rsid w:val="0021719E"/>
    <w:rsid w:val="00220F49"/>
    <w:rsid w:val="00224579"/>
    <w:rsid w:val="0023558A"/>
    <w:rsid w:val="00236EA2"/>
    <w:rsid w:val="00240F56"/>
    <w:rsid w:val="00244CA1"/>
    <w:rsid w:val="00245B0B"/>
    <w:rsid w:val="00245CFE"/>
    <w:rsid w:val="00246545"/>
    <w:rsid w:val="0024770D"/>
    <w:rsid w:val="00250982"/>
    <w:rsid w:val="00253D35"/>
    <w:rsid w:val="002628C7"/>
    <w:rsid w:val="00263C60"/>
    <w:rsid w:val="002651B2"/>
    <w:rsid w:val="0027295F"/>
    <w:rsid w:val="0027628F"/>
    <w:rsid w:val="00276C1D"/>
    <w:rsid w:val="00280A48"/>
    <w:rsid w:val="00284125"/>
    <w:rsid w:val="002848DA"/>
    <w:rsid w:val="002849CA"/>
    <w:rsid w:val="002872EA"/>
    <w:rsid w:val="00287F88"/>
    <w:rsid w:val="00290370"/>
    <w:rsid w:val="0029060F"/>
    <w:rsid w:val="002908D0"/>
    <w:rsid w:val="00293782"/>
    <w:rsid w:val="00295363"/>
    <w:rsid w:val="002A30AD"/>
    <w:rsid w:val="002A5BC7"/>
    <w:rsid w:val="002A5D2A"/>
    <w:rsid w:val="002B6D81"/>
    <w:rsid w:val="002C15EB"/>
    <w:rsid w:val="002C1C88"/>
    <w:rsid w:val="002C36D9"/>
    <w:rsid w:val="002C6AAD"/>
    <w:rsid w:val="002C7D95"/>
    <w:rsid w:val="002D3901"/>
    <w:rsid w:val="002D61E7"/>
    <w:rsid w:val="002E1CB5"/>
    <w:rsid w:val="002E3339"/>
    <w:rsid w:val="002E50CB"/>
    <w:rsid w:val="002E52FE"/>
    <w:rsid w:val="002E708F"/>
    <w:rsid w:val="002F21CC"/>
    <w:rsid w:val="002F4B1D"/>
    <w:rsid w:val="002F626D"/>
    <w:rsid w:val="002F6DE3"/>
    <w:rsid w:val="0030011F"/>
    <w:rsid w:val="0030311D"/>
    <w:rsid w:val="0030556B"/>
    <w:rsid w:val="0030651A"/>
    <w:rsid w:val="003100AB"/>
    <w:rsid w:val="0031240B"/>
    <w:rsid w:val="0031387F"/>
    <w:rsid w:val="00313947"/>
    <w:rsid w:val="003237A7"/>
    <w:rsid w:val="003257B2"/>
    <w:rsid w:val="00330658"/>
    <w:rsid w:val="00334B0B"/>
    <w:rsid w:val="00336D98"/>
    <w:rsid w:val="0034234E"/>
    <w:rsid w:val="003434CA"/>
    <w:rsid w:val="003442DF"/>
    <w:rsid w:val="00350F46"/>
    <w:rsid w:val="003511DA"/>
    <w:rsid w:val="0035274F"/>
    <w:rsid w:val="00354474"/>
    <w:rsid w:val="003627AC"/>
    <w:rsid w:val="00363C0B"/>
    <w:rsid w:val="00366764"/>
    <w:rsid w:val="00370483"/>
    <w:rsid w:val="0037465E"/>
    <w:rsid w:val="00374BD1"/>
    <w:rsid w:val="00380C04"/>
    <w:rsid w:val="00381E5B"/>
    <w:rsid w:val="00383E88"/>
    <w:rsid w:val="0039445E"/>
    <w:rsid w:val="0039497E"/>
    <w:rsid w:val="00395EC0"/>
    <w:rsid w:val="003A035E"/>
    <w:rsid w:val="003A60FC"/>
    <w:rsid w:val="003B0CF9"/>
    <w:rsid w:val="003B124A"/>
    <w:rsid w:val="003B253B"/>
    <w:rsid w:val="003B3D05"/>
    <w:rsid w:val="003B69DF"/>
    <w:rsid w:val="003C0670"/>
    <w:rsid w:val="003C59DB"/>
    <w:rsid w:val="003D3D6D"/>
    <w:rsid w:val="003D52A2"/>
    <w:rsid w:val="003E0322"/>
    <w:rsid w:val="003E06F8"/>
    <w:rsid w:val="003E1DAF"/>
    <w:rsid w:val="003E459B"/>
    <w:rsid w:val="003F32B7"/>
    <w:rsid w:val="003F380F"/>
    <w:rsid w:val="003F72D5"/>
    <w:rsid w:val="003F7F69"/>
    <w:rsid w:val="004013DF"/>
    <w:rsid w:val="0041235C"/>
    <w:rsid w:val="004160C4"/>
    <w:rsid w:val="00426291"/>
    <w:rsid w:val="00432485"/>
    <w:rsid w:val="00434A47"/>
    <w:rsid w:val="0043540A"/>
    <w:rsid w:val="004354B5"/>
    <w:rsid w:val="00436477"/>
    <w:rsid w:val="00440008"/>
    <w:rsid w:val="004404C7"/>
    <w:rsid w:val="0044267A"/>
    <w:rsid w:val="004438F1"/>
    <w:rsid w:val="0044426F"/>
    <w:rsid w:val="004461BC"/>
    <w:rsid w:val="004506AA"/>
    <w:rsid w:val="0045133A"/>
    <w:rsid w:val="00451F34"/>
    <w:rsid w:val="00452C9E"/>
    <w:rsid w:val="00454319"/>
    <w:rsid w:val="00454A5B"/>
    <w:rsid w:val="00456049"/>
    <w:rsid w:val="00456234"/>
    <w:rsid w:val="00463DD5"/>
    <w:rsid w:val="004645F4"/>
    <w:rsid w:val="0046631E"/>
    <w:rsid w:val="00472EDF"/>
    <w:rsid w:val="004745F2"/>
    <w:rsid w:val="00475882"/>
    <w:rsid w:val="00475B20"/>
    <w:rsid w:val="00483CA0"/>
    <w:rsid w:val="004847B0"/>
    <w:rsid w:val="004857CE"/>
    <w:rsid w:val="00485D5C"/>
    <w:rsid w:val="004927CC"/>
    <w:rsid w:val="00494ED0"/>
    <w:rsid w:val="004A1237"/>
    <w:rsid w:val="004A29B3"/>
    <w:rsid w:val="004A404D"/>
    <w:rsid w:val="004A43AF"/>
    <w:rsid w:val="004A4E18"/>
    <w:rsid w:val="004A5A3C"/>
    <w:rsid w:val="004B0BFA"/>
    <w:rsid w:val="004B620C"/>
    <w:rsid w:val="004B7A1E"/>
    <w:rsid w:val="004C399B"/>
    <w:rsid w:val="004C55FB"/>
    <w:rsid w:val="004C5970"/>
    <w:rsid w:val="004D2AB7"/>
    <w:rsid w:val="004D6F13"/>
    <w:rsid w:val="004E2D19"/>
    <w:rsid w:val="004E38DF"/>
    <w:rsid w:val="004E3BD3"/>
    <w:rsid w:val="004E3EE4"/>
    <w:rsid w:val="004E6A16"/>
    <w:rsid w:val="004F1613"/>
    <w:rsid w:val="004F28D2"/>
    <w:rsid w:val="004F65D7"/>
    <w:rsid w:val="00500AE6"/>
    <w:rsid w:val="00501A55"/>
    <w:rsid w:val="00501F7E"/>
    <w:rsid w:val="00505A06"/>
    <w:rsid w:val="005076C4"/>
    <w:rsid w:val="00510066"/>
    <w:rsid w:val="005110E5"/>
    <w:rsid w:val="00515009"/>
    <w:rsid w:val="00515CF0"/>
    <w:rsid w:val="00517F76"/>
    <w:rsid w:val="00521E42"/>
    <w:rsid w:val="00522EB0"/>
    <w:rsid w:val="0052364B"/>
    <w:rsid w:val="00523AD8"/>
    <w:rsid w:val="00525745"/>
    <w:rsid w:val="0052669B"/>
    <w:rsid w:val="0052716A"/>
    <w:rsid w:val="00530621"/>
    <w:rsid w:val="00530F2C"/>
    <w:rsid w:val="0053785C"/>
    <w:rsid w:val="00543AFB"/>
    <w:rsid w:val="00547273"/>
    <w:rsid w:val="0055115D"/>
    <w:rsid w:val="00552625"/>
    <w:rsid w:val="00552FCA"/>
    <w:rsid w:val="00553C77"/>
    <w:rsid w:val="005553B1"/>
    <w:rsid w:val="00561743"/>
    <w:rsid w:val="005652B2"/>
    <w:rsid w:val="00566095"/>
    <w:rsid w:val="005676B8"/>
    <w:rsid w:val="005717F0"/>
    <w:rsid w:val="00572B03"/>
    <w:rsid w:val="00573F6C"/>
    <w:rsid w:val="00576B07"/>
    <w:rsid w:val="00576D64"/>
    <w:rsid w:val="00590D2A"/>
    <w:rsid w:val="00595566"/>
    <w:rsid w:val="005A0B01"/>
    <w:rsid w:val="005A4556"/>
    <w:rsid w:val="005B08ED"/>
    <w:rsid w:val="005B16FA"/>
    <w:rsid w:val="005C50B9"/>
    <w:rsid w:val="005D3AAA"/>
    <w:rsid w:val="005D5EB6"/>
    <w:rsid w:val="005E1250"/>
    <w:rsid w:val="005F0725"/>
    <w:rsid w:val="005F1CCD"/>
    <w:rsid w:val="005F3971"/>
    <w:rsid w:val="005F3C38"/>
    <w:rsid w:val="005F6A00"/>
    <w:rsid w:val="00600DAD"/>
    <w:rsid w:val="006014D6"/>
    <w:rsid w:val="00601EF4"/>
    <w:rsid w:val="00604609"/>
    <w:rsid w:val="00604E83"/>
    <w:rsid w:val="00607672"/>
    <w:rsid w:val="00610EF0"/>
    <w:rsid w:val="0061267F"/>
    <w:rsid w:val="006150A7"/>
    <w:rsid w:val="00615DCC"/>
    <w:rsid w:val="00621759"/>
    <w:rsid w:val="00623C08"/>
    <w:rsid w:val="00625481"/>
    <w:rsid w:val="0062563E"/>
    <w:rsid w:val="00630594"/>
    <w:rsid w:val="00635D5C"/>
    <w:rsid w:val="00635D6D"/>
    <w:rsid w:val="00636513"/>
    <w:rsid w:val="006414D7"/>
    <w:rsid w:val="00644645"/>
    <w:rsid w:val="00644D5C"/>
    <w:rsid w:val="0064745C"/>
    <w:rsid w:val="006476BC"/>
    <w:rsid w:val="006517CD"/>
    <w:rsid w:val="006533B3"/>
    <w:rsid w:val="0065537B"/>
    <w:rsid w:val="00660ED2"/>
    <w:rsid w:val="0066272C"/>
    <w:rsid w:val="0066394F"/>
    <w:rsid w:val="006701E3"/>
    <w:rsid w:val="006735E0"/>
    <w:rsid w:val="00680AA7"/>
    <w:rsid w:val="00682CF4"/>
    <w:rsid w:val="00685562"/>
    <w:rsid w:val="006907AD"/>
    <w:rsid w:val="00697017"/>
    <w:rsid w:val="006A131E"/>
    <w:rsid w:val="006A29F4"/>
    <w:rsid w:val="006A43F5"/>
    <w:rsid w:val="006A4473"/>
    <w:rsid w:val="006A4CA5"/>
    <w:rsid w:val="006A4F23"/>
    <w:rsid w:val="006B04F5"/>
    <w:rsid w:val="006B16EE"/>
    <w:rsid w:val="006B1FF3"/>
    <w:rsid w:val="006B2485"/>
    <w:rsid w:val="006B33EF"/>
    <w:rsid w:val="006B72F5"/>
    <w:rsid w:val="006B7DE1"/>
    <w:rsid w:val="006C2134"/>
    <w:rsid w:val="006C4609"/>
    <w:rsid w:val="006C5C33"/>
    <w:rsid w:val="006C7471"/>
    <w:rsid w:val="006D0D24"/>
    <w:rsid w:val="006D2672"/>
    <w:rsid w:val="006D3A83"/>
    <w:rsid w:val="006E004B"/>
    <w:rsid w:val="006E2051"/>
    <w:rsid w:val="006E2220"/>
    <w:rsid w:val="006E2A02"/>
    <w:rsid w:val="006E57A8"/>
    <w:rsid w:val="006E635A"/>
    <w:rsid w:val="006F0823"/>
    <w:rsid w:val="006F1777"/>
    <w:rsid w:val="006F1C2A"/>
    <w:rsid w:val="006F2677"/>
    <w:rsid w:val="006F6CCC"/>
    <w:rsid w:val="006F7A99"/>
    <w:rsid w:val="00700D96"/>
    <w:rsid w:val="00703E61"/>
    <w:rsid w:val="00707757"/>
    <w:rsid w:val="00707B1E"/>
    <w:rsid w:val="0071070A"/>
    <w:rsid w:val="00714417"/>
    <w:rsid w:val="00714F4D"/>
    <w:rsid w:val="007165F8"/>
    <w:rsid w:val="007201BA"/>
    <w:rsid w:val="00720492"/>
    <w:rsid w:val="00722467"/>
    <w:rsid w:val="0072437B"/>
    <w:rsid w:val="00731FF5"/>
    <w:rsid w:val="007326ED"/>
    <w:rsid w:val="0073426A"/>
    <w:rsid w:val="007379F3"/>
    <w:rsid w:val="00741406"/>
    <w:rsid w:val="00741B0A"/>
    <w:rsid w:val="00742A36"/>
    <w:rsid w:val="0074494A"/>
    <w:rsid w:val="00745AE9"/>
    <w:rsid w:val="00746BBD"/>
    <w:rsid w:val="007475B8"/>
    <w:rsid w:val="00750A98"/>
    <w:rsid w:val="0075145A"/>
    <w:rsid w:val="0076164C"/>
    <w:rsid w:val="007658CA"/>
    <w:rsid w:val="007670F3"/>
    <w:rsid w:val="00767A49"/>
    <w:rsid w:val="007724FC"/>
    <w:rsid w:val="00772F66"/>
    <w:rsid w:val="0077446B"/>
    <w:rsid w:val="00775547"/>
    <w:rsid w:val="00775A5C"/>
    <w:rsid w:val="00777A24"/>
    <w:rsid w:val="00781BFD"/>
    <w:rsid w:val="00782A78"/>
    <w:rsid w:val="00785F44"/>
    <w:rsid w:val="00792227"/>
    <w:rsid w:val="0079256A"/>
    <w:rsid w:val="0079268A"/>
    <w:rsid w:val="00792B5B"/>
    <w:rsid w:val="0079324E"/>
    <w:rsid w:val="00794094"/>
    <w:rsid w:val="00794FC4"/>
    <w:rsid w:val="007A07CE"/>
    <w:rsid w:val="007A09AC"/>
    <w:rsid w:val="007A153B"/>
    <w:rsid w:val="007A165A"/>
    <w:rsid w:val="007A348E"/>
    <w:rsid w:val="007A4AC4"/>
    <w:rsid w:val="007A4DEE"/>
    <w:rsid w:val="007A5446"/>
    <w:rsid w:val="007A58FC"/>
    <w:rsid w:val="007A6F33"/>
    <w:rsid w:val="007A75B2"/>
    <w:rsid w:val="007A7F57"/>
    <w:rsid w:val="007B093F"/>
    <w:rsid w:val="007B18EE"/>
    <w:rsid w:val="007B45DD"/>
    <w:rsid w:val="007B5382"/>
    <w:rsid w:val="007C5198"/>
    <w:rsid w:val="007D0C65"/>
    <w:rsid w:val="007D5190"/>
    <w:rsid w:val="007E13AE"/>
    <w:rsid w:val="007E2415"/>
    <w:rsid w:val="007E7D3F"/>
    <w:rsid w:val="007F08C5"/>
    <w:rsid w:val="007F33F9"/>
    <w:rsid w:val="007F3E1E"/>
    <w:rsid w:val="007F730D"/>
    <w:rsid w:val="008001F4"/>
    <w:rsid w:val="00800A5C"/>
    <w:rsid w:val="00800B92"/>
    <w:rsid w:val="00802410"/>
    <w:rsid w:val="008028A7"/>
    <w:rsid w:val="00803145"/>
    <w:rsid w:val="008076E8"/>
    <w:rsid w:val="00811740"/>
    <w:rsid w:val="00811B60"/>
    <w:rsid w:val="008126B8"/>
    <w:rsid w:val="00813C28"/>
    <w:rsid w:val="008142F1"/>
    <w:rsid w:val="008159CF"/>
    <w:rsid w:val="00816126"/>
    <w:rsid w:val="00816FC6"/>
    <w:rsid w:val="0081700E"/>
    <w:rsid w:val="00817A97"/>
    <w:rsid w:val="00823A96"/>
    <w:rsid w:val="00825661"/>
    <w:rsid w:val="0082675C"/>
    <w:rsid w:val="00826DD4"/>
    <w:rsid w:val="0082703C"/>
    <w:rsid w:val="00827715"/>
    <w:rsid w:val="008308BA"/>
    <w:rsid w:val="00831C48"/>
    <w:rsid w:val="008403CD"/>
    <w:rsid w:val="00844052"/>
    <w:rsid w:val="0084421A"/>
    <w:rsid w:val="008462C6"/>
    <w:rsid w:val="00846D89"/>
    <w:rsid w:val="00850B26"/>
    <w:rsid w:val="00852B58"/>
    <w:rsid w:val="008553B3"/>
    <w:rsid w:val="0085706F"/>
    <w:rsid w:val="00861D7D"/>
    <w:rsid w:val="0086359D"/>
    <w:rsid w:val="00864758"/>
    <w:rsid w:val="008701A2"/>
    <w:rsid w:val="00874470"/>
    <w:rsid w:val="00876230"/>
    <w:rsid w:val="00876AAE"/>
    <w:rsid w:val="008772DC"/>
    <w:rsid w:val="0088080F"/>
    <w:rsid w:val="00884C74"/>
    <w:rsid w:val="00886610"/>
    <w:rsid w:val="00886BA6"/>
    <w:rsid w:val="00887712"/>
    <w:rsid w:val="00891B30"/>
    <w:rsid w:val="008946E0"/>
    <w:rsid w:val="00896C01"/>
    <w:rsid w:val="008A1CD8"/>
    <w:rsid w:val="008B6460"/>
    <w:rsid w:val="008C0191"/>
    <w:rsid w:val="008C0D66"/>
    <w:rsid w:val="008C3121"/>
    <w:rsid w:val="008C5578"/>
    <w:rsid w:val="008D182B"/>
    <w:rsid w:val="008D2610"/>
    <w:rsid w:val="008D5175"/>
    <w:rsid w:val="008D64E9"/>
    <w:rsid w:val="008E4579"/>
    <w:rsid w:val="008E479F"/>
    <w:rsid w:val="008E4CFF"/>
    <w:rsid w:val="008E5AEC"/>
    <w:rsid w:val="008E6109"/>
    <w:rsid w:val="008F0662"/>
    <w:rsid w:val="008F22DC"/>
    <w:rsid w:val="008F2722"/>
    <w:rsid w:val="008F6477"/>
    <w:rsid w:val="00906B51"/>
    <w:rsid w:val="00911EDB"/>
    <w:rsid w:val="009128DD"/>
    <w:rsid w:val="009129FB"/>
    <w:rsid w:val="009142A3"/>
    <w:rsid w:val="0092117A"/>
    <w:rsid w:val="0092488A"/>
    <w:rsid w:val="009301F9"/>
    <w:rsid w:val="00931413"/>
    <w:rsid w:val="009407A1"/>
    <w:rsid w:val="00941828"/>
    <w:rsid w:val="0095086C"/>
    <w:rsid w:val="009508C0"/>
    <w:rsid w:val="0095441C"/>
    <w:rsid w:val="009564A3"/>
    <w:rsid w:val="0096237C"/>
    <w:rsid w:val="00963ACC"/>
    <w:rsid w:val="00965187"/>
    <w:rsid w:val="009659E8"/>
    <w:rsid w:val="00986CBF"/>
    <w:rsid w:val="00992CC5"/>
    <w:rsid w:val="009A270D"/>
    <w:rsid w:val="009A505F"/>
    <w:rsid w:val="009A523B"/>
    <w:rsid w:val="009A6499"/>
    <w:rsid w:val="009A756B"/>
    <w:rsid w:val="009B202E"/>
    <w:rsid w:val="009B4BA1"/>
    <w:rsid w:val="009B732B"/>
    <w:rsid w:val="009C4CCF"/>
    <w:rsid w:val="009C6114"/>
    <w:rsid w:val="009D2883"/>
    <w:rsid w:val="009D5B15"/>
    <w:rsid w:val="009E06D6"/>
    <w:rsid w:val="009E175F"/>
    <w:rsid w:val="009F30BD"/>
    <w:rsid w:val="009F50BF"/>
    <w:rsid w:val="009F5FA2"/>
    <w:rsid w:val="00A0043D"/>
    <w:rsid w:val="00A009AC"/>
    <w:rsid w:val="00A019C3"/>
    <w:rsid w:val="00A01D86"/>
    <w:rsid w:val="00A05221"/>
    <w:rsid w:val="00A05B63"/>
    <w:rsid w:val="00A06785"/>
    <w:rsid w:val="00A06B3A"/>
    <w:rsid w:val="00A07261"/>
    <w:rsid w:val="00A077AB"/>
    <w:rsid w:val="00A07E3D"/>
    <w:rsid w:val="00A103A1"/>
    <w:rsid w:val="00A10648"/>
    <w:rsid w:val="00A12F7D"/>
    <w:rsid w:val="00A135E3"/>
    <w:rsid w:val="00A14A60"/>
    <w:rsid w:val="00A15918"/>
    <w:rsid w:val="00A16FB2"/>
    <w:rsid w:val="00A17C4E"/>
    <w:rsid w:val="00A2257D"/>
    <w:rsid w:val="00A23E38"/>
    <w:rsid w:val="00A2445A"/>
    <w:rsid w:val="00A2646A"/>
    <w:rsid w:val="00A27ED4"/>
    <w:rsid w:val="00A307A0"/>
    <w:rsid w:val="00A3143C"/>
    <w:rsid w:val="00A33FA7"/>
    <w:rsid w:val="00A3448E"/>
    <w:rsid w:val="00A35687"/>
    <w:rsid w:val="00A3638B"/>
    <w:rsid w:val="00A4167A"/>
    <w:rsid w:val="00A4587A"/>
    <w:rsid w:val="00A51F3F"/>
    <w:rsid w:val="00A55483"/>
    <w:rsid w:val="00A604A6"/>
    <w:rsid w:val="00A60AAC"/>
    <w:rsid w:val="00A60CE0"/>
    <w:rsid w:val="00A625AE"/>
    <w:rsid w:val="00A7227D"/>
    <w:rsid w:val="00A81DB2"/>
    <w:rsid w:val="00A8337D"/>
    <w:rsid w:val="00A87A8B"/>
    <w:rsid w:val="00A90ADB"/>
    <w:rsid w:val="00A9525F"/>
    <w:rsid w:val="00A954BA"/>
    <w:rsid w:val="00A963D1"/>
    <w:rsid w:val="00AA0A29"/>
    <w:rsid w:val="00AB130A"/>
    <w:rsid w:val="00AB3E25"/>
    <w:rsid w:val="00AB5626"/>
    <w:rsid w:val="00AB6C33"/>
    <w:rsid w:val="00AC00CA"/>
    <w:rsid w:val="00AC23DB"/>
    <w:rsid w:val="00AC2E86"/>
    <w:rsid w:val="00AC6DCC"/>
    <w:rsid w:val="00AC76B1"/>
    <w:rsid w:val="00AD1461"/>
    <w:rsid w:val="00AD1A98"/>
    <w:rsid w:val="00AD2151"/>
    <w:rsid w:val="00AD4409"/>
    <w:rsid w:val="00AD4E7F"/>
    <w:rsid w:val="00AD5D3D"/>
    <w:rsid w:val="00AD6172"/>
    <w:rsid w:val="00AE42CB"/>
    <w:rsid w:val="00AE5064"/>
    <w:rsid w:val="00AE7497"/>
    <w:rsid w:val="00AE77D1"/>
    <w:rsid w:val="00AF1BAA"/>
    <w:rsid w:val="00AF21AB"/>
    <w:rsid w:val="00AF243F"/>
    <w:rsid w:val="00AF385F"/>
    <w:rsid w:val="00AF54F8"/>
    <w:rsid w:val="00B01897"/>
    <w:rsid w:val="00B04EB9"/>
    <w:rsid w:val="00B05B97"/>
    <w:rsid w:val="00B065C3"/>
    <w:rsid w:val="00B11A58"/>
    <w:rsid w:val="00B1232E"/>
    <w:rsid w:val="00B12360"/>
    <w:rsid w:val="00B13ED1"/>
    <w:rsid w:val="00B1542B"/>
    <w:rsid w:val="00B16857"/>
    <w:rsid w:val="00B206FA"/>
    <w:rsid w:val="00B21603"/>
    <w:rsid w:val="00B235D5"/>
    <w:rsid w:val="00B24930"/>
    <w:rsid w:val="00B310D5"/>
    <w:rsid w:val="00B3155D"/>
    <w:rsid w:val="00B320CA"/>
    <w:rsid w:val="00B3299A"/>
    <w:rsid w:val="00B34D0A"/>
    <w:rsid w:val="00B350EA"/>
    <w:rsid w:val="00B356CC"/>
    <w:rsid w:val="00B36259"/>
    <w:rsid w:val="00B4058C"/>
    <w:rsid w:val="00B474C2"/>
    <w:rsid w:val="00B6022C"/>
    <w:rsid w:val="00B640F7"/>
    <w:rsid w:val="00B64665"/>
    <w:rsid w:val="00B67334"/>
    <w:rsid w:val="00B67C61"/>
    <w:rsid w:val="00B67F4D"/>
    <w:rsid w:val="00B70929"/>
    <w:rsid w:val="00B7225D"/>
    <w:rsid w:val="00B730E4"/>
    <w:rsid w:val="00B733DF"/>
    <w:rsid w:val="00B836A0"/>
    <w:rsid w:val="00B84AB5"/>
    <w:rsid w:val="00B84E41"/>
    <w:rsid w:val="00B8790E"/>
    <w:rsid w:val="00B879DF"/>
    <w:rsid w:val="00B90302"/>
    <w:rsid w:val="00BA2B14"/>
    <w:rsid w:val="00BA58B0"/>
    <w:rsid w:val="00BB0382"/>
    <w:rsid w:val="00BB146B"/>
    <w:rsid w:val="00BB159B"/>
    <w:rsid w:val="00BB6C8F"/>
    <w:rsid w:val="00BB73D2"/>
    <w:rsid w:val="00BC27F3"/>
    <w:rsid w:val="00BC4E67"/>
    <w:rsid w:val="00BC5DBE"/>
    <w:rsid w:val="00BD050B"/>
    <w:rsid w:val="00BD30E4"/>
    <w:rsid w:val="00BD3DC2"/>
    <w:rsid w:val="00BD575D"/>
    <w:rsid w:val="00BD715B"/>
    <w:rsid w:val="00BE17F1"/>
    <w:rsid w:val="00BE313E"/>
    <w:rsid w:val="00BE53B6"/>
    <w:rsid w:val="00BF1AB4"/>
    <w:rsid w:val="00BF2BF5"/>
    <w:rsid w:val="00BF32CA"/>
    <w:rsid w:val="00BF4959"/>
    <w:rsid w:val="00BF547E"/>
    <w:rsid w:val="00C023B5"/>
    <w:rsid w:val="00C025E7"/>
    <w:rsid w:val="00C04F7B"/>
    <w:rsid w:val="00C0610A"/>
    <w:rsid w:val="00C10B11"/>
    <w:rsid w:val="00C10F9A"/>
    <w:rsid w:val="00C12BD7"/>
    <w:rsid w:val="00C171D8"/>
    <w:rsid w:val="00C20221"/>
    <w:rsid w:val="00C26B8E"/>
    <w:rsid w:val="00C2714E"/>
    <w:rsid w:val="00C272DE"/>
    <w:rsid w:val="00C30A90"/>
    <w:rsid w:val="00C33A7C"/>
    <w:rsid w:val="00C36C11"/>
    <w:rsid w:val="00C400C3"/>
    <w:rsid w:val="00C41752"/>
    <w:rsid w:val="00C41A51"/>
    <w:rsid w:val="00C446A2"/>
    <w:rsid w:val="00C452A2"/>
    <w:rsid w:val="00C45717"/>
    <w:rsid w:val="00C458AC"/>
    <w:rsid w:val="00C46241"/>
    <w:rsid w:val="00C51042"/>
    <w:rsid w:val="00C551C1"/>
    <w:rsid w:val="00C57D28"/>
    <w:rsid w:val="00C633A2"/>
    <w:rsid w:val="00C65111"/>
    <w:rsid w:val="00C658DE"/>
    <w:rsid w:val="00C717BE"/>
    <w:rsid w:val="00C728DE"/>
    <w:rsid w:val="00C74C7F"/>
    <w:rsid w:val="00C7634A"/>
    <w:rsid w:val="00C8033F"/>
    <w:rsid w:val="00C80CD0"/>
    <w:rsid w:val="00C80E3F"/>
    <w:rsid w:val="00C81CD3"/>
    <w:rsid w:val="00C82B42"/>
    <w:rsid w:val="00C83714"/>
    <w:rsid w:val="00C84F36"/>
    <w:rsid w:val="00C85DFA"/>
    <w:rsid w:val="00C87B28"/>
    <w:rsid w:val="00C90F1C"/>
    <w:rsid w:val="00C91958"/>
    <w:rsid w:val="00CA280D"/>
    <w:rsid w:val="00CA47D6"/>
    <w:rsid w:val="00CA5D6F"/>
    <w:rsid w:val="00CA72A1"/>
    <w:rsid w:val="00CB2872"/>
    <w:rsid w:val="00CB2D74"/>
    <w:rsid w:val="00CB4A94"/>
    <w:rsid w:val="00CB4EA6"/>
    <w:rsid w:val="00CB577A"/>
    <w:rsid w:val="00CB6B2A"/>
    <w:rsid w:val="00CC09E1"/>
    <w:rsid w:val="00CC51E2"/>
    <w:rsid w:val="00CC5361"/>
    <w:rsid w:val="00CC5993"/>
    <w:rsid w:val="00CC5CD8"/>
    <w:rsid w:val="00CD059D"/>
    <w:rsid w:val="00CD229A"/>
    <w:rsid w:val="00CD5B67"/>
    <w:rsid w:val="00CE46C0"/>
    <w:rsid w:val="00CE4E4A"/>
    <w:rsid w:val="00CF5BF7"/>
    <w:rsid w:val="00CF63E1"/>
    <w:rsid w:val="00D01B2D"/>
    <w:rsid w:val="00D0476E"/>
    <w:rsid w:val="00D10E6D"/>
    <w:rsid w:val="00D11C12"/>
    <w:rsid w:val="00D20C0F"/>
    <w:rsid w:val="00D21894"/>
    <w:rsid w:val="00D26423"/>
    <w:rsid w:val="00D33BA6"/>
    <w:rsid w:val="00D40F65"/>
    <w:rsid w:val="00D467AD"/>
    <w:rsid w:val="00D468B2"/>
    <w:rsid w:val="00D47FEA"/>
    <w:rsid w:val="00D50B3F"/>
    <w:rsid w:val="00D514E9"/>
    <w:rsid w:val="00D51750"/>
    <w:rsid w:val="00D52DE8"/>
    <w:rsid w:val="00D5371D"/>
    <w:rsid w:val="00D55BF8"/>
    <w:rsid w:val="00D56907"/>
    <w:rsid w:val="00D607AA"/>
    <w:rsid w:val="00D60D11"/>
    <w:rsid w:val="00D61B02"/>
    <w:rsid w:val="00D6276E"/>
    <w:rsid w:val="00D65568"/>
    <w:rsid w:val="00D659A2"/>
    <w:rsid w:val="00D66EAD"/>
    <w:rsid w:val="00D702C8"/>
    <w:rsid w:val="00D7620A"/>
    <w:rsid w:val="00D77F28"/>
    <w:rsid w:val="00D901EA"/>
    <w:rsid w:val="00D90694"/>
    <w:rsid w:val="00D93622"/>
    <w:rsid w:val="00D93D2C"/>
    <w:rsid w:val="00D94090"/>
    <w:rsid w:val="00DA2660"/>
    <w:rsid w:val="00DA3F77"/>
    <w:rsid w:val="00DB1B19"/>
    <w:rsid w:val="00DB7E2A"/>
    <w:rsid w:val="00DC0E51"/>
    <w:rsid w:val="00DC3259"/>
    <w:rsid w:val="00DD1AD2"/>
    <w:rsid w:val="00DD7829"/>
    <w:rsid w:val="00DE039D"/>
    <w:rsid w:val="00DE3919"/>
    <w:rsid w:val="00DE48CB"/>
    <w:rsid w:val="00DE49CC"/>
    <w:rsid w:val="00DF1C81"/>
    <w:rsid w:val="00DF1D3F"/>
    <w:rsid w:val="00DF5252"/>
    <w:rsid w:val="00DF593C"/>
    <w:rsid w:val="00DF5CF7"/>
    <w:rsid w:val="00DF723A"/>
    <w:rsid w:val="00E035F3"/>
    <w:rsid w:val="00E03A5C"/>
    <w:rsid w:val="00E04E8A"/>
    <w:rsid w:val="00E050DA"/>
    <w:rsid w:val="00E054A7"/>
    <w:rsid w:val="00E070FD"/>
    <w:rsid w:val="00E117AF"/>
    <w:rsid w:val="00E127D7"/>
    <w:rsid w:val="00E15B13"/>
    <w:rsid w:val="00E22C6F"/>
    <w:rsid w:val="00E24550"/>
    <w:rsid w:val="00E260BE"/>
    <w:rsid w:val="00E2775F"/>
    <w:rsid w:val="00E42526"/>
    <w:rsid w:val="00E448DE"/>
    <w:rsid w:val="00E46B24"/>
    <w:rsid w:val="00E475B3"/>
    <w:rsid w:val="00E51039"/>
    <w:rsid w:val="00E51243"/>
    <w:rsid w:val="00E52C4E"/>
    <w:rsid w:val="00E6232E"/>
    <w:rsid w:val="00E72A0B"/>
    <w:rsid w:val="00E73FA9"/>
    <w:rsid w:val="00E75131"/>
    <w:rsid w:val="00E76756"/>
    <w:rsid w:val="00E77D7C"/>
    <w:rsid w:val="00E801E8"/>
    <w:rsid w:val="00E8198B"/>
    <w:rsid w:val="00E823DC"/>
    <w:rsid w:val="00E8288D"/>
    <w:rsid w:val="00E840B7"/>
    <w:rsid w:val="00E92257"/>
    <w:rsid w:val="00E92653"/>
    <w:rsid w:val="00E937BF"/>
    <w:rsid w:val="00E9565F"/>
    <w:rsid w:val="00E957DA"/>
    <w:rsid w:val="00EA1BC9"/>
    <w:rsid w:val="00EA2E16"/>
    <w:rsid w:val="00EA35CA"/>
    <w:rsid w:val="00EA4CD4"/>
    <w:rsid w:val="00EB2BDD"/>
    <w:rsid w:val="00EB31D4"/>
    <w:rsid w:val="00EB4435"/>
    <w:rsid w:val="00EC7944"/>
    <w:rsid w:val="00ED1F8F"/>
    <w:rsid w:val="00EE038F"/>
    <w:rsid w:val="00EE1F04"/>
    <w:rsid w:val="00EE4E10"/>
    <w:rsid w:val="00EE79EB"/>
    <w:rsid w:val="00EF05B9"/>
    <w:rsid w:val="00EF1596"/>
    <w:rsid w:val="00EF3DC0"/>
    <w:rsid w:val="00EF5577"/>
    <w:rsid w:val="00F04974"/>
    <w:rsid w:val="00F05B6A"/>
    <w:rsid w:val="00F10242"/>
    <w:rsid w:val="00F11288"/>
    <w:rsid w:val="00F12953"/>
    <w:rsid w:val="00F12D42"/>
    <w:rsid w:val="00F13A51"/>
    <w:rsid w:val="00F15083"/>
    <w:rsid w:val="00F16490"/>
    <w:rsid w:val="00F16C11"/>
    <w:rsid w:val="00F20D98"/>
    <w:rsid w:val="00F20EA8"/>
    <w:rsid w:val="00F25067"/>
    <w:rsid w:val="00F26F5C"/>
    <w:rsid w:val="00F30B63"/>
    <w:rsid w:val="00F35F97"/>
    <w:rsid w:val="00F37EF4"/>
    <w:rsid w:val="00F414D4"/>
    <w:rsid w:val="00F43F3A"/>
    <w:rsid w:val="00F52AA9"/>
    <w:rsid w:val="00F540A0"/>
    <w:rsid w:val="00F55B59"/>
    <w:rsid w:val="00F577B6"/>
    <w:rsid w:val="00F62D11"/>
    <w:rsid w:val="00F631C3"/>
    <w:rsid w:val="00F64749"/>
    <w:rsid w:val="00F64C8B"/>
    <w:rsid w:val="00F65AC5"/>
    <w:rsid w:val="00F65D76"/>
    <w:rsid w:val="00F75BCE"/>
    <w:rsid w:val="00F769DA"/>
    <w:rsid w:val="00F807E8"/>
    <w:rsid w:val="00F85DE5"/>
    <w:rsid w:val="00F85E87"/>
    <w:rsid w:val="00F926CA"/>
    <w:rsid w:val="00F97AC6"/>
    <w:rsid w:val="00FA1341"/>
    <w:rsid w:val="00FA5732"/>
    <w:rsid w:val="00FA70C9"/>
    <w:rsid w:val="00FB0829"/>
    <w:rsid w:val="00FB14B8"/>
    <w:rsid w:val="00FB156C"/>
    <w:rsid w:val="00FB1919"/>
    <w:rsid w:val="00FB6FBB"/>
    <w:rsid w:val="00FD3A84"/>
    <w:rsid w:val="00FE0F0C"/>
    <w:rsid w:val="00FE15C7"/>
    <w:rsid w:val="00FE550C"/>
    <w:rsid w:val="00FE60CC"/>
    <w:rsid w:val="00FE6441"/>
    <w:rsid w:val="00FE7BC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3294E0A1"/>
  <w15:docId w15:val="{41650F33-4E3F-46C3-815E-232C07CF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84125"/>
    <w:rPr>
      <w:rFonts w:ascii="Calibri" w:eastAsia="Calibri" w:hAnsi="Calibri" w:cs="Calibri"/>
      <w:color w:val="000000"/>
    </w:rPr>
  </w:style>
  <w:style w:type="paragraph" w:styleId="Pealkiri1">
    <w:name w:val="heading 1"/>
    <w:next w:val="Normaallaad"/>
    <w:link w:val="Pealkiri1Mrk"/>
    <w:uiPriority w:val="9"/>
    <w:unhideWhenUsed/>
    <w:qFormat/>
    <w:pPr>
      <w:keepNext/>
      <w:keepLines/>
      <w:spacing w:after="3" w:line="265" w:lineRule="auto"/>
      <w:ind w:left="20" w:hanging="10"/>
      <w:outlineLvl w:val="0"/>
    </w:pPr>
    <w:rPr>
      <w:rFonts w:ascii="Calibri" w:eastAsia="Calibri" w:hAnsi="Calibri" w:cs="Calibri"/>
      <w:color w:val="000000"/>
      <w:sz w:val="32"/>
    </w:rPr>
  </w:style>
  <w:style w:type="paragraph" w:styleId="Pealkiri2">
    <w:name w:val="heading 2"/>
    <w:basedOn w:val="Normaallaad"/>
    <w:next w:val="Normaallaad"/>
    <w:link w:val="Pealkiri2Mrk"/>
    <w:uiPriority w:val="9"/>
    <w:semiHidden/>
    <w:unhideWhenUsed/>
    <w:qFormat/>
    <w:rsid w:val="00D537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Calibri" w:eastAsia="Calibri" w:hAnsi="Calibri" w:cs="Calibri"/>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Kontuurtabel">
    <w:name w:val="Table Grid"/>
    <w:basedOn w:val="Normaaltabel"/>
    <w:uiPriority w:val="39"/>
    <w:rsid w:val="00825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aliases w:val="Mummuga loetelu,List Paragraph compact,Normal bullet 2,Paragraphe de liste 2,Reference list,Bullet list,Numbered List,List Paragraph1,1st level - Bullet List Paragraph,Lettre d'introduction,Paragraph,Bullet EY,List Paragraph11,List L1,L"/>
    <w:basedOn w:val="Normaallaad"/>
    <w:link w:val="LoendilikMrk"/>
    <w:uiPriority w:val="34"/>
    <w:qFormat/>
    <w:rsid w:val="00825661"/>
    <w:pPr>
      <w:ind w:left="720"/>
      <w:contextualSpacing/>
    </w:pPr>
  </w:style>
  <w:style w:type="paragraph" w:styleId="Pis">
    <w:name w:val="header"/>
    <w:basedOn w:val="Normaallaad"/>
    <w:link w:val="PisMrk"/>
    <w:uiPriority w:val="99"/>
    <w:unhideWhenUsed/>
    <w:rsid w:val="0084421A"/>
    <w:pPr>
      <w:tabs>
        <w:tab w:val="center" w:pos="4536"/>
        <w:tab w:val="right" w:pos="9072"/>
      </w:tabs>
      <w:spacing w:after="0" w:line="240" w:lineRule="auto"/>
    </w:pPr>
  </w:style>
  <w:style w:type="character" w:customStyle="1" w:styleId="PisMrk">
    <w:name w:val="Päis Märk"/>
    <w:basedOn w:val="Liguvaikefont"/>
    <w:link w:val="Pis"/>
    <w:uiPriority w:val="99"/>
    <w:rsid w:val="0084421A"/>
    <w:rPr>
      <w:rFonts w:ascii="Calibri" w:eastAsia="Calibri" w:hAnsi="Calibri" w:cs="Calibri"/>
      <w:color w:val="000000"/>
    </w:rPr>
  </w:style>
  <w:style w:type="paragraph" w:styleId="Jalus">
    <w:name w:val="footer"/>
    <w:basedOn w:val="Normaallaad"/>
    <w:link w:val="JalusMrk"/>
    <w:uiPriority w:val="99"/>
    <w:unhideWhenUsed/>
    <w:rsid w:val="0084421A"/>
    <w:pPr>
      <w:tabs>
        <w:tab w:val="center" w:pos="4536"/>
        <w:tab w:val="right" w:pos="9072"/>
      </w:tabs>
      <w:spacing w:after="0" w:line="240" w:lineRule="auto"/>
    </w:pPr>
  </w:style>
  <w:style w:type="character" w:customStyle="1" w:styleId="JalusMrk">
    <w:name w:val="Jalus Märk"/>
    <w:basedOn w:val="Liguvaikefont"/>
    <w:link w:val="Jalus"/>
    <w:uiPriority w:val="99"/>
    <w:rsid w:val="0084421A"/>
    <w:rPr>
      <w:rFonts w:ascii="Calibri" w:eastAsia="Calibri" w:hAnsi="Calibri" w:cs="Calibri"/>
      <w:color w:val="000000"/>
    </w:rPr>
  </w:style>
  <w:style w:type="paragraph" w:styleId="Jutumullitekst">
    <w:name w:val="Balloon Text"/>
    <w:basedOn w:val="Normaallaad"/>
    <w:link w:val="JutumullitekstMrk"/>
    <w:uiPriority w:val="99"/>
    <w:semiHidden/>
    <w:unhideWhenUsed/>
    <w:rsid w:val="008C557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C5578"/>
    <w:rPr>
      <w:rFonts w:ascii="Segoe UI" w:eastAsia="Calibri" w:hAnsi="Segoe UI" w:cs="Segoe UI"/>
      <w:color w:val="000000"/>
      <w:sz w:val="18"/>
      <w:szCs w:val="18"/>
    </w:rPr>
  </w:style>
  <w:style w:type="paragraph" w:styleId="Allmrkusetekst">
    <w:name w:val="footnote text"/>
    <w:basedOn w:val="Normaallaad"/>
    <w:link w:val="AllmrkusetekstMrk"/>
    <w:uiPriority w:val="99"/>
    <w:semiHidden/>
    <w:unhideWhenUsed/>
    <w:rsid w:val="00475882"/>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75882"/>
    <w:rPr>
      <w:rFonts w:ascii="Calibri" w:eastAsia="Calibri" w:hAnsi="Calibri" w:cs="Calibri"/>
      <w:color w:val="000000"/>
      <w:sz w:val="20"/>
      <w:szCs w:val="20"/>
    </w:rPr>
  </w:style>
  <w:style w:type="character" w:styleId="Allmrkuseviide">
    <w:name w:val="footnote reference"/>
    <w:uiPriority w:val="99"/>
    <w:semiHidden/>
    <w:unhideWhenUsed/>
    <w:rsid w:val="00475882"/>
    <w:rPr>
      <w:rFonts w:ascii="Arial" w:hAnsi="Arial" w:cs="Times New Roman" w:hint="default"/>
      <w:sz w:val="27"/>
      <w:szCs w:val="27"/>
      <w:vertAlign w:val="superscript"/>
      <w:lang w:val="en-US"/>
    </w:rPr>
  </w:style>
  <w:style w:type="character" w:styleId="Kommentaariviide">
    <w:name w:val="annotation reference"/>
    <w:basedOn w:val="Liguvaikefont"/>
    <w:uiPriority w:val="99"/>
    <w:semiHidden/>
    <w:unhideWhenUsed/>
    <w:rsid w:val="000F0E98"/>
    <w:rPr>
      <w:sz w:val="16"/>
      <w:szCs w:val="16"/>
    </w:rPr>
  </w:style>
  <w:style w:type="paragraph" w:styleId="Kommentaaritekst">
    <w:name w:val="annotation text"/>
    <w:basedOn w:val="Normaallaad"/>
    <w:link w:val="KommentaaritekstMrk"/>
    <w:uiPriority w:val="99"/>
    <w:unhideWhenUsed/>
    <w:rsid w:val="000F0E98"/>
    <w:pPr>
      <w:spacing w:line="240" w:lineRule="auto"/>
    </w:pPr>
    <w:rPr>
      <w:sz w:val="20"/>
      <w:szCs w:val="20"/>
    </w:rPr>
  </w:style>
  <w:style w:type="character" w:customStyle="1" w:styleId="KommentaaritekstMrk">
    <w:name w:val="Kommentaari tekst Märk"/>
    <w:basedOn w:val="Liguvaikefont"/>
    <w:link w:val="Kommentaaritekst"/>
    <w:uiPriority w:val="99"/>
    <w:rsid w:val="000F0E98"/>
    <w:rPr>
      <w:rFonts w:ascii="Calibri" w:eastAsia="Calibri" w:hAnsi="Calibri" w:cs="Calibri"/>
      <w:color w:val="000000"/>
      <w:sz w:val="20"/>
      <w:szCs w:val="20"/>
    </w:rPr>
  </w:style>
  <w:style w:type="paragraph" w:styleId="Kommentaariteema">
    <w:name w:val="annotation subject"/>
    <w:basedOn w:val="Kommentaaritekst"/>
    <w:next w:val="Kommentaaritekst"/>
    <w:link w:val="KommentaariteemaMrk"/>
    <w:uiPriority w:val="99"/>
    <w:semiHidden/>
    <w:unhideWhenUsed/>
    <w:rsid w:val="000F0E98"/>
    <w:rPr>
      <w:b/>
      <w:bCs/>
    </w:rPr>
  </w:style>
  <w:style w:type="character" w:customStyle="1" w:styleId="KommentaariteemaMrk">
    <w:name w:val="Kommentaari teema Märk"/>
    <w:basedOn w:val="KommentaaritekstMrk"/>
    <w:link w:val="Kommentaariteema"/>
    <w:uiPriority w:val="99"/>
    <w:semiHidden/>
    <w:rsid w:val="000F0E98"/>
    <w:rPr>
      <w:rFonts w:ascii="Calibri" w:eastAsia="Calibri" w:hAnsi="Calibri" w:cs="Calibri"/>
      <w:b/>
      <w:bCs/>
      <w:color w:val="000000"/>
      <w:sz w:val="20"/>
      <w:szCs w:val="20"/>
    </w:rPr>
  </w:style>
  <w:style w:type="table" w:customStyle="1" w:styleId="TableGrid1">
    <w:name w:val="TableGrid1"/>
    <w:rsid w:val="00635D6D"/>
    <w:pPr>
      <w:spacing w:after="0" w:line="240" w:lineRule="auto"/>
    </w:pPr>
    <w:tblPr>
      <w:tblCellMar>
        <w:top w:w="0" w:type="dxa"/>
        <w:left w:w="0" w:type="dxa"/>
        <w:bottom w:w="0" w:type="dxa"/>
        <w:right w:w="0" w:type="dxa"/>
      </w:tblCellMar>
    </w:tblPr>
  </w:style>
  <w:style w:type="paragraph" w:styleId="Redaktsioon">
    <w:name w:val="Revision"/>
    <w:hidden/>
    <w:uiPriority w:val="99"/>
    <w:semiHidden/>
    <w:rsid w:val="00E6232E"/>
    <w:pPr>
      <w:spacing w:after="0" w:line="240" w:lineRule="auto"/>
    </w:pPr>
    <w:rPr>
      <w:rFonts w:ascii="Calibri" w:eastAsia="Calibri" w:hAnsi="Calibri" w:cs="Calibri"/>
      <w:color w:val="000000"/>
    </w:rPr>
  </w:style>
  <w:style w:type="character" w:styleId="Hperlink">
    <w:name w:val="Hyperlink"/>
    <w:basedOn w:val="Liguvaikefont"/>
    <w:uiPriority w:val="99"/>
    <w:unhideWhenUsed/>
    <w:rsid w:val="006E57A8"/>
    <w:rPr>
      <w:color w:val="0563C1" w:themeColor="hyperlink"/>
      <w:u w:val="single"/>
    </w:rPr>
  </w:style>
  <w:style w:type="paragraph" w:styleId="Normaallaadveeb">
    <w:name w:val="Normal (Web)"/>
    <w:basedOn w:val="Normaallaad"/>
    <w:uiPriority w:val="99"/>
    <w:unhideWhenUsed/>
    <w:rsid w:val="00204F4E"/>
    <w:pPr>
      <w:spacing w:before="100" w:beforeAutospacing="1" w:after="100" w:afterAutospacing="1" w:line="240" w:lineRule="auto"/>
    </w:pPr>
    <w:rPr>
      <w:rFonts w:ascii="Times New Roman" w:eastAsia="Times New Roman" w:hAnsi="Times New Roman" w:cs="Times New Roman"/>
      <w:color w:val="auto"/>
      <w:sz w:val="24"/>
      <w:szCs w:val="24"/>
    </w:rPr>
  </w:style>
  <w:style w:type="table" w:customStyle="1" w:styleId="TableGrid2">
    <w:name w:val="TableGrid2"/>
    <w:rsid w:val="008001F4"/>
    <w:pPr>
      <w:spacing w:after="0" w:line="240" w:lineRule="auto"/>
    </w:pPr>
    <w:tblPr>
      <w:tblCellMar>
        <w:top w:w="0" w:type="dxa"/>
        <w:left w:w="0" w:type="dxa"/>
        <w:bottom w:w="0" w:type="dxa"/>
        <w:right w:w="0" w:type="dxa"/>
      </w:tblCellMar>
    </w:tblPr>
  </w:style>
  <w:style w:type="paragraph" w:customStyle="1" w:styleId="form-control-static">
    <w:name w:val="form-control-static"/>
    <w:basedOn w:val="Normaallaad"/>
    <w:rsid w:val="003E1DAF"/>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ng-scope">
    <w:name w:val="ng-scope"/>
    <w:basedOn w:val="Liguvaikefont"/>
    <w:rsid w:val="003E1DAF"/>
  </w:style>
  <w:style w:type="character" w:customStyle="1" w:styleId="Pealkiri2Mrk">
    <w:name w:val="Pealkiri 2 Märk"/>
    <w:basedOn w:val="Liguvaikefont"/>
    <w:link w:val="Pealkiri2"/>
    <w:uiPriority w:val="9"/>
    <w:semiHidden/>
    <w:rsid w:val="00D5371D"/>
    <w:rPr>
      <w:rFonts w:asciiTheme="majorHAnsi" w:eastAsiaTheme="majorEastAsia" w:hAnsiTheme="majorHAnsi" w:cstheme="majorBidi"/>
      <w:color w:val="2E74B5" w:themeColor="accent1" w:themeShade="BF"/>
      <w:sz w:val="26"/>
      <w:szCs w:val="26"/>
    </w:rPr>
  </w:style>
  <w:style w:type="paragraph" w:customStyle="1" w:styleId="ListBulletLevel4">
    <w:name w:val="List Bullet (Level 4)"/>
    <w:basedOn w:val="Normaallaad"/>
    <w:uiPriority w:val="1"/>
    <w:semiHidden/>
    <w:unhideWhenUsed/>
    <w:rsid w:val="001F0086"/>
    <w:pPr>
      <w:numPr>
        <w:ilvl w:val="3"/>
        <w:numId w:val="1"/>
      </w:numPr>
      <w:spacing w:after="240" w:line="240" w:lineRule="auto"/>
      <w:jc w:val="both"/>
    </w:pPr>
    <w:rPr>
      <w:rFonts w:ascii="Times New Roman" w:eastAsia="Times New Roman" w:hAnsi="Times New Roman" w:cs="Times New Roman"/>
      <w:color w:val="auto"/>
      <w:sz w:val="24"/>
      <w:szCs w:val="20"/>
      <w:lang w:val="en-GB" w:eastAsia="en-GB"/>
    </w:rPr>
  </w:style>
  <w:style w:type="paragraph" w:customStyle="1" w:styleId="ListBulletLevel3">
    <w:name w:val="List Bullet (Level 3)"/>
    <w:basedOn w:val="Normaallaad"/>
    <w:uiPriority w:val="1"/>
    <w:semiHidden/>
    <w:unhideWhenUsed/>
    <w:rsid w:val="001F0086"/>
    <w:pPr>
      <w:numPr>
        <w:ilvl w:val="2"/>
        <w:numId w:val="1"/>
      </w:numPr>
      <w:spacing w:after="240" w:line="240" w:lineRule="auto"/>
      <w:jc w:val="both"/>
    </w:pPr>
    <w:rPr>
      <w:rFonts w:ascii="Times New Roman" w:eastAsia="Times New Roman" w:hAnsi="Times New Roman" w:cs="Times New Roman"/>
      <w:color w:val="auto"/>
      <w:sz w:val="24"/>
      <w:szCs w:val="20"/>
      <w:lang w:val="en-GB" w:eastAsia="en-GB"/>
    </w:rPr>
  </w:style>
  <w:style w:type="paragraph" w:customStyle="1" w:styleId="ListBulletLevel2">
    <w:name w:val="List Bullet (Level 2)"/>
    <w:basedOn w:val="Normaallaad"/>
    <w:uiPriority w:val="1"/>
    <w:rsid w:val="001F0086"/>
    <w:pPr>
      <w:numPr>
        <w:ilvl w:val="1"/>
        <w:numId w:val="1"/>
      </w:numPr>
      <w:spacing w:after="240" w:line="240" w:lineRule="auto"/>
      <w:jc w:val="both"/>
    </w:pPr>
    <w:rPr>
      <w:rFonts w:ascii="Times New Roman" w:eastAsia="Times New Roman" w:hAnsi="Times New Roman" w:cs="Times New Roman"/>
      <w:color w:val="auto"/>
      <w:sz w:val="24"/>
      <w:szCs w:val="20"/>
      <w:lang w:val="en-GB" w:eastAsia="en-GB"/>
    </w:rPr>
  </w:style>
  <w:style w:type="paragraph" w:styleId="Loenditpp">
    <w:name w:val="List Bullet"/>
    <w:basedOn w:val="Normaallaad"/>
    <w:uiPriority w:val="1"/>
    <w:rsid w:val="001F0086"/>
    <w:pPr>
      <w:numPr>
        <w:numId w:val="1"/>
      </w:numPr>
      <w:spacing w:after="240" w:line="240" w:lineRule="auto"/>
      <w:jc w:val="both"/>
    </w:pPr>
    <w:rPr>
      <w:rFonts w:ascii="Times New Roman" w:eastAsia="Times New Roman" w:hAnsi="Times New Roman" w:cs="Times New Roman"/>
      <w:color w:val="auto"/>
      <w:sz w:val="24"/>
      <w:szCs w:val="20"/>
      <w:lang w:val="en-GB" w:eastAsia="en-GB"/>
    </w:rPr>
  </w:style>
  <w:style w:type="character" w:customStyle="1" w:styleId="UnresolvedMention1">
    <w:name w:val="Unresolved Mention1"/>
    <w:basedOn w:val="Liguvaikefont"/>
    <w:uiPriority w:val="99"/>
    <w:semiHidden/>
    <w:unhideWhenUsed/>
    <w:rsid w:val="00201731"/>
    <w:rPr>
      <w:color w:val="605E5C"/>
      <w:shd w:val="clear" w:color="auto" w:fill="E1DFDD"/>
    </w:rPr>
  </w:style>
  <w:style w:type="character" w:styleId="Klastatudhperlink">
    <w:name w:val="FollowedHyperlink"/>
    <w:basedOn w:val="Liguvaikefont"/>
    <w:uiPriority w:val="99"/>
    <w:semiHidden/>
    <w:unhideWhenUsed/>
    <w:rsid w:val="00F414D4"/>
    <w:rPr>
      <w:color w:val="954F72" w:themeColor="followedHyperlink"/>
      <w:u w:val="single"/>
    </w:rPr>
  </w:style>
  <w:style w:type="character" w:customStyle="1" w:styleId="LoendilikMrk">
    <w:name w:val="Loendi lõik Märk"/>
    <w:aliases w:val="Mummuga loetelu Märk,List Paragraph compact Märk,Normal bullet 2 Märk,Paragraphe de liste 2 Märk,Reference list Märk,Bullet list Märk,Numbered List Märk,List Paragraph1 Märk,1st level - Bullet List Paragraph Märk,Paragraph Märk,L Märk"/>
    <w:link w:val="Loendilik"/>
    <w:uiPriority w:val="34"/>
    <w:qFormat/>
    <w:locked/>
    <w:rsid w:val="00794094"/>
    <w:rPr>
      <w:rFonts w:ascii="Calibri" w:eastAsia="Calibri" w:hAnsi="Calibri" w:cs="Calibri"/>
      <w:color w:val="000000"/>
    </w:rPr>
  </w:style>
  <w:style w:type="character" w:styleId="Lahendamatamainimine">
    <w:name w:val="Unresolved Mention"/>
    <w:basedOn w:val="Liguvaikefont"/>
    <w:uiPriority w:val="99"/>
    <w:semiHidden/>
    <w:unhideWhenUsed/>
    <w:rsid w:val="00D65568"/>
    <w:rPr>
      <w:color w:val="605E5C"/>
      <w:shd w:val="clear" w:color="auto" w:fill="E1DFDD"/>
    </w:rPr>
  </w:style>
  <w:style w:type="paragraph" w:customStyle="1" w:styleId="Default">
    <w:name w:val="Default"/>
    <w:rsid w:val="007B53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i-provider">
    <w:name w:val="ui-provider"/>
    <w:basedOn w:val="Liguvaikefont"/>
    <w:rsid w:val="004A12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7248">
      <w:bodyDiv w:val="1"/>
      <w:marLeft w:val="0"/>
      <w:marRight w:val="0"/>
      <w:marTop w:val="0"/>
      <w:marBottom w:val="0"/>
      <w:divBdr>
        <w:top w:val="none" w:sz="0" w:space="0" w:color="auto"/>
        <w:left w:val="none" w:sz="0" w:space="0" w:color="auto"/>
        <w:bottom w:val="none" w:sz="0" w:space="0" w:color="auto"/>
        <w:right w:val="none" w:sz="0" w:space="0" w:color="auto"/>
      </w:divBdr>
    </w:div>
    <w:div w:id="14768465">
      <w:bodyDiv w:val="1"/>
      <w:marLeft w:val="0"/>
      <w:marRight w:val="0"/>
      <w:marTop w:val="0"/>
      <w:marBottom w:val="0"/>
      <w:divBdr>
        <w:top w:val="none" w:sz="0" w:space="0" w:color="auto"/>
        <w:left w:val="none" w:sz="0" w:space="0" w:color="auto"/>
        <w:bottom w:val="none" w:sz="0" w:space="0" w:color="auto"/>
        <w:right w:val="none" w:sz="0" w:space="0" w:color="auto"/>
      </w:divBdr>
    </w:div>
    <w:div w:id="21832628">
      <w:bodyDiv w:val="1"/>
      <w:marLeft w:val="0"/>
      <w:marRight w:val="0"/>
      <w:marTop w:val="0"/>
      <w:marBottom w:val="0"/>
      <w:divBdr>
        <w:top w:val="none" w:sz="0" w:space="0" w:color="auto"/>
        <w:left w:val="none" w:sz="0" w:space="0" w:color="auto"/>
        <w:bottom w:val="none" w:sz="0" w:space="0" w:color="auto"/>
        <w:right w:val="none" w:sz="0" w:space="0" w:color="auto"/>
      </w:divBdr>
    </w:div>
    <w:div w:id="24909215">
      <w:bodyDiv w:val="1"/>
      <w:marLeft w:val="0"/>
      <w:marRight w:val="0"/>
      <w:marTop w:val="0"/>
      <w:marBottom w:val="0"/>
      <w:divBdr>
        <w:top w:val="none" w:sz="0" w:space="0" w:color="auto"/>
        <w:left w:val="none" w:sz="0" w:space="0" w:color="auto"/>
        <w:bottom w:val="none" w:sz="0" w:space="0" w:color="auto"/>
        <w:right w:val="none" w:sz="0" w:space="0" w:color="auto"/>
      </w:divBdr>
    </w:div>
    <w:div w:id="28263860">
      <w:bodyDiv w:val="1"/>
      <w:marLeft w:val="0"/>
      <w:marRight w:val="0"/>
      <w:marTop w:val="0"/>
      <w:marBottom w:val="0"/>
      <w:divBdr>
        <w:top w:val="none" w:sz="0" w:space="0" w:color="auto"/>
        <w:left w:val="none" w:sz="0" w:space="0" w:color="auto"/>
        <w:bottom w:val="none" w:sz="0" w:space="0" w:color="auto"/>
        <w:right w:val="none" w:sz="0" w:space="0" w:color="auto"/>
      </w:divBdr>
    </w:div>
    <w:div w:id="85927611">
      <w:bodyDiv w:val="1"/>
      <w:marLeft w:val="0"/>
      <w:marRight w:val="0"/>
      <w:marTop w:val="0"/>
      <w:marBottom w:val="0"/>
      <w:divBdr>
        <w:top w:val="none" w:sz="0" w:space="0" w:color="auto"/>
        <w:left w:val="none" w:sz="0" w:space="0" w:color="auto"/>
        <w:bottom w:val="none" w:sz="0" w:space="0" w:color="auto"/>
        <w:right w:val="none" w:sz="0" w:space="0" w:color="auto"/>
      </w:divBdr>
    </w:div>
    <w:div w:id="107434565">
      <w:bodyDiv w:val="1"/>
      <w:marLeft w:val="0"/>
      <w:marRight w:val="0"/>
      <w:marTop w:val="0"/>
      <w:marBottom w:val="0"/>
      <w:divBdr>
        <w:top w:val="none" w:sz="0" w:space="0" w:color="auto"/>
        <w:left w:val="none" w:sz="0" w:space="0" w:color="auto"/>
        <w:bottom w:val="none" w:sz="0" w:space="0" w:color="auto"/>
        <w:right w:val="none" w:sz="0" w:space="0" w:color="auto"/>
      </w:divBdr>
    </w:div>
    <w:div w:id="118227396">
      <w:bodyDiv w:val="1"/>
      <w:marLeft w:val="0"/>
      <w:marRight w:val="0"/>
      <w:marTop w:val="0"/>
      <w:marBottom w:val="0"/>
      <w:divBdr>
        <w:top w:val="none" w:sz="0" w:space="0" w:color="auto"/>
        <w:left w:val="none" w:sz="0" w:space="0" w:color="auto"/>
        <w:bottom w:val="none" w:sz="0" w:space="0" w:color="auto"/>
        <w:right w:val="none" w:sz="0" w:space="0" w:color="auto"/>
      </w:divBdr>
    </w:div>
    <w:div w:id="119614707">
      <w:bodyDiv w:val="1"/>
      <w:marLeft w:val="0"/>
      <w:marRight w:val="0"/>
      <w:marTop w:val="0"/>
      <w:marBottom w:val="0"/>
      <w:divBdr>
        <w:top w:val="none" w:sz="0" w:space="0" w:color="auto"/>
        <w:left w:val="none" w:sz="0" w:space="0" w:color="auto"/>
        <w:bottom w:val="none" w:sz="0" w:space="0" w:color="auto"/>
        <w:right w:val="none" w:sz="0" w:space="0" w:color="auto"/>
      </w:divBdr>
    </w:div>
    <w:div w:id="150755655">
      <w:bodyDiv w:val="1"/>
      <w:marLeft w:val="0"/>
      <w:marRight w:val="0"/>
      <w:marTop w:val="0"/>
      <w:marBottom w:val="0"/>
      <w:divBdr>
        <w:top w:val="none" w:sz="0" w:space="0" w:color="auto"/>
        <w:left w:val="none" w:sz="0" w:space="0" w:color="auto"/>
        <w:bottom w:val="none" w:sz="0" w:space="0" w:color="auto"/>
        <w:right w:val="none" w:sz="0" w:space="0" w:color="auto"/>
      </w:divBdr>
    </w:div>
    <w:div w:id="165873527">
      <w:bodyDiv w:val="1"/>
      <w:marLeft w:val="0"/>
      <w:marRight w:val="0"/>
      <w:marTop w:val="0"/>
      <w:marBottom w:val="0"/>
      <w:divBdr>
        <w:top w:val="none" w:sz="0" w:space="0" w:color="auto"/>
        <w:left w:val="none" w:sz="0" w:space="0" w:color="auto"/>
        <w:bottom w:val="none" w:sz="0" w:space="0" w:color="auto"/>
        <w:right w:val="none" w:sz="0" w:space="0" w:color="auto"/>
      </w:divBdr>
    </w:div>
    <w:div w:id="169881888">
      <w:bodyDiv w:val="1"/>
      <w:marLeft w:val="0"/>
      <w:marRight w:val="0"/>
      <w:marTop w:val="0"/>
      <w:marBottom w:val="0"/>
      <w:divBdr>
        <w:top w:val="none" w:sz="0" w:space="0" w:color="auto"/>
        <w:left w:val="none" w:sz="0" w:space="0" w:color="auto"/>
        <w:bottom w:val="none" w:sz="0" w:space="0" w:color="auto"/>
        <w:right w:val="none" w:sz="0" w:space="0" w:color="auto"/>
      </w:divBdr>
    </w:div>
    <w:div w:id="181284228">
      <w:bodyDiv w:val="1"/>
      <w:marLeft w:val="0"/>
      <w:marRight w:val="0"/>
      <w:marTop w:val="0"/>
      <w:marBottom w:val="0"/>
      <w:divBdr>
        <w:top w:val="none" w:sz="0" w:space="0" w:color="auto"/>
        <w:left w:val="none" w:sz="0" w:space="0" w:color="auto"/>
        <w:bottom w:val="none" w:sz="0" w:space="0" w:color="auto"/>
        <w:right w:val="none" w:sz="0" w:space="0" w:color="auto"/>
      </w:divBdr>
    </w:div>
    <w:div w:id="185485356">
      <w:bodyDiv w:val="1"/>
      <w:marLeft w:val="0"/>
      <w:marRight w:val="0"/>
      <w:marTop w:val="0"/>
      <w:marBottom w:val="0"/>
      <w:divBdr>
        <w:top w:val="none" w:sz="0" w:space="0" w:color="auto"/>
        <w:left w:val="none" w:sz="0" w:space="0" w:color="auto"/>
        <w:bottom w:val="none" w:sz="0" w:space="0" w:color="auto"/>
        <w:right w:val="none" w:sz="0" w:space="0" w:color="auto"/>
      </w:divBdr>
    </w:div>
    <w:div w:id="196502769">
      <w:bodyDiv w:val="1"/>
      <w:marLeft w:val="0"/>
      <w:marRight w:val="0"/>
      <w:marTop w:val="0"/>
      <w:marBottom w:val="0"/>
      <w:divBdr>
        <w:top w:val="none" w:sz="0" w:space="0" w:color="auto"/>
        <w:left w:val="none" w:sz="0" w:space="0" w:color="auto"/>
        <w:bottom w:val="none" w:sz="0" w:space="0" w:color="auto"/>
        <w:right w:val="none" w:sz="0" w:space="0" w:color="auto"/>
      </w:divBdr>
    </w:div>
    <w:div w:id="236091879">
      <w:bodyDiv w:val="1"/>
      <w:marLeft w:val="0"/>
      <w:marRight w:val="0"/>
      <w:marTop w:val="0"/>
      <w:marBottom w:val="0"/>
      <w:divBdr>
        <w:top w:val="none" w:sz="0" w:space="0" w:color="auto"/>
        <w:left w:val="none" w:sz="0" w:space="0" w:color="auto"/>
        <w:bottom w:val="none" w:sz="0" w:space="0" w:color="auto"/>
        <w:right w:val="none" w:sz="0" w:space="0" w:color="auto"/>
      </w:divBdr>
    </w:div>
    <w:div w:id="256062750">
      <w:bodyDiv w:val="1"/>
      <w:marLeft w:val="0"/>
      <w:marRight w:val="0"/>
      <w:marTop w:val="0"/>
      <w:marBottom w:val="0"/>
      <w:divBdr>
        <w:top w:val="none" w:sz="0" w:space="0" w:color="auto"/>
        <w:left w:val="none" w:sz="0" w:space="0" w:color="auto"/>
        <w:bottom w:val="none" w:sz="0" w:space="0" w:color="auto"/>
        <w:right w:val="none" w:sz="0" w:space="0" w:color="auto"/>
      </w:divBdr>
    </w:div>
    <w:div w:id="266424770">
      <w:bodyDiv w:val="1"/>
      <w:marLeft w:val="0"/>
      <w:marRight w:val="0"/>
      <w:marTop w:val="0"/>
      <w:marBottom w:val="0"/>
      <w:divBdr>
        <w:top w:val="none" w:sz="0" w:space="0" w:color="auto"/>
        <w:left w:val="none" w:sz="0" w:space="0" w:color="auto"/>
        <w:bottom w:val="none" w:sz="0" w:space="0" w:color="auto"/>
        <w:right w:val="none" w:sz="0" w:space="0" w:color="auto"/>
      </w:divBdr>
    </w:div>
    <w:div w:id="276179169">
      <w:bodyDiv w:val="1"/>
      <w:marLeft w:val="0"/>
      <w:marRight w:val="0"/>
      <w:marTop w:val="0"/>
      <w:marBottom w:val="0"/>
      <w:divBdr>
        <w:top w:val="none" w:sz="0" w:space="0" w:color="auto"/>
        <w:left w:val="none" w:sz="0" w:space="0" w:color="auto"/>
        <w:bottom w:val="none" w:sz="0" w:space="0" w:color="auto"/>
        <w:right w:val="none" w:sz="0" w:space="0" w:color="auto"/>
      </w:divBdr>
    </w:div>
    <w:div w:id="283536542">
      <w:bodyDiv w:val="1"/>
      <w:marLeft w:val="0"/>
      <w:marRight w:val="0"/>
      <w:marTop w:val="0"/>
      <w:marBottom w:val="0"/>
      <w:divBdr>
        <w:top w:val="none" w:sz="0" w:space="0" w:color="auto"/>
        <w:left w:val="none" w:sz="0" w:space="0" w:color="auto"/>
        <w:bottom w:val="none" w:sz="0" w:space="0" w:color="auto"/>
        <w:right w:val="none" w:sz="0" w:space="0" w:color="auto"/>
      </w:divBdr>
    </w:div>
    <w:div w:id="287704069">
      <w:bodyDiv w:val="1"/>
      <w:marLeft w:val="0"/>
      <w:marRight w:val="0"/>
      <w:marTop w:val="0"/>
      <w:marBottom w:val="0"/>
      <w:divBdr>
        <w:top w:val="none" w:sz="0" w:space="0" w:color="auto"/>
        <w:left w:val="none" w:sz="0" w:space="0" w:color="auto"/>
        <w:bottom w:val="none" w:sz="0" w:space="0" w:color="auto"/>
        <w:right w:val="none" w:sz="0" w:space="0" w:color="auto"/>
      </w:divBdr>
    </w:div>
    <w:div w:id="325133000">
      <w:bodyDiv w:val="1"/>
      <w:marLeft w:val="0"/>
      <w:marRight w:val="0"/>
      <w:marTop w:val="0"/>
      <w:marBottom w:val="0"/>
      <w:divBdr>
        <w:top w:val="none" w:sz="0" w:space="0" w:color="auto"/>
        <w:left w:val="none" w:sz="0" w:space="0" w:color="auto"/>
        <w:bottom w:val="none" w:sz="0" w:space="0" w:color="auto"/>
        <w:right w:val="none" w:sz="0" w:space="0" w:color="auto"/>
      </w:divBdr>
    </w:div>
    <w:div w:id="337124254">
      <w:bodyDiv w:val="1"/>
      <w:marLeft w:val="0"/>
      <w:marRight w:val="0"/>
      <w:marTop w:val="0"/>
      <w:marBottom w:val="0"/>
      <w:divBdr>
        <w:top w:val="none" w:sz="0" w:space="0" w:color="auto"/>
        <w:left w:val="none" w:sz="0" w:space="0" w:color="auto"/>
        <w:bottom w:val="none" w:sz="0" w:space="0" w:color="auto"/>
        <w:right w:val="none" w:sz="0" w:space="0" w:color="auto"/>
      </w:divBdr>
    </w:div>
    <w:div w:id="347946313">
      <w:bodyDiv w:val="1"/>
      <w:marLeft w:val="0"/>
      <w:marRight w:val="0"/>
      <w:marTop w:val="0"/>
      <w:marBottom w:val="0"/>
      <w:divBdr>
        <w:top w:val="none" w:sz="0" w:space="0" w:color="auto"/>
        <w:left w:val="none" w:sz="0" w:space="0" w:color="auto"/>
        <w:bottom w:val="none" w:sz="0" w:space="0" w:color="auto"/>
        <w:right w:val="none" w:sz="0" w:space="0" w:color="auto"/>
      </w:divBdr>
    </w:div>
    <w:div w:id="361128025">
      <w:bodyDiv w:val="1"/>
      <w:marLeft w:val="0"/>
      <w:marRight w:val="0"/>
      <w:marTop w:val="0"/>
      <w:marBottom w:val="0"/>
      <w:divBdr>
        <w:top w:val="none" w:sz="0" w:space="0" w:color="auto"/>
        <w:left w:val="none" w:sz="0" w:space="0" w:color="auto"/>
        <w:bottom w:val="none" w:sz="0" w:space="0" w:color="auto"/>
        <w:right w:val="none" w:sz="0" w:space="0" w:color="auto"/>
      </w:divBdr>
    </w:div>
    <w:div w:id="420027547">
      <w:bodyDiv w:val="1"/>
      <w:marLeft w:val="0"/>
      <w:marRight w:val="0"/>
      <w:marTop w:val="0"/>
      <w:marBottom w:val="0"/>
      <w:divBdr>
        <w:top w:val="none" w:sz="0" w:space="0" w:color="auto"/>
        <w:left w:val="none" w:sz="0" w:space="0" w:color="auto"/>
        <w:bottom w:val="none" w:sz="0" w:space="0" w:color="auto"/>
        <w:right w:val="none" w:sz="0" w:space="0" w:color="auto"/>
      </w:divBdr>
    </w:div>
    <w:div w:id="430010140">
      <w:bodyDiv w:val="1"/>
      <w:marLeft w:val="0"/>
      <w:marRight w:val="0"/>
      <w:marTop w:val="0"/>
      <w:marBottom w:val="0"/>
      <w:divBdr>
        <w:top w:val="none" w:sz="0" w:space="0" w:color="auto"/>
        <w:left w:val="none" w:sz="0" w:space="0" w:color="auto"/>
        <w:bottom w:val="none" w:sz="0" w:space="0" w:color="auto"/>
        <w:right w:val="none" w:sz="0" w:space="0" w:color="auto"/>
      </w:divBdr>
    </w:div>
    <w:div w:id="431365945">
      <w:bodyDiv w:val="1"/>
      <w:marLeft w:val="0"/>
      <w:marRight w:val="0"/>
      <w:marTop w:val="0"/>
      <w:marBottom w:val="0"/>
      <w:divBdr>
        <w:top w:val="none" w:sz="0" w:space="0" w:color="auto"/>
        <w:left w:val="none" w:sz="0" w:space="0" w:color="auto"/>
        <w:bottom w:val="none" w:sz="0" w:space="0" w:color="auto"/>
        <w:right w:val="none" w:sz="0" w:space="0" w:color="auto"/>
      </w:divBdr>
    </w:div>
    <w:div w:id="466094457">
      <w:bodyDiv w:val="1"/>
      <w:marLeft w:val="0"/>
      <w:marRight w:val="0"/>
      <w:marTop w:val="0"/>
      <w:marBottom w:val="0"/>
      <w:divBdr>
        <w:top w:val="none" w:sz="0" w:space="0" w:color="auto"/>
        <w:left w:val="none" w:sz="0" w:space="0" w:color="auto"/>
        <w:bottom w:val="none" w:sz="0" w:space="0" w:color="auto"/>
        <w:right w:val="none" w:sz="0" w:space="0" w:color="auto"/>
      </w:divBdr>
    </w:div>
    <w:div w:id="470362922">
      <w:bodyDiv w:val="1"/>
      <w:marLeft w:val="0"/>
      <w:marRight w:val="0"/>
      <w:marTop w:val="0"/>
      <w:marBottom w:val="0"/>
      <w:divBdr>
        <w:top w:val="none" w:sz="0" w:space="0" w:color="auto"/>
        <w:left w:val="none" w:sz="0" w:space="0" w:color="auto"/>
        <w:bottom w:val="none" w:sz="0" w:space="0" w:color="auto"/>
        <w:right w:val="none" w:sz="0" w:space="0" w:color="auto"/>
      </w:divBdr>
    </w:div>
    <w:div w:id="496964280">
      <w:bodyDiv w:val="1"/>
      <w:marLeft w:val="0"/>
      <w:marRight w:val="0"/>
      <w:marTop w:val="0"/>
      <w:marBottom w:val="0"/>
      <w:divBdr>
        <w:top w:val="none" w:sz="0" w:space="0" w:color="auto"/>
        <w:left w:val="none" w:sz="0" w:space="0" w:color="auto"/>
        <w:bottom w:val="none" w:sz="0" w:space="0" w:color="auto"/>
        <w:right w:val="none" w:sz="0" w:space="0" w:color="auto"/>
      </w:divBdr>
    </w:div>
    <w:div w:id="512719349">
      <w:bodyDiv w:val="1"/>
      <w:marLeft w:val="0"/>
      <w:marRight w:val="0"/>
      <w:marTop w:val="0"/>
      <w:marBottom w:val="0"/>
      <w:divBdr>
        <w:top w:val="none" w:sz="0" w:space="0" w:color="auto"/>
        <w:left w:val="none" w:sz="0" w:space="0" w:color="auto"/>
        <w:bottom w:val="none" w:sz="0" w:space="0" w:color="auto"/>
        <w:right w:val="none" w:sz="0" w:space="0" w:color="auto"/>
      </w:divBdr>
    </w:div>
    <w:div w:id="555166227">
      <w:bodyDiv w:val="1"/>
      <w:marLeft w:val="0"/>
      <w:marRight w:val="0"/>
      <w:marTop w:val="0"/>
      <w:marBottom w:val="0"/>
      <w:divBdr>
        <w:top w:val="none" w:sz="0" w:space="0" w:color="auto"/>
        <w:left w:val="none" w:sz="0" w:space="0" w:color="auto"/>
        <w:bottom w:val="none" w:sz="0" w:space="0" w:color="auto"/>
        <w:right w:val="none" w:sz="0" w:space="0" w:color="auto"/>
      </w:divBdr>
    </w:div>
    <w:div w:id="673264654">
      <w:bodyDiv w:val="1"/>
      <w:marLeft w:val="0"/>
      <w:marRight w:val="0"/>
      <w:marTop w:val="0"/>
      <w:marBottom w:val="0"/>
      <w:divBdr>
        <w:top w:val="none" w:sz="0" w:space="0" w:color="auto"/>
        <w:left w:val="none" w:sz="0" w:space="0" w:color="auto"/>
        <w:bottom w:val="none" w:sz="0" w:space="0" w:color="auto"/>
        <w:right w:val="none" w:sz="0" w:space="0" w:color="auto"/>
      </w:divBdr>
    </w:div>
    <w:div w:id="690647307">
      <w:bodyDiv w:val="1"/>
      <w:marLeft w:val="0"/>
      <w:marRight w:val="0"/>
      <w:marTop w:val="0"/>
      <w:marBottom w:val="0"/>
      <w:divBdr>
        <w:top w:val="none" w:sz="0" w:space="0" w:color="auto"/>
        <w:left w:val="none" w:sz="0" w:space="0" w:color="auto"/>
        <w:bottom w:val="none" w:sz="0" w:space="0" w:color="auto"/>
        <w:right w:val="none" w:sz="0" w:space="0" w:color="auto"/>
      </w:divBdr>
    </w:div>
    <w:div w:id="701831192">
      <w:bodyDiv w:val="1"/>
      <w:marLeft w:val="0"/>
      <w:marRight w:val="0"/>
      <w:marTop w:val="0"/>
      <w:marBottom w:val="0"/>
      <w:divBdr>
        <w:top w:val="none" w:sz="0" w:space="0" w:color="auto"/>
        <w:left w:val="none" w:sz="0" w:space="0" w:color="auto"/>
        <w:bottom w:val="none" w:sz="0" w:space="0" w:color="auto"/>
        <w:right w:val="none" w:sz="0" w:space="0" w:color="auto"/>
      </w:divBdr>
    </w:div>
    <w:div w:id="790051143">
      <w:bodyDiv w:val="1"/>
      <w:marLeft w:val="0"/>
      <w:marRight w:val="0"/>
      <w:marTop w:val="0"/>
      <w:marBottom w:val="0"/>
      <w:divBdr>
        <w:top w:val="none" w:sz="0" w:space="0" w:color="auto"/>
        <w:left w:val="none" w:sz="0" w:space="0" w:color="auto"/>
        <w:bottom w:val="none" w:sz="0" w:space="0" w:color="auto"/>
        <w:right w:val="none" w:sz="0" w:space="0" w:color="auto"/>
      </w:divBdr>
    </w:div>
    <w:div w:id="800463639">
      <w:bodyDiv w:val="1"/>
      <w:marLeft w:val="0"/>
      <w:marRight w:val="0"/>
      <w:marTop w:val="0"/>
      <w:marBottom w:val="0"/>
      <w:divBdr>
        <w:top w:val="none" w:sz="0" w:space="0" w:color="auto"/>
        <w:left w:val="none" w:sz="0" w:space="0" w:color="auto"/>
        <w:bottom w:val="none" w:sz="0" w:space="0" w:color="auto"/>
        <w:right w:val="none" w:sz="0" w:space="0" w:color="auto"/>
      </w:divBdr>
    </w:div>
    <w:div w:id="801047056">
      <w:bodyDiv w:val="1"/>
      <w:marLeft w:val="0"/>
      <w:marRight w:val="0"/>
      <w:marTop w:val="0"/>
      <w:marBottom w:val="0"/>
      <w:divBdr>
        <w:top w:val="none" w:sz="0" w:space="0" w:color="auto"/>
        <w:left w:val="none" w:sz="0" w:space="0" w:color="auto"/>
        <w:bottom w:val="none" w:sz="0" w:space="0" w:color="auto"/>
        <w:right w:val="none" w:sz="0" w:space="0" w:color="auto"/>
      </w:divBdr>
    </w:div>
    <w:div w:id="818884569">
      <w:bodyDiv w:val="1"/>
      <w:marLeft w:val="0"/>
      <w:marRight w:val="0"/>
      <w:marTop w:val="0"/>
      <w:marBottom w:val="0"/>
      <w:divBdr>
        <w:top w:val="none" w:sz="0" w:space="0" w:color="auto"/>
        <w:left w:val="none" w:sz="0" w:space="0" w:color="auto"/>
        <w:bottom w:val="none" w:sz="0" w:space="0" w:color="auto"/>
        <w:right w:val="none" w:sz="0" w:space="0" w:color="auto"/>
      </w:divBdr>
    </w:div>
    <w:div w:id="827480556">
      <w:bodyDiv w:val="1"/>
      <w:marLeft w:val="0"/>
      <w:marRight w:val="0"/>
      <w:marTop w:val="0"/>
      <w:marBottom w:val="0"/>
      <w:divBdr>
        <w:top w:val="none" w:sz="0" w:space="0" w:color="auto"/>
        <w:left w:val="none" w:sz="0" w:space="0" w:color="auto"/>
        <w:bottom w:val="none" w:sz="0" w:space="0" w:color="auto"/>
        <w:right w:val="none" w:sz="0" w:space="0" w:color="auto"/>
      </w:divBdr>
    </w:div>
    <w:div w:id="832530028">
      <w:bodyDiv w:val="1"/>
      <w:marLeft w:val="0"/>
      <w:marRight w:val="0"/>
      <w:marTop w:val="0"/>
      <w:marBottom w:val="0"/>
      <w:divBdr>
        <w:top w:val="none" w:sz="0" w:space="0" w:color="auto"/>
        <w:left w:val="none" w:sz="0" w:space="0" w:color="auto"/>
        <w:bottom w:val="none" w:sz="0" w:space="0" w:color="auto"/>
        <w:right w:val="none" w:sz="0" w:space="0" w:color="auto"/>
      </w:divBdr>
    </w:div>
    <w:div w:id="833110660">
      <w:bodyDiv w:val="1"/>
      <w:marLeft w:val="0"/>
      <w:marRight w:val="0"/>
      <w:marTop w:val="0"/>
      <w:marBottom w:val="0"/>
      <w:divBdr>
        <w:top w:val="none" w:sz="0" w:space="0" w:color="auto"/>
        <w:left w:val="none" w:sz="0" w:space="0" w:color="auto"/>
        <w:bottom w:val="none" w:sz="0" w:space="0" w:color="auto"/>
        <w:right w:val="none" w:sz="0" w:space="0" w:color="auto"/>
      </w:divBdr>
    </w:div>
    <w:div w:id="901479567">
      <w:bodyDiv w:val="1"/>
      <w:marLeft w:val="0"/>
      <w:marRight w:val="0"/>
      <w:marTop w:val="0"/>
      <w:marBottom w:val="0"/>
      <w:divBdr>
        <w:top w:val="none" w:sz="0" w:space="0" w:color="auto"/>
        <w:left w:val="none" w:sz="0" w:space="0" w:color="auto"/>
        <w:bottom w:val="none" w:sz="0" w:space="0" w:color="auto"/>
        <w:right w:val="none" w:sz="0" w:space="0" w:color="auto"/>
      </w:divBdr>
    </w:div>
    <w:div w:id="1005592470">
      <w:bodyDiv w:val="1"/>
      <w:marLeft w:val="0"/>
      <w:marRight w:val="0"/>
      <w:marTop w:val="0"/>
      <w:marBottom w:val="0"/>
      <w:divBdr>
        <w:top w:val="none" w:sz="0" w:space="0" w:color="auto"/>
        <w:left w:val="none" w:sz="0" w:space="0" w:color="auto"/>
        <w:bottom w:val="none" w:sz="0" w:space="0" w:color="auto"/>
        <w:right w:val="none" w:sz="0" w:space="0" w:color="auto"/>
      </w:divBdr>
    </w:div>
    <w:div w:id="1005938071">
      <w:bodyDiv w:val="1"/>
      <w:marLeft w:val="0"/>
      <w:marRight w:val="0"/>
      <w:marTop w:val="0"/>
      <w:marBottom w:val="0"/>
      <w:divBdr>
        <w:top w:val="none" w:sz="0" w:space="0" w:color="auto"/>
        <w:left w:val="none" w:sz="0" w:space="0" w:color="auto"/>
        <w:bottom w:val="none" w:sz="0" w:space="0" w:color="auto"/>
        <w:right w:val="none" w:sz="0" w:space="0" w:color="auto"/>
      </w:divBdr>
      <w:divsChild>
        <w:div w:id="1917781123">
          <w:marLeft w:val="0"/>
          <w:marRight w:val="0"/>
          <w:marTop w:val="0"/>
          <w:marBottom w:val="0"/>
          <w:divBdr>
            <w:top w:val="none" w:sz="0" w:space="0" w:color="auto"/>
            <w:left w:val="none" w:sz="0" w:space="0" w:color="auto"/>
            <w:bottom w:val="none" w:sz="0" w:space="0" w:color="auto"/>
            <w:right w:val="none" w:sz="0" w:space="0" w:color="auto"/>
          </w:divBdr>
          <w:divsChild>
            <w:div w:id="1209536039">
              <w:marLeft w:val="0"/>
              <w:marRight w:val="0"/>
              <w:marTop w:val="0"/>
              <w:marBottom w:val="0"/>
              <w:divBdr>
                <w:top w:val="none" w:sz="0" w:space="0" w:color="auto"/>
                <w:left w:val="none" w:sz="0" w:space="0" w:color="auto"/>
                <w:bottom w:val="none" w:sz="0" w:space="0" w:color="auto"/>
                <w:right w:val="none" w:sz="0" w:space="0" w:color="auto"/>
              </w:divBdr>
            </w:div>
            <w:div w:id="29231978">
              <w:marLeft w:val="0"/>
              <w:marRight w:val="0"/>
              <w:marTop w:val="0"/>
              <w:marBottom w:val="0"/>
              <w:divBdr>
                <w:top w:val="none" w:sz="0" w:space="0" w:color="auto"/>
                <w:left w:val="none" w:sz="0" w:space="0" w:color="auto"/>
                <w:bottom w:val="none" w:sz="0" w:space="0" w:color="auto"/>
                <w:right w:val="none" w:sz="0" w:space="0" w:color="auto"/>
              </w:divBdr>
            </w:div>
          </w:divsChild>
        </w:div>
        <w:div w:id="258368727">
          <w:marLeft w:val="0"/>
          <w:marRight w:val="0"/>
          <w:marTop w:val="0"/>
          <w:marBottom w:val="0"/>
          <w:divBdr>
            <w:top w:val="none" w:sz="0" w:space="0" w:color="auto"/>
            <w:left w:val="none" w:sz="0" w:space="0" w:color="auto"/>
            <w:bottom w:val="none" w:sz="0" w:space="0" w:color="auto"/>
            <w:right w:val="none" w:sz="0" w:space="0" w:color="auto"/>
          </w:divBdr>
          <w:divsChild>
            <w:div w:id="417404606">
              <w:marLeft w:val="0"/>
              <w:marRight w:val="0"/>
              <w:marTop w:val="0"/>
              <w:marBottom w:val="0"/>
              <w:divBdr>
                <w:top w:val="none" w:sz="0" w:space="0" w:color="auto"/>
                <w:left w:val="none" w:sz="0" w:space="0" w:color="auto"/>
                <w:bottom w:val="none" w:sz="0" w:space="0" w:color="auto"/>
                <w:right w:val="none" w:sz="0" w:space="0" w:color="auto"/>
              </w:divBdr>
            </w:div>
            <w:div w:id="33838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19666">
      <w:bodyDiv w:val="1"/>
      <w:marLeft w:val="0"/>
      <w:marRight w:val="0"/>
      <w:marTop w:val="0"/>
      <w:marBottom w:val="0"/>
      <w:divBdr>
        <w:top w:val="none" w:sz="0" w:space="0" w:color="auto"/>
        <w:left w:val="none" w:sz="0" w:space="0" w:color="auto"/>
        <w:bottom w:val="none" w:sz="0" w:space="0" w:color="auto"/>
        <w:right w:val="none" w:sz="0" w:space="0" w:color="auto"/>
      </w:divBdr>
    </w:div>
    <w:div w:id="1011026049">
      <w:bodyDiv w:val="1"/>
      <w:marLeft w:val="0"/>
      <w:marRight w:val="0"/>
      <w:marTop w:val="0"/>
      <w:marBottom w:val="0"/>
      <w:divBdr>
        <w:top w:val="none" w:sz="0" w:space="0" w:color="auto"/>
        <w:left w:val="none" w:sz="0" w:space="0" w:color="auto"/>
        <w:bottom w:val="none" w:sz="0" w:space="0" w:color="auto"/>
        <w:right w:val="none" w:sz="0" w:space="0" w:color="auto"/>
      </w:divBdr>
    </w:div>
    <w:div w:id="1022516739">
      <w:bodyDiv w:val="1"/>
      <w:marLeft w:val="0"/>
      <w:marRight w:val="0"/>
      <w:marTop w:val="0"/>
      <w:marBottom w:val="0"/>
      <w:divBdr>
        <w:top w:val="none" w:sz="0" w:space="0" w:color="auto"/>
        <w:left w:val="none" w:sz="0" w:space="0" w:color="auto"/>
        <w:bottom w:val="none" w:sz="0" w:space="0" w:color="auto"/>
        <w:right w:val="none" w:sz="0" w:space="0" w:color="auto"/>
      </w:divBdr>
    </w:div>
    <w:div w:id="1090349469">
      <w:bodyDiv w:val="1"/>
      <w:marLeft w:val="0"/>
      <w:marRight w:val="0"/>
      <w:marTop w:val="0"/>
      <w:marBottom w:val="0"/>
      <w:divBdr>
        <w:top w:val="none" w:sz="0" w:space="0" w:color="auto"/>
        <w:left w:val="none" w:sz="0" w:space="0" w:color="auto"/>
        <w:bottom w:val="none" w:sz="0" w:space="0" w:color="auto"/>
        <w:right w:val="none" w:sz="0" w:space="0" w:color="auto"/>
      </w:divBdr>
    </w:div>
    <w:div w:id="1100561364">
      <w:bodyDiv w:val="1"/>
      <w:marLeft w:val="0"/>
      <w:marRight w:val="0"/>
      <w:marTop w:val="0"/>
      <w:marBottom w:val="0"/>
      <w:divBdr>
        <w:top w:val="none" w:sz="0" w:space="0" w:color="auto"/>
        <w:left w:val="none" w:sz="0" w:space="0" w:color="auto"/>
        <w:bottom w:val="none" w:sz="0" w:space="0" w:color="auto"/>
        <w:right w:val="none" w:sz="0" w:space="0" w:color="auto"/>
      </w:divBdr>
    </w:div>
    <w:div w:id="1114976796">
      <w:bodyDiv w:val="1"/>
      <w:marLeft w:val="0"/>
      <w:marRight w:val="0"/>
      <w:marTop w:val="0"/>
      <w:marBottom w:val="0"/>
      <w:divBdr>
        <w:top w:val="none" w:sz="0" w:space="0" w:color="auto"/>
        <w:left w:val="none" w:sz="0" w:space="0" w:color="auto"/>
        <w:bottom w:val="none" w:sz="0" w:space="0" w:color="auto"/>
        <w:right w:val="none" w:sz="0" w:space="0" w:color="auto"/>
      </w:divBdr>
    </w:div>
    <w:div w:id="1118449959">
      <w:bodyDiv w:val="1"/>
      <w:marLeft w:val="0"/>
      <w:marRight w:val="0"/>
      <w:marTop w:val="0"/>
      <w:marBottom w:val="0"/>
      <w:divBdr>
        <w:top w:val="none" w:sz="0" w:space="0" w:color="auto"/>
        <w:left w:val="none" w:sz="0" w:space="0" w:color="auto"/>
        <w:bottom w:val="none" w:sz="0" w:space="0" w:color="auto"/>
        <w:right w:val="none" w:sz="0" w:space="0" w:color="auto"/>
      </w:divBdr>
    </w:div>
    <w:div w:id="1133599557">
      <w:bodyDiv w:val="1"/>
      <w:marLeft w:val="0"/>
      <w:marRight w:val="0"/>
      <w:marTop w:val="0"/>
      <w:marBottom w:val="0"/>
      <w:divBdr>
        <w:top w:val="none" w:sz="0" w:space="0" w:color="auto"/>
        <w:left w:val="none" w:sz="0" w:space="0" w:color="auto"/>
        <w:bottom w:val="none" w:sz="0" w:space="0" w:color="auto"/>
        <w:right w:val="none" w:sz="0" w:space="0" w:color="auto"/>
      </w:divBdr>
    </w:div>
    <w:div w:id="1152215476">
      <w:bodyDiv w:val="1"/>
      <w:marLeft w:val="0"/>
      <w:marRight w:val="0"/>
      <w:marTop w:val="0"/>
      <w:marBottom w:val="0"/>
      <w:divBdr>
        <w:top w:val="none" w:sz="0" w:space="0" w:color="auto"/>
        <w:left w:val="none" w:sz="0" w:space="0" w:color="auto"/>
        <w:bottom w:val="none" w:sz="0" w:space="0" w:color="auto"/>
        <w:right w:val="none" w:sz="0" w:space="0" w:color="auto"/>
      </w:divBdr>
    </w:div>
    <w:div w:id="1155075304">
      <w:bodyDiv w:val="1"/>
      <w:marLeft w:val="0"/>
      <w:marRight w:val="0"/>
      <w:marTop w:val="0"/>
      <w:marBottom w:val="0"/>
      <w:divBdr>
        <w:top w:val="none" w:sz="0" w:space="0" w:color="auto"/>
        <w:left w:val="none" w:sz="0" w:space="0" w:color="auto"/>
        <w:bottom w:val="none" w:sz="0" w:space="0" w:color="auto"/>
        <w:right w:val="none" w:sz="0" w:space="0" w:color="auto"/>
      </w:divBdr>
    </w:div>
    <w:div w:id="1199587229">
      <w:bodyDiv w:val="1"/>
      <w:marLeft w:val="0"/>
      <w:marRight w:val="0"/>
      <w:marTop w:val="0"/>
      <w:marBottom w:val="0"/>
      <w:divBdr>
        <w:top w:val="none" w:sz="0" w:space="0" w:color="auto"/>
        <w:left w:val="none" w:sz="0" w:space="0" w:color="auto"/>
        <w:bottom w:val="none" w:sz="0" w:space="0" w:color="auto"/>
        <w:right w:val="none" w:sz="0" w:space="0" w:color="auto"/>
      </w:divBdr>
    </w:div>
    <w:div w:id="1261141977">
      <w:bodyDiv w:val="1"/>
      <w:marLeft w:val="0"/>
      <w:marRight w:val="0"/>
      <w:marTop w:val="0"/>
      <w:marBottom w:val="0"/>
      <w:divBdr>
        <w:top w:val="none" w:sz="0" w:space="0" w:color="auto"/>
        <w:left w:val="none" w:sz="0" w:space="0" w:color="auto"/>
        <w:bottom w:val="none" w:sz="0" w:space="0" w:color="auto"/>
        <w:right w:val="none" w:sz="0" w:space="0" w:color="auto"/>
      </w:divBdr>
    </w:div>
    <w:div w:id="1330981228">
      <w:bodyDiv w:val="1"/>
      <w:marLeft w:val="0"/>
      <w:marRight w:val="0"/>
      <w:marTop w:val="0"/>
      <w:marBottom w:val="0"/>
      <w:divBdr>
        <w:top w:val="none" w:sz="0" w:space="0" w:color="auto"/>
        <w:left w:val="none" w:sz="0" w:space="0" w:color="auto"/>
        <w:bottom w:val="none" w:sz="0" w:space="0" w:color="auto"/>
        <w:right w:val="none" w:sz="0" w:space="0" w:color="auto"/>
      </w:divBdr>
    </w:div>
    <w:div w:id="1332022433">
      <w:bodyDiv w:val="1"/>
      <w:marLeft w:val="0"/>
      <w:marRight w:val="0"/>
      <w:marTop w:val="0"/>
      <w:marBottom w:val="0"/>
      <w:divBdr>
        <w:top w:val="none" w:sz="0" w:space="0" w:color="auto"/>
        <w:left w:val="none" w:sz="0" w:space="0" w:color="auto"/>
        <w:bottom w:val="none" w:sz="0" w:space="0" w:color="auto"/>
        <w:right w:val="none" w:sz="0" w:space="0" w:color="auto"/>
      </w:divBdr>
    </w:div>
    <w:div w:id="1346251171">
      <w:bodyDiv w:val="1"/>
      <w:marLeft w:val="0"/>
      <w:marRight w:val="0"/>
      <w:marTop w:val="0"/>
      <w:marBottom w:val="0"/>
      <w:divBdr>
        <w:top w:val="none" w:sz="0" w:space="0" w:color="auto"/>
        <w:left w:val="none" w:sz="0" w:space="0" w:color="auto"/>
        <w:bottom w:val="none" w:sz="0" w:space="0" w:color="auto"/>
        <w:right w:val="none" w:sz="0" w:space="0" w:color="auto"/>
      </w:divBdr>
    </w:div>
    <w:div w:id="1351567792">
      <w:bodyDiv w:val="1"/>
      <w:marLeft w:val="0"/>
      <w:marRight w:val="0"/>
      <w:marTop w:val="0"/>
      <w:marBottom w:val="0"/>
      <w:divBdr>
        <w:top w:val="none" w:sz="0" w:space="0" w:color="auto"/>
        <w:left w:val="none" w:sz="0" w:space="0" w:color="auto"/>
        <w:bottom w:val="none" w:sz="0" w:space="0" w:color="auto"/>
        <w:right w:val="none" w:sz="0" w:space="0" w:color="auto"/>
      </w:divBdr>
    </w:div>
    <w:div w:id="1357852858">
      <w:bodyDiv w:val="1"/>
      <w:marLeft w:val="0"/>
      <w:marRight w:val="0"/>
      <w:marTop w:val="0"/>
      <w:marBottom w:val="0"/>
      <w:divBdr>
        <w:top w:val="none" w:sz="0" w:space="0" w:color="auto"/>
        <w:left w:val="none" w:sz="0" w:space="0" w:color="auto"/>
        <w:bottom w:val="none" w:sz="0" w:space="0" w:color="auto"/>
        <w:right w:val="none" w:sz="0" w:space="0" w:color="auto"/>
      </w:divBdr>
    </w:div>
    <w:div w:id="1455975381">
      <w:bodyDiv w:val="1"/>
      <w:marLeft w:val="0"/>
      <w:marRight w:val="0"/>
      <w:marTop w:val="0"/>
      <w:marBottom w:val="0"/>
      <w:divBdr>
        <w:top w:val="none" w:sz="0" w:space="0" w:color="auto"/>
        <w:left w:val="none" w:sz="0" w:space="0" w:color="auto"/>
        <w:bottom w:val="none" w:sz="0" w:space="0" w:color="auto"/>
        <w:right w:val="none" w:sz="0" w:space="0" w:color="auto"/>
      </w:divBdr>
    </w:div>
    <w:div w:id="1459831813">
      <w:bodyDiv w:val="1"/>
      <w:marLeft w:val="0"/>
      <w:marRight w:val="0"/>
      <w:marTop w:val="0"/>
      <w:marBottom w:val="0"/>
      <w:divBdr>
        <w:top w:val="none" w:sz="0" w:space="0" w:color="auto"/>
        <w:left w:val="none" w:sz="0" w:space="0" w:color="auto"/>
        <w:bottom w:val="none" w:sz="0" w:space="0" w:color="auto"/>
        <w:right w:val="none" w:sz="0" w:space="0" w:color="auto"/>
      </w:divBdr>
    </w:div>
    <w:div w:id="1460029342">
      <w:bodyDiv w:val="1"/>
      <w:marLeft w:val="0"/>
      <w:marRight w:val="0"/>
      <w:marTop w:val="0"/>
      <w:marBottom w:val="0"/>
      <w:divBdr>
        <w:top w:val="none" w:sz="0" w:space="0" w:color="auto"/>
        <w:left w:val="none" w:sz="0" w:space="0" w:color="auto"/>
        <w:bottom w:val="none" w:sz="0" w:space="0" w:color="auto"/>
        <w:right w:val="none" w:sz="0" w:space="0" w:color="auto"/>
      </w:divBdr>
    </w:div>
    <w:div w:id="1518814522">
      <w:bodyDiv w:val="1"/>
      <w:marLeft w:val="0"/>
      <w:marRight w:val="0"/>
      <w:marTop w:val="0"/>
      <w:marBottom w:val="0"/>
      <w:divBdr>
        <w:top w:val="none" w:sz="0" w:space="0" w:color="auto"/>
        <w:left w:val="none" w:sz="0" w:space="0" w:color="auto"/>
        <w:bottom w:val="none" w:sz="0" w:space="0" w:color="auto"/>
        <w:right w:val="none" w:sz="0" w:space="0" w:color="auto"/>
      </w:divBdr>
    </w:div>
    <w:div w:id="1534460397">
      <w:bodyDiv w:val="1"/>
      <w:marLeft w:val="0"/>
      <w:marRight w:val="0"/>
      <w:marTop w:val="0"/>
      <w:marBottom w:val="0"/>
      <w:divBdr>
        <w:top w:val="none" w:sz="0" w:space="0" w:color="auto"/>
        <w:left w:val="none" w:sz="0" w:space="0" w:color="auto"/>
        <w:bottom w:val="none" w:sz="0" w:space="0" w:color="auto"/>
        <w:right w:val="none" w:sz="0" w:space="0" w:color="auto"/>
      </w:divBdr>
    </w:div>
    <w:div w:id="1548761501">
      <w:bodyDiv w:val="1"/>
      <w:marLeft w:val="0"/>
      <w:marRight w:val="0"/>
      <w:marTop w:val="0"/>
      <w:marBottom w:val="0"/>
      <w:divBdr>
        <w:top w:val="none" w:sz="0" w:space="0" w:color="auto"/>
        <w:left w:val="none" w:sz="0" w:space="0" w:color="auto"/>
        <w:bottom w:val="none" w:sz="0" w:space="0" w:color="auto"/>
        <w:right w:val="none" w:sz="0" w:space="0" w:color="auto"/>
      </w:divBdr>
      <w:divsChild>
        <w:div w:id="828905136">
          <w:marLeft w:val="-225"/>
          <w:marRight w:val="-225"/>
          <w:marTop w:val="0"/>
          <w:marBottom w:val="0"/>
          <w:divBdr>
            <w:top w:val="none" w:sz="0" w:space="0" w:color="auto"/>
            <w:left w:val="none" w:sz="0" w:space="0" w:color="auto"/>
            <w:bottom w:val="none" w:sz="0" w:space="0" w:color="auto"/>
            <w:right w:val="none" w:sz="0" w:space="0" w:color="auto"/>
          </w:divBdr>
          <w:divsChild>
            <w:div w:id="107705767">
              <w:marLeft w:val="0"/>
              <w:marRight w:val="0"/>
              <w:marTop w:val="0"/>
              <w:marBottom w:val="0"/>
              <w:divBdr>
                <w:top w:val="none" w:sz="0" w:space="0" w:color="auto"/>
                <w:left w:val="none" w:sz="0" w:space="0" w:color="auto"/>
                <w:bottom w:val="none" w:sz="0" w:space="0" w:color="auto"/>
                <w:right w:val="none" w:sz="0" w:space="0" w:color="auto"/>
              </w:divBdr>
              <w:divsChild>
                <w:div w:id="19581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540708">
      <w:bodyDiv w:val="1"/>
      <w:marLeft w:val="0"/>
      <w:marRight w:val="0"/>
      <w:marTop w:val="0"/>
      <w:marBottom w:val="0"/>
      <w:divBdr>
        <w:top w:val="none" w:sz="0" w:space="0" w:color="auto"/>
        <w:left w:val="none" w:sz="0" w:space="0" w:color="auto"/>
        <w:bottom w:val="none" w:sz="0" w:space="0" w:color="auto"/>
        <w:right w:val="none" w:sz="0" w:space="0" w:color="auto"/>
      </w:divBdr>
    </w:div>
    <w:div w:id="1674457434">
      <w:bodyDiv w:val="1"/>
      <w:marLeft w:val="0"/>
      <w:marRight w:val="0"/>
      <w:marTop w:val="0"/>
      <w:marBottom w:val="0"/>
      <w:divBdr>
        <w:top w:val="none" w:sz="0" w:space="0" w:color="auto"/>
        <w:left w:val="none" w:sz="0" w:space="0" w:color="auto"/>
        <w:bottom w:val="none" w:sz="0" w:space="0" w:color="auto"/>
        <w:right w:val="none" w:sz="0" w:space="0" w:color="auto"/>
      </w:divBdr>
      <w:divsChild>
        <w:div w:id="71704974">
          <w:marLeft w:val="0"/>
          <w:marRight w:val="0"/>
          <w:marTop w:val="0"/>
          <w:marBottom w:val="0"/>
          <w:divBdr>
            <w:top w:val="none" w:sz="0" w:space="0" w:color="auto"/>
            <w:left w:val="none" w:sz="0" w:space="0" w:color="auto"/>
            <w:bottom w:val="none" w:sz="0" w:space="0" w:color="auto"/>
            <w:right w:val="none" w:sz="0" w:space="0" w:color="auto"/>
          </w:divBdr>
        </w:div>
      </w:divsChild>
    </w:div>
    <w:div w:id="1681929717">
      <w:bodyDiv w:val="1"/>
      <w:marLeft w:val="0"/>
      <w:marRight w:val="0"/>
      <w:marTop w:val="0"/>
      <w:marBottom w:val="0"/>
      <w:divBdr>
        <w:top w:val="none" w:sz="0" w:space="0" w:color="auto"/>
        <w:left w:val="none" w:sz="0" w:space="0" w:color="auto"/>
        <w:bottom w:val="none" w:sz="0" w:space="0" w:color="auto"/>
        <w:right w:val="none" w:sz="0" w:space="0" w:color="auto"/>
      </w:divBdr>
    </w:div>
    <w:div w:id="1689138528">
      <w:bodyDiv w:val="1"/>
      <w:marLeft w:val="0"/>
      <w:marRight w:val="0"/>
      <w:marTop w:val="0"/>
      <w:marBottom w:val="0"/>
      <w:divBdr>
        <w:top w:val="none" w:sz="0" w:space="0" w:color="auto"/>
        <w:left w:val="none" w:sz="0" w:space="0" w:color="auto"/>
        <w:bottom w:val="none" w:sz="0" w:space="0" w:color="auto"/>
        <w:right w:val="none" w:sz="0" w:space="0" w:color="auto"/>
      </w:divBdr>
    </w:div>
    <w:div w:id="1741445186">
      <w:bodyDiv w:val="1"/>
      <w:marLeft w:val="0"/>
      <w:marRight w:val="0"/>
      <w:marTop w:val="0"/>
      <w:marBottom w:val="0"/>
      <w:divBdr>
        <w:top w:val="none" w:sz="0" w:space="0" w:color="auto"/>
        <w:left w:val="none" w:sz="0" w:space="0" w:color="auto"/>
        <w:bottom w:val="none" w:sz="0" w:space="0" w:color="auto"/>
        <w:right w:val="none" w:sz="0" w:space="0" w:color="auto"/>
      </w:divBdr>
    </w:div>
    <w:div w:id="1742629494">
      <w:bodyDiv w:val="1"/>
      <w:marLeft w:val="0"/>
      <w:marRight w:val="0"/>
      <w:marTop w:val="0"/>
      <w:marBottom w:val="0"/>
      <w:divBdr>
        <w:top w:val="none" w:sz="0" w:space="0" w:color="auto"/>
        <w:left w:val="none" w:sz="0" w:space="0" w:color="auto"/>
        <w:bottom w:val="none" w:sz="0" w:space="0" w:color="auto"/>
        <w:right w:val="none" w:sz="0" w:space="0" w:color="auto"/>
      </w:divBdr>
    </w:div>
    <w:div w:id="1743916378">
      <w:bodyDiv w:val="1"/>
      <w:marLeft w:val="0"/>
      <w:marRight w:val="0"/>
      <w:marTop w:val="0"/>
      <w:marBottom w:val="0"/>
      <w:divBdr>
        <w:top w:val="none" w:sz="0" w:space="0" w:color="auto"/>
        <w:left w:val="none" w:sz="0" w:space="0" w:color="auto"/>
        <w:bottom w:val="none" w:sz="0" w:space="0" w:color="auto"/>
        <w:right w:val="none" w:sz="0" w:space="0" w:color="auto"/>
      </w:divBdr>
    </w:div>
    <w:div w:id="1751534589">
      <w:bodyDiv w:val="1"/>
      <w:marLeft w:val="0"/>
      <w:marRight w:val="0"/>
      <w:marTop w:val="0"/>
      <w:marBottom w:val="0"/>
      <w:divBdr>
        <w:top w:val="none" w:sz="0" w:space="0" w:color="auto"/>
        <w:left w:val="none" w:sz="0" w:space="0" w:color="auto"/>
        <w:bottom w:val="none" w:sz="0" w:space="0" w:color="auto"/>
        <w:right w:val="none" w:sz="0" w:space="0" w:color="auto"/>
      </w:divBdr>
    </w:div>
    <w:div w:id="1786389576">
      <w:bodyDiv w:val="1"/>
      <w:marLeft w:val="0"/>
      <w:marRight w:val="0"/>
      <w:marTop w:val="0"/>
      <w:marBottom w:val="0"/>
      <w:divBdr>
        <w:top w:val="none" w:sz="0" w:space="0" w:color="auto"/>
        <w:left w:val="none" w:sz="0" w:space="0" w:color="auto"/>
        <w:bottom w:val="none" w:sz="0" w:space="0" w:color="auto"/>
        <w:right w:val="none" w:sz="0" w:space="0" w:color="auto"/>
      </w:divBdr>
    </w:div>
    <w:div w:id="1788087468">
      <w:bodyDiv w:val="1"/>
      <w:marLeft w:val="0"/>
      <w:marRight w:val="0"/>
      <w:marTop w:val="0"/>
      <w:marBottom w:val="0"/>
      <w:divBdr>
        <w:top w:val="none" w:sz="0" w:space="0" w:color="auto"/>
        <w:left w:val="none" w:sz="0" w:space="0" w:color="auto"/>
        <w:bottom w:val="none" w:sz="0" w:space="0" w:color="auto"/>
        <w:right w:val="none" w:sz="0" w:space="0" w:color="auto"/>
      </w:divBdr>
    </w:div>
    <w:div w:id="1798067938">
      <w:bodyDiv w:val="1"/>
      <w:marLeft w:val="0"/>
      <w:marRight w:val="0"/>
      <w:marTop w:val="0"/>
      <w:marBottom w:val="0"/>
      <w:divBdr>
        <w:top w:val="none" w:sz="0" w:space="0" w:color="auto"/>
        <w:left w:val="none" w:sz="0" w:space="0" w:color="auto"/>
        <w:bottom w:val="none" w:sz="0" w:space="0" w:color="auto"/>
        <w:right w:val="none" w:sz="0" w:space="0" w:color="auto"/>
      </w:divBdr>
    </w:div>
    <w:div w:id="1824079493">
      <w:bodyDiv w:val="1"/>
      <w:marLeft w:val="0"/>
      <w:marRight w:val="0"/>
      <w:marTop w:val="0"/>
      <w:marBottom w:val="0"/>
      <w:divBdr>
        <w:top w:val="none" w:sz="0" w:space="0" w:color="auto"/>
        <w:left w:val="none" w:sz="0" w:space="0" w:color="auto"/>
        <w:bottom w:val="none" w:sz="0" w:space="0" w:color="auto"/>
        <w:right w:val="none" w:sz="0" w:space="0" w:color="auto"/>
      </w:divBdr>
    </w:div>
    <w:div w:id="1833334405">
      <w:bodyDiv w:val="1"/>
      <w:marLeft w:val="0"/>
      <w:marRight w:val="0"/>
      <w:marTop w:val="0"/>
      <w:marBottom w:val="0"/>
      <w:divBdr>
        <w:top w:val="none" w:sz="0" w:space="0" w:color="auto"/>
        <w:left w:val="none" w:sz="0" w:space="0" w:color="auto"/>
        <w:bottom w:val="none" w:sz="0" w:space="0" w:color="auto"/>
        <w:right w:val="none" w:sz="0" w:space="0" w:color="auto"/>
      </w:divBdr>
    </w:div>
    <w:div w:id="1843347648">
      <w:bodyDiv w:val="1"/>
      <w:marLeft w:val="0"/>
      <w:marRight w:val="0"/>
      <w:marTop w:val="0"/>
      <w:marBottom w:val="0"/>
      <w:divBdr>
        <w:top w:val="none" w:sz="0" w:space="0" w:color="auto"/>
        <w:left w:val="none" w:sz="0" w:space="0" w:color="auto"/>
        <w:bottom w:val="none" w:sz="0" w:space="0" w:color="auto"/>
        <w:right w:val="none" w:sz="0" w:space="0" w:color="auto"/>
      </w:divBdr>
    </w:div>
    <w:div w:id="1851751939">
      <w:bodyDiv w:val="1"/>
      <w:marLeft w:val="0"/>
      <w:marRight w:val="0"/>
      <w:marTop w:val="0"/>
      <w:marBottom w:val="0"/>
      <w:divBdr>
        <w:top w:val="none" w:sz="0" w:space="0" w:color="auto"/>
        <w:left w:val="none" w:sz="0" w:space="0" w:color="auto"/>
        <w:bottom w:val="none" w:sz="0" w:space="0" w:color="auto"/>
        <w:right w:val="none" w:sz="0" w:space="0" w:color="auto"/>
      </w:divBdr>
    </w:div>
    <w:div w:id="1891962972">
      <w:bodyDiv w:val="1"/>
      <w:marLeft w:val="0"/>
      <w:marRight w:val="0"/>
      <w:marTop w:val="0"/>
      <w:marBottom w:val="0"/>
      <w:divBdr>
        <w:top w:val="none" w:sz="0" w:space="0" w:color="auto"/>
        <w:left w:val="none" w:sz="0" w:space="0" w:color="auto"/>
        <w:bottom w:val="none" w:sz="0" w:space="0" w:color="auto"/>
        <w:right w:val="none" w:sz="0" w:space="0" w:color="auto"/>
      </w:divBdr>
    </w:div>
    <w:div w:id="1912042300">
      <w:bodyDiv w:val="1"/>
      <w:marLeft w:val="0"/>
      <w:marRight w:val="0"/>
      <w:marTop w:val="0"/>
      <w:marBottom w:val="0"/>
      <w:divBdr>
        <w:top w:val="none" w:sz="0" w:space="0" w:color="auto"/>
        <w:left w:val="none" w:sz="0" w:space="0" w:color="auto"/>
        <w:bottom w:val="none" w:sz="0" w:space="0" w:color="auto"/>
        <w:right w:val="none" w:sz="0" w:space="0" w:color="auto"/>
      </w:divBdr>
    </w:div>
    <w:div w:id="1943955907">
      <w:bodyDiv w:val="1"/>
      <w:marLeft w:val="0"/>
      <w:marRight w:val="0"/>
      <w:marTop w:val="0"/>
      <w:marBottom w:val="0"/>
      <w:divBdr>
        <w:top w:val="none" w:sz="0" w:space="0" w:color="auto"/>
        <w:left w:val="none" w:sz="0" w:space="0" w:color="auto"/>
        <w:bottom w:val="none" w:sz="0" w:space="0" w:color="auto"/>
        <w:right w:val="none" w:sz="0" w:space="0" w:color="auto"/>
      </w:divBdr>
    </w:div>
    <w:div w:id="1967347483">
      <w:bodyDiv w:val="1"/>
      <w:marLeft w:val="0"/>
      <w:marRight w:val="0"/>
      <w:marTop w:val="0"/>
      <w:marBottom w:val="0"/>
      <w:divBdr>
        <w:top w:val="none" w:sz="0" w:space="0" w:color="auto"/>
        <w:left w:val="none" w:sz="0" w:space="0" w:color="auto"/>
        <w:bottom w:val="none" w:sz="0" w:space="0" w:color="auto"/>
        <w:right w:val="none" w:sz="0" w:space="0" w:color="auto"/>
      </w:divBdr>
    </w:div>
    <w:div w:id="1989893084">
      <w:bodyDiv w:val="1"/>
      <w:marLeft w:val="0"/>
      <w:marRight w:val="0"/>
      <w:marTop w:val="0"/>
      <w:marBottom w:val="0"/>
      <w:divBdr>
        <w:top w:val="none" w:sz="0" w:space="0" w:color="auto"/>
        <w:left w:val="none" w:sz="0" w:space="0" w:color="auto"/>
        <w:bottom w:val="none" w:sz="0" w:space="0" w:color="auto"/>
        <w:right w:val="none" w:sz="0" w:space="0" w:color="auto"/>
      </w:divBdr>
    </w:div>
    <w:div w:id="1991590996">
      <w:bodyDiv w:val="1"/>
      <w:marLeft w:val="0"/>
      <w:marRight w:val="0"/>
      <w:marTop w:val="0"/>
      <w:marBottom w:val="0"/>
      <w:divBdr>
        <w:top w:val="none" w:sz="0" w:space="0" w:color="auto"/>
        <w:left w:val="none" w:sz="0" w:space="0" w:color="auto"/>
        <w:bottom w:val="none" w:sz="0" w:space="0" w:color="auto"/>
        <w:right w:val="none" w:sz="0" w:space="0" w:color="auto"/>
      </w:divBdr>
    </w:div>
    <w:div w:id="1996910707">
      <w:bodyDiv w:val="1"/>
      <w:marLeft w:val="0"/>
      <w:marRight w:val="0"/>
      <w:marTop w:val="0"/>
      <w:marBottom w:val="0"/>
      <w:divBdr>
        <w:top w:val="none" w:sz="0" w:space="0" w:color="auto"/>
        <w:left w:val="none" w:sz="0" w:space="0" w:color="auto"/>
        <w:bottom w:val="none" w:sz="0" w:space="0" w:color="auto"/>
        <w:right w:val="none" w:sz="0" w:space="0" w:color="auto"/>
      </w:divBdr>
    </w:div>
    <w:div w:id="2033148108">
      <w:bodyDiv w:val="1"/>
      <w:marLeft w:val="0"/>
      <w:marRight w:val="0"/>
      <w:marTop w:val="0"/>
      <w:marBottom w:val="0"/>
      <w:divBdr>
        <w:top w:val="none" w:sz="0" w:space="0" w:color="auto"/>
        <w:left w:val="none" w:sz="0" w:space="0" w:color="auto"/>
        <w:bottom w:val="none" w:sz="0" w:space="0" w:color="auto"/>
        <w:right w:val="none" w:sz="0" w:space="0" w:color="auto"/>
      </w:divBdr>
    </w:div>
    <w:div w:id="2040662127">
      <w:bodyDiv w:val="1"/>
      <w:marLeft w:val="0"/>
      <w:marRight w:val="0"/>
      <w:marTop w:val="0"/>
      <w:marBottom w:val="0"/>
      <w:divBdr>
        <w:top w:val="none" w:sz="0" w:space="0" w:color="auto"/>
        <w:left w:val="none" w:sz="0" w:space="0" w:color="auto"/>
        <w:bottom w:val="none" w:sz="0" w:space="0" w:color="auto"/>
        <w:right w:val="none" w:sz="0" w:space="0" w:color="auto"/>
      </w:divBdr>
    </w:div>
    <w:div w:id="2062172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git.machrafi@sotsiaalkindlustusamet.ee" TargetMode="External"/><Relationship Id="rId18" Type="http://schemas.openxmlformats.org/officeDocument/2006/relationships/hyperlink" Target="mailto:sto@tartu.ee" TargetMode="External"/><Relationship Id="rId26" Type="http://schemas.openxmlformats.org/officeDocument/2006/relationships/hyperlink" Target="https://www.riigiteataja.ee/akt/117052022013" TargetMode="External"/><Relationship Id="rId3" Type="http://schemas.openxmlformats.org/officeDocument/2006/relationships/customXml" Target="../customXml/item3.xml"/><Relationship Id="rId21" Type="http://schemas.openxmlformats.org/officeDocument/2006/relationships/hyperlink" Target="mailto:johvi@johvi.ee" TargetMode="External"/><Relationship Id="rId7" Type="http://schemas.openxmlformats.org/officeDocument/2006/relationships/settings" Target="settings.xml"/><Relationship Id="rId12" Type="http://schemas.openxmlformats.org/officeDocument/2006/relationships/hyperlink" Target="mailto:kristel.hook-fasser@politsei.ee" TargetMode="External"/><Relationship Id="rId17" Type="http://schemas.openxmlformats.org/officeDocument/2006/relationships/hyperlink" Target="mailto:sotsiaal@tallinnlv.ee" TargetMode="External"/><Relationship Id="rId25" Type="http://schemas.openxmlformats.org/officeDocument/2006/relationships/hyperlink" Target="https://www.riigiteataja.ee/akt/111032022001" TargetMode="External"/><Relationship Id="rId2" Type="http://schemas.openxmlformats.org/officeDocument/2006/relationships/customXml" Target="../customXml/item2.xml"/><Relationship Id="rId16" Type="http://schemas.openxmlformats.org/officeDocument/2006/relationships/hyperlink" Target="mailto:marilin.ojang@sotsiaalkindlustusamet.ee" TargetMode="External"/><Relationship Id="rId20" Type="http://schemas.openxmlformats.org/officeDocument/2006/relationships/hyperlink" Target="mailto:linnavalitsus@rakvere.ee" TargetMode="External"/><Relationship Id="rId29" Type="http://schemas.openxmlformats.org/officeDocument/2006/relationships/hyperlink" Target="https://www.riigiteataja.ee/akt/20404201200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is.paloots@sotsiaalkindlustusamet.ee" TargetMode="External"/><Relationship Id="rId24" Type="http://schemas.openxmlformats.org/officeDocument/2006/relationships/hyperlink" Target="https://www.riigiteataja.ee/akt/117052022012"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aret.maripuu@sotsiaalkindlustusamet.ee" TargetMode="External"/><Relationship Id="rId23" Type="http://schemas.openxmlformats.org/officeDocument/2006/relationships/hyperlink" Target="https://www.riigiteataja.ee/akt/117052022013" TargetMode="External"/><Relationship Id="rId28" Type="http://schemas.openxmlformats.org/officeDocument/2006/relationships/hyperlink" Target="https://eur-lex.europa.eu/LexUriServ/LexUriServ.do?uri=OJ:C:2010:083:0389:0403:ET:PDF" TargetMode="External"/><Relationship Id="rId10" Type="http://schemas.openxmlformats.org/officeDocument/2006/relationships/endnotes" Target="endnotes.xml"/><Relationship Id="rId19" Type="http://schemas.openxmlformats.org/officeDocument/2006/relationships/hyperlink" Target="mailto:merle.liivak@tartu.ee"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otsiaalkindlustusamet.ee/infotelefon-612-1360" TargetMode="External"/><Relationship Id="rId22" Type="http://schemas.openxmlformats.org/officeDocument/2006/relationships/hyperlink" Target="tel:+372%20677%201250" TargetMode="External"/><Relationship Id="rId27" Type="http://schemas.openxmlformats.org/officeDocument/2006/relationships/hyperlink" Target="https://www.riigiteataja.ee/akt/115052015002?leiaKehtiv"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CELEX%3A32020R0852&amp;qid=1669884658950" TargetMode="External"/><Relationship Id="rId1" Type="http://schemas.openxmlformats.org/officeDocument/2006/relationships/hyperlink" Target="https://eur-lex.europa.eu/legal-content/ET/TXT/?uri=CELEX%3A32019R2088&amp;qid=1669884658950"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E9578A2B3361041AF75A9602F2105DF" ma:contentTypeVersion="1" ma:contentTypeDescription="Loo uus dokument" ma:contentTypeScope="" ma:versionID="c64c5d83a24b232a166d5e07e60a935d">
  <xsd:schema xmlns:xsd="http://www.w3.org/2001/XMLSchema" xmlns:xs="http://www.w3.org/2001/XMLSchema" xmlns:p="http://schemas.microsoft.com/office/2006/metadata/properties" xmlns:ns2="a7338fc0-1f71-47ca-af62-527eb90cb0f3" targetNamespace="http://schemas.microsoft.com/office/2006/metadata/properties" ma:root="true" ma:fieldsID="2dbc7368641cfa1fa9d5b6554aba99d7" ns2:_="">
    <xsd:import namespace="a7338fc0-1f71-47ca-af62-527eb90cb0f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74DD2D-858C-411D-839D-0E35A9BFB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0B8ADB-320A-4350-A792-4DA084D7C314}">
  <ds:schemaRefs>
    <ds:schemaRef ds:uri="http://schemas.openxmlformats.org/officeDocument/2006/bibliography"/>
  </ds:schemaRefs>
</ds:datastoreItem>
</file>

<file path=customXml/itemProps3.xml><?xml version="1.0" encoding="utf-8"?>
<ds:datastoreItem xmlns:ds="http://schemas.openxmlformats.org/officeDocument/2006/customXml" ds:itemID="{A5DB97F9-14EA-452E-98A7-24AB7E8C0655}">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a7338fc0-1f71-47ca-af62-527eb90cb0f3"/>
    <ds:schemaRef ds:uri="http://www.w3.org/XML/1998/namespace"/>
  </ds:schemaRefs>
</ds:datastoreItem>
</file>

<file path=customXml/itemProps4.xml><?xml version="1.0" encoding="utf-8"?>
<ds:datastoreItem xmlns:ds="http://schemas.openxmlformats.org/officeDocument/2006/customXml" ds:itemID="{40E78DAF-27E9-41D3-BE54-B2C6836F90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2728</Words>
  <Characters>15827</Characters>
  <Application>Microsoft Office Word</Application>
  <DocSecurity>0</DocSecurity>
  <Lines>131</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 Letta</dc:creator>
  <cp:keywords/>
  <dc:description/>
  <cp:lastModifiedBy>Leila Siiroja</cp:lastModifiedBy>
  <cp:revision>2</cp:revision>
  <cp:lastPrinted>2016-04-01T10:19:00Z</cp:lastPrinted>
  <dcterms:created xsi:type="dcterms:W3CDTF">2024-12-23T08:20:00Z</dcterms:created>
  <dcterms:modified xsi:type="dcterms:W3CDTF">2024-12-23T08:20:00Z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0x0101002E9578A2B3361041AF75A9602F2105DF</vt:lpwstr>
  </property>
  <property fmtid="{D5CDD505-2E9C-101B-9397-08002B2CF9AE}" pid="3" name="_NewReviewCycle">
    <vt:lpwstr/>
  </property>
</Properties>
</file>