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0549C" w14:textId="3ED3CDAF" w:rsidR="007A22FD" w:rsidRDefault="00AE0C81" w:rsidP="008D3B1F">
      <w:pPr>
        <w:spacing w:line="276" w:lineRule="auto"/>
        <w:rPr>
          <w:rFonts w:ascii="Times New Roman" w:hAnsi="Times New Roman"/>
          <w:lang w:val="et-EE"/>
        </w:rPr>
      </w:pPr>
      <w:r>
        <w:rPr>
          <w:rFonts w:ascii="Times New Roman" w:hAnsi="Times New Roman"/>
          <w:lang w:val="et-EE"/>
        </w:rPr>
        <w:t xml:space="preserve">Eesti </w:t>
      </w:r>
      <w:proofErr w:type="spellStart"/>
      <w:r>
        <w:rPr>
          <w:rFonts w:ascii="Times New Roman" w:hAnsi="Times New Roman"/>
          <w:lang w:val="et-EE"/>
        </w:rPr>
        <w:t>bioeetika</w:t>
      </w:r>
      <w:proofErr w:type="spellEnd"/>
      <w:r>
        <w:rPr>
          <w:rFonts w:ascii="Times New Roman" w:hAnsi="Times New Roman"/>
          <w:lang w:val="et-EE"/>
        </w:rPr>
        <w:t xml:space="preserve"> ja </w:t>
      </w:r>
      <w:proofErr w:type="spellStart"/>
      <w:r>
        <w:rPr>
          <w:rFonts w:ascii="Times New Roman" w:hAnsi="Times New Roman"/>
          <w:lang w:val="et-EE"/>
        </w:rPr>
        <w:t>inimuuringute</w:t>
      </w:r>
      <w:proofErr w:type="spellEnd"/>
      <w:r>
        <w:rPr>
          <w:rFonts w:ascii="Times New Roman" w:hAnsi="Times New Roman"/>
          <w:lang w:val="et-EE"/>
        </w:rPr>
        <w:t xml:space="preserve"> nõukogule</w:t>
      </w:r>
    </w:p>
    <w:p w14:paraId="3515021C" w14:textId="0BC99E29" w:rsidR="002A7766" w:rsidRDefault="00E243CD" w:rsidP="008D3B1F">
      <w:pPr>
        <w:spacing w:line="276" w:lineRule="auto"/>
        <w:rPr>
          <w:rFonts w:ascii="Times New Roman" w:hAnsi="Times New Roman"/>
          <w:b/>
          <w:bCs/>
          <w:lang w:val="et-EE"/>
        </w:rPr>
      </w:pPr>
      <w:r>
        <w:rPr>
          <w:rFonts w:ascii="Times New Roman" w:hAnsi="Times New Roman"/>
          <w:b/>
          <w:bCs/>
          <w:lang w:val="et-EE"/>
        </w:rPr>
        <w:t>Kaaskiri jätkutaotlus</w:t>
      </w:r>
      <w:r w:rsidR="002F224A">
        <w:rPr>
          <w:rFonts w:ascii="Times New Roman" w:hAnsi="Times New Roman"/>
          <w:b/>
          <w:bCs/>
          <w:lang w:val="et-EE"/>
        </w:rPr>
        <w:t>e</w:t>
      </w:r>
      <w:r w:rsidR="007B0CC3">
        <w:rPr>
          <w:rFonts w:ascii="Times New Roman" w:hAnsi="Times New Roman"/>
          <w:b/>
          <w:bCs/>
          <w:lang w:val="et-EE"/>
        </w:rPr>
        <w:t>le</w:t>
      </w:r>
      <w:r>
        <w:rPr>
          <w:rFonts w:ascii="Times New Roman" w:hAnsi="Times New Roman"/>
          <w:b/>
          <w:bCs/>
          <w:lang w:val="et-EE"/>
        </w:rPr>
        <w:t xml:space="preserve"> nr. </w:t>
      </w:r>
      <w:r w:rsidR="002B6919">
        <w:rPr>
          <w:rFonts w:ascii="Times New Roman" w:hAnsi="Times New Roman"/>
          <w:b/>
          <w:bCs/>
          <w:lang w:val="et-EE"/>
        </w:rPr>
        <w:t>3</w:t>
      </w:r>
      <w:r w:rsidR="004B0083">
        <w:rPr>
          <w:rFonts w:ascii="Times New Roman" w:hAnsi="Times New Roman"/>
          <w:b/>
          <w:bCs/>
          <w:lang w:val="et-EE"/>
        </w:rPr>
        <w:t>2</w:t>
      </w:r>
    </w:p>
    <w:p w14:paraId="25D567E8" w14:textId="000A4A83" w:rsidR="00F30984" w:rsidRDefault="00F30984" w:rsidP="008D3B1F">
      <w:pPr>
        <w:spacing w:line="276" w:lineRule="auto"/>
        <w:rPr>
          <w:rFonts w:ascii="Times New Roman" w:hAnsi="Times New Roman"/>
          <w:b/>
          <w:bCs/>
          <w:lang w:val="et-EE"/>
        </w:rPr>
      </w:pPr>
      <w:r>
        <w:rPr>
          <w:rFonts w:ascii="Times New Roman" w:hAnsi="Times New Roman"/>
          <w:b/>
          <w:bCs/>
          <w:lang w:val="et-EE"/>
        </w:rPr>
        <w:t>Kiirmenetluseks</w:t>
      </w:r>
    </w:p>
    <w:p w14:paraId="67FA64A0" w14:textId="77777777" w:rsidR="00E243CD" w:rsidRDefault="00E243CD" w:rsidP="008D3B1F">
      <w:pPr>
        <w:spacing w:line="276" w:lineRule="auto"/>
        <w:rPr>
          <w:rFonts w:ascii="Times New Roman" w:hAnsi="Times New Roman"/>
          <w:lang w:val="et-EE"/>
        </w:rPr>
      </w:pPr>
    </w:p>
    <w:p w14:paraId="12915581" w14:textId="77777777" w:rsidR="00D63051" w:rsidRDefault="00D63051" w:rsidP="008D3B1F">
      <w:pPr>
        <w:spacing w:line="276" w:lineRule="auto"/>
        <w:rPr>
          <w:rFonts w:ascii="Times New Roman" w:hAnsi="Times New Roman"/>
          <w:lang w:val="et-EE"/>
        </w:rPr>
      </w:pPr>
    </w:p>
    <w:p w14:paraId="2BCCB3D4" w14:textId="6F91C785" w:rsidR="007A22FD" w:rsidRDefault="00AE0C81" w:rsidP="008D3B1F">
      <w:pPr>
        <w:pStyle w:val="Heading2"/>
        <w:numPr>
          <w:ilvl w:val="1"/>
          <w:numId w:val="2"/>
        </w:numPr>
        <w:tabs>
          <w:tab w:val="left" w:pos="0"/>
        </w:tabs>
        <w:spacing w:line="276" w:lineRule="auto"/>
        <w:rPr>
          <w:sz w:val="24"/>
          <w:szCs w:val="24"/>
        </w:rPr>
      </w:pPr>
      <w:r>
        <w:rPr>
          <w:sz w:val="24"/>
          <w:szCs w:val="24"/>
        </w:rPr>
        <w:t>1. Uurimistöö nimetus</w:t>
      </w:r>
      <w:r w:rsidR="003D6FC6">
        <w:rPr>
          <w:sz w:val="24"/>
          <w:szCs w:val="24"/>
        </w:rPr>
        <w:t xml:space="preserve"> ja eesmärk</w:t>
      </w:r>
    </w:p>
    <w:p w14:paraId="28B12B83" w14:textId="77777777" w:rsidR="007A22FD" w:rsidRDefault="00AE0C81" w:rsidP="008D3B1F">
      <w:pPr>
        <w:pStyle w:val="TimesNewRoman"/>
        <w:spacing w:after="144" w:line="276" w:lineRule="auto"/>
        <w:rPr>
          <w:rFonts w:ascii="Times New Roman" w:hAnsi="Times New Roman" w:cs="Times New Roman"/>
        </w:rPr>
      </w:pPr>
      <w:proofErr w:type="spellStart"/>
      <w:r>
        <w:rPr>
          <w:rFonts w:ascii="Times New Roman" w:hAnsi="Times New Roman" w:cs="Times New Roman"/>
        </w:rPr>
        <w:t>Assessment</w:t>
      </w:r>
      <w:proofErr w:type="spellEnd"/>
      <w:r>
        <w:rPr>
          <w:rFonts w:ascii="Times New Roman" w:hAnsi="Times New Roman" w:cs="Times New Roman"/>
        </w:rPr>
        <w:t xml:space="preserve"> of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influence</w:t>
      </w:r>
      <w:proofErr w:type="spellEnd"/>
      <w:r>
        <w:rPr>
          <w:rFonts w:ascii="Times New Roman" w:hAnsi="Times New Roman" w:cs="Times New Roman"/>
        </w:rPr>
        <w:t xml:space="preserve"> of </w:t>
      </w:r>
      <w:proofErr w:type="spellStart"/>
      <w:r>
        <w:rPr>
          <w:rFonts w:ascii="Times New Roman" w:hAnsi="Times New Roman" w:cs="Times New Roman"/>
        </w:rPr>
        <w:t>genetic</w:t>
      </w:r>
      <w:proofErr w:type="spellEnd"/>
      <w:r>
        <w:rPr>
          <w:rFonts w:ascii="Times New Roman" w:hAnsi="Times New Roman" w:cs="Times New Roman"/>
        </w:rPr>
        <w:t xml:space="preserve"> </w:t>
      </w:r>
      <w:proofErr w:type="spellStart"/>
      <w:r>
        <w:rPr>
          <w:rFonts w:ascii="Times New Roman" w:hAnsi="Times New Roman" w:cs="Times New Roman"/>
        </w:rPr>
        <w:t>variety</w:t>
      </w:r>
      <w:proofErr w:type="spellEnd"/>
      <w:r>
        <w:rPr>
          <w:rFonts w:ascii="Times New Roman" w:hAnsi="Times New Roman" w:cs="Times New Roman"/>
        </w:rPr>
        <w:t xml:space="preserve"> on </w:t>
      </w:r>
      <w:proofErr w:type="spellStart"/>
      <w:r>
        <w:rPr>
          <w:rFonts w:ascii="Times New Roman" w:hAnsi="Times New Roman" w:cs="Times New Roman"/>
        </w:rPr>
        <w:t>human</w:t>
      </w:r>
      <w:proofErr w:type="spellEnd"/>
      <w:r>
        <w:rPr>
          <w:rFonts w:ascii="Times New Roman" w:hAnsi="Times New Roman" w:cs="Times New Roman"/>
        </w:rPr>
        <w:t xml:space="preserve"> </w:t>
      </w:r>
      <w:proofErr w:type="spellStart"/>
      <w:r>
        <w:rPr>
          <w:rFonts w:ascii="Times New Roman" w:hAnsi="Times New Roman" w:cs="Times New Roman"/>
        </w:rPr>
        <w:t>personality</w:t>
      </w:r>
      <w:proofErr w:type="spellEnd"/>
    </w:p>
    <w:p w14:paraId="2FDF0081" w14:textId="77777777" w:rsidR="007A22FD" w:rsidRDefault="00AE0C81" w:rsidP="008D3B1F">
      <w:pPr>
        <w:pStyle w:val="TimesNewRoman"/>
        <w:spacing w:after="144" w:line="276" w:lineRule="auto"/>
      </w:pPr>
      <w:r>
        <w:rPr>
          <w:rFonts w:ascii="Times New Roman" w:hAnsi="Times New Roman" w:cs="Times New Roman"/>
          <w:u w:val="single"/>
        </w:rPr>
        <w:t>Uurimistöö peamine eesmärk</w:t>
      </w:r>
      <w:r>
        <w:rPr>
          <w:rFonts w:ascii="Times New Roman" w:hAnsi="Times New Roman" w:cs="Times New Roman"/>
        </w:rPr>
        <w:t xml:space="preserve"> – koguda isiksuse ja käitumise andmeid TÜ Eesti geenivaramu (edaspidi geenivaramu) doonoritelt, et selgitada välja isiksusega seotud geneetilised markerid ja nende seos tervisega. Tegu on geeniuuringuga, täpsemalt geenide, elukeskkonna ja inimeste eluviisi vaheliste seoste uurimise ja kirjeldamisega.</w:t>
      </w:r>
    </w:p>
    <w:p w14:paraId="19232C62" w14:textId="77777777" w:rsidR="007A22FD" w:rsidRDefault="007A22FD" w:rsidP="008D3B1F">
      <w:pPr>
        <w:spacing w:line="276" w:lineRule="auto"/>
        <w:rPr>
          <w:rFonts w:ascii="Times New Roman" w:hAnsi="Times New Roman" w:cs="Times New Roman"/>
          <w:b/>
          <w:bCs/>
          <w:lang w:val="et-EE"/>
        </w:rPr>
      </w:pPr>
    </w:p>
    <w:p w14:paraId="756A6512" w14:textId="77777777" w:rsidR="007A22FD" w:rsidRDefault="00AE0C81" w:rsidP="008D3B1F">
      <w:pPr>
        <w:pStyle w:val="Heading2"/>
        <w:numPr>
          <w:ilvl w:val="1"/>
          <w:numId w:val="2"/>
        </w:numPr>
        <w:tabs>
          <w:tab w:val="left" w:pos="0"/>
        </w:tabs>
        <w:spacing w:line="276" w:lineRule="auto"/>
        <w:rPr>
          <w:sz w:val="24"/>
          <w:szCs w:val="24"/>
        </w:rPr>
      </w:pPr>
      <w:r>
        <w:rPr>
          <w:sz w:val="24"/>
          <w:szCs w:val="24"/>
        </w:rPr>
        <w:t>2. Vastutav uurija (ei muutu)</w:t>
      </w:r>
    </w:p>
    <w:p w14:paraId="0DB44998" w14:textId="77777777" w:rsidR="007A22FD" w:rsidRDefault="00AE0C81" w:rsidP="008D3B1F">
      <w:pPr>
        <w:pStyle w:val="Textbody"/>
        <w:spacing w:after="0"/>
        <w:rPr>
          <w:rFonts w:ascii="Times New Roman" w:hAnsi="Times New Roman" w:cs="Times New Roman"/>
        </w:rPr>
      </w:pPr>
      <w:r>
        <w:rPr>
          <w:rFonts w:ascii="Times New Roman" w:hAnsi="Times New Roman" w:cs="Times New Roman"/>
        </w:rPr>
        <w:t>ees- ja perekonnanimi: Uku Vainik</w:t>
      </w:r>
    </w:p>
    <w:p w14:paraId="58780ED4" w14:textId="6464EF6D" w:rsidR="007A22FD" w:rsidRDefault="00AE0C81" w:rsidP="008D3B1F">
      <w:pPr>
        <w:pStyle w:val="Textbody"/>
        <w:spacing w:after="0"/>
        <w:rPr>
          <w:rFonts w:ascii="Times New Roman" w:hAnsi="Times New Roman" w:cs="Times New Roman"/>
        </w:rPr>
      </w:pPr>
      <w:r>
        <w:rPr>
          <w:rFonts w:ascii="Times New Roman" w:hAnsi="Times New Roman" w:cs="Times New Roman"/>
        </w:rPr>
        <w:t xml:space="preserve">amet: </w:t>
      </w:r>
      <w:r w:rsidR="00E243CD">
        <w:rPr>
          <w:rFonts w:ascii="Times New Roman" w:hAnsi="Times New Roman" w:cs="Times New Roman"/>
        </w:rPr>
        <w:t>käitumisgeneetika professor</w:t>
      </w:r>
      <w:r>
        <w:rPr>
          <w:rFonts w:ascii="Times New Roman" w:hAnsi="Times New Roman" w:cs="Times New Roman"/>
        </w:rPr>
        <w:t>; käitumisgeneetika kaasprofessor &amp; külalisprofessor</w:t>
      </w:r>
    </w:p>
    <w:p w14:paraId="10DDC737" w14:textId="77777777" w:rsidR="007A22FD" w:rsidRDefault="00AE0C81" w:rsidP="008D3B1F">
      <w:pPr>
        <w:pStyle w:val="Textbody"/>
        <w:spacing w:after="0"/>
        <w:rPr>
          <w:rFonts w:ascii="Times New Roman" w:hAnsi="Times New Roman" w:cs="Times New Roman"/>
        </w:rPr>
      </w:pPr>
      <w:r>
        <w:rPr>
          <w:rFonts w:ascii="Times New Roman" w:hAnsi="Times New Roman" w:cs="Times New Roman"/>
        </w:rPr>
        <w:t xml:space="preserve">töökoht: Psühholoogia instituut, Sotsiaalvaldkond, Tartu Ülikool; </w:t>
      </w:r>
    </w:p>
    <w:p w14:paraId="2730478C" w14:textId="77777777" w:rsidR="007A22FD" w:rsidRDefault="00AE0C81" w:rsidP="008D3B1F">
      <w:pPr>
        <w:pStyle w:val="Textbody"/>
        <w:spacing w:after="0"/>
        <w:rPr>
          <w:rFonts w:ascii="Times New Roman" w:hAnsi="Times New Roman" w:cs="Times New Roman"/>
        </w:rPr>
      </w:pPr>
      <w:r>
        <w:rPr>
          <w:rFonts w:ascii="Times New Roman" w:hAnsi="Times New Roman" w:cs="Times New Roman"/>
        </w:rPr>
        <w:t xml:space="preserve">Genoomika instituut, Loodusteaduste valdkond, Tartu Ülikool; </w:t>
      </w:r>
    </w:p>
    <w:p w14:paraId="0235930A" w14:textId="77777777" w:rsidR="007A22FD" w:rsidRPr="00D14849" w:rsidRDefault="00AE0C81" w:rsidP="008D3B1F">
      <w:pPr>
        <w:pStyle w:val="Textbody"/>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Neuroloogia ja </w:t>
      </w:r>
      <w:proofErr w:type="spellStart"/>
      <w:r w:rsidRPr="00D14849">
        <w:rPr>
          <w:rFonts w:ascii="Times New Roman" w:hAnsi="Times New Roman" w:cs="Times New Roman"/>
          <w:color w:val="000000" w:themeColor="text1"/>
        </w:rPr>
        <w:t>neurokirurgia</w:t>
      </w:r>
      <w:proofErr w:type="spellEnd"/>
      <w:r w:rsidRPr="00D14849">
        <w:rPr>
          <w:rFonts w:ascii="Times New Roman" w:hAnsi="Times New Roman" w:cs="Times New Roman"/>
          <w:color w:val="000000" w:themeColor="text1"/>
        </w:rPr>
        <w:t xml:space="preserve"> osakond, Meditsiiniteaduskond, </w:t>
      </w:r>
      <w:proofErr w:type="spellStart"/>
      <w:r w:rsidRPr="00D14849">
        <w:rPr>
          <w:rFonts w:ascii="Times New Roman" w:hAnsi="Times New Roman" w:cs="Times New Roman"/>
          <w:color w:val="000000" w:themeColor="text1"/>
        </w:rPr>
        <w:t>McGilli</w:t>
      </w:r>
      <w:proofErr w:type="spellEnd"/>
      <w:r w:rsidRPr="00D14849">
        <w:rPr>
          <w:rFonts w:ascii="Times New Roman" w:hAnsi="Times New Roman" w:cs="Times New Roman"/>
          <w:color w:val="000000" w:themeColor="text1"/>
        </w:rPr>
        <w:t xml:space="preserve"> Ülikool</w:t>
      </w:r>
    </w:p>
    <w:p w14:paraId="5C569D8E" w14:textId="77777777" w:rsidR="007A22FD" w:rsidRDefault="007A22FD" w:rsidP="008D3B1F">
      <w:pPr>
        <w:pStyle w:val="Textbody"/>
        <w:spacing w:after="0"/>
        <w:rPr>
          <w:rFonts w:ascii="Times New Roman" w:hAnsi="Times New Roman"/>
          <w:color w:val="auto"/>
        </w:rPr>
      </w:pPr>
    </w:p>
    <w:p w14:paraId="01E72FE7" w14:textId="77777777" w:rsidR="007A22FD" w:rsidRDefault="00AE0C81" w:rsidP="008D3B1F">
      <w:pPr>
        <w:pStyle w:val="Textbody"/>
        <w:spacing w:after="0"/>
        <w:rPr>
          <w:rFonts w:ascii="Times New Roman" w:hAnsi="Times New Roman" w:cs="Times New Roman"/>
          <w:b/>
          <w:bCs/>
        </w:rPr>
      </w:pPr>
      <w:r>
        <w:rPr>
          <w:rFonts w:ascii="Times New Roman" w:hAnsi="Times New Roman" w:cs="Times New Roman"/>
          <w:b/>
          <w:bCs/>
        </w:rPr>
        <w:t>3. Uuringu lõpp detsember 2030 (ei muutu)</w:t>
      </w:r>
    </w:p>
    <w:p w14:paraId="1D2556D6" w14:textId="77777777" w:rsidR="007A22FD" w:rsidRDefault="007A22FD" w:rsidP="008D3B1F">
      <w:pPr>
        <w:pStyle w:val="Textbody"/>
        <w:spacing w:after="0"/>
        <w:rPr>
          <w:rFonts w:ascii="Times New Roman" w:hAnsi="Times New Roman"/>
          <w:b/>
          <w:bCs/>
        </w:rPr>
      </w:pPr>
    </w:p>
    <w:p w14:paraId="3BE129F8" w14:textId="66A8E9F7" w:rsidR="007A22FD" w:rsidRDefault="00AE0C81" w:rsidP="008D3B1F">
      <w:pPr>
        <w:pStyle w:val="Textbody"/>
        <w:spacing w:after="0"/>
        <w:rPr>
          <w:rFonts w:ascii="Times New Roman" w:hAnsi="Times New Roman" w:cs="Times New Roman"/>
        </w:rPr>
      </w:pPr>
      <w:r>
        <w:rPr>
          <w:rFonts w:ascii="Times New Roman" w:hAnsi="Times New Roman" w:cs="Times New Roman"/>
          <w:b/>
          <w:bCs/>
        </w:rPr>
        <w:t>4. Varasemad kooskõlastused</w:t>
      </w:r>
      <w:r>
        <w:rPr>
          <w:rFonts w:ascii="Times New Roman" w:hAnsi="Times New Roman" w:cs="Times New Roman"/>
        </w:rPr>
        <w:t xml:space="preserve"> </w:t>
      </w:r>
    </w:p>
    <w:p w14:paraId="4813DD2B" w14:textId="77777777" w:rsidR="007A22FD" w:rsidRDefault="00AE0C81" w:rsidP="008D3B1F">
      <w:pPr>
        <w:pStyle w:val="Textbody"/>
        <w:spacing w:after="0"/>
        <w:ind w:left="720"/>
        <w:rPr>
          <w:rFonts w:ascii="Times New Roman" w:hAnsi="Times New Roman" w:cs="Times New Roman"/>
        </w:rPr>
      </w:pPr>
      <w:r>
        <w:rPr>
          <w:rFonts w:ascii="Times New Roman" w:hAnsi="Times New Roman" w:cs="Times New Roman"/>
        </w:rPr>
        <w:t xml:space="preserve">TÜ </w:t>
      </w:r>
      <w:proofErr w:type="spellStart"/>
      <w:r>
        <w:rPr>
          <w:rFonts w:ascii="Times New Roman" w:hAnsi="Times New Roman" w:cs="Times New Roman"/>
        </w:rPr>
        <w:t>inimuuringute</w:t>
      </w:r>
      <w:proofErr w:type="spellEnd"/>
      <w:r>
        <w:rPr>
          <w:rFonts w:ascii="Times New Roman" w:hAnsi="Times New Roman" w:cs="Times New Roman"/>
        </w:rPr>
        <w:t xml:space="preserve"> eetika komitee:</w:t>
      </w:r>
    </w:p>
    <w:p w14:paraId="3D189ECD"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170/T-38, 28.04.2008; </w:t>
      </w:r>
    </w:p>
    <w:p w14:paraId="7490F2B0"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178/T-18, 19.01.2009; </w:t>
      </w:r>
    </w:p>
    <w:p w14:paraId="77BB506E"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189/M-25, 05.02.2010; </w:t>
      </w:r>
    </w:p>
    <w:p w14:paraId="68098DF6"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nr 236/M-29, 21.04.2014</w:t>
      </w:r>
    </w:p>
    <w:p w14:paraId="5197F5E6" w14:textId="77777777" w:rsidR="007A22FD" w:rsidRDefault="00AE0C81" w:rsidP="008D3B1F">
      <w:pPr>
        <w:pStyle w:val="Textbody"/>
        <w:spacing w:after="0"/>
        <w:ind w:left="720"/>
        <w:rPr>
          <w:rFonts w:ascii="Times New Roman" w:hAnsi="Times New Roman" w:cs="Times New Roman"/>
        </w:rPr>
      </w:pPr>
      <w:r>
        <w:rPr>
          <w:rFonts w:ascii="Times New Roman" w:hAnsi="Times New Roman" w:cs="Times New Roman"/>
        </w:rPr>
        <w:t xml:space="preserve">Eesti </w:t>
      </w:r>
      <w:proofErr w:type="spellStart"/>
      <w:r>
        <w:rPr>
          <w:rFonts w:ascii="Times New Roman" w:hAnsi="Times New Roman" w:cs="Times New Roman"/>
        </w:rPr>
        <w:t>bioeetika</w:t>
      </w:r>
      <w:proofErr w:type="spellEnd"/>
      <w:r>
        <w:rPr>
          <w:rFonts w:ascii="Times New Roman" w:hAnsi="Times New Roman" w:cs="Times New Roman"/>
        </w:rPr>
        <w:t xml:space="preserve"> ja </w:t>
      </w:r>
      <w:proofErr w:type="spellStart"/>
      <w:r>
        <w:rPr>
          <w:rFonts w:ascii="Times New Roman" w:hAnsi="Times New Roman" w:cs="Times New Roman"/>
        </w:rPr>
        <w:t>inimuuringute</w:t>
      </w:r>
      <w:proofErr w:type="spellEnd"/>
      <w:r>
        <w:rPr>
          <w:rFonts w:ascii="Times New Roman" w:hAnsi="Times New Roman" w:cs="Times New Roman"/>
        </w:rPr>
        <w:t xml:space="preserve"> nõukogu:</w:t>
      </w:r>
    </w:p>
    <w:p w14:paraId="4DC16919"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1.1-12/626, 13.04.2020; </w:t>
      </w:r>
    </w:p>
    <w:p w14:paraId="0FE9B72E"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1.1-12/626, 12.01.2021; </w:t>
      </w:r>
    </w:p>
    <w:p w14:paraId="1425240C" w14:textId="77777777" w:rsidR="007A22FD" w:rsidRDefault="00AE0C81" w:rsidP="008D3B1F">
      <w:pPr>
        <w:pStyle w:val="Textbody"/>
        <w:numPr>
          <w:ilvl w:val="0"/>
          <w:numId w:val="4"/>
        </w:numPr>
        <w:spacing w:after="0"/>
        <w:rPr>
          <w:rFonts w:ascii="Times New Roman" w:hAnsi="Times New Roman" w:cs="Times New Roman"/>
        </w:rPr>
      </w:pPr>
      <w:r>
        <w:rPr>
          <w:rFonts w:ascii="Times New Roman" w:hAnsi="Times New Roman" w:cs="Times New Roman"/>
        </w:rPr>
        <w:t xml:space="preserve">nr 1.1-12/202, 22.03.2021; </w:t>
      </w:r>
    </w:p>
    <w:p w14:paraId="6FE4AD02" w14:textId="77777777" w:rsidR="007A22FD" w:rsidRPr="00D14849" w:rsidRDefault="00AE0C81" w:rsidP="008D3B1F">
      <w:pPr>
        <w:pStyle w:val="Textbody"/>
        <w:numPr>
          <w:ilvl w:val="0"/>
          <w:numId w:val="4"/>
        </w:numPr>
        <w:spacing w:after="0"/>
        <w:rPr>
          <w:color w:val="000000" w:themeColor="text1"/>
        </w:rPr>
      </w:pPr>
      <w:r w:rsidRPr="00D14849">
        <w:rPr>
          <w:rFonts w:ascii="Times New Roman" w:hAnsi="Times New Roman" w:cs="Times New Roman"/>
          <w:color w:val="000000" w:themeColor="text1"/>
        </w:rPr>
        <w:t xml:space="preserve">nr 1.1-12/202 13.04.21; </w:t>
      </w:r>
    </w:p>
    <w:p w14:paraId="32CE1EF6" w14:textId="77777777" w:rsidR="007A22FD" w:rsidRPr="00D14849" w:rsidRDefault="00AE0C81" w:rsidP="008D3B1F">
      <w:pPr>
        <w:pStyle w:val="Textbody"/>
        <w:numPr>
          <w:ilvl w:val="0"/>
          <w:numId w:val="4"/>
        </w:numPr>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nr 1.1-12/202GV 19.08.2021; </w:t>
      </w:r>
    </w:p>
    <w:p w14:paraId="28869929" w14:textId="77777777" w:rsidR="007A22FD" w:rsidRPr="00D14849" w:rsidRDefault="00AE0C81" w:rsidP="008D3B1F">
      <w:pPr>
        <w:pStyle w:val="Textbody"/>
        <w:numPr>
          <w:ilvl w:val="0"/>
          <w:numId w:val="4"/>
        </w:numPr>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nr 1.1-12/202 12.10.2021 </w:t>
      </w:r>
    </w:p>
    <w:p w14:paraId="4EAE92E9" w14:textId="77777777" w:rsidR="007A22FD" w:rsidRPr="00D14849" w:rsidRDefault="00AE0C81" w:rsidP="008D3B1F">
      <w:pPr>
        <w:pStyle w:val="Textbody"/>
        <w:numPr>
          <w:ilvl w:val="0"/>
          <w:numId w:val="4"/>
        </w:numPr>
        <w:spacing w:after="0"/>
        <w:rPr>
          <w:color w:val="000000" w:themeColor="text1"/>
        </w:rPr>
      </w:pPr>
      <w:r w:rsidRPr="00D14849">
        <w:rPr>
          <w:color w:val="000000" w:themeColor="text1"/>
        </w:rPr>
        <w:t>nr 1.1-12/202 14.12.2021</w:t>
      </w:r>
    </w:p>
    <w:p w14:paraId="1A46C665" w14:textId="77777777" w:rsidR="007A22FD" w:rsidRPr="00D14849" w:rsidRDefault="00AE0C81" w:rsidP="008D3B1F">
      <w:pPr>
        <w:pStyle w:val="Textbody"/>
        <w:numPr>
          <w:ilvl w:val="0"/>
          <w:numId w:val="4"/>
        </w:numPr>
        <w:spacing w:after="0"/>
        <w:rPr>
          <w:color w:val="000000" w:themeColor="text1"/>
        </w:rPr>
      </w:pPr>
      <w:r w:rsidRPr="00D14849">
        <w:rPr>
          <w:color w:val="000000" w:themeColor="text1"/>
        </w:rPr>
        <w:t>nr 1.1-12/539 08.02.2022</w:t>
      </w:r>
    </w:p>
    <w:p w14:paraId="2835CAB0" w14:textId="77777777" w:rsidR="007A22FD" w:rsidRPr="00D14849" w:rsidRDefault="00AE0C81" w:rsidP="008D3B1F">
      <w:pPr>
        <w:pStyle w:val="Textbody"/>
        <w:numPr>
          <w:ilvl w:val="0"/>
          <w:numId w:val="4"/>
        </w:numPr>
        <w:spacing w:after="0"/>
        <w:rPr>
          <w:color w:val="000000" w:themeColor="text1"/>
        </w:rPr>
      </w:pPr>
      <w:r w:rsidRPr="00D14849">
        <w:rPr>
          <w:color w:val="000000" w:themeColor="text1"/>
        </w:rPr>
        <w:t xml:space="preserve">nr 1.1-12/1515 12.04.2022 </w:t>
      </w:r>
    </w:p>
    <w:p w14:paraId="32AD8C0B" w14:textId="77777777" w:rsidR="007A22FD" w:rsidRPr="00D14849" w:rsidRDefault="00AE0C81" w:rsidP="008D3B1F">
      <w:pPr>
        <w:pStyle w:val="Textbody"/>
        <w:numPr>
          <w:ilvl w:val="0"/>
          <w:numId w:val="4"/>
        </w:numPr>
        <w:spacing w:after="0"/>
        <w:rPr>
          <w:color w:val="000000" w:themeColor="text1"/>
        </w:rPr>
      </w:pPr>
      <w:r w:rsidRPr="00D14849">
        <w:rPr>
          <w:color w:val="000000" w:themeColor="text1"/>
        </w:rPr>
        <w:t>nr 1.1-12/2161 14.06.2022</w:t>
      </w:r>
    </w:p>
    <w:p w14:paraId="46E24E20" w14:textId="77777777" w:rsidR="007A22FD" w:rsidRPr="00D14849" w:rsidRDefault="00AE0C81" w:rsidP="008D3B1F">
      <w:pPr>
        <w:pStyle w:val="Textbody"/>
        <w:numPr>
          <w:ilvl w:val="0"/>
          <w:numId w:val="4"/>
        </w:numPr>
        <w:spacing w:after="0"/>
        <w:rPr>
          <w:color w:val="000000" w:themeColor="text1"/>
        </w:rPr>
      </w:pPr>
      <w:r w:rsidRPr="00D14849">
        <w:rPr>
          <w:color w:val="000000" w:themeColor="text1"/>
        </w:rPr>
        <w:t>nr 1.1-12/3647 30.12.2022</w:t>
      </w:r>
    </w:p>
    <w:p w14:paraId="72DBEA14" w14:textId="77777777" w:rsidR="007A22FD" w:rsidRDefault="00AE0C81" w:rsidP="008D3B1F">
      <w:pPr>
        <w:pStyle w:val="Textbody"/>
        <w:numPr>
          <w:ilvl w:val="0"/>
          <w:numId w:val="4"/>
        </w:numPr>
        <w:spacing w:after="0"/>
        <w:rPr>
          <w:color w:val="000000" w:themeColor="text1"/>
        </w:rPr>
      </w:pPr>
      <w:r w:rsidRPr="00D14849">
        <w:rPr>
          <w:color w:val="000000" w:themeColor="text1"/>
        </w:rPr>
        <w:t>nr 1.1-12/941 01.03.2023</w:t>
      </w:r>
    </w:p>
    <w:p w14:paraId="79AFF3E7" w14:textId="77777777" w:rsidR="00D14849" w:rsidRPr="004109AA" w:rsidRDefault="00D14849" w:rsidP="008D3B1F">
      <w:pPr>
        <w:pStyle w:val="Textbody"/>
        <w:numPr>
          <w:ilvl w:val="0"/>
          <w:numId w:val="4"/>
        </w:numPr>
        <w:spacing w:after="0"/>
        <w:rPr>
          <w:color w:val="000000" w:themeColor="text1"/>
        </w:rPr>
      </w:pPr>
      <w:r>
        <w:rPr>
          <w:color w:val="000000" w:themeColor="text1"/>
        </w:rPr>
        <w:t>nr</w:t>
      </w:r>
      <w:r w:rsidR="00ED17D3">
        <w:rPr>
          <w:color w:val="000000" w:themeColor="text1"/>
        </w:rPr>
        <w:t xml:space="preserve"> </w:t>
      </w:r>
      <w:r w:rsidR="00ED17D3" w:rsidRPr="00ED17D3">
        <w:rPr>
          <w:color w:val="000000" w:themeColor="text1"/>
          <w:lang w:val="en-US"/>
        </w:rPr>
        <w:t>1.1-12/1399</w:t>
      </w:r>
      <w:r w:rsidR="00ED17D3">
        <w:rPr>
          <w:color w:val="000000" w:themeColor="text1"/>
          <w:lang w:val="en-US"/>
        </w:rPr>
        <w:t xml:space="preserve"> </w:t>
      </w:r>
      <w:r w:rsidR="003D5469" w:rsidRPr="003D5469">
        <w:rPr>
          <w:color w:val="000000" w:themeColor="text1"/>
          <w:lang w:val="en-US"/>
        </w:rPr>
        <w:t>30.03.2023</w:t>
      </w:r>
    </w:p>
    <w:p w14:paraId="37E4AD9B" w14:textId="77777777" w:rsidR="0098508C" w:rsidRDefault="0098508C" w:rsidP="008D3B1F">
      <w:pPr>
        <w:pStyle w:val="Textbody"/>
        <w:numPr>
          <w:ilvl w:val="0"/>
          <w:numId w:val="4"/>
        </w:numPr>
        <w:spacing w:after="0"/>
      </w:pPr>
      <w:r>
        <w:t>nr 1.1-12/2100 18.05.2023</w:t>
      </w:r>
    </w:p>
    <w:p w14:paraId="2E8EAD66" w14:textId="6B7F0529" w:rsidR="0098508C" w:rsidRDefault="0098508C" w:rsidP="008D3B1F">
      <w:pPr>
        <w:pStyle w:val="Textbody"/>
        <w:numPr>
          <w:ilvl w:val="0"/>
          <w:numId w:val="4"/>
        </w:numPr>
        <w:spacing w:after="0"/>
      </w:pPr>
      <w:r>
        <w:t xml:space="preserve">nr </w:t>
      </w:r>
      <w:r w:rsidR="00A56596" w:rsidRPr="00A56596">
        <w:t>1.1-12/2238</w:t>
      </w:r>
      <w:r w:rsidR="00A56596">
        <w:t xml:space="preserve"> </w:t>
      </w:r>
      <w:r w:rsidR="00824512">
        <w:t>29</w:t>
      </w:r>
      <w:r>
        <w:t>.05.2023</w:t>
      </w:r>
    </w:p>
    <w:p w14:paraId="38B92E31" w14:textId="77777777" w:rsidR="0039678E" w:rsidRDefault="00521264" w:rsidP="008D3B1F">
      <w:pPr>
        <w:pStyle w:val="Textbody"/>
        <w:numPr>
          <w:ilvl w:val="0"/>
          <w:numId w:val="4"/>
        </w:numPr>
        <w:spacing w:after="0"/>
        <w:rPr>
          <w:color w:val="000000" w:themeColor="text1"/>
        </w:rPr>
      </w:pPr>
      <w:r w:rsidRPr="00521264">
        <w:rPr>
          <w:color w:val="000000" w:themeColor="text1"/>
        </w:rPr>
        <w:t xml:space="preserve">nr </w:t>
      </w:r>
      <w:r w:rsidR="00AF24D3" w:rsidRPr="00521264">
        <w:rPr>
          <w:color w:val="000000" w:themeColor="text1"/>
        </w:rPr>
        <w:t>1.1-12/3669</w:t>
      </w:r>
      <w:r w:rsidRPr="00521264">
        <w:rPr>
          <w:color w:val="000000" w:themeColor="text1"/>
        </w:rPr>
        <w:t xml:space="preserve"> </w:t>
      </w:r>
      <w:r w:rsidR="00AF24D3" w:rsidRPr="00521264">
        <w:rPr>
          <w:color w:val="000000" w:themeColor="text1"/>
        </w:rPr>
        <w:t>10.10.2023</w:t>
      </w:r>
    </w:p>
    <w:p w14:paraId="332DCDA4" w14:textId="5E89EFA6" w:rsidR="00560F13" w:rsidRDefault="00C618E6" w:rsidP="008D3B1F">
      <w:pPr>
        <w:pStyle w:val="Textbody"/>
        <w:numPr>
          <w:ilvl w:val="0"/>
          <w:numId w:val="4"/>
        </w:numPr>
        <w:rPr>
          <w:color w:val="000000" w:themeColor="text1"/>
        </w:rPr>
      </w:pPr>
      <w:r>
        <w:rPr>
          <w:color w:val="000000" w:themeColor="text1"/>
        </w:rPr>
        <w:lastRenderedPageBreak/>
        <w:t xml:space="preserve">nr </w:t>
      </w:r>
      <w:r w:rsidR="00ED478C" w:rsidRPr="00ED478C">
        <w:rPr>
          <w:color w:val="000000" w:themeColor="text1"/>
        </w:rPr>
        <w:t>1.1-12/3793</w:t>
      </w:r>
      <w:r w:rsidR="00ED478C">
        <w:rPr>
          <w:color w:val="000000" w:themeColor="text1"/>
        </w:rPr>
        <w:t xml:space="preserve"> </w:t>
      </w:r>
      <w:r w:rsidR="00ED478C" w:rsidRPr="00ED478C">
        <w:rPr>
          <w:color w:val="000000" w:themeColor="text1"/>
        </w:rPr>
        <w:t>20.10.2023</w:t>
      </w:r>
    </w:p>
    <w:p w14:paraId="29F0CDCC" w14:textId="77777777" w:rsidR="001D4533" w:rsidRDefault="00C618E6" w:rsidP="008D3B1F">
      <w:pPr>
        <w:pStyle w:val="Textbody"/>
        <w:numPr>
          <w:ilvl w:val="0"/>
          <w:numId w:val="4"/>
        </w:numPr>
        <w:rPr>
          <w:color w:val="000000" w:themeColor="text1"/>
        </w:rPr>
      </w:pPr>
      <w:r>
        <w:rPr>
          <w:color w:val="000000" w:themeColor="text1"/>
        </w:rPr>
        <w:t xml:space="preserve">nr </w:t>
      </w:r>
      <w:r w:rsidRPr="00C618E6">
        <w:rPr>
          <w:color w:val="000000" w:themeColor="text1"/>
        </w:rPr>
        <w:t>1.1-12/1006</w:t>
      </w:r>
      <w:r>
        <w:rPr>
          <w:color w:val="000000" w:themeColor="text1"/>
        </w:rPr>
        <w:t xml:space="preserve"> </w:t>
      </w:r>
      <w:r w:rsidRPr="00C618E6">
        <w:rPr>
          <w:color w:val="000000" w:themeColor="text1"/>
        </w:rPr>
        <w:t>16.04.2024</w:t>
      </w:r>
    </w:p>
    <w:p w14:paraId="7F36DD1F" w14:textId="447F8CDE" w:rsidR="007A22FD" w:rsidRPr="00A603E5" w:rsidRDefault="00A603E5" w:rsidP="008D3B1F">
      <w:pPr>
        <w:pStyle w:val="Textbody"/>
        <w:numPr>
          <w:ilvl w:val="0"/>
          <w:numId w:val="4"/>
        </w:numPr>
        <w:rPr>
          <w:color w:val="000000" w:themeColor="text1"/>
        </w:rPr>
      </w:pPr>
      <w:r w:rsidRPr="00BE53DA">
        <w:t>nr</w:t>
      </w:r>
      <w:r>
        <w:t xml:space="preserve"> </w:t>
      </w:r>
      <w:r w:rsidRPr="009227E9">
        <w:t>1.1-12/2059</w:t>
      </w:r>
      <w:r>
        <w:t xml:space="preserve"> 11.06.2024</w:t>
      </w:r>
    </w:p>
    <w:p w14:paraId="055780EA" w14:textId="08181826" w:rsidR="00A603E5" w:rsidRPr="00A473C5" w:rsidRDefault="00FA7F72" w:rsidP="008D3B1F">
      <w:pPr>
        <w:pStyle w:val="Textbody"/>
        <w:numPr>
          <w:ilvl w:val="0"/>
          <w:numId w:val="4"/>
        </w:numPr>
        <w:rPr>
          <w:color w:val="000000" w:themeColor="text1"/>
        </w:rPr>
      </w:pPr>
      <w:r w:rsidRPr="00BE53DA">
        <w:t xml:space="preserve">nr </w:t>
      </w:r>
      <w:r w:rsidRPr="00F2653D">
        <w:t>1.1-12/2035</w:t>
      </w:r>
      <w:r>
        <w:t xml:space="preserve"> 19.08.2024</w:t>
      </w:r>
    </w:p>
    <w:p w14:paraId="1863E8B9" w14:textId="36D79546" w:rsidR="00A473C5" w:rsidRPr="00C442C7" w:rsidRDefault="00F46203" w:rsidP="008D3B1F">
      <w:pPr>
        <w:pStyle w:val="Textbody"/>
        <w:numPr>
          <w:ilvl w:val="0"/>
          <w:numId w:val="4"/>
        </w:numPr>
        <w:rPr>
          <w:color w:val="000000" w:themeColor="text1"/>
        </w:rPr>
      </w:pPr>
      <w:r>
        <w:t>Ei kooskõlastatud</w:t>
      </w:r>
    </w:p>
    <w:p w14:paraId="0C1D8374" w14:textId="55F712ED" w:rsidR="00C442C7" w:rsidRPr="007B0CC3" w:rsidRDefault="004B1BFB" w:rsidP="008D3B1F">
      <w:pPr>
        <w:pStyle w:val="Textbody"/>
        <w:numPr>
          <w:ilvl w:val="0"/>
          <w:numId w:val="4"/>
        </w:numPr>
        <w:rPr>
          <w:color w:val="000000" w:themeColor="text1"/>
        </w:rPr>
      </w:pPr>
      <w:r w:rsidRPr="002A340F">
        <w:rPr>
          <w:rFonts w:cstheme="minorHAnsi"/>
        </w:rPr>
        <w:t>1.1-12/2710</w:t>
      </w:r>
      <w:r w:rsidR="003522C5">
        <w:rPr>
          <w:rFonts w:cstheme="minorHAnsi"/>
        </w:rPr>
        <w:t xml:space="preserve"> </w:t>
      </w:r>
      <w:r w:rsidR="003522C5" w:rsidRPr="002A340F">
        <w:rPr>
          <w:rFonts w:cstheme="minorHAnsi"/>
        </w:rPr>
        <w:t>28.10.2024</w:t>
      </w:r>
    </w:p>
    <w:p w14:paraId="4F5DDDBC" w14:textId="77777777" w:rsidR="00E95A66" w:rsidRDefault="00E95A66" w:rsidP="008D3B1F">
      <w:pPr>
        <w:pStyle w:val="Textbody"/>
        <w:numPr>
          <w:ilvl w:val="0"/>
          <w:numId w:val="4"/>
        </w:numPr>
        <w:rPr>
          <w:color w:val="000000" w:themeColor="text1"/>
        </w:rPr>
      </w:pPr>
      <w:r w:rsidRPr="004A5602">
        <w:rPr>
          <w:color w:val="000000" w:themeColor="text1"/>
        </w:rPr>
        <w:t>4.02.2025 nr 1.1-12/342</w:t>
      </w:r>
    </w:p>
    <w:p w14:paraId="23A49D71" w14:textId="33C2B31B" w:rsidR="004A5602" w:rsidRDefault="004A5602" w:rsidP="008D3B1F">
      <w:pPr>
        <w:pStyle w:val="Textbody"/>
        <w:numPr>
          <w:ilvl w:val="0"/>
          <w:numId w:val="4"/>
        </w:numPr>
        <w:rPr>
          <w:color w:val="000000" w:themeColor="text1"/>
        </w:rPr>
      </w:pPr>
      <w:r w:rsidRPr="004A5602">
        <w:rPr>
          <w:color w:val="000000" w:themeColor="text1"/>
        </w:rPr>
        <w:t>4.02.2025 nr 1.1-12/342</w:t>
      </w:r>
    </w:p>
    <w:p w14:paraId="1100AF1D" w14:textId="3C57AD16" w:rsidR="002B6919" w:rsidRDefault="00FE2CFA" w:rsidP="008D3B1F">
      <w:pPr>
        <w:pStyle w:val="Textbody"/>
        <w:numPr>
          <w:ilvl w:val="0"/>
          <w:numId w:val="4"/>
        </w:numPr>
        <w:rPr>
          <w:color w:val="000000" w:themeColor="text1"/>
        </w:rPr>
      </w:pPr>
      <w:r w:rsidRPr="00FE2CFA">
        <w:rPr>
          <w:color w:val="000000" w:themeColor="text1"/>
        </w:rPr>
        <w:t>23.03.2025 nr 1.1-12/818</w:t>
      </w:r>
    </w:p>
    <w:p w14:paraId="6983B54E" w14:textId="234A1EFE" w:rsidR="00B7022E" w:rsidRDefault="008D7DA9" w:rsidP="008D3B1F">
      <w:pPr>
        <w:pStyle w:val="Textbody"/>
        <w:numPr>
          <w:ilvl w:val="0"/>
          <w:numId w:val="4"/>
        </w:numPr>
        <w:rPr>
          <w:color w:val="000000" w:themeColor="text1"/>
        </w:rPr>
      </w:pPr>
      <w:r w:rsidRPr="008D7DA9">
        <w:rPr>
          <w:color w:val="000000" w:themeColor="text1"/>
        </w:rPr>
        <w:t>17.</w:t>
      </w:r>
      <w:r w:rsidR="00465762">
        <w:rPr>
          <w:color w:val="000000" w:themeColor="text1"/>
        </w:rPr>
        <w:t>07.</w:t>
      </w:r>
      <w:r w:rsidRPr="008D7DA9">
        <w:rPr>
          <w:color w:val="000000" w:themeColor="text1"/>
        </w:rPr>
        <w:t>2025 nr 1.1-12/1894</w:t>
      </w:r>
    </w:p>
    <w:p w14:paraId="1EB77CE9" w14:textId="3483EFA7" w:rsidR="008D7DA9" w:rsidRPr="001D4533" w:rsidRDefault="00465762" w:rsidP="008D3B1F">
      <w:pPr>
        <w:pStyle w:val="Textbody"/>
        <w:numPr>
          <w:ilvl w:val="0"/>
          <w:numId w:val="4"/>
        </w:numPr>
        <w:rPr>
          <w:color w:val="000000" w:themeColor="text1"/>
        </w:rPr>
      </w:pPr>
      <w:r w:rsidRPr="00465762">
        <w:rPr>
          <w:color w:val="000000" w:themeColor="text1"/>
        </w:rPr>
        <w:t>17.07.2025 nr 1.1-12/1892</w:t>
      </w:r>
    </w:p>
    <w:p w14:paraId="76CDF894" w14:textId="3B287417" w:rsidR="007A22FD" w:rsidRDefault="00AE0C81" w:rsidP="008D3B1F">
      <w:pPr>
        <w:spacing w:line="276" w:lineRule="auto"/>
        <w:rPr>
          <w:rFonts w:ascii="Times New Roman" w:eastAsia="Noto Sans CJK SC" w:hAnsi="Times New Roman" w:cs="Times New Roman"/>
          <w:b/>
          <w:bCs/>
          <w:lang w:val="et-EE"/>
        </w:rPr>
      </w:pPr>
      <w:r>
        <w:rPr>
          <w:rFonts w:ascii="Times New Roman" w:eastAsia="Noto Sans CJK SC" w:hAnsi="Times New Roman" w:cs="Times New Roman"/>
          <w:b/>
          <w:bCs/>
          <w:lang w:val="et-EE"/>
        </w:rPr>
        <w:t xml:space="preserve">3. Jätkutaotluse </w:t>
      </w:r>
      <w:r w:rsidR="00BF324E">
        <w:rPr>
          <w:rFonts w:ascii="Times New Roman" w:eastAsia="Noto Sans CJK SC" w:hAnsi="Times New Roman" w:cs="Times New Roman"/>
          <w:b/>
          <w:bCs/>
          <w:lang w:val="et-EE"/>
        </w:rPr>
        <w:t xml:space="preserve">täpsustuse </w:t>
      </w:r>
      <w:r>
        <w:rPr>
          <w:rFonts w:ascii="Times New Roman" w:eastAsia="Noto Sans CJK SC" w:hAnsi="Times New Roman" w:cs="Times New Roman"/>
          <w:b/>
          <w:bCs/>
          <w:lang w:val="et-EE"/>
        </w:rPr>
        <w:t>esitamise eesmärgid</w:t>
      </w:r>
    </w:p>
    <w:p w14:paraId="44F01AC9" w14:textId="77777777" w:rsidR="00CD7757" w:rsidRDefault="00CD7757" w:rsidP="008D3B1F">
      <w:pPr>
        <w:spacing w:line="276" w:lineRule="auto"/>
        <w:rPr>
          <w:rFonts w:ascii="Times New Roman" w:eastAsia="Noto Sans CJK SC" w:hAnsi="Times New Roman" w:cs="Times New Roman"/>
          <w:b/>
          <w:bCs/>
          <w:lang w:val="et-EE"/>
        </w:rPr>
      </w:pPr>
    </w:p>
    <w:p w14:paraId="44476ED6" w14:textId="5CC96907" w:rsidR="00E66E24" w:rsidRDefault="00E66E24" w:rsidP="00E66E24">
      <w:pPr>
        <w:pStyle w:val="Textbody"/>
        <w:spacing w:after="0"/>
        <w:rPr>
          <w:rFonts w:ascii="Times New Roman" w:hAnsi="Times New Roman" w:cs="Times New Roman"/>
        </w:rPr>
      </w:pPr>
      <w:r>
        <w:rPr>
          <w:rFonts w:ascii="Times New Roman" w:hAnsi="Times New Roman" w:cs="Times New Roman"/>
        </w:rPr>
        <w:t>Lisasime 2 analüütikut:</w:t>
      </w:r>
    </w:p>
    <w:p w14:paraId="62AE137A" w14:textId="77777777" w:rsidR="007178AB" w:rsidRDefault="007178AB" w:rsidP="00E66E24">
      <w:pPr>
        <w:pStyle w:val="Textbody"/>
        <w:spacing w:after="0"/>
        <w:rPr>
          <w:rFonts w:ascii="Times New Roman" w:hAnsi="Times New Roman" w:cs="Times New Roman"/>
        </w:rPr>
      </w:pPr>
    </w:p>
    <w:p w14:paraId="44388C7E" w14:textId="7E5A93E4" w:rsidR="007178AB" w:rsidRDefault="00E30D48" w:rsidP="007178AB">
      <w:pPr>
        <w:pStyle w:val="Textbody"/>
        <w:numPr>
          <w:ilvl w:val="0"/>
          <w:numId w:val="17"/>
        </w:numPr>
        <w:spacing w:after="0"/>
        <w:rPr>
          <w:rFonts w:ascii="Times New Roman" w:hAnsi="Times New Roman" w:cs="Times New Roman"/>
        </w:rPr>
      </w:pPr>
      <w:r w:rsidRPr="00E30D48">
        <w:rPr>
          <w:rFonts w:ascii="Times New Roman" w:hAnsi="Times New Roman" w:cs="Times New Roman"/>
        </w:rPr>
        <w:t xml:space="preserve">Emily </w:t>
      </w:r>
      <w:proofErr w:type="spellStart"/>
      <w:r w:rsidRPr="00E30D48">
        <w:rPr>
          <w:rFonts w:ascii="Times New Roman" w:hAnsi="Times New Roman" w:cs="Times New Roman"/>
        </w:rPr>
        <w:t>Hongzhen</w:t>
      </w:r>
      <w:proofErr w:type="spellEnd"/>
      <w:r>
        <w:rPr>
          <w:rFonts w:ascii="Times New Roman" w:hAnsi="Times New Roman" w:cs="Times New Roman"/>
        </w:rPr>
        <w:t xml:space="preserve"> </w:t>
      </w:r>
      <w:proofErr w:type="spellStart"/>
      <w:r w:rsidRPr="00E30D48">
        <w:rPr>
          <w:rFonts w:ascii="Times New Roman" w:hAnsi="Times New Roman" w:cs="Times New Roman"/>
        </w:rPr>
        <w:t>Cheng</w:t>
      </w:r>
      <w:proofErr w:type="spellEnd"/>
      <w:r>
        <w:rPr>
          <w:rFonts w:ascii="Times New Roman" w:hAnsi="Times New Roman" w:cs="Times New Roman"/>
        </w:rPr>
        <w:t xml:space="preserve"> – isiksuse seosed haridusega</w:t>
      </w:r>
    </w:p>
    <w:p w14:paraId="3DBDFD11" w14:textId="4BEEFAC8" w:rsidR="00E30D48" w:rsidRDefault="00E30D48" w:rsidP="007178AB">
      <w:pPr>
        <w:pStyle w:val="Textbody"/>
        <w:numPr>
          <w:ilvl w:val="0"/>
          <w:numId w:val="17"/>
        </w:numPr>
        <w:spacing w:after="0"/>
        <w:rPr>
          <w:rFonts w:ascii="Times New Roman" w:hAnsi="Times New Roman" w:cs="Times New Roman"/>
        </w:rPr>
      </w:pPr>
      <w:r>
        <w:rPr>
          <w:rFonts w:ascii="Times New Roman" w:hAnsi="Times New Roman" w:cs="Times New Roman"/>
        </w:rPr>
        <w:t xml:space="preserve">Tuule Laansoo </w:t>
      </w:r>
      <w:r w:rsidR="005E7602">
        <w:rPr>
          <w:rFonts w:ascii="Times New Roman" w:hAnsi="Times New Roman" w:cs="Times New Roman"/>
        </w:rPr>
        <w:t>– enese ja partneri isiksusehinnangute kokkulangevus</w:t>
      </w:r>
    </w:p>
    <w:p w14:paraId="440EF6E3" w14:textId="77777777" w:rsidR="0053710D" w:rsidRDefault="0053710D" w:rsidP="0053710D">
      <w:pPr>
        <w:pStyle w:val="Textbody"/>
        <w:spacing w:after="0"/>
        <w:ind w:left="720"/>
        <w:rPr>
          <w:rFonts w:ascii="Times New Roman" w:hAnsi="Times New Roman" w:cs="Times New Roman"/>
        </w:rPr>
      </w:pPr>
    </w:p>
    <w:p w14:paraId="60D08A05" w14:textId="4CE94AE0" w:rsidR="009C64A4" w:rsidRDefault="00C7439A" w:rsidP="00C7439A">
      <w:pPr>
        <w:pStyle w:val="Textbody"/>
        <w:spacing w:after="0"/>
        <w:rPr>
          <w:rFonts w:ascii="Times New Roman" w:hAnsi="Times New Roman" w:cs="Times New Roman"/>
        </w:rPr>
      </w:pPr>
      <w:r>
        <w:rPr>
          <w:rFonts w:ascii="Times New Roman" w:hAnsi="Times New Roman" w:cs="Times New Roman"/>
        </w:rPr>
        <w:t>Täiendasime Mõttetöö uuringulaine küsimustik</w:t>
      </w:r>
      <w:r w:rsidR="009C64A4">
        <w:rPr>
          <w:rFonts w:ascii="Times New Roman" w:hAnsi="Times New Roman" w:cs="Times New Roman"/>
        </w:rPr>
        <w:t xml:space="preserve">ku </w:t>
      </w:r>
      <w:r w:rsidR="005E7602">
        <w:rPr>
          <w:rFonts w:ascii="Times New Roman" w:hAnsi="Times New Roman" w:cs="Times New Roman"/>
        </w:rPr>
        <w:t>ühe lisaküsimusega elusündmuste juures:</w:t>
      </w:r>
    </w:p>
    <w:p w14:paraId="15999710" w14:textId="77777777" w:rsidR="00BE52FD" w:rsidRDefault="00BE52FD" w:rsidP="00BE52FD">
      <w:pPr>
        <w:pStyle w:val="Textbody"/>
        <w:rPr>
          <w:rFonts w:ascii="Times New Roman" w:hAnsi="Times New Roman" w:cs="Times New Roman"/>
        </w:rPr>
      </w:pPr>
    </w:p>
    <w:p w14:paraId="4517868C" w14:textId="13DCB85E" w:rsidR="00BE52FD" w:rsidRPr="00BE52FD" w:rsidRDefault="00BE52FD" w:rsidP="00BE52FD">
      <w:pPr>
        <w:pStyle w:val="Textbody"/>
        <w:rPr>
          <w:rFonts w:ascii="Times New Roman" w:hAnsi="Times New Roman" w:cs="Times New Roman"/>
        </w:rPr>
      </w:pPr>
      <w:r w:rsidRPr="00BE52FD">
        <w:rPr>
          <w:rFonts w:ascii="Times New Roman" w:hAnsi="Times New Roman" w:cs="Times New Roman"/>
        </w:rPr>
        <w:t>ELUSÜNDMUSED</w:t>
      </w:r>
    </w:p>
    <w:p w14:paraId="2B0CF063" w14:textId="3291865F" w:rsidR="009F432C" w:rsidRDefault="00BE52FD" w:rsidP="00BE52FD">
      <w:pPr>
        <w:pStyle w:val="Textbody"/>
        <w:spacing w:after="0"/>
        <w:rPr>
          <w:rFonts w:ascii="Times New Roman" w:hAnsi="Times New Roman" w:cs="Times New Roman"/>
        </w:rPr>
      </w:pPr>
      <w:r w:rsidRPr="00BE52FD">
        <w:rPr>
          <w:rFonts w:ascii="Times New Roman" w:hAnsi="Times New Roman" w:cs="Times New Roman"/>
        </w:rPr>
        <w:t>Milliseid järgnevatest sündmustest on Teiega juhtunud **VIIMASE AASTA** jooksul?</w:t>
      </w:r>
    </w:p>
    <w:p w14:paraId="0DA6C914" w14:textId="77777777" w:rsidR="00E24907" w:rsidRDefault="00E24907" w:rsidP="00C7439A">
      <w:pPr>
        <w:pStyle w:val="Textbody"/>
        <w:spacing w:after="0"/>
        <w:rPr>
          <w:rFonts w:ascii="Times New Roman" w:hAnsi="Times New Roman" w:cs="Times New Roman"/>
        </w:rPr>
      </w:pPr>
    </w:p>
    <w:p w14:paraId="3D4A944C" w14:textId="77777777" w:rsidR="000A63D8" w:rsidRDefault="009F432C" w:rsidP="009F432C">
      <w:pPr>
        <w:pStyle w:val="Textbody"/>
        <w:rPr>
          <w:rFonts w:ascii="Times New Roman" w:hAnsi="Times New Roman" w:cs="Times New Roman"/>
        </w:rPr>
      </w:pPr>
      <w:r w:rsidRPr="009F432C">
        <w:rPr>
          <w:rFonts w:ascii="Times New Roman" w:hAnsi="Times New Roman" w:cs="Times New Roman"/>
        </w:rPr>
        <w:t>** Kaalukaotus **</w:t>
      </w:r>
    </w:p>
    <w:p w14:paraId="7FDCCD14" w14:textId="77777777" w:rsidR="000A63D8" w:rsidRDefault="000A63D8" w:rsidP="000A63D8">
      <w:pPr>
        <w:pStyle w:val="Textbody"/>
        <w:numPr>
          <w:ilvl w:val="0"/>
          <w:numId w:val="19"/>
        </w:numPr>
        <w:rPr>
          <w:rFonts w:ascii="Times New Roman" w:hAnsi="Times New Roman" w:cs="Times New Roman"/>
        </w:rPr>
      </w:pPr>
      <w:r w:rsidRPr="009F432C">
        <w:rPr>
          <w:rFonts w:ascii="Times New Roman" w:hAnsi="Times New Roman" w:cs="Times New Roman"/>
        </w:rPr>
        <w:t>Millal see juhtus</w:t>
      </w:r>
      <w:r>
        <w:rPr>
          <w:rFonts w:ascii="Times New Roman" w:hAnsi="Times New Roman" w:cs="Times New Roman"/>
        </w:rPr>
        <w:t>?</w:t>
      </w:r>
    </w:p>
    <w:p w14:paraId="54B48042" w14:textId="23FFBE9A" w:rsidR="000A63D8" w:rsidRDefault="000A63D8" w:rsidP="000A63D8">
      <w:pPr>
        <w:pStyle w:val="Textbody"/>
        <w:numPr>
          <w:ilvl w:val="0"/>
          <w:numId w:val="19"/>
        </w:numPr>
        <w:rPr>
          <w:rFonts w:ascii="Times New Roman" w:hAnsi="Times New Roman" w:cs="Times New Roman"/>
        </w:rPr>
      </w:pPr>
      <w:r>
        <w:rPr>
          <w:rFonts w:ascii="Times New Roman" w:hAnsi="Times New Roman" w:cs="Times New Roman"/>
        </w:rPr>
        <w:t>Millest see tulenes?</w:t>
      </w:r>
      <w:r w:rsidR="009741CA">
        <w:rPr>
          <w:rFonts w:ascii="Times New Roman" w:hAnsi="Times New Roman" w:cs="Times New Roman"/>
        </w:rPr>
        <w:t xml:space="preserve"> (vabatekst)</w:t>
      </w:r>
    </w:p>
    <w:p w14:paraId="2BA957E4" w14:textId="77777777" w:rsidR="000A63D8" w:rsidRPr="009F432C" w:rsidRDefault="000A63D8" w:rsidP="000A63D8">
      <w:pPr>
        <w:pStyle w:val="Textbody"/>
        <w:numPr>
          <w:ilvl w:val="0"/>
          <w:numId w:val="19"/>
        </w:numPr>
        <w:rPr>
          <w:rFonts w:ascii="Times New Roman" w:hAnsi="Times New Roman" w:cs="Times New Roman"/>
        </w:rPr>
      </w:pPr>
      <w:r>
        <w:rPr>
          <w:rFonts w:ascii="Times New Roman" w:hAnsi="Times New Roman" w:cs="Times New Roman"/>
        </w:rPr>
        <w:t>Mitu kg see oli?</w:t>
      </w:r>
    </w:p>
    <w:p w14:paraId="71A83CCC" w14:textId="77777777" w:rsidR="000A63D8" w:rsidRDefault="000A63D8" w:rsidP="009F432C">
      <w:pPr>
        <w:pStyle w:val="Textbody"/>
        <w:rPr>
          <w:rFonts w:ascii="Times New Roman" w:hAnsi="Times New Roman" w:cs="Times New Roman"/>
        </w:rPr>
      </w:pPr>
    </w:p>
    <w:p w14:paraId="666ADA55" w14:textId="77777777" w:rsidR="00146A6F" w:rsidRDefault="00146A6F" w:rsidP="00146A6F">
      <w:pPr>
        <w:pStyle w:val="Textbody"/>
        <w:spacing w:after="0"/>
        <w:rPr>
          <w:rFonts w:ascii="Times New Roman" w:hAnsi="Times New Roman" w:cs="Times New Roman"/>
        </w:rPr>
      </w:pPr>
      <w:r>
        <w:rPr>
          <w:rFonts w:ascii="Times New Roman" w:hAnsi="Times New Roman" w:cs="Times New Roman"/>
        </w:rPr>
        <w:t xml:space="preserve">** Kaalutõus ** </w:t>
      </w:r>
    </w:p>
    <w:p w14:paraId="4CCD20C7" w14:textId="77777777" w:rsidR="00146A6F" w:rsidRDefault="00146A6F" w:rsidP="00146A6F">
      <w:pPr>
        <w:pStyle w:val="Textbody"/>
        <w:numPr>
          <w:ilvl w:val="0"/>
          <w:numId w:val="20"/>
        </w:numPr>
        <w:rPr>
          <w:rFonts w:ascii="Times New Roman" w:hAnsi="Times New Roman" w:cs="Times New Roman"/>
        </w:rPr>
      </w:pPr>
      <w:r w:rsidRPr="009F432C">
        <w:rPr>
          <w:rFonts w:ascii="Times New Roman" w:hAnsi="Times New Roman" w:cs="Times New Roman"/>
        </w:rPr>
        <w:t>Millal see juhtus</w:t>
      </w:r>
      <w:r>
        <w:rPr>
          <w:rFonts w:ascii="Times New Roman" w:hAnsi="Times New Roman" w:cs="Times New Roman"/>
        </w:rPr>
        <w:t>?</w:t>
      </w:r>
    </w:p>
    <w:p w14:paraId="746F4E14" w14:textId="27476001" w:rsidR="00146A6F" w:rsidRDefault="00146A6F" w:rsidP="00146A6F">
      <w:pPr>
        <w:pStyle w:val="Textbody"/>
        <w:numPr>
          <w:ilvl w:val="0"/>
          <w:numId w:val="20"/>
        </w:numPr>
        <w:rPr>
          <w:rFonts w:ascii="Times New Roman" w:hAnsi="Times New Roman" w:cs="Times New Roman"/>
        </w:rPr>
      </w:pPr>
      <w:r>
        <w:rPr>
          <w:rFonts w:ascii="Times New Roman" w:hAnsi="Times New Roman" w:cs="Times New Roman"/>
        </w:rPr>
        <w:t>Millest see tulenes?</w:t>
      </w:r>
      <w:r w:rsidR="009741CA">
        <w:rPr>
          <w:rFonts w:ascii="Times New Roman" w:hAnsi="Times New Roman" w:cs="Times New Roman"/>
        </w:rPr>
        <w:t xml:space="preserve"> (vabatekst)</w:t>
      </w:r>
    </w:p>
    <w:p w14:paraId="6D1342A9" w14:textId="77777777" w:rsidR="00146A6F" w:rsidRPr="009F432C" w:rsidRDefault="00146A6F" w:rsidP="00146A6F">
      <w:pPr>
        <w:pStyle w:val="Textbody"/>
        <w:numPr>
          <w:ilvl w:val="0"/>
          <w:numId w:val="20"/>
        </w:numPr>
        <w:rPr>
          <w:rFonts w:ascii="Times New Roman" w:hAnsi="Times New Roman" w:cs="Times New Roman"/>
        </w:rPr>
      </w:pPr>
      <w:r>
        <w:rPr>
          <w:rFonts w:ascii="Times New Roman" w:hAnsi="Times New Roman" w:cs="Times New Roman"/>
        </w:rPr>
        <w:t>Mitu kg see oli?</w:t>
      </w:r>
    </w:p>
    <w:p w14:paraId="31A2A824" w14:textId="77777777" w:rsidR="005601CE" w:rsidRDefault="005601CE" w:rsidP="00C7439A">
      <w:pPr>
        <w:pStyle w:val="Textbody"/>
        <w:spacing w:after="0"/>
        <w:rPr>
          <w:rFonts w:ascii="Times New Roman" w:hAnsi="Times New Roman" w:cs="Times New Roman"/>
        </w:rPr>
      </w:pPr>
    </w:p>
    <w:p w14:paraId="41CA57E0" w14:textId="77777777" w:rsidR="00BC4D30" w:rsidRDefault="00BC4D30" w:rsidP="00C7439A">
      <w:pPr>
        <w:pStyle w:val="Textbody"/>
        <w:spacing w:after="0"/>
        <w:rPr>
          <w:rFonts w:ascii="Times New Roman" w:hAnsi="Times New Roman" w:cs="Times New Roman"/>
        </w:rPr>
      </w:pPr>
    </w:p>
    <w:p w14:paraId="69B1C696" w14:textId="77777777" w:rsidR="005601CE" w:rsidRPr="005601CE" w:rsidRDefault="005601CE" w:rsidP="005601CE">
      <w:pPr>
        <w:pStyle w:val="Textbody"/>
        <w:spacing w:after="0"/>
        <w:rPr>
          <w:rFonts w:ascii="Times New Roman" w:hAnsi="Times New Roman" w:cs="Times New Roman"/>
        </w:rPr>
      </w:pPr>
    </w:p>
    <w:p w14:paraId="7DF4CDFA" w14:textId="77777777" w:rsidR="007A22FD" w:rsidRDefault="00AE0C81" w:rsidP="008D3B1F">
      <w:pPr>
        <w:pStyle w:val="Heading2"/>
        <w:numPr>
          <w:ilvl w:val="1"/>
          <w:numId w:val="2"/>
        </w:numPr>
        <w:tabs>
          <w:tab w:val="left" w:pos="0"/>
        </w:tabs>
        <w:spacing w:line="276" w:lineRule="auto"/>
      </w:pPr>
      <w:r>
        <w:rPr>
          <w:rFonts w:eastAsia="Noto Sans CJK SC"/>
          <w:sz w:val="24"/>
          <w:szCs w:val="24"/>
        </w:rPr>
        <w:lastRenderedPageBreak/>
        <w:t>4.</w:t>
      </w:r>
      <w:r>
        <w:rPr>
          <w:sz w:val="24"/>
          <w:szCs w:val="24"/>
        </w:rPr>
        <w:t xml:space="preserve"> Esitatud dokumentide nimekiri</w:t>
      </w:r>
    </w:p>
    <w:p w14:paraId="338EE7A2" w14:textId="77777777" w:rsidR="007A22FD" w:rsidRDefault="00AE0C81" w:rsidP="008D3B1F">
      <w:pPr>
        <w:pStyle w:val="ListParagraph"/>
        <w:numPr>
          <w:ilvl w:val="0"/>
          <w:numId w:val="15"/>
        </w:numPr>
        <w:spacing w:line="276" w:lineRule="auto"/>
        <w:rPr>
          <w:rFonts w:ascii="Times New Roman" w:eastAsia="Noto Sans CJK SC" w:hAnsi="Times New Roman" w:cs="Times New Roman"/>
        </w:rPr>
      </w:pPr>
      <w:r>
        <w:rPr>
          <w:rFonts w:ascii="Times New Roman" w:eastAsia="Noto Sans CJK SC" w:hAnsi="Times New Roman" w:cs="Times New Roman"/>
        </w:rPr>
        <w:t>Kaaskiri</w:t>
      </w:r>
    </w:p>
    <w:p w14:paraId="19607680" w14:textId="77777777" w:rsidR="00C1796A" w:rsidRDefault="00B96446" w:rsidP="00C1796A">
      <w:pPr>
        <w:pStyle w:val="ListParagraph"/>
        <w:numPr>
          <w:ilvl w:val="0"/>
          <w:numId w:val="15"/>
        </w:numPr>
        <w:spacing w:line="276" w:lineRule="auto"/>
        <w:rPr>
          <w:rFonts w:ascii="Times New Roman" w:eastAsia="Noto Sans CJK SC" w:hAnsi="Times New Roman" w:cs="Times New Roman"/>
        </w:rPr>
      </w:pPr>
      <w:r>
        <w:rPr>
          <w:rFonts w:ascii="Times New Roman" w:eastAsia="Noto Sans CJK SC" w:hAnsi="Times New Roman" w:cs="Times New Roman"/>
        </w:rPr>
        <w:t>Põhitaotlus</w:t>
      </w:r>
      <w:r w:rsidRPr="00B96446">
        <w:rPr>
          <w:rFonts w:ascii="Times New Roman" w:eastAsia="Noto Sans CJK SC" w:hAnsi="Times New Roman" w:cs="Times New Roman"/>
        </w:rPr>
        <w:tab/>
      </w:r>
    </w:p>
    <w:p w14:paraId="156A451A" w14:textId="77777777" w:rsidR="000F27AB" w:rsidRPr="001A43C7" w:rsidRDefault="000F27AB" w:rsidP="001A43C7">
      <w:pPr>
        <w:spacing w:line="276" w:lineRule="auto"/>
        <w:rPr>
          <w:rFonts w:ascii="Times New Roman" w:eastAsia="Noto Sans CJK SC" w:hAnsi="Times New Roman" w:cs="Times New Roman"/>
        </w:rPr>
      </w:pPr>
    </w:p>
    <w:p w14:paraId="1D51EEE7" w14:textId="77777777" w:rsidR="007A22FD" w:rsidRPr="00AE0C81" w:rsidRDefault="00AE0C81" w:rsidP="008D3B1F">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Tel.: 737 5912</w:t>
      </w:r>
    </w:p>
    <w:p w14:paraId="6B46C478" w14:textId="77777777" w:rsidR="007A22FD" w:rsidRPr="00AE0C81" w:rsidRDefault="00AE0C81" w:rsidP="008D3B1F">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e-post: uku.vainik@ut.ee</w:t>
      </w:r>
    </w:p>
    <w:p w14:paraId="14EC2469" w14:textId="77777777" w:rsidR="007A22FD" w:rsidRPr="00AE0C81" w:rsidRDefault="00AE0C81" w:rsidP="008D3B1F">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töökoha aadress: Näituse 2-216</w:t>
      </w:r>
    </w:p>
    <w:p w14:paraId="423D8A84" w14:textId="77777777" w:rsidR="007A22FD" w:rsidRPr="00AE0C81" w:rsidRDefault="007A22FD" w:rsidP="008D3B1F">
      <w:pPr>
        <w:spacing w:line="276" w:lineRule="auto"/>
        <w:rPr>
          <w:rFonts w:ascii="Times New Roman" w:eastAsia="Calibri" w:hAnsi="Times New Roman"/>
          <w:color w:val="000000" w:themeColor="text1"/>
        </w:rPr>
      </w:pPr>
    </w:p>
    <w:p w14:paraId="4DF7B089" w14:textId="77777777" w:rsidR="007A22FD" w:rsidRPr="003D6FC6" w:rsidRDefault="00AE0C81" w:rsidP="008D3B1F">
      <w:pPr>
        <w:spacing w:line="276" w:lineRule="auto"/>
        <w:rPr>
          <w:rFonts w:ascii="Times New Roman" w:hAnsi="Times New Roman" w:cs="Times New Roman"/>
          <w:b/>
          <w:bCs/>
          <w:color w:val="000000" w:themeColor="text1"/>
        </w:rPr>
      </w:pPr>
      <w:r w:rsidRPr="003D6FC6">
        <w:rPr>
          <w:rFonts w:ascii="Times New Roman" w:hAnsi="Times New Roman" w:cs="Times New Roman"/>
          <w:b/>
          <w:bCs/>
          <w:color w:val="000000" w:themeColor="text1"/>
        </w:rPr>
        <w:t xml:space="preserve">5. </w:t>
      </w:r>
      <w:proofErr w:type="spellStart"/>
      <w:r w:rsidRPr="003D6FC6">
        <w:rPr>
          <w:rFonts w:ascii="Times New Roman" w:hAnsi="Times New Roman" w:cs="Times New Roman"/>
          <w:b/>
          <w:bCs/>
          <w:color w:val="000000" w:themeColor="text1"/>
        </w:rPr>
        <w:t>allkiri</w:t>
      </w:r>
      <w:proofErr w:type="spellEnd"/>
      <w:r w:rsidRPr="003D6FC6">
        <w:rPr>
          <w:rFonts w:ascii="Times New Roman" w:hAnsi="Times New Roman" w:cs="Times New Roman"/>
          <w:b/>
          <w:bCs/>
          <w:color w:val="000000" w:themeColor="text1"/>
        </w:rPr>
        <w:t>: /</w:t>
      </w:r>
      <w:proofErr w:type="spellStart"/>
      <w:r w:rsidRPr="003D6FC6">
        <w:rPr>
          <w:rFonts w:ascii="Times New Roman" w:hAnsi="Times New Roman" w:cs="Times New Roman"/>
          <w:b/>
          <w:bCs/>
          <w:color w:val="000000" w:themeColor="text1"/>
        </w:rPr>
        <w:t>allkirjastatud</w:t>
      </w:r>
      <w:proofErr w:type="spellEnd"/>
      <w:r w:rsidRPr="003D6FC6">
        <w:rPr>
          <w:rFonts w:ascii="Times New Roman" w:hAnsi="Times New Roman" w:cs="Times New Roman"/>
          <w:b/>
          <w:bCs/>
          <w:color w:val="000000" w:themeColor="text1"/>
        </w:rPr>
        <w:t xml:space="preserve"> </w:t>
      </w:r>
      <w:proofErr w:type="spellStart"/>
      <w:r w:rsidRPr="003D6FC6">
        <w:rPr>
          <w:rFonts w:ascii="Times New Roman" w:hAnsi="Times New Roman" w:cs="Times New Roman"/>
          <w:b/>
          <w:bCs/>
          <w:color w:val="000000" w:themeColor="text1"/>
        </w:rPr>
        <w:t>digitaalselt</w:t>
      </w:r>
      <w:proofErr w:type="spellEnd"/>
      <w:r w:rsidRPr="003D6FC6">
        <w:rPr>
          <w:rFonts w:ascii="Times New Roman" w:hAnsi="Times New Roman" w:cs="Times New Roman"/>
          <w:b/>
          <w:bCs/>
          <w:color w:val="000000" w:themeColor="text1"/>
        </w:rPr>
        <w:t>/</w:t>
      </w:r>
    </w:p>
    <w:sectPr w:rsidR="007A22FD" w:rsidRPr="003D6FC6">
      <w:footerReference w:type="default" r:id="rId10"/>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07DAB" w14:textId="77777777" w:rsidR="00B621A2" w:rsidRDefault="00B621A2" w:rsidP="003D6FC6">
      <w:r>
        <w:separator/>
      </w:r>
    </w:p>
  </w:endnote>
  <w:endnote w:type="continuationSeparator" w:id="0">
    <w:p w14:paraId="0718CF4F" w14:textId="77777777" w:rsidR="00B621A2" w:rsidRDefault="00B621A2" w:rsidP="003D6FC6">
      <w:r>
        <w:continuationSeparator/>
      </w:r>
    </w:p>
  </w:endnote>
  <w:endnote w:type="continuationNotice" w:id="1">
    <w:p w14:paraId="698B32C1" w14:textId="77777777" w:rsidR="00B621A2" w:rsidRDefault="00B621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Arial Unicode MS"/>
    <w:panose1 w:val="020B0604020202020204"/>
    <w:charset w:val="01"/>
    <w:family w:val="auto"/>
    <w:pitch w:val="variable"/>
  </w:font>
  <w:font w:name="Noto Sans CJK SC">
    <w:panose1 w:val="020B0604020202020204"/>
    <w:charset w:val="00"/>
    <w:family w:val="roman"/>
    <w:notTrueType/>
    <w:pitch w:val="default"/>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FreeSans">
    <w:altName w:val="Cambria"/>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7649445"/>
      <w:docPartObj>
        <w:docPartGallery w:val="Page Numbers (Bottom of Page)"/>
        <w:docPartUnique/>
      </w:docPartObj>
    </w:sdtPr>
    <w:sdtEndPr/>
    <w:sdtContent>
      <w:p w14:paraId="152C9785" w14:textId="0631FDD7" w:rsidR="003D6FC6" w:rsidRDefault="003D6FC6">
        <w:pPr>
          <w:pStyle w:val="Footer"/>
          <w:jc w:val="center"/>
        </w:pPr>
        <w:r>
          <w:fldChar w:fldCharType="begin"/>
        </w:r>
        <w:r>
          <w:instrText>PAGE   \* MERGEFORMAT</w:instrText>
        </w:r>
        <w:r>
          <w:fldChar w:fldCharType="separate"/>
        </w:r>
        <w:r>
          <w:rPr>
            <w:lang w:val="et-EE"/>
          </w:rPr>
          <w:t>2</w:t>
        </w:r>
        <w:r>
          <w:fldChar w:fldCharType="end"/>
        </w:r>
      </w:p>
    </w:sdtContent>
  </w:sdt>
  <w:p w14:paraId="397F9C2F" w14:textId="77777777" w:rsidR="003D6FC6" w:rsidRDefault="003D6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A3F6C" w14:textId="77777777" w:rsidR="00B621A2" w:rsidRDefault="00B621A2" w:rsidP="003D6FC6">
      <w:r>
        <w:separator/>
      </w:r>
    </w:p>
  </w:footnote>
  <w:footnote w:type="continuationSeparator" w:id="0">
    <w:p w14:paraId="220BF25D" w14:textId="77777777" w:rsidR="00B621A2" w:rsidRDefault="00B621A2" w:rsidP="003D6FC6">
      <w:r>
        <w:continuationSeparator/>
      </w:r>
    </w:p>
  </w:footnote>
  <w:footnote w:type="continuationNotice" w:id="1">
    <w:p w14:paraId="06179173" w14:textId="77777777" w:rsidR="00B621A2" w:rsidRDefault="00B621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22575"/>
    <w:multiLevelType w:val="multilevel"/>
    <w:tmpl w:val="41D2A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9120E0"/>
    <w:multiLevelType w:val="hybridMultilevel"/>
    <w:tmpl w:val="2EB654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D1392D"/>
    <w:multiLevelType w:val="hybridMultilevel"/>
    <w:tmpl w:val="67E884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4F337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D1071E"/>
    <w:multiLevelType w:val="multilevel"/>
    <w:tmpl w:val="D92615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0711871"/>
    <w:multiLevelType w:val="hybridMultilevel"/>
    <w:tmpl w:val="A014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624867"/>
    <w:multiLevelType w:val="multilevel"/>
    <w:tmpl w:val="BAF28D70"/>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7" w15:restartNumberingAfterBreak="0">
    <w:nsid w:val="3FBD6B3F"/>
    <w:multiLevelType w:val="multilevel"/>
    <w:tmpl w:val="4CEC8608"/>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FB24CE"/>
    <w:multiLevelType w:val="multilevel"/>
    <w:tmpl w:val="32D0D996"/>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9" w15:restartNumberingAfterBreak="0">
    <w:nsid w:val="4E0E321C"/>
    <w:multiLevelType w:val="multilevel"/>
    <w:tmpl w:val="488697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2042B87"/>
    <w:multiLevelType w:val="multilevel"/>
    <w:tmpl w:val="2E96A9E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720" w:hanging="360"/>
      </w:pPr>
      <w:rPr>
        <w:rFonts w:ascii="OpenSymbol" w:hAnsi="OpenSymbol" w:cs="OpenSymbol" w:hint="default"/>
      </w:rPr>
    </w:lvl>
    <w:lvl w:ilvl="2">
      <w:start w:val="1"/>
      <w:numFmt w:val="bullet"/>
      <w:lvlText w:val="▪"/>
      <w:lvlJc w:val="left"/>
      <w:pPr>
        <w:tabs>
          <w:tab w:val="num" w:pos="-360"/>
        </w:tabs>
        <w:ind w:left="1080" w:hanging="360"/>
      </w:pPr>
      <w:rPr>
        <w:rFonts w:ascii="OpenSymbol" w:hAnsi="OpenSymbol" w:cs="OpenSymbol" w:hint="default"/>
      </w:rPr>
    </w:lvl>
    <w:lvl w:ilvl="3">
      <w:start w:val="1"/>
      <w:numFmt w:val="bullet"/>
      <w:lvlText w:val=""/>
      <w:lvlJc w:val="left"/>
      <w:pPr>
        <w:tabs>
          <w:tab w:val="num" w:pos="-360"/>
        </w:tabs>
        <w:ind w:left="1440" w:hanging="360"/>
      </w:pPr>
      <w:rPr>
        <w:rFonts w:ascii="Symbol" w:hAnsi="Symbol" w:cs="Symbol" w:hint="default"/>
      </w:rPr>
    </w:lvl>
    <w:lvl w:ilvl="4">
      <w:start w:val="1"/>
      <w:numFmt w:val="bullet"/>
      <w:lvlText w:val="◦"/>
      <w:lvlJc w:val="left"/>
      <w:pPr>
        <w:tabs>
          <w:tab w:val="num" w:pos="-360"/>
        </w:tabs>
        <w:ind w:left="1800" w:hanging="360"/>
      </w:pPr>
      <w:rPr>
        <w:rFonts w:ascii="OpenSymbol" w:hAnsi="OpenSymbol" w:cs="OpenSymbol" w:hint="default"/>
      </w:rPr>
    </w:lvl>
    <w:lvl w:ilvl="5">
      <w:start w:val="1"/>
      <w:numFmt w:val="bullet"/>
      <w:lvlText w:val="▪"/>
      <w:lvlJc w:val="left"/>
      <w:pPr>
        <w:tabs>
          <w:tab w:val="num" w:pos="-360"/>
        </w:tabs>
        <w:ind w:left="2160" w:hanging="360"/>
      </w:pPr>
      <w:rPr>
        <w:rFonts w:ascii="OpenSymbol" w:hAnsi="OpenSymbol" w:cs="OpenSymbol" w:hint="default"/>
      </w:rPr>
    </w:lvl>
    <w:lvl w:ilvl="6">
      <w:start w:val="1"/>
      <w:numFmt w:val="bullet"/>
      <w:lvlText w:val=""/>
      <w:lvlJc w:val="left"/>
      <w:pPr>
        <w:tabs>
          <w:tab w:val="num" w:pos="-360"/>
        </w:tabs>
        <w:ind w:left="2520" w:hanging="360"/>
      </w:pPr>
      <w:rPr>
        <w:rFonts w:ascii="Symbol" w:hAnsi="Symbol" w:cs="Symbol" w:hint="default"/>
      </w:rPr>
    </w:lvl>
    <w:lvl w:ilvl="7">
      <w:start w:val="1"/>
      <w:numFmt w:val="bullet"/>
      <w:lvlText w:val="◦"/>
      <w:lvlJc w:val="left"/>
      <w:pPr>
        <w:tabs>
          <w:tab w:val="num" w:pos="-360"/>
        </w:tabs>
        <w:ind w:left="2880" w:hanging="360"/>
      </w:pPr>
      <w:rPr>
        <w:rFonts w:ascii="OpenSymbol" w:hAnsi="OpenSymbol" w:cs="OpenSymbol" w:hint="default"/>
      </w:rPr>
    </w:lvl>
    <w:lvl w:ilvl="8">
      <w:start w:val="1"/>
      <w:numFmt w:val="bullet"/>
      <w:lvlText w:val="▪"/>
      <w:lvlJc w:val="left"/>
      <w:pPr>
        <w:tabs>
          <w:tab w:val="num" w:pos="-360"/>
        </w:tabs>
        <w:ind w:left="3240" w:hanging="360"/>
      </w:pPr>
      <w:rPr>
        <w:rFonts w:ascii="OpenSymbol" w:hAnsi="OpenSymbol" w:cs="OpenSymbol" w:hint="default"/>
      </w:rPr>
    </w:lvl>
  </w:abstractNum>
  <w:abstractNum w:abstractNumId="11" w15:restartNumberingAfterBreak="0">
    <w:nsid w:val="580A3DC7"/>
    <w:multiLevelType w:val="multilevel"/>
    <w:tmpl w:val="75F267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9727C0B"/>
    <w:multiLevelType w:val="hybridMultilevel"/>
    <w:tmpl w:val="1054B1F0"/>
    <w:lvl w:ilvl="0" w:tplc="D444E43A">
      <w:start w:val="3"/>
      <w:numFmt w:val="bullet"/>
      <w:lvlText w:val=""/>
      <w:lvlJc w:val="left"/>
      <w:pPr>
        <w:ind w:left="720" w:hanging="360"/>
      </w:pPr>
      <w:rPr>
        <w:rFonts w:ascii="Symbol" w:eastAsia="Noto Sans CJK SC"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0F3CE9"/>
    <w:multiLevelType w:val="hybridMultilevel"/>
    <w:tmpl w:val="1272E700"/>
    <w:lvl w:ilvl="0" w:tplc="FFFFFFFF">
      <w:start w:val="1"/>
      <w:numFmt w:val="lowerLetter"/>
      <w:lvlText w:val="%1)"/>
      <w:lvlJc w:val="left"/>
      <w:pPr>
        <w:ind w:left="1060" w:hanging="7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C9B3643"/>
    <w:multiLevelType w:val="multilevel"/>
    <w:tmpl w:val="D92615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FD73DD"/>
    <w:multiLevelType w:val="hybridMultilevel"/>
    <w:tmpl w:val="1272E700"/>
    <w:lvl w:ilvl="0" w:tplc="364C6D50">
      <w:start w:val="1"/>
      <w:numFmt w:val="lowerLetter"/>
      <w:lvlText w:val="%1)"/>
      <w:lvlJc w:val="left"/>
      <w:pPr>
        <w:ind w:left="1060" w:hanging="7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D426B4"/>
    <w:multiLevelType w:val="multilevel"/>
    <w:tmpl w:val="1F7645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886093E"/>
    <w:multiLevelType w:val="hybridMultilevel"/>
    <w:tmpl w:val="F6FCE6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0522628">
    <w:abstractNumId w:val="7"/>
  </w:num>
  <w:num w:numId="2" w16cid:durableId="1095176483">
    <w:abstractNumId w:val="9"/>
  </w:num>
  <w:num w:numId="3" w16cid:durableId="298922412">
    <w:abstractNumId w:val="10"/>
  </w:num>
  <w:num w:numId="4" w16cid:durableId="2060591920">
    <w:abstractNumId w:val="14"/>
  </w:num>
  <w:num w:numId="5" w16cid:durableId="549197264">
    <w:abstractNumId w:val="8"/>
  </w:num>
  <w:num w:numId="6" w16cid:durableId="1473399772">
    <w:abstractNumId w:val="6"/>
  </w:num>
  <w:num w:numId="7" w16cid:durableId="427699471">
    <w:abstractNumId w:val="0"/>
  </w:num>
  <w:num w:numId="8" w16cid:durableId="1077871602">
    <w:abstractNumId w:val="8"/>
    <w:lvlOverride w:ilvl="0">
      <w:startOverride w:val="1"/>
    </w:lvlOverride>
  </w:num>
  <w:num w:numId="9" w16cid:durableId="1164276961">
    <w:abstractNumId w:val="8"/>
  </w:num>
  <w:num w:numId="10" w16cid:durableId="2000692323">
    <w:abstractNumId w:val="11"/>
  </w:num>
  <w:num w:numId="11" w16cid:durableId="968629345">
    <w:abstractNumId w:val="16"/>
  </w:num>
  <w:num w:numId="12" w16cid:durableId="1241987823">
    <w:abstractNumId w:val="5"/>
  </w:num>
  <w:num w:numId="13" w16cid:durableId="706680901">
    <w:abstractNumId w:val="4"/>
  </w:num>
  <w:num w:numId="14" w16cid:durableId="164324666">
    <w:abstractNumId w:val="2"/>
  </w:num>
  <w:num w:numId="15" w16cid:durableId="1652977979">
    <w:abstractNumId w:val="3"/>
  </w:num>
  <w:num w:numId="16" w16cid:durableId="151799668">
    <w:abstractNumId w:val="17"/>
  </w:num>
  <w:num w:numId="17" w16cid:durableId="1023634054">
    <w:abstractNumId w:val="12"/>
  </w:num>
  <w:num w:numId="18" w16cid:durableId="360398899">
    <w:abstractNumId w:val="1"/>
  </w:num>
  <w:num w:numId="19" w16cid:durableId="1366901371">
    <w:abstractNumId w:val="15"/>
  </w:num>
  <w:num w:numId="20" w16cid:durableId="19766416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2FD"/>
    <w:rsid w:val="0000040D"/>
    <w:rsid w:val="0000312B"/>
    <w:rsid w:val="0000341B"/>
    <w:rsid w:val="000041DD"/>
    <w:rsid w:val="00011678"/>
    <w:rsid w:val="00013E12"/>
    <w:rsid w:val="00014351"/>
    <w:rsid w:val="000252B2"/>
    <w:rsid w:val="0004311C"/>
    <w:rsid w:val="00047658"/>
    <w:rsid w:val="000673A6"/>
    <w:rsid w:val="000712C2"/>
    <w:rsid w:val="000805DE"/>
    <w:rsid w:val="000807B0"/>
    <w:rsid w:val="000822FC"/>
    <w:rsid w:val="000905D2"/>
    <w:rsid w:val="00094264"/>
    <w:rsid w:val="000A63D8"/>
    <w:rsid w:val="000B30BB"/>
    <w:rsid w:val="000B6BD5"/>
    <w:rsid w:val="000B7AC6"/>
    <w:rsid w:val="000C2DE2"/>
    <w:rsid w:val="000C4609"/>
    <w:rsid w:val="000D01D8"/>
    <w:rsid w:val="000D1BC9"/>
    <w:rsid w:val="000D5138"/>
    <w:rsid w:val="000E1C98"/>
    <w:rsid w:val="000E65A0"/>
    <w:rsid w:val="000F27AB"/>
    <w:rsid w:val="000F6CB4"/>
    <w:rsid w:val="00103105"/>
    <w:rsid w:val="001063B5"/>
    <w:rsid w:val="001149DE"/>
    <w:rsid w:val="0011542D"/>
    <w:rsid w:val="00117C4A"/>
    <w:rsid w:val="00123191"/>
    <w:rsid w:val="00127A31"/>
    <w:rsid w:val="0013452C"/>
    <w:rsid w:val="00141016"/>
    <w:rsid w:val="00146A6F"/>
    <w:rsid w:val="00151328"/>
    <w:rsid w:val="00151FD2"/>
    <w:rsid w:val="001524D2"/>
    <w:rsid w:val="001543E9"/>
    <w:rsid w:val="00162E90"/>
    <w:rsid w:val="00172A20"/>
    <w:rsid w:val="00187A76"/>
    <w:rsid w:val="001A2484"/>
    <w:rsid w:val="001A26FC"/>
    <w:rsid w:val="001A43C7"/>
    <w:rsid w:val="001A76F1"/>
    <w:rsid w:val="001B74BC"/>
    <w:rsid w:val="001C027E"/>
    <w:rsid w:val="001C6161"/>
    <w:rsid w:val="001D3354"/>
    <w:rsid w:val="001D4533"/>
    <w:rsid w:val="001D508A"/>
    <w:rsid w:val="00200989"/>
    <w:rsid w:val="00201BCC"/>
    <w:rsid w:val="002208AC"/>
    <w:rsid w:val="00221358"/>
    <w:rsid w:val="00224B22"/>
    <w:rsid w:val="002337AF"/>
    <w:rsid w:val="00234C5D"/>
    <w:rsid w:val="00236E66"/>
    <w:rsid w:val="00243D00"/>
    <w:rsid w:val="002444C9"/>
    <w:rsid w:val="0025468E"/>
    <w:rsid w:val="0026025F"/>
    <w:rsid w:val="00261E51"/>
    <w:rsid w:val="00275A12"/>
    <w:rsid w:val="00281B56"/>
    <w:rsid w:val="00284E6E"/>
    <w:rsid w:val="002959DD"/>
    <w:rsid w:val="002960D0"/>
    <w:rsid w:val="00296980"/>
    <w:rsid w:val="002A7486"/>
    <w:rsid w:val="002A7766"/>
    <w:rsid w:val="002B0DEA"/>
    <w:rsid w:val="002B11F3"/>
    <w:rsid w:val="002B2B15"/>
    <w:rsid w:val="002B6919"/>
    <w:rsid w:val="002C13A7"/>
    <w:rsid w:val="002C28B9"/>
    <w:rsid w:val="002D4E66"/>
    <w:rsid w:val="002F1A9F"/>
    <w:rsid w:val="002F224A"/>
    <w:rsid w:val="003144F3"/>
    <w:rsid w:val="0033135C"/>
    <w:rsid w:val="0033321A"/>
    <w:rsid w:val="003355FD"/>
    <w:rsid w:val="00346486"/>
    <w:rsid w:val="003522C5"/>
    <w:rsid w:val="00365BE1"/>
    <w:rsid w:val="00366888"/>
    <w:rsid w:val="0037210F"/>
    <w:rsid w:val="00373386"/>
    <w:rsid w:val="00376B9F"/>
    <w:rsid w:val="00382BE4"/>
    <w:rsid w:val="00385EE0"/>
    <w:rsid w:val="003862CA"/>
    <w:rsid w:val="00390AF1"/>
    <w:rsid w:val="0039448A"/>
    <w:rsid w:val="00396222"/>
    <w:rsid w:val="0039678E"/>
    <w:rsid w:val="00396C88"/>
    <w:rsid w:val="0039710E"/>
    <w:rsid w:val="003A00BC"/>
    <w:rsid w:val="003A2FDE"/>
    <w:rsid w:val="003A4020"/>
    <w:rsid w:val="003A64A4"/>
    <w:rsid w:val="003A6AA5"/>
    <w:rsid w:val="003A6EBA"/>
    <w:rsid w:val="003B0CBA"/>
    <w:rsid w:val="003B5311"/>
    <w:rsid w:val="003C4678"/>
    <w:rsid w:val="003C747F"/>
    <w:rsid w:val="003C7813"/>
    <w:rsid w:val="003D2610"/>
    <w:rsid w:val="003D5469"/>
    <w:rsid w:val="003D6FC6"/>
    <w:rsid w:val="003E1C35"/>
    <w:rsid w:val="003F1B0F"/>
    <w:rsid w:val="003F1D0F"/>
    <w:rsid w:val="00401710"/>
    <w:rsid w:val="004109AA"/>
    <w:rsid w:val="0041396B"/>
    <w:rsid w:val="0042513C"/>
    <w:rsid w:val="0042731E"/>
    <w:rsid w:val="00437465"/>
    <w:rsid w:val="004406F0"/>
    <w:rsid w:val="00441CE5"/>
    <w:rsid w:val="0045583E"/>
    <w:rsid w:val="0045678E"/>
    <w:rsid w:val="00456F6A"/>
    <w:rsid w:val="0046111E"/>
    <w:rsid w:val="00463E72"/>
    <w:rsid w:val="00465762"/>
    <w:rsid w:val="00474B11"/>
    <w:rsid w:val="00487ED7"/>
    <w:rsid w:val="0049463B"/>
    <w:rsid w:val="00497187"/>
    <w:rsid w:val="004978B8"/>
    <w:rsid w:val="004A4811"/>
    <w:rsid w:val="004A5602"/>
    <w:rsid w:val="004B0083"/>
    <w:rsid w:val="004B1BFB"/>
    <w:rsid w:val="004C1D4D"/>
    <w:rsid w:val="004C3E61"/>
    <w:rsid w:val="004D1628"/>
    <w:rsid w:val="004D6E5E"/>
    <w:rsid w:val="00510636"/>
    <w:rsid w:val="00515A34"/>
    <w:rsid w:val="00521264"/>
    <w:rsid w:val="0052591C"/>
    <w:rsid w:val="00530C6D"/>
    <w:rsid w:val="0053710D"/>
    <w:rsid w:val="00542479"/>
    <w:rsid w:val="00554626"/>
    <w:rsid w:val="00557A54"/>
    <w:rsid w:val="005601CE"/>
    <w:rsid w:val="00560F13"/>
    <w:rsid w:val="005631D9"/>
    <w:rsid w:val="005648C7"/>
    <w:rsid w:val="0056568C"/>
    <w:rsid w:val="00567D99"/>
    <w:rsid w:val="00570396"/>
    <w:rsid w:val="00574A54"/>
    <w:rsid w:val="00586FC5"/>
    <w:rsid w:val="005878FE"/>
    <w:rsid w:val="005A029F"/>
    <w:rsid w:val="005B0EDB"/>
    <w:rsid w:val="005B1C16"/>
    <w:rsid w:val="005B70BA"/>
    <w:rsid w:val="005B77EB"/>
    <w:rsid w:val="005C619C"/>
    <w:rsid w:val="005C7FA1"/>
    <w:rsid w:val="005E37E1"/>
    <w:rsid w:val="005E7602"/>
    <w:rsid w:val="005F1645"/>
    <w:rsid w:val="00604B91"/>
    <w:rsid w:val="0061487A"/>
    <w:rsid w:val="00617654"/>
    <w:rsid w:val="0062608C"/>
    <w:rsid w:val="00635432"/>
    <w:rsid w:val="00637943"/>
    <w:rsid w:val="00641ABA"/>
    <w:rsid w:val="00651E32"/>
    <w:rsid w:val="006535A4"/>
    <w:rsid w:val="00653A6E"/>
    <w:rsid w:val="006572D6"/>
    <w:rsid w:val="0065763F"/>
    <w:rsid w:val="00657973"/>
    <w:rsid w:val="00664B03"/>
    <w:rsid w:val="0066741B"/>
    <w:rsid w:val="0067095D"/>
    <w:rsid w:val="00675EC3"/>
    <w:rsid w:val="00681F3D"/>
    <w:rsid w:val="006839B1"/>
    <w:rsid w:val="00692057"/>
    <w:rsid w:val="006945D9"/>
    <w:rsid w:val="006A4702"/>
    <w:rsid w:val="006B6359"/>
    <w:rsid w:val="006B7337"/>
    <w:rsid w:val="006C491E"/>
    <w:rsid w:val="006D018C"/>
    <w:rsid w:val="006E5399"/>
    <w:rsid w:val="006F6BA4"/>
    <w:rsid w:val="006F6D56"/>
    <w:rsid w:val="0070647F"/>
    <w:rsid w:val="007134F9"/>
    <w:rsid w:val="007178AB"/>
    <w:rsid w:val="00720C5A"/>
    <w:rsid w:val="0072357D"/>
    <w:rsid w:val="00724A19"/>
    <w:rsid w:val="00726BE2"/>
    <w:rsid w:val="00734E12"/>
    <w:rsid w:val="007417C6"/>
    <w:rsid w:val="00746ADF"/>
    <w:rsid w:val="0075063E"/>
    <w:rsid w:val="00757CF7"/>
    <w:rsid w:val="00760EB7"/>
    <w:rsid w:val="007676BD"/>
    <w:rsid w:val="00770303"/>
    <w:rsid w:val="00771236"/>
    <w:rsid w:val="007751DC"/>
    <w:rsid w:val="007808B7"/>
    <w:rsid w:val="007819B8"/>
    <w:rsid w:val="00793A15"/>
    <w:rsid w:val="007A22FD"/>
    <w:rsid w:val="007B0CC3"/>
    <w:rsid w:val="007B325A"/>
    <w:rsid w:val="007B3539"/>
    <w:rsid w:val="007B3E57"/>
    <w:rsid w:val="007C01F7"/>
    <w:rsid w:val="007D127F"/>
    <w:rsid w:val="007D6139"/>
    <w:rsid w:val="007D6DBB"/>
    <w:rsid w:val="007E57F4"/>
    <w:rsid w:val="007E678C"/>
    <w:rsid w:val="007F3301"/>
    <w:rsid w:val="007F37DF"/>
    <w:rsid w:val="00800C8E"/>
    <w:rsid w:val="00801612"/>
    <w:rsid w:val="00801B22"/>
    <w:rsid w:val="00804527"/>
    <w:rsid w:val="00804BA2"/>
    <w:rsid w:val="00816CBD"/>
    <w:rsid w:val="00821037"/>
    <w:rsid w:val="00824512"/>
    <w:rsid w:val="008303E4"/>
    <w:rsid w:val="008432DB"/>
    <w:rsid w:val="0084363C"/>
    <w:rsid w:val="008466C3"/>
    <w:rsid w:val="00851D2D"/>
    <w:rsid w:val="00864863"/>
    <w:rsid w:val="00874ED7"/>
    <w:rsid w:val="0087611A"/>
    <w:rsid w:val="0087774A"/>
    <w:rsid w:val="008824D4"/>
    <w:rsid w:val="0088490F"/>
    <w:rsid w:val="00885AD6"/>
    <w:rsid w:val="00886426"/>
    <w:rsid w:val="008874BD"/>
    <w:rsid w:val="00893551"/>
    <w:rsid w:val="008A141E"/>
    <w:rsid w:val="008A165F"/>
    <w:rsid w:val="008A372C"/>
    <w:rsid w:val="008A4AE4"/>
    <w:rsid w:val="008A53DA"/>
    <w:rsid w:val="008B1F1C"/>
    <w:rsid w:val="008B7F9C"/>
    <w:rsid w:val="008C52C7"/>
    <w:rsid w:val="008C75AE"/>
    <w:rsid w:val="008D3B1F"/>
    <w:rsid w:val="008D4D6C"/>
    <w:rsid w:val="008D591A"/>
    <w:rsid w:val="008D5ED3"/>
    <w:rsid w:val="008D6FB1"/>
    <w:rsid w:val="008D7DA9"/>
    <w:rsid w:val="008E0785"/>
    <w:rsid w:val="008F06F0"/>
    <w:rsid w:val="008F1348"/>
    <w:rsid w:val="008F2A42"/>
    <w:rsid w:val="008F383F"/>
    <w:rsid w:val="008F4470"/>
    <w:rsid w:val="008F6162"/>
    <w:rsid w:val="00900ECA"/>
    <w:rsid w:val="009110DF"/>
    <w:rsid w:val="00911518"/>
    <w:rsid w:val="00911ED9"/>
    <w:rsid w:val="00912018"/>
    <w:rsid w:val="009128F3"/>
    <w:rsid w:val="00917E5E"/>
    <w:rsid w:val="00920309"/>
    <w:rsid w:val="009263CF"/>
    <w:rsid w:val="0093079E"/>
    <w:rsid w:val="00930A3A"/>
    <w:rsid w:val="00937E5A"/>
    <w:rsid w:val="00952F8C"/>
    <w:rsid w:val="0095730A"/>
    <w:rsid w:val="00963BD0"/>
    <w:rsid w:val="00966ABB"/>
    <w:rsid w:val="009741CA"/>
    <w:rsid w:val="0098508C"/>
    <w:rsid w:val="0098587D"/>
    <w:rsid w:val="009876DD"/>
    <w:rsid w:val="0099557A"/>
    <w:rsid w:val="009A1964"/>
    <w:rsid w:val="009A1D50"/>
    <w:rsid w:val="009A609B"/>
    <w:rsid w:val="009A75A3"/>
    <w:rsid w:val="009A7A4B"/>
    <w:rsid w:val="009B174B"/>
    <w:rsid w:val="009B1E5C"/>
    <w:rsid w:val="009B70BE"/>
    <w:rsid w:val="009C64A4"/>
    <w:rsid w:val="009D1CFF"/>
    <w:rsid w:val="009D66D3"/>
    <w:rsid w:val="009E062A"/>
    <w:rsid w:val="009E2B02"/>
    <w:rsid w:val="009E304C"/>
    <w:rsid w:val="009F432C"/>
    <w:rsid w:val="00A11CE3"/>
    <w:rsid w:val="00A14610"/>
    <w:rsid w:val="00A228FD"/>
    <w:rsid w:val="00A31A66"/>
    <w:rsid w:val="00A338A3"/>
    <w:rsid w:val="00A43689"/>
    <w:rsid w:val="00A473C5"/>
    <w:rsid w:val="00A5142B"/>
    <w:rsid w:val="00A56596"/>
    <w:rsid w:val="00A603E5"/>
    <w:rsid w:val="00A660C8"/>
    <w:rsid w:val="00A91F21"/>
    <w:rsid w:val="00A93E9F"/>
    <w:rsid w:val="00AA74BB"/>
    <w:rsid w:val="00AB163A"/>
    <w:rsid w:val="00AC00E5"/>
    <w:rsid w:val="00AC20F2"/>
    <w:rsid w:val="00AC5293"/>
    <w:rsid w:val="00AE0C5B"/>
    <w:rsid w:val="00AE0C81"/>
    <w:rsid w:val="00AE5595"/>
    <w:rsid w:val="00AE75F6"/>
    <w:rsid w:val="00AF24D3"/>
    <w:rsid w:val="00AF57B3"/>
    <w:rsid w:val="00AF61C7"/>
    <w:rsid w:val="00AF6A6B"/>
    <w:rsid w:val="00B00C83"/>
    <w:rsid w:val="00B04FF3"/>
    <w:rsid w:val="00B100B5"/>
    <w:rsid w:val="00B12B21"/>
    <w:rsid w:val="00B168C5"/>
    <w:rsid w:val="00B2631D"/>
    <w:rsid w:val="00B270C3"/>
    <w:rsid w:val="00B30982"/>
    <w:rsid w:val="00B4140B"/>
    <w:rsid w:val="00B4167C"/>
    <w:rsid w:val="00B51B22"/>
    <w:rsid w:val="00B52939"/>
    <w:rsid w:val="00B55B45"/>
    <w:rsid w:val="00B621A2"/>
    <w:rsid w:val="00B7022E"/>
    <w:rsid w:val="00B72867"/>
    <w:rsid w:val="00B82EA7"/>
    <w:rsid w:val="00B8397D"/>
    <w:rsid w:val="00B9127F"/>
    <w:rsid w:val="00B93372"/>
    <w:rsid w:val="00B96446"/>
    <w:rsid w:val="00BC1BF7"/>
    <w:rsid w:val="00BC4D30"/>
    <w:rsid w:val="00BC5B29"/>
    <w:rsid w:val="00BD79CE"/>
    <w:rsid w:val="00BE45DF"/>
    <w:rsid w:val="00BE460C"/>
    <w:rsid w:val="00BE52FD"/>
    <w:rsid w:val="00BF324E"/>
    <w:rsid w:val="00C03EED"/>
    <w:rsid w:val="00C056DC"/>
    <w:rsid w:val="00C14554"/>
    <w:rsid w:val="00C14DF0"/>
    <w:rsid w:val="00C15619"/>
    <w:rsid w:val="00C1796A"/>
    <w:rsid w:val="00C2134B"/>
    <w:rsid w:val="00C2231B"/>
    <w:rsid w:val="00C24924"/>
    <w:rsid w:val="00C33980"/>
    <w:rsid w:val="00C41246"/>
    <w:rsid w:val="00C442C7"/>
    <w:rsid w:val="00C44EF1"/>
    <w:rsid w:val="00C4513E"/>
    <w:rsid w:val="00C618E6"/>
    <w:rsid w:val="00C62332"/>
    <w:rsid w:val="00C70311"/>
    <w:rsid w:val="00C7439A"/>
    <w:rsid w:val="00C76825"/>
    <w:rsid w:val="00C8131C"/>
    <w:rsid w:val="00C86A0F"/>
    <w:rsid w:val="00CA2BC0"/>
    <w:rsid w:val="00CB42C9"/>
    <w:rsid w:val="00CB46BE"/>
    <w:rsid w:val="00CD14C6"/>
    <w:rsid w:val="00CD25DD"/>
    <w:rsid w:val="00CD3540"/>
    <w:rsid w:val="00CD7757"/>
    <w:rsid w:val="00D02909"/>
    <w:rsid w:val="00D10BBF"/>
    <w:rsid w:val="00D11D62"/>
    <w:rsid w:val="00D14849"/>
    <w:rsid w:val="00D16E2D"/>
    <w:rsid w:val="00D2125F"/>
    <w:rsid w:val="00D27C1D"/>
    <w:rsid w:val="00D31632"/>
    <w:rsid w:val="00D344EA"/>
    <w:rsid w:val="00D36DF0"/>
    <w:rsid w:val="00D46B17"/>
    <w:rsid w:val="00D50111"/>
    <w:rsid w:val="00D51C85"/>
    <w:rsid w:val="00D527B2"/>
    <w:rsid w:val="00D60683"/>
    <w:rsid w:val="00D611B1"/>
    <w:rsid w:val="00D63051"/>
    <w:rsid w:val="00D65DF7"/>
    <w:rsid w:val="00D72D52"/>
    <w:rsid w:val="00D730AE"/>
    <w:rsid w:val="00D776F8"/>
    <w:rsid w:val="00D80675"/>
    <w:rsid w:val="00D8435C"/>
    <w:rsid w:val="00D84F26"/>
    <w:rsid w:val="00D95B8C"/>
    <w:rsid w:val="00DB0015"/>
    <w:rsid w:val="00DB67FD"/>
    <w:rsid w:val="00DC00A5"/>
    <w:rsid w:val="00DC00FD"/>
    <w:rsid w:val="00DC3D6C"/>
    <w:rsid w:val="00DC3FDB"/>
    <w:rsid w:val="00DC786B"/>
    <w:rsid w:val="00DD1300"/>
    <w:rsid w:val="00DD13ED"/>
    <w:rsid w:val="00DD1E9D"/>
    <w:rsid w:val="00DD5FDE"/>
    <w:rsid w:val="00DD6128"/>
    <w:rsid w:val="00DE024F"/>
    <w:rsid w:val="00DE0B8B"/>
    <w:rsid w:val="00DE473B"/>
    <w:rsid w:val="00DE4A88"/>
    <w:rsid w:val="00DE60E4"/>
    <w:rsid w:val="00DF096D"/>
    <w:rsid w:val="00DF676B"/>
    <w:rsid w:val="00E00C24"/>
    <w:rsid w:val="00E036B9"/>
    <w:rsid w:val="00E040C9"/>
    <w:rsid w:val="00E05719"/>
    <w:rsid w:val="00E145B4"/>
    <w:rsid w:val="00E20267"/>
    <w:rsid w:val="00E20594"/>
    <w:rsid w:val="00E20834"/>
    <w:rsid w:val="00E2206B"/>
    <w:rsid w:val="00E240AE"/>
    <w:rsid w:val="00E243CD"/>
    <w:rsid w:val="00E24907"/>
    <w:rsid w:val="00E30D48"/>
    <w:rsid w:val="00E55B76"/>
    <w:rsid w:val="00E60EB6"/>
    <w:rsid w:val="00E66E24"/>
    <w:rsid w:val="00E72B7A"/>
    <w:rsid w:val="00E81E76"/>
    <w:rsid w:val="00E866D1"/>
    <w:rsid w:val="00E910CD"/>
    <w:rsid w:val="00E95931"/>
    <w:rsid w:val="00E95A66"/>
    <w:rsid w:val="00E97AB5"/>
    <w:rsid w:val="00EA32F9"/>
    <w:rsid w:val="00EB413C"/>
    <w:rsid w:val="00EC436B"/>
    <w:rsid w:val="00EC6919"/>
    <w:rsid w:val="00ED17D3"/>
    <w:rsid w:val="00ED478C"/>
    <w:rsid w:val="00ED7028"/>
    <w:rsid w:val="00ED7517"/>
    <w:rsid w:val="00EE1326"/>
    <w:rsid w:val="00EE584E"/>
    <w:rsid w:val="00EF1674"/>
    <w:rsid w:val="00EF28FE"/>
    <w:rsid w:val="00EF34BE"/>
    <w:rsid w:val="00EF4B94"/>
    <w:rsid w:val="00F02F79"/>
    <w:rsid w:val="00F03AF0"/>
    <w:rsid w:val="00F1025C"/>
    <w:rsid w:val="00F1357C"/>
    <w:rsid w:val="00F22F88"/>
    <w:rsid w:val="00F23415"/>
    <w:rsid w:val="00F23804"/>
    <w:rsid w:val="00F242C5"/>
    <w:rsid w:val="00F25864"/>
    <w:rsid w:val="00F25C62"/>
    <w:rsid w:val="00F26363"/>
    <w:rsid w:val="00F30984"/>
    <w:rsid w:val="00F44392"/>
    <w:rsid w:val="00F447B8"/>
    <w:rsid w:val="00F45AC7"/>
    <w:rsid w:val="00F46203"/>
    <w:rsid w:val="00F4642D"/>
    <w:rsid w:val="00F55517"/>
    <w:rsid w:val="00F61918"/>
    <w:rsid w:val="00F658F1"/>
    <w:rsid w:val="00F67CEB"/>
    <w:rsid w:val="00F71A10"/>
    <w:rsid w:val="00F74871"/>
    <w:rsid w:val="00F76BB4"/>
    <w:rsid w:val="00FA1D2F"/>
    <w:rsid w:val="00FA7F72"/>
    <w:rsid w:val="00FB1298"/>
    <w:rsid w:val="00FB477A"/>
    <w:rsid w:val="00FC0EFC"/>
    <w:rsid w:val="00FC2551"/>
    <w:rsid w:val="00FC5327"/>
    <w:rsid w:val="00FC662E"/>
    <w:rsid w:val="00FD3290"/>
    <w:rsid w:val="00FD534A"/>
    <w:rsid w:val="00FE2CFA"/>
    <w:rsid w:val="00FE4EBF"/>
    <w:rsid w:val="00FF376B"/>
    <w:rsid w:val="02CC9514"/>
    <w:rsid w:val="02CDC039"/>
    <w:rsid w:val="02CF343A"/>
    <w:rsid w:val="0325F04F"/>
    <w:rsid w:val="053DD61E"/>
    <w:rsid w:val="060F288C"/>
    <w:rsid w:val="07031211"/>
    <w:rsid w:val="11A44F21"/>
    <w:rsid w:val="143F73C3"/>
    <w:rsid w:val="15E701F4"/>
    <w:rsid w:val="19F39969"/>
    <w:rsid w:val="1CC0C48A"/>
    <w:rsid w:val="1E87C30F"/>
    <w:rsid w:val="1EB21BEE"/>
    <w:rsid w:val="22EF6EFA"/>
    <w:rsid w:val="290E6A91"/>
    <w:rsid w:val="2D8E7C45"/>
    <w:rsid w:val="3091C0A6"/>
    <w:rsid w:val="31307800"/>
    <w:rsid w:val="32800CFD"/>
    <w:rsid w:val="3A946A14"/>
    <w:rsid w:val="3ABB2F41"/>
    <w:rsid w:val="3D59AFD6"/>
    <w:rsid w:val="3DDC4F10"/>
    <w:rsid w:val="4415258D"/>
    <w:rsid w:val="443227EB"/>
    <w:rsid w:val="46A68B26"/>
    <w:rsid w:val="48690D9C"/>
    <w:rsid w:val="4E81A403"/>
    <w:rsid w:val="514664CA"/>
    <w:rsid w:val="5547F125"/>
    <w:rsid w:val="5C3C31B1"/>
    <w:rsid w:val="689498D1"/>
    <w:rsid w:val="6B3914FE"/>
    <w:rsid w:val="6FFE71A6"/>
    <w:rsid w:val="73AACFE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2F85"/>
  <w15:docId w15:val="{35953554-A2D1-4D6E-A523-0D578C88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textAlignment w:val="baseline"/>
    </w:pPr>
    <w:rPr>
      <w:color w:val="000000"/>
    </w:rPr>
  </w:style>
  <w:style w:type="paragraph" w:styleId="Heading2">
    <w:name w:val="heading 2"/>
    <w:basedOn w:val="Normal"/>
    <w:uiPriority w:val="9"/>
    <w:unhideWhenUsed/>
    <w:qFormat/>
    <w:pPr>
      <w:keepNext/>
      <w:numPr>
        <w:ilvl w:val="1"/>
        <w:numId w:val="1"/>
      </w:numPr>
      <w:spacing w:after="144"/>
      <w:outlineLvl w:val="1"/>
    </w:pPr>
    <w:rPr>
      <w:rFonts w:ascii="Times New Roman" w:eastAsia="Times New Roman" w:hAnsi="Times New Roman" w:cs="Times New Roman"/>
      <w:b/>
      <w:bCs/>
      <w:sz w:val="28"/>
      <w:szCs w:val="28"/>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styleId="FollowedHyperlink">
    <w:name w:val="FollowedHyperlink"/>
    <w:basedOn w:val="DefaultParagraphFont"/>
    <w:rPr>
      <w:color w:val="954F72"/>
      <w:u w:val="single"/>
    </w:rPr>
  </w:style>
  <w:style w:type="character" w:customStyle="1" w:styleId="WWCharLFO3LVL1">
    <w:name w:val="WW_CharLFO3LVL1"/>
    <w:qFormat/>
    <w:rPr>
      <w:rFonts w:ascii="OpenSymbol" w:hAnsi="OpenSymbol"/>
    </w:rPr>
  </w:style>
  <w:style w:type="character" w:customStyle="1" w:styleId="WWCharLFO3LVL2">
    <w:name w:val="WW_CharLFO3LVL2"/>
    <w:qFormat/>
    <w:rPr>
      <w:rFonts w:ascii="OpenSymbol" w:eastAsia="OpenSymbol" w:hAnsi="OpenSymbol" w:cs="OpenSymbol"/>
    </w:rPr>
  </w:style>
  <w:style w:type="character" w:customStyle="1" w:styleId="WWCharLFO3LVL3">
    <w:name w:val="WW_CharLFO3LVL3"/>
    <w:qFormat/>
    <w:rPr>
      <w:rFonts w:ascii="OpenSymbol" w:eastAsia="OpenSymbol" w:hAnsi="OpenSymbol" w:cs="OpenSymbol"/>
    </w:rPr>
  </w:style>
  <w:style w:type="character" w:customStyle="1" w:styleId="WWCharLFO3LVL4">
    <w:name w:val="WW_CharLFO3LVL4"/>
    <w:qFormat/>
    <w:rPr>
      <w:rFonts w:ascii="OpenSymbol" w:eastAsia="OpenSymbol" w:hAnsi="OpenSymbol" w:cs="OpenSymbol"/>
    </w:rPr>
  </w:style>
  <w:style w:type="character" w:customStyle="1" w:styleId="WWCharLFO3LVL5">
    <w:name w:val="WW_CharLFO3LVL5"/>
    <w:qFormat/>
    <w:rPr>
      <w:rFonts w:ascii="OpenSymbol" w:eastAsia="OpenSymbol" w:hAnsi="OpenSymbol" w:cs="OpenSymbol"/>
    </w:rPr>
  </w:style>
  <w:style w:type="character" w:customStyle="1" w:styleId="WWCharLFO3LVL6">
    <w:name w:val="WW_CharLFO3LVL6"/>
    <w:qFormat/>
    <w:rPr>
      <w:rFonts w:ascii="OpenSymbol" w:eastAsia="OpenSymbol" w:hAnsi="OpenSymbol" w:cs="OpenSymbol"/>
    </w:rPr>
  </w:style>
  <w:style w:type="character" w:customStyle="1" w:styleId="WWCharLFO3LVL7">
    <w:name w:val="WW_CharLFO3LVL7"/>
    <w:qFormat/>
    <w:rPr>
      <w:rFonts w:ascii="OpenSymbol" w:eastAsia="OpenSymbol" w:hAnsi="OpenSymbol" w:cs="OpenSymbol"/>
    </w:rPr>
  </w:style>
  <w:style w:type="character" w:customStyle="1" w:styleId="WWCharLFO3LVL8">
    <w:name w:val="WW_CharLFO3LVL8"/>
    <w:qFormat/>
    <w:rPr>
      <w:rFonts w:ascii="OpenSymbol" w:eastAsia="OpenSymbol" w:hAnsi="OpenSymbol" w:cs="OpenSymbol"/>
    </w:rPr>
  </w:style>
  <w:style w:type="character" w:customStyle="1" w:styleId="WWCharLFO3LVL9">
    <w:name w:val="WW_CharLFO3LVL9"/>
    <w:qFormat/>
    <w:rPr>
      <w:rFonts w:ascii="OpenSymbol" w:eastAsia="OpenSymbol" w:hAnsi="OpenSymbol" w:cs="OpenSymbol"/>
    </w:rPr>
  </w:style>
  <w:style w:type="character" w:customStyle="1" w:styleId="WWCharLFO4LVL1">
    <w:name w:val="WW_CharLFO4LVL1"/>
    <w:qFormat/>
    <w:rPr>
      <w:rFonts w:ascii="OpenSymbol" w:hAnsi="OpenSymbol"/>
    </w:rPr>
  </w:style>
  <w:style w:type="character" w:customStyle="1" w:styleId="WWCharLFO4LVL2">
    <w:name w:val="WW_CharLFO4LVL2"/>
    <w:qFormat/>
    <w:rPr>
      <w:rFonts w:ascii="Courier New" w:hAnsi="Courier New"/>
    </w:rPr>
  </w:style>
  <w:style w:type="character" w:customStyle="1" w:styleId="WWCharLFO4LVL3">
    <w:name w:val="WW_CharLFO4LVL3"/>
    <w:qFormat/>
    <w:rPr>
      <w:rFonts w:ascii="Wingdings" w:hAnsi="Wingdings"/>
    </w:rPr>
  </w:style>
  <w:style w:type="character" w:customStyle="1" w:styleId="WWCharLFO4LVL4">
    <w:name w:val="WW_CharLFO4LVL4"/>
    <w:qFormat/>
    <w:rPr>
      <w:rFonts w:ascii="Symbol" w:hAnsi="Symbol"/>
    </w:rPr>
  </w:style>
  <w:style w:type="character" w:customStyle="1" w:styleId="WWCharLFO4LVL5">
    <w:name w:val="WW_CharLFO4LVL5"/>
    <w:qFormat/>
    <w:rPr>
      <w:rFonts w:ascii="Courier New" w:hAnsi="Courier New"/>
    </w:rPr>
  </w:style>
  <w:style w:type="character" w:customStyle="1" w:styleId="WWCharLFO4LVL6">
    <w:name w:val="WW_CharLFO4LVL6"/>
    <w:qFormat/>
    <w:rPr>
      <w:rFonts w:ascii="Wingdings" w:hAnsi="Wingdings"/>
    </w:rPr>
  </w:style>
  <w:style w:type="character" w:customStyle="1" w:styleId="WWCharLFO4LVL7">
    <w:name w:val="WW_CharLFO4LVL7"/>
    <w:qFormat/>
    <w:rPr>
      <w:rFonts w:ascii="Symbol" w:hAnsi="Symbol"/>
    </w:rPr>
  </w:style>
  <w:style w:type="character" w:customStyle="1" w:styleId="WWCharLFO4LVL8">
    <w:name w:val="WW_CharLFO4LVL8"/>
    <w:qFormat/>
    <w:rPr>
      <w:rFonts w:ascii="Courier New" w:hAnsi="Courier New"/>
    </w:rPr>
  </w:style>
  <w:style w:type="character" w:customStyle="1" w:styleId="WWCharLFO4LVL9">
    <w:name w:val="WW_CharLFO4LVL9"/>
    <w:qFormat/>
    <w:rPr>
      <w:rFonts w:ascii="Wingdings" w:hAnsi="Wingdings"/>
    </w:rPr>
  </w:style>
  <w:style w:type="character" w:styleId="LineNumber">
    <w:name w:val="line numbe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LO-Normal">
    <w:name w:val="LO-Normal"/>
    <w:qFormat/>
    <w:pPr>
      <w:overflowPunct w:val="0"/>
      <w:textAlignment w:val="baseline"/>
    </w:pPr>
    <w:rPr>
      <w:color w:val="000000"/>
    </w:rPr>
  </w:style>
  <w:style w:type="paragraph" w:customStyle="1" w:styleId="TimesNewRoman">
    <w:name w:val="Times New Roman"/>
    <w:basedOn w:val="Normal"/>
    <w:qFormat/>
    <w:rPr>
      <w:rFonts w:eastAsia="Noto Sans CJK SC"/>
      <w:lang w:val="et-EE"/>
    </w:rPr>
  </w:style>
  <w:style w:type="paragraph" w:customStyle="1" w:styleId="Textbody">
    <w:name w:val="Text body"/>
    <w:basedOn w:val="Normal"/>
    <w:qFormat/>
    <w:pPr>
      <w:spacing w:after="144" w:line="276" w:lineRule="auto"/>
    </w:pPr>
    <w:rPr>
      <w:rFonts w:eastAsia="Noto Sans CJK SC"/>
      <w:lang w:val="et-EE"/>
    </w:rPr>
  </w:style>
  <w:style w:type="paragraph" w:styleId="NoSpacing">
    <w:name w:val="No Spacing"/>
    <w:qFormat/>
    <w:pPr>
      <w:overflowPunct w:val="0"/>
      <w:textAlignment w:val="baseline"/>
    </w:pPr>
    <w:rPr>
      <w:color w:val="000000"/>
      <w:sz w:val="22"/>
      <w:szCs w:val="22"/>
      <w:lang w:eastAsia="et-EE"/>
    </w:rPr>
  </w:style>
  <w:style w:type="paragraph" w:styleId="ListParagraph">
    <w:name w:val="List Paragraph"/>
    <w:basedOn w:val="Normal"/>
    <w:uiPriority w:val="34"/>
    <w:qFormat/>
    <w:pPr>
      <w:ind w:left="720"/>
    </w:pPr>
    <w:rPr>
      <w:rFonts w:eastAsia="Calibri"/>
      <w:lang w:val="et-EE" w:eastAsia="et-EE"/>
    </w:rPr>
  </w:style>
  <w:style w:type="paragraph" w:styleId="PlainText">
    <w:name w:val="Plain Text"/>
    <w:basedOn w:val="Normal"/>
    <w:qFormat/>
    <w:rPr>
      <w:rFonts w:ascii="Consolas" w:hAnsi="Consolas" w:cs="FreeSans"/>
      <w:sz w:val="21"/>
      <w:szCs w:val="21"/>
      <w:lang w:val="et-EE" w:eastAsia="et-EE"/>
    </w:rPr>
  </w:style>
  <w:style w:type="character" w:styleId="CommentReference">
    <w:name w:val="annotation reference"/>
    <w:basedOn w:val="DefaultParagraphFont"/>
    <w:uiPriority w:val="99"/>
    <w:semiHidden/>
    <w:unhideWhenUsed/>
    <w:rsid w:val="00BC5B29"/>
    <w:rPr>
      <w:sz w:val="16"/>
      <w:szCs w:val="16"/>
    </w:rPr>
  </w:style>
  <w:style w:type="paragraph" w:styleId="CommentText">
    <w:name w:val="annotation text"/>
    <w:basedOn w:val="Normal"/>
    <w:link w:val="CommentTextChar"/>
    <w:uiPriority w:val="99"/>
    <w:semiHidden/>
    <w:unhideWhenUsed/>
    <w:rsid w:val="00BC5B29"/>
    <w:rPr>
      <w:rFonts w:cs="Mangal"/>
      <w:sz w:val="20"/>
      <w:szCs w:val="18"/>
    </w:rPr>
  </w:style>
  <w:style w:type="character" w:customStyle="1" w:styleId="CommentTextChar">
    <w:name w:val="Comment Text Char"/>
    <w:basedOn w:val="DefaultParagraphFont"/>
    <w:link w:val="CommentText"/>
    <w:uiPriority w:val="99"/>
    <w:semiHidden/>
    <w:rsid w:val="00BC5B29"/>
    <w:rPr>
      <w:rFonts w:cs="Mangal"/>
      <w:color w:val="000000"/>
      <w:sz w:val="20"/>
      <w:szCs w:val="18"/>
    </w:rPr>
  </w:style>
  <w:style w:type="paragraph" w:styleId="CommentSubject">
    <w:name w:val="annotation subject"/>
    <w:basedOn w:val="CommentText"/>
    <w:next w:val="CommentText"/>
    <w:link w:val="CommentSubjectChar"/>
    <w:uiPriority w:val="99"/>
    <w:semiHidden/>
    <w:unhideWhenUsed/>
    <w:rsid w:val="00BC5B29"/>
    <w:rPr>
      <w:b/>
      <w:bCs/>
    </w:rPr>
  </w:style>
  <w:style w:type="character" w:customStyle="1" w:styleId="CommentSubjectChar">
    <w:name w:val="Comment Subject Char"/>
    <w:basedOn w:val="CommentTextChar"/>
    <w:link w:val="CommentSubject"/>
    <w:uiPriority w:val="99"/>
    <w:semiHidden/>
    <w:rsid w:val="00BC5B29"/>
    <w:rPr>
      <w:rFonts w:cs="Mangal"/>
      <w:b/>
      <w:bCs/>
      <w:color w:val="000000"/>
      <w:sz w:val="20"/>
      <w:szCs w:val="18"/>
    </w:rPr>
  </w:style>
  <w:style w:type="paragraph" w:styleId="BalloonText">
    <w:name w:val="Balloon Text"/>
    <w:basedOn w:val="Normal"/>
    <w:link w:val="BalloonTextChar"/>
    <w:uiPriority w:val="99"/>
    <w:semiHidden/>
    <w:unhideWhenUsed/>
    <w:rsid w:val="00BC5B29"/>
    <w:rPr>
      <w:rFonts w:ascii="Segoe UI" w:hAnsi="Segoe UI" w:cs="Mangal"/>
      <w:sz w:val="18"/>
      <w:szCs w:val="16"/>
    </w:rPr>
  </w:style>
  <w:style w:type="character" w:customStyle="1" w:styleId="BalloonTextChar">
    <w:name w:val="Balloon Text Char"/>
    <w:basedOn w:val="DefaultParagraphFont"/>
    <w:link w:val="BalloonText"/>
    <w:uiPriority w:val="99"/>
    <w:semiHidden/>
    <w:rsid w:val="00BC5B29"/>
    <w:rPr>
      <w:rFonts w:ascii="Segoe UI" w:hAnsi="Segoe UI" w:cs="Mangal"/>
      <w:color w:val="000000"/>
      <w:sz w:val="18"/>
      <w:szCs w:val="16"/>
    </w:rPr>
  </w:style>
  <w:style w:type="paragraph" w:styleId="Revision">
    <w:name w:val="Revision"/>
    <w:hidden/>
    <w:uiPriority w:val="99"/>
    <w:semiHidden/>
    <w:rsid w:val="00C4513E"/>
    <w:pPr>
      <w:suppressAutoHyphens w:val="0"/>
    </w:pPr>
    <w:rPr>
      <w:rFonts w:cs="Mangal"/>
      <w:color w:val="000000"/>
      <w:szCs w:val="21"/>
    </w:rPr>
  </w:style>
  <w:style w:type="paragraph" w:styleId="Header">
    <w:name w:val="header"/>
    <w:basedOn w:val="Normal"/>
    <w:link w:val="HeaderChar"/>
    <w:uiPriority w:val="99"/>
    <w:unhideWhenUsed/>
    <w:rsid w:val="003D6FC6"/>
    <w:pPr>
      <w:tabs>
        <w:tab w:val="center" w:pos="4536"/>
        <w:tab w:val="right" w:pos="9072"/>
      </w:tabs>
    </w:pPr>
    <w:rPr>
      <w:rFonts w:cs="Mangal"/>
      <w:szCs w:val="21"/>
    </w:rPr>
  </w:style>
  <w:style w:type="character" w:customStyle="1" w:styleId="HeaderChar">
    <w:name w:val="Header Char"/>
    <w:basedOn w:val="DefaultParagraphFont"/>
    <w:link w:val="Header"/>
    <w:uiPriority w:val="99"/>
    <w:rsid w:val="003D6FC6"/>
    <w:rPr>
      <w:rFonts w:cs="Mangal"/>
      <w:color w:val="000000"/>
      <w:szCs w:val="21"/>
    </w:rPr>
  </w:style>
  <w:style w:type="paragraph" w:styleId="Footer">
    <w:name w:val="footer"/>
    <w:basedOn w:val="Normal"/>
    <w:link w:val="FooterChar"/>
    <w:uiPriority w:val="99"/>
    <w:unhideWhenUsed/>
    <w:rsid w:val="003D6FC6"/>
    <w:pPr>
      <w:tabs>
        <w:tab w:val="center" w:pos="4536"/>
        <w:tab w:val="right" w:pos="9072"/>
      </w:tabs>
    </w:pPr>
    <w:rPr>
      <w:rFonts w:cs="Mangal"/>
      <w:szCs w:val="21"/>
    </w:rPr>
  </w:style>
  <w:style w:type="character" w:customStyle="1" w:styleId="FooterChar">
    <w:name w:val="Footer Char"/>
    <w:basedOn w:val="DefaultParagraphFont"/>
    <w:link w:val="Footer"/>
    <w:uiPriority w:val="99"/>
    <w:rsid w:val="003D6FC6"/>
    <w:rPr>
      <w:rFonts w:cs="Mangal"/>
      <w:color w:val="000000"/>
      <w:szCs w:val="21"/>
    </w:rPr>
  </w:style>
  <w:style w:type="character" w:styleId="Mention">
    <w:name w:val="Mention"/>
    <w:basedOn w:val="DefaultParagraphFont"/>
    <w:uiPriority w:val="99"/>
    <w:unhideWhenUsed/>
    <w:rsid w:val="00E0571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728740">
      <w:bodyDiv w:val="1"/>
      <w:marLeft w:val="0"/>
      <w:marRight w:val="0"/>
      <w:marTop w:val="0"/>
      <w:marBottom w:val="0"/>
      <w:divBdr>
        <w:top w:val="none" w:sz="0" w:space="0" w:color="auto"/>
        <w:left w:val="none" w:sz="0" w:space="0" w:color="auto"/>
        <w:bottom w:val="none" w:sz="0" w:space="0" w:color="auto"/>
        <w:right w:val="none" w:sz="0" w:space="0" w:color="auto"/>
      </w:divBdr>
    </w:div>
    <w:div w:id="1897666061">
      <w:bodyDiv w:val="1"/>
      <w:marLeft w:val="0"/>
      <w:marRight w:val="0"/>
      <w:marTop w:val="0"/>
      <w:marBottom w:val="0"/>
      <w:divBdr>
        <w:top w:val="none" w:sz="0" w:space="0" w:color="auto"/>
        <w:left w:val="none" w:sz="0" w:space="0" w:color="auto"/>
        <w:bottom w:val="none" w:sz="0" w:space="0" w:color="auto"/>
        <w:right w:val="none" w:sz="0" w:space="0" w:color="auto"/>
      </w:divBdr>
    </w:div>
    <w:div w:id="1919830281">
      <w:bodyDiv w:val="1"/>
      <w:marLeft w:val="0"/>
      <w:marRight w:val="0"/>
      <w:marTop w:val="0"/>
      <w:marBottom w:val="0"/>
      <w:divBdr>
        <w:top w:val="none" w:sz="0" w:space="0" w:color="auto"/>
        <w:left w:val="none" w:sz="0" w:space="0" w:color="auto"/>
        <w:bottom w:val="none" w:sz="0" w:space="0" w:color="auto"/>
        <w:right w:val="none" w:sz="0" w:space="0" w:color="auto"/>
      </w:divBdr>
      <w:divsChild>
        <w:div w:id="19175939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BB92FD974CBC4CBBAA2C8F16E50DB9" ma:contentTypeVersion="38" ma:contentTypeDescription="Loo uus dokument" ma:contentTypeScope="" ma:versionID="f1d0570b0f7cee100029df257708d004">
  <xsd:schema xmlns:xsd="http://www.w3.org/2001/XMLSchema" xmlns:xs="http://www.w3.org/2001/XMLSchema" xmlns:p="http://schemas.microsoft.com/office/2006/metadata/properties" xmlns:ns2="990fbf10-9f8e-4818-bb0f-f73c3259edb2" xmlns:ns3="b77a7694-7e55-4546-839c-8ecea80c4f8b" targetNamespace="http://schemas.microsoft.com/office/2006/metadata/properties" ma:root="true" ma:fieldsID="bf7fd5821657f92741551d4df21997fc" ns2:_="" ns3:_="">
    <xsd:import namespace="990fbf10-9f8e-4818-bb0f-f73c3259edb2"/>
    <xsd:import namespace="b77a7694-7e55-4546-839c-8ecea80c4f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fbf10-9f8e-4818-bb0f-f73c3259e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Leaders" ma:index="2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Leaders" ma:index="33" nillable="true" ma:displayName="Invited Leaders" ma:internalName="Invited_Leaders">
      <xsd:simpleType>
        <xsd:restriction base="dms:Note">
          <xsd:maxLength value="255"/>
        </xsd:restriction>
      </xsd:simpleType>
    </xsd:element>
    <xsd:element name="Invited_Members" ma:index="34" nillable="true" ma:displayName="Invited Members" ma:internalName="Invited_Member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Leaders_Only_SectionGroup" ma:index="36" nillable="true" ma:displayName="Has Leaders Only SectionGroup" ma:internalName="Has_Leaders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Teams_Channel_Section_Location" ma:index="39" nillable="true" ma:displayName="Teams Channel Section Location" ma:internalName="Teams_Channel_Section_Location">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Pildisildid" ma:readOnly="false" ma:fieldId="{5cf76f15-5ced-4ddc-b409-7134ff3c332f}" ma:taxonomyMulti="true" ma:sspId="c7e1068c-fbba-49b8-a159-82714d831ec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7a7694-7e55-4546-839c-8ecea80c4f8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43" nillable="true" ma:displayName="Taxonomy Catch All Column" ma:hidden="true" ma:list="{d5727d62-effa-4362-8d54-39534959b227}" ma:internalName="TaxCatchAll" ma:showField="CatchAllData" ma:web="b77a7694-7e55-4546-839c-8ecea80c4f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990fbf10-9f8e-4818-bb0f-f73c3259edb2" xsi:nil="true"/>
    <AppVersion xmlns="990fbf10-9f8e-4818-bb0f-f73c3259edb2" xsi:nil="true"/>
    <FolderType xmlns="990fbf10-9f8e-4818-bb0f-f73c3259edb2" xsi:nil="true"/>
    <Templates xmlns="990fbf10-9f8e-4818-bb0f-f73c3259edb2" xsi:nil="true"/>
    <Self_Registration_Enabled xmlns="990fbf10-9f8e-4818-bb0f-f73c3259edb2" xsi:nil="true"/>
    <Teams_Channel_Section_Location xmlns="990fbf10-9f8e-4818-bb0f-f73c3259edb2" xsi:nil="true"/>
    <LMS_Mappings xmlns="990fbf10-9f8e-4818-bb0f-f73c3259edb2" xsi:nil="true"/>
    <Leaders xmlns="990fbf10-9f8e-4818-bb0f-f73c3259edb2">
      <UserInfo>
        <DisplayName/>
        <AccountId xsi:nil="true"/>
        <AccountType/>
      </UserInfo>
    </Leaders>
    <Math_Settings xmlns="990fbf10-9f8e-4818-bb0f-f73c3259edb2" xsi:nil="true"/>
    <Invited_Members xmlns="990fbf10-9f8e-4818-bb0f-f73c3259edb2" xsi:nil="true"/>
    <Invited_Leaders xmlns="990fbf10-9f8e-4818-bb0f-f73c3259edb2" xsi:nil="true"/>
    <IsNotebookLocked xmlns="990fbf10-9f8e-4818-bb0f-f73c3259edb2" xsi:nil="true"/>
    <Distribution_Groups xmlns="990fbf10-9f8e-4818-bb0f-f73c3259edb2" xsi:nil="true"/>
    <Members xmlns="990fbf10-9f8e-4818-bb0f-f73c3259edb2">
      <UserInfo>
        <DisplayName/>
        <AccountId xsi:nil="true"/>
        <AccountType/>
      </UserInfo>
    </Members>
    <Member_Groups xmlns="990fbf10-9f8e-4818-bb0f-f73c3259edb2">
      <UserInfo>
        <DisplayName/>
        <AccountId xsi:nil="true"/>
        <AccountType/>
      </UserInfo>
    </Member_Groups>
    <TeamsChannelId xmlns="990fbf10-9f8e-4818-bb0f-f73c3259edb2" xsi:nil="true"/>
    <CultureName xmlns="990fbf10-9f8e-4818-bb0f-f73c3259edb2" xsi:nil="true"/>
    <Owner xmlns="990fbf10-9f8e-4818-bb0f-f73c3259edb2">
      <UserInfo>
        <DisplayName/>
        <AccountId xsi:nil="true"/>
        <AccountType/>
      </UserInfo>
    </Owner>
    <Has_Leaders_Only_SectionGroup xmlns="990fbf10-9f8e-4818-bb0f-f73c3259edb2" xsi:nil="true"/>
    <DefaultSectionNames xmlns="990fbf10-9f8e-4818-bb0f-f73c3259edb2" xsi:nil="true"/>
    <Is_Collaboration_Space_Locked xmlns="990fbf10-9f8e-4818-bb0f-f73c3259edb2" xsi:nil="true"/>
    <lcf76f155ced4ddcb4097134ff3c332f xmlns="990fbf10-9f8e-4818-bb0f-f73c3259edb2">
      <Terms xmlns="http://schemas.microsoft.com/office/infopath/2007/PartnerControls"/>
    </lcf76f155ced4ddcb4097134ff3c332f>
    <TaxCatchAll xmlns="b77a7694-7e55-4546-839c-8ecea80c4f8b" xsi:nil="true"/>
  </documentManagement>
</p:properties>
</file>

<file path=customXml/itemProps1.xml><?xml version="1.0" encoding="utf-8"?>
<ds:datastoreItem xmlns:ds="http://schemas.openxmlformats.org/officeDocument/2006/customXml" ds:itemID="{0DD33C15-B871-4DCA-9613-84A5FEBF9052}"/>
</file>

<file path=customXml/itemProps2.xml><?xml version="1.0" encoding="utf-8"?>
<ds:datastoreItem xmlns:ds="http://schemas.openxmlformats.org/officeDocument/2006/customXml" ds:itemID="{52B3CEE1-303E-4CC0-B0C8-ECEB6D25D28B}">
  <ds:schemaRefs>
    <ds:schemaRef ds:uri="http://schemas.microsoft.com/sharepoint/v3/contenttype/forms"/>
  </ds:schemaRefs>
</ds:datastoreItem>
</file>

<file path=customXml/itemProps3.xml><?xml version="1.0" encoding="utf-8"?>
<ds:datastoreItem xmlns:ds="http://schemas.openxmlformats.org/officeDocument/2006/customXml" ds:itemID="{89A74DAF-972B-4598-A977-21503B180F91}">
  <ds:schemaRefs>
    <ds:schemaRef ds:uri="http://schemas.microsoft.com/office/2006/metadata/properties"/>
    <ds:schemaRef ds:uri="http://schemas.microsoft.com/office/infopath/2007/PartnerControls"/>
    <ds:schemaRef ds:uri="990fbf10-9f8e-4818-bb0f-f73c3259edb2"/>
    <ds:schemaRef ds:uri="b77a7694-7e55-4546-839c-8ecea80c4f8b"/>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Links>
    <vt:vector size="6" baseType="variant">
      <vt:variant>
        <vt:i4>2228248</vt:i4>
      </vt:variant>
      <vt:variant>
        <vt:i4>0</vt:i4>
      </vt:variant>
      <vt:variant>
        <vt:i4>0</vt:i4>
      </vt:variant>
      <vt:variant>
        <vt:i4>5</vt:i4>
      </vt:variant>
      <vt:variant>
        <vt:lpwstr>https://tartuulikool.sharepoint.com/:w:/r/sites/PT2021/Shared Documents/General/psygv/eetika/t%C3%A4iendus_2024_11_m%C3%B5ttet%C3%B6%C3%B6/EBIN/Lisa 1 N%C3%B5usoleku lehed.docx?d=w16b544600171416daec180cabf9d0261&amp;csf=1&amp;web=1&amp;e=I05FiO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Uku Vainik</dc:creator>
  <cp:keywords/>
  <dc:description/>
  <cp:lastModifiedBy>Uku Vainik</cp:lastModifiedBy>
  <cp:revision>331</cp:revision>
  <dcterms:created xsi:type="dcterms:W3CDTF">2024-03-20T05:22:00Z</dcterms:created>
  <dcterms:modified xsi:type="dcterms:W3CDTF">2025-08-19T11:55:00Z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0x01010059BB92FD974CBC4CBBAA2C8F16E50DB9</vt:lpwstr>
  </property>
  <property fmtid="{D5CDD505-2E9C-101B-9397-08002B2CF9AE}" pid="3" name="MediaServiceImageTags">
    <vt:lpwstr/>
  </property>
</Properties>
</file>