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D64B1" w14:textId="77777777" w:rsidR="00280318" w:rsidRPr="00280318" w:rsidRDefault="00280318" w:rsidP="000645C6">
      <w:pPr>
        <w:pStyle w:val="Pealkiri"/>
        <w:spacing w:after="240"/>
        <w:jc w:val="both"/>
      </w:pPr>
      <w:r w:rsidRPr="00280318">
        <w:t>Ohutusalane põhjendus</w:t>
      </w:r>
    </w:p>
    <w:p w14:paraId="741CB868" w14:textId="77777777" w:rsidR="00B311B9" w:rsidRDefault="00B263F6" w:rsidP="000645C6">
      <w:pPr>
        <w:spacing w:after="0"/>
        <w:jc w:val="both"/>
      </w:pPr>
      <w:r>
        <w:rPr>
          <w:i/>
        </w:rPr>
        <w:t>B</w:t>
      </w:r>
      <w:r w:rsidR="00280318" w:rsidRPr="00280318">
        <w:rPr>
          <w:i/>
        </w:rPr>
        <w:t xml:space="preserve">lanketile </w:t>
      </w:r>
      <w:r w:rsidR="00E8714A">
        <w:rPr>
          <w:i/>
        </w:rPr>
        <w:t>on võimalik vajadusel</w:t>
      </w:r>
      <w:r w:rsidR="00280318" w:rsidRPr="00280318">
        <w:rPr>
          <w:i/>
        </w:rPr>
        <w:t xml:space="preserve"> kirjutada </w:t>
      </w:r>
      <w:r w:rsidR="000160C3">
        <w:rPr>
          <w:i/>
        </w:rPr>
        <w:t xml:space="preserve">põhjendus </w:t>
      </w:r>
      <w:r w:rsidR="00280318" w:rsidRPr="00280318">
        <w:rPr>
          <w:i/>
        </w:rPr>
        <w:t>ohutushindamise kohta, kui projekti, funktsionaalse</w:t>
      </w:r>
      <w:r w:rsidR="002F3603">
        <w:rPr>
          <w:i/>
        </w:rPr>
        <w:t xml:space="preserve"> süsteemi</w:t>
      </w:r>
      <w:r w:rsidR="00280318" w:rsidRPr="00280318">
        <w:rPr>
          <w:i/>
        </w:rPr>
        <w:t xml:space="preserve"> muudatuse korral</w:t>
      </w:r>
      <w:r w:rsidR="000160C3">
        <w:rPr>
          <w:i/>
        </w:rPr>
        <w:t xml:space="preserve"> ei ole täidetud riskianalüüsi/</w:t>
      </w:r>
      <w:r w:rsidR="00E8714A">
        <w:rPr>
          <w:i/>
        </w:rPr>
        <w:t>ohutusanalüüsi blanketti või f</w:t>
      </w:r>
      <w:r w:rsidR="00280318" w:rsidRPr="00280318">
        <w:rPr>
          <w:i/>
        </w:rPr>
        <w:t xml:space="preserve">unktsionaalse </w:t>
      </w:r>
      <w:r w:rsidR="00B45420">
        <w:rPr>
          <w:i/>
        </w:rPr>
        <w:t xml:space="preserve">süsteemi </w:t>
      </w:r>
      <w:r w:rsidR="00280318" w:rsidRPr="00280318">
        <w:rPr>
          <w:i/>
        </w:rPr>
        <w:t>muudat</w:t>
      </w:r>
      <w:r w:rsidR="008C53B8">
        <w:rPr>
          <w:i/>
        </w:rPr>
        <w:t>use blanketi ohutus</w:t>
      </w:r>
      <w:r w:rsidR="005525EB">
        <w:rPr>
          <w:i/>
        </w:rPr>
        <w:t>hindamise</w:t>
      </w:r>
      <w:r w:rsidR="008C53B8">
        <w:rPr>
          <w:i/>
        </w:rPr>
        <w:t xml:space="preserve"> punkt</w:t>
      </w:r>
      <w:r w:rsidR="00E8714A">
        <w:rPr>
          <w:i/>
        </w:rPr>
        <w:t>i</w:t>
      </w:r>
      <w:r w:rsidR="00B45DD9">
        <w:rPr>
          <w:i/>
        </w:rPr>
        <w:t>.</w:t>
      </w:r>
    </w:p>
    <w:p w14:paraId="0CDB7362" w14:textId="77777777" w:rsidR="00B311B9" w:rsidRDefault="00B311B9" w:rsidP="000645C6">
      <w:pPr>
        <w:spacing w:after="0"/>
        <w:jc w:val="both"/>
      </w:pPr>
    </w:p>
    <w:p w14:paraId="59E624FB" w14:textId="73CA3984" w:rsidR="00C22C42" w:rsidRDefault="00C22C42" w:rsidP="000645C6">
      <w:pPr>
        <w:spacing w:after="0"/>
        <w:jc w:val="both"/>
        <w:rPr>
          <w:sz w:val="22"/>
        </w:rPr>
      </w:pPr>
      <w:r w:rsidRPr="002F3603">
        <w:rPr>
          <w:sz w:val="22"/>
        </w:rPr>
        <w:t>Muudatuse/projekti nimetus, mille kohta ohutusalast põhjendust kirjutatakse:</w:t>
      </w:r>
    </w:p>
    <w:p w14:paraId="300D748A" w14:textId="55224C66" w:rsidR="00BD636E" w:rsidRPr="002F3603" w:rsidRDefault="0011709C" w:rsidP="000645C6">
      <w:pPr>
        <w:spacing w:after="0"/>
        <w:jc w:val="both"/>
        <w:rPr>
          <w:sz w:val="22"/>
        </w:rPr>
      </w:pPr>
      <w:r>
        <w:rPr>
          <w:sz w:val="22"/>
        </w:rPr>
        <w:t xml:space="preserve">LJO </w:t>
      </w:r>
      <w:r w:rsidR="00B40B37">
        <w:rPr>
          <w:sz w:val="22"/>
        </w:rPr>
        <w:t>lennujuhtide pädevustunnid</w:t>
      </w:r>
    </w:p>
    <w:p w14:paraId="6D259BBB" w14:textId="77777777" w:rsidR="00C22C42" w:rsidRPr="002F3603" w:rsidRDefault="00C22C42" w:rsidP="000645C6">
      <w:pPr>
        <w:spacing w:before="240" w:after="0"/>
        <w:jc w:val="both"/>
        <w:rPr>
          <w:sz w:val="22"/>
        </w:rPr>
      </w:pPr>
      <w:r w:rsidRPr="002F3603">
        <w:rPr>
          <w:sz w:val="22"/>
        </w:rPr>
        <w:t>______________</w:t>
      </w:r>
    </w:p>
    <w:p w14:paraId="56D43A03" w14:textId="2425AA24" w:rsidR="00FF471F" w:rsidRDefault="009C1F9F" w:rsidP="000645C6">
      <w:pPr>
        <w:spacing w:before="240" w:after="0"/>
        <w:jc w:val="both"/>
        <w:rPr>
          <w:sz w:val="22"/>
        </w:rPr>
      </w:pPr>
      <w:r>
        <w:rPr>
          <w:sz w:val="22"/>
        </w:rPr>
        <w:t>P</w:t>
      </w:r>
      <w:r w:rsidR="00FF471F" w:rsidRPr="002F3603">
        <w:rPr>
          <w:sz w:val="22"/>
        </w:rPr>
        <w:t>õhjendus:</w:t>
      </w:r>
    </w:p>
    <w:p w14:paraId="3527A74A" w14:textId="6D40B2F0" w:rsidR="008A1EA5" w:rsidRDefault="008A1EA5" w:rsidP="000645C6">
      <w:pPr>
        <w:jc w:val="both"/>
      </w:pPr>
      <w:r>
        <w:t xml:space="preserve">Seoses 2023 aasta EASA auditi leiu ja selle kõrvaldamisega on LJO-s vaja hakata lennujuhtide kompetentsuse hindamisel kasutama miinimum töötundide arvestamisel reaalselt tööpositsioonil viibitud aega nn. „pulditunnid“ (hetkel kasutatakse töögraafikusse planeeritud töövahetuste tunde). </w:t>
      </w:r>
      <w:r w:rsidR="00D63356">
        <w:t>Muudatust planeerime rakendada alates 01.04.2024</w:t>
      </w:r>
    </w:p>
    <w:p w14:paraId="4D499055" w14:textId="5212B948" w:rsidR="008A1EA5" w:rsidRDefault="008A1EA5" w:rsidP="000645C6">
      <w:pPr>
        <w:jc w:val="both"/>
      </w:pPr>
      <w:r>
        <w:t xml:space="preserve">Hetkeolukord vastavalt </w:t>
      </w:r>
      <w:r w:rsidR="006E0A2B">
        <w:t xml:space="preserve">4J2P23 </w:t>
      </w:r>
      <w:r>
        <w:t>LJO Pädevuskava`le</w:t>
      </w:r>
      <w:r w:rsidR="000645C6">
        <w:t xml:space="preserve"> </w:t>
      </w:r>
      <w:r>
        <w:t>on järgmine:</w:t>
      </w:r>
    </w:p>
    <w:p w14:paraId="1A32ED8A" w14:textId="77777777" w:rsidR="008A1EA5" w:rsidRDefault="008A1EA5" w:rsidP="000645C6">
      <w:pPr>
        <w:jc w:val="both"/>
        <w:rPr>
          <w:i/>
          <w:iCs/>
        </w:rPr>
      </w:pPr>
      <w:r>
        <w:rPr>
          <w:i/>
          <w:iCs/>
        </w:rPr>
        <w:t>Minimaalsed nõutavad töötunnid</w:t>
      </w:r>
    </w:p>
    <w:p w14:paraId="2ECF86C0" w14:textId="77777777" w:rsidR="008A1EA5" w:rsidRDefault="008A1EA5" w:rsidP="000645C6">
      <w:pPr>
        <w:jc w:val="both"/>
        <w:rPr>
          <w:i/>
          <w:iCs/>
        </w:rPr>
      </w:pPr>
      <w:r>
        <w:rPr>
          <w:i/>
          <w:iCs/>
        </w:rPr>
        <w:t>Üksuse oskusmärgete säilitamiseks nõutavate töötundide arvestus toimub jooksvalt, võttes</w:t>
      </w:r>
    </w:p>
    <w:p w14:paraId="6A712F64" w14:textId="77777777" w:rsidR="008A1EA5" w:rsidRDefault="008A1EA5" w:rsidP="000645C6">
      <w:pPr>
        <w:jc w:val="both"/>
        <w:rPr>
          <w:i/>
          <w:iCs/>
        </w:rPr>
      </w:pPr>
      <w:r>
        <w:rPr>
          <w:i/>
          <w:iCs/>
        </w:rPr>
        <w:t>arvesse viimased kolm (3) kalendrikuud. Minimaalsed nõutavad töötunnid üksuse oskusmärke</w:t>
      </w:r>
    </w:p>
    <w:p w14:paraId="1333FFA6" w14:textId="77777777" w:rsidR="008A1EA5" w:rsidRDefault="008A1EA5" w:rsidP="000645C6">
      <w:pPr>
        <w:jc w:val="both"/>
        <w:rPr>
          <w:i/>
          <w:iCs/>
        </w:rPr>
      </w:pPr>
      <w:r>
        <w:rPr>
          <w:i/>
          <w:iCs/>
        </w:rPr>
        <w:t>säilitamiseks kolmekuulise perioodi jooksul on järgmised:</w:t>
      </w:r>
    </w:p>
    <w:p w14:paraId="4CE3417F" w14:textId="77777777" w:rsidR="008A1EA5" w:rsidRDefault="008A1EA5" w:rsidP="000645C6">
      <w:pPr>
        <w:ind w:firstLine="708"/>
        <w:jc w:val="both"/>
        <w:rPr>
          <w:i/>
          <w:iCs/>
        </w:rPr>
      </w:pPr>
      <w:r>
        <w:rPr>
          <w:i/>
          <w:iCs/>
        </w:rPr>
        <w:t>a) EETN ADi/TWR ja EETN ADI/GMS oskusmärgete korral 28 h</w:t>
      </w:r>
    </w:p>
    <w:p w14:paraId="455475D6" w14:textId="77777777" w:rsidR="008A1EA5" w:rsidRDefault="008A1EA5" w:rsidP="000645C6">
      <w:pPr>
        <w:ind w:firstLine="708"/>
        <w:jc w:val="both"/>
        <w:rPr>
          <w:i/>
          <w:iCs/>
        </w:rPr>
      </w:pPr>
      <w:r>
        <w:rPr>
          <w:i/>
          <w:iCs/>
        </w:rPr>
        <w:t>b) EETN APS/TCL oskusmärke korral 35 h</w:t>
      </w:r>
    </w:p>
    <w:p w14:paraId="54395E45" w14:textId="77777777" w:rsidR="008A1EA5" w:rsidRDefault="008A1EA5" w:rsidP="000645C6">
      <w:pPr>
        <w:ind w:firstLine="708"/>
        <w:jc w:val="both"/>
        <w:rPr>
          <w:i/>
          <w:iCs/>
        </w:rPr>
      </w:pPr>
      <w:r>
        <w:rPr>
          <w:i/>
          <w:iCs/>
        </w:rPr>
        <w:t>c) EETT ACS oskusmärke korral 35 h</w:t>
      </w:r>
    </w:p>
    <w:p w14:paraId="37E25A81" w14:textId="77777777" w:rsidR="008A1EA5" w:rsidRDefault="008A1EA5" w:rsidP="000645C6">
      <w:pPr>
        <w:jc w:val="both"/>
      </w:pPr>
      <w:r>
        <w:t>Alates 01.04.2024 on vaja sisse viia muudatus mille järgi arvutame viimase 90 kalendripäeva jooksul töötatud reaalseid töötunde ning ettepanek oleks järgmine:</w:t>
      </w:r>
    </w:p>
    <w:p w14:paraId="01B6CDC0" w14:textId="77777777" w:rsidR="008A1EA5" w:rsidRDefault="008A1EA5" w:rsidP="000645C6">
      <w:pPr>
        <w:ind w:firstLine="708"/>
        <w:jc w:val="both"/>
      </w:pPr>
      <w:r>
        <w:t>a) EETN ADi/TWR ja EETN ADI/GMS oskusmärgete korral 30 h</w:t>
      </w:r>
    </w:p>
    <w:p w14:paraId="5CFFEBC8" w14:textId="77777777" w:rsidR="008A1EA5" w:rsidRDefault="008A1EA5" w:rsidP="000645C6">
      <w:pPr>
        <w:ind w:firstLine="708"/>
        <w:jc w:val="both"/>
      </w:pPr>
      <w:r>
        <w:t>b) EETN APS/TCL oskusmärke korral 30 h</w:t>
      </w:r>
    </w:p>
    <w:p w14:paraId="610537DD" w14:textId="095858AC" w:rsidR="008A1EA5" w:rsidRDefault="008A1EA5" w:rsidP="000645C6">
      <w:pPr>
        <w:ind w:firstLine="708"/>
        <w:jc w:val="both"/>
      </w:pPr>
      <w:r>
        <w:t xml:space="preserve">c) kombineeritud EETN ADi/TWR, ADI/GMS ja EETN APS/TCL oskusmärgete korral kombineeritud tööaeg 50 h </w:t>
      </w:r>
      <w:r w:rsidR="006E0A2B">
        <w:t>(minimaalselt ühe pädevuse ulatuses 50% ehk 25h)</w:t>
      </w:r>
    </w:p>
    <w:p w14:paraId="203D12D2" w14:textId="77777777" w:rsidR="008A1EA5" w:rsidRDefault="008A1EA5" w:rsidP="000645C6">
      <w:pPr>
        <w:ind w:firstLine="708"/>
        <w:jc w:val="both"/>
      </w:pPr>
      <w:r>
        <w:t>d) EETT ACS oskusmärke korral 30 h</w:t>
      </w:r>
    </w:p>
    <w:p w14:paraId="1F63F9A7" w14:textId="77777777" w:rsidR="00D63356" w:rsidRDefault="00D63356" w:rsidP="000645C6">
      <w:pPr>
        <w:jc w:val="both"/>
      </w:pPr>
      <w:r>
        <w:t>Hetkel valitseb olukord kus pädevusnõude täitmisel lähevad arvesse kõik töögraafikusse planeeritud tunnid töötab lennujuht reaalselt tööpositsioonil umbes 30-40% planeeritud ajast.</w:t>
      </w:r>
    </w:p>
    <w:p w14:paraId="2A17BF64" w14:textId="087E8D9A" w:rsidR="00D63356" w:rsidRDefault="00D63356" w:rsidP="000645C6">
      <w:pPr>
        <w:jc w:val="both"/>
      </w:pPr>
      <w:r>
        <w:t xml:space="preserve">Ehk siis näiteks kui vana süsteemi kohaselt peaks EETN ADI/TWR ja EETN ADI/GMS oskusmärke hoidmiseks piisaks </w:t>
      </w:r>
      <w:r w:rsidR="00B40B37">
        <w:t>kahest öö vahetusest (a 11h) ja ühest päevastes vahetusest (a 7h)</w:t>
      </w:r>
    </w:p>
    <w:p w14:paraId="7A1292D6" w14:textId="596D403A" w:rsidR="008A1EA5" w:rsidRDefault="00D63356" w:rsidP="000645C6">
      <w:pPr>
        <w:spacing w:before="240" w:after="0"/>
        <w:jc w:val="both"/>
      </w:pPr>
      <w:r>
        <w:lastRenderedPageBreak/>
        <w:t>Kui hakkame pädevusnõude miinimumtunde arvestama reaalselt tööpositsioonis töötatud aja baasil siis võrrelduna hetkel kehtiva süsteemiga, minimaalne nõutav tööaeg tegelikkuses hoopis suureneb.</w:t>
      </w:r>
    </w:p>
    <w:p w14:paraId="265E7C6B" w14:textId="56048DBC" w:rsidR="00B40B37" w:rsidRDefault="00B40B37" w:rsidP="000645C6">
      <w:pPr>
        <w:spacing w:before="240" w:after="0"/>
        <w:jc w:val="both"/>
        <w:rPr>
          <w:rFonts w:ascii="Calibri" w:eastAsia="Times New Roman" w:hAnsi="Calibri" w:cs="Calibri"/>
          <w:sz w:val="22"/>
          <w:lang w:eastAsia="et-EE"/>
        </w:rPr>
      </w:pPr>
      <w:r>
        <w:t xml:space="preserve">Ehk siis uue rakendatava süsteemi kohaselt peaks lennujuht olema reaalselt tööl </w:t>
      </w:r>
      <w:r w:rsidR="006E0A2B">
        <w:t xml:space="preserve">10 </w:t>
      </w:r>
      <w:r>
        <w:t>vahetust</w:t>
      </w:r>
      <w:r w:rsidR="006E0A2B">
        <w:t>. Ehk siis reaalselt suureneb pädevuse säilimiseks vajalike vahetuste hulk.</w:t>
      </w:r>
    </w:p>
    <w:p w14:paraId="02E48F67" w14:textId="52E0D08F" w:rsidR="00553E5F" w:rsidRDefault="00553E5F" w:rsidP="000645C6">
      <w:pPr>
        <w:spacing w:before="240" w:after="0"/>
        <w:jc w:val="both"/>
        <w:rPr>
          <w:rFonts w:ascii="Calibri" w:eastAsia="Times New Roman" w:hAnsi="Calibri" w:cs="Calibri"/>
          <w:sz w:val="22"/>
          <w:lang w:eastAsia="et-EE"/>
        </w:rPr>
      </w:pPr>
      <w:r>
        <w:rPr>
          <w:rFonts w:ascii="Calibri" w:eastAsia="Times New Roman" w:hAnsi="Calibri" w:cs="Calibri"/>
          <w:sz w:val="22"/>
          <w:lang w:eastAsia="et-EE"/>
        </w:rPr>
        <w:t>Eelnevast tulenevalt ning muudatuse meeskonnaga teema üle arutledes leidis muudatuse meeskond</w:t>
      </w:r>
      <w:r w:rsidR="003F691B">
        <w:rPr>
          <w:rFonts w:ascii="Calibri" w:eastAsia="Times New Roman" w:hAnsi="Calibri" w:cs="Calibri"/>
          <w:sz w:val="22"/>
          <w:lang w:eastAsia="et-EE"/>
        </w:rPr>
        <w:t>, mis koosnes LJO ja OKO spetsialistidest, et muudatusel ei ole ohutusealast negatiivset mõju</w:t>
      </w:r>
      <w:r w:rsidR="00952551">
        <w:rPr>
          <w:rFonts w:ascii="Calibri" w:eastAsia="Times New Roman" w:hAnsi="Calibri" w:cs="Calibri"/>
          <w:sz w:val="22"/>
          <w:lang w:eastAsia="et-EE"/>
        </w:rPr>
        <w:t xml:space="preserve">. </w:t>
      </w:r>
    </w:p>
    <w:p w14:paraId="5C175458" w14:textId="50FDD4F3" w:rsidR="00B40B37" w:rsidRDefault="00B40B37" w:rsidP="000645C6">
      <w:pPr>
        <w:spacing w:before="240" w:after="0"/>
        <w:jc w:val="both"/>
        <w:rPr>
          <w:rFonts w:ascii="Calibri" w:eastAsia="Times New Roman" w:hAnsi="Calibri" w:cs="Calibri"/>
          <w:sz w:val="22"/>
          <w:lang w:eastAsia="et-EE"/>
        </w:rPr>
      </w:pPr>
      <w:r>
        <w:rPr>
          <w:rFonts w:ascii="Calibri" w:eastAsia="Times New Roman" w:hAnsi="Calibri" w:cs="Calibri"/>
          <w:sz w:val="22"/>
          <w:lang w:eastAsia="et-EE"/>
        </w:rPr>
        <w:t>Muudatuse monitoorimise kriteeriumiks on:</w:t>
      </w:r>
      <w:r w:rsidR="0098511B">
        <w:rPr>
          <w:rFonts w:ascii="Calibri" w:eastAsia="Times New Roman" w:hAnsi="Calibri" w:cs="Calibri"/>
          <w:sz w:val="22"/>
          <w:lang w:eastAsia="et-EE"/>
        </w:rPr>
        <w:t xml:space="preserve"> Puuduvad teavitused ohutusalase juhtumite kohta mille uurimistulemusena on välja toodud ühe juurpõhjusena vähene töökogemus, mis on tingitud vähestest töövahetustest. Monitoomise perioodiks on 6 kuud alates muudatuse rakendamisest.</w:t>
      </w:r>
    </w:p>
    <w:p w14:paraId="296C9F91" w14:textId="77777777" w:rsidR="00B40B37" w:rsidRDefault="00B40B37" w:rsidP="000645C6">
      <w:pPr>
        <w:spacing w:before="240" w:after="0"/>
        <w:jc w:val="both"/>
        <w:rPr>
          <w:sz w:val="22"/>
        </w:rPr>
      </w:pPr>
    </w:p>
    <w:p w14:paraId="26C26048" w14:textId="77777777" w:rsidR="00FF471F" w:rsidRPr="002F3603" w:rsidRDefault="00FF471F" w:rsidP="000645C6">
      <w:pPr>
        <w:spacing w:before="240" w:after="0"/>
        <w:jc w:val="both"/>
        <w:rPr>
          <w:sz w:val="22"/>
        </w:rPr>
      </w:pPr>
      <w:r w:rsidRPr="002F3603">
        <w:rPr>
          <w:sz w:val="22"/>
        </w:rPr>
        <w:t>______________</w:t>
      </w:r>
    </w:p>
    <w:p w14:paraId="09D9D46A" w14:textId="77777777" w:rsidR="00862850" w:rsidRDefault="00862850" w:rsidP="000645C6">
      <w:pPr>
        <w:spacing w:before="240" w:after="0"/>
        <w:jc w:val="both"/>
      </w:pPr>
    </w:p>
    <w:p w14:paraId="04B69A4A" w14:textId="25894BDF" w:rsidR="00862850" w:rsidRDefault="00862850" w:rsidP="000645C6">
      <w:pPr>
        <w:spacing w:before="240" w:after="0"/>
        <w:jc w:val="both"/>
      </w:pPr>
      <w:r>
        <w:t>Koostas: _</w:t>
      </w:r>
      <w:r w:rsidR="0077532A">
        <w:t>Kristjan Telve</w:t>
      </w:r>
      <w:r>
        <w:t>_______________</w:t>
      </w:r>
    </w:p>
    <w:p w14:paraId="6C49A9B3" w14:textId="06AD3629" w:rsidR="00C24B13" w:rsidRPr="00B311B9" w:rsidRDefault="00862850" w:rsidP="000645C6">
      <w:pPr>
        <w:spacing w:before="240" w:after="0"/>
        <w:jc w:val="both"/>
      </w:pPr>
      <w:r>
        <w:t>Kuupäev: _</w:t>
      </w:r>
      <w:r w:rsidR="0077532A">
        <w:t>1</w:t>
      </w:r>
      <w:r w:rsidR="0098511B">
        <w:t>4</w:t>
      </w:r>
      <w:r w:rsidR="0077532A">
        <w:t>.0</w:t>
      </w:r>
      <w:r w:rsidR="0098511B">
        <w:t>2</w:t>
      </w:r>
      <w:r w:rsidR="0077532A">
        <w:t>.202</w:t>
      </w:r>
      <w:r w:rsidR="0098511B">
        <w:t>4</w:t>
      </w:r>
      <w:r>
        <w:t>_______________</w:t>
      </w:r>
    </w:p>
    <w:sectPr w:rsidR="00C24B13" w:rsidRPr="00B311B9" w:rsidSect="00D600A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35" w:right="1134" w:bottom="1701" w:left="1134" w:header="1106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5CFAA" w14:textId="77777777" w:rsidR="00D600A5" w:rsidRDefault="00D600A5" w:rsidP="00195EE3">
      <w:pPr>
        <w:spacing w:after="0" w:line="240" w:lineRule="auto"/>
      </w:pPr>
      <w:r>
        <w:separator/>
      </w:r>
    </w:p>
  </w:endnote>
  <w:endnote w:type="continuationSeparator" w:id="0">
    <w:p w14:paraId="5C003787" w14:textId="77777777" w:rsidR="00D600A5" w:rsidRDefault="00D600A5" w:rsidP="00195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4F81BD"/>
      </w:tblBorders>
      <w:tblCellMar>
        <w:top w:w="198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381"/>
      <w:gridCol w:w="3257"/>
    </w:tblGrid>
    <w:tr w:rsidR="00B45DD9" w:rsidRPr="00B13B5F" w14:paraId="7B194104" w14:textId="77777777" w:rsidTr="00A94E8B">
      <w:tc>
        <w:tcPr>
          <w:tcW w:w="6374" w:type="dxa"/>
          <w:shd w:val="clear" w:color="auto" w:fill="auto"/>
        </w:tcPr>
        <w:p w14:paraId="73A9951F" w14:textId="77777777" w:rsidR="00B45DD9" w:rsidRPr="00B13B5F" w:rsidRDefault="00B45DD9" w:rsidP="00A94E8B">
          <w:pPr>
            <w:pStyle w:val="Jalus"/>
            <w:rPr>
              <w:rFonts w:ascii="Arial" w:hAnsi="Arial" w:cs="Arial"/>
              <w:color w:val="003974"/>
              <w:szCs w:val="16"/>
            </w:rPr>
          </w:pPr>
          <w:r w:rsidRPr="00B13B5F">
            <w:rPr>
              <w:rFonts w:ascii="Arial" w:hAnsi="Arial" w:cs="Arial"/>
              <w:b/>
              <w:color w:val="003974"/>
              <w:szCs w:val="16"/>
            </w:rPr>
            <w:t>Koostas:</w:t>
          </w:r>
          <w:r w:rsidRPr="00B13B5F">
            <w:rPr>
              <w:rFonts w:ascii="Arial" w:hAnsi="Arial" w:cs="Arial"/>
              <w:color w:val="003974"/>
              <w:szCs w:val="16"/>
            </w:rPr>
            <w:t xml:space="preserve"> Mathias Tammaru</w:t>
          </w:r>
        </w:p>
        <w:p w14:paraId="4BCAB42E" w14:textId="77777777" w:rsidR="00B45DD9" w:rsidRPr="00B13B5F" w:rsidRDefault="00B45DD9" w:rsidP="00A94E8B">
          <w:pPr>
            <w:pStyle w:val="Jalus"/>
            <w:rPr>
              <w:rFonts w:ascii="Arial" w:hAnsi="Arial" w:cs="Arial"/>
              <w:color w:val="003974"/>
              <w:szCs w:val="16"/>
            </w:rPr>
          </w:pPr>
          <w:r w:rsidRPr="00B13B5F">
            <w:rPr>
              <w:rFonts w:ascii="Arial" w:hAnsi="Arial" w:cs="Arial"/>
              <w:b/>
              <w:color w:val="003974"/>
              <w:szCs w:val="16"/>
            </w:rPr>
            <w:t>Kinnitas:</w:t>
          </w:r>
          <w:r w:rsidRPr="00B13B5F">
            <w:rPr>
              <w:rFonts w:ascii="Arial" w:hAnsi="Arial" w:cs="Arial"/>
              <w:color w:val="003974"/>
              <w:szCs w:val="16"/>
            </w:rPr>
            <w:t xml:space="preserve"> Kaie Peerna</w:t>
          </w:r>
          <w:r w:rsidR="00C24B13">
            <w:rPr>
              <w:rFonts w:ascii="Arial" w:hAnsi="Arial" w:cs="Arial"/>
              <w:color w:val="003974"/>
              <w:szCs w:val="16"/>
            </w:rPr>
            <w:t xml:space="preserve"> asendaja Mathias Tammaru</w:t>
          </w:r>
        </w:p>
      </w:tc>
      <w:tc>
        <w:tcPr>
          <w:tcW w:w="3254" w:type="dxa"/>
          <w:shd w:val="clear" w:color="auto" w:fill="auto"/>
        </w:tcPr>
        <w:p w14:paraId="3A6F3489" w14:textId="77777777" w:rsidR="00B45DD9" w:rsidRPr="00B13B5F" w:rsidRDefault="00B45DD9" w:rsidP="00A94E8B">
          <w:pPr>
            <w:pStyle w:val="Jalus"/>
            <w:jc w:val="right"/>
            <w:rPr>
              <w:rFonts w:ascii="Arial" w:hAnsi="Arial" w:cs="Arial"/>
              <w:color w:val="003974"/>
              <w:szCs w:val="16"/>
            </w:rPr>
          </w:pPr>
          <w:r w:rsidRPr="00B13B5F">
            <w:rPr>
              <w:rFonts w:ascii="Arial" w:hAnsi="Arial" w:cs="Arial"/>
              <w:b/>
              <w:color w:val="003974"/>
              <w:szCs w:val="16"/>
            </w:rPr>
            <w:t>Blankett kinnitatud:</w:t>
          </w:r>
          <w:r>
            <w:rPr>
              <w:rFonts w:ascii="Arial" w:hAnsi="Arial" w:cs="Arial"/>
              <w:color w:val="003974"/>
              <w:szCs w:val="16"/>
            </w:rPr>
            <w:t xml:space="preserve"> </w:t>
          </w:r>
          <w:r w:rsidR="00C24B13">
            <w:rPr>
              <w:rFonts w:ascii="Arial" w:hAnsi="Arial" w:cs="Arial"/>
              <w:color w:val="003974"/>
              <w:szCs w:val="16"/>
            </w:rPr>
            <w:t>20.12.2017</w:t>
          </w:r>
        </w:p>
        <w:p w14:paraId="573F2DDB" w14:textId="77777777" w:rsidR="00B45DD9" w:rsidRPr="00B13B5F" w:rsidRDefault="00B45DD9" w:rsidP="00A94E8B">
          <w:pPr>
            <w:pStyle w:val="Jalus"/>
            <w:jc w:val="right"/>
            <w:rPr>
              <w:rFonts w:ascii="Arial" w:hAnsi="Arial" w:cs="Arial"/>
              <w:color w:val="003974"/>
              <w:szCs w:val="16"/>
            </w:rPr>
          </w:pPr>
        </w:p>
        <w:p w14:paraId="2DCF0C57" w14:textId="77777777" w:rsidR="00B45DD9" w:rsidRPr="00B13B5F" w:rsidRDefault="00B45DD9" w:rsidP="00A94E8B">
          <w:pPr>
            <w:pStyle w:val="Jalus"/>
            <w:jc w:val="right"/>
            <w:rPr>
              <w:rFonts w:ascii="Arial" w:hAnsi="Arial" w:cs="Arial"/>
              <w:color w:val="003974"/>
              <w:szCs w:val="16"/>
            </w:rPr>
          </w:pPr>
          <w:r w:rsidRPr="00B13B5F">
            <w:rPr>
              <w:rFonts w:ascii="Arial" w:hAnsi="Arial" w:cs="Arial"/>
              <w:color w:val="003974"/>
              <w:szCs w:val="16"/>
            </w:rPr>
            <w:fldChar w:fldCharType="begin"/>
          </w:r>
          <w:r w:rsidRPr="00B13B5F">
            <w:rPr>
              <w:rFonts w:ascii="Arial" w:hAnsi="Arial" w:cs="Arial"/>
              <w:color w:val="003974"/>
              <w:szCs w:val="16"/>
            </w:rPr>
            <w:instrText xml:space="preserve"> PAGE   \* MERGEFORMAT </w:instrText>
          </w:r>
          <w:r w:rsidRPr="00B13B5F">
            <w:rPr>
              <w:rFonts w:ascii="Arial" w:hAnsi="Arial" w:cs="Arial"/>
              <w:color w:val="003974"/>
              <w:szCs w:val="16"/>
            </w:rPr>
            <w:fldChar w:fldCharType="separate"/>
          </w:r>
          <w:r w:rsidR="00542BD0">
            <w:rPr>
              <w:rFonts w:ascii="Arial" w:hAnsi="Arial" w:cs="Arial"/>
              <w:noProof/>
              <w:color w:val="003974"/>
              <w:szCs w:val="16"/>
            </w:rPr>
            <w:t>2</w:t>
          </w:r>
          <w:r w:rsidRPr="00B13B5F">
            <w:rPr>
              <w:rFonts w:ascii="Arial" w:hAnsi="Arial" w:cs="Arial"/>
              <w:noProof/>
              <w:color w:val="003974"/>
              <w:szCs w:val="16"/>
            </w:rPr>
            <w:fldChar w:fldCharType="end"/>
          </w:r>
          <w:r w:rsidRPr="00B13B5F">
            <w:rPr>
              <w:rFonts w:ascii="Arial" w:hAnsi="Arial" w:cs="Arial"/>
              <w:noProof/>
              <w:color w:val="003974"/>
              <w:szCs w:val="16"/>
            </w:rPr>
            <w:t xml:space="preserve"> / </w:t>
          </w:r>
          <w:r w:rsidRPr="00B13B5F">
            <w:rPr>
              <w:rFonts w:ascii="Arial" w:hAnsi="Arial" w:cs="Arial"/>
              <w:noProof/>
              <w:color w:val="003974"/>
              <w:szCs w:val="16"/>
            </w:rPr>
            <w:fldChar w:fldCharType="begin"/>
          </w:r>
          <w:r w:rsidRPr="00B13B5F">
            <w:rPr>
              <w:rFonts w:ascii="Arial" w:hAnsi="Arial" w:cs="Arial"/>
              <w:noProof/>
              <w:color w:val="003974"/>
              <w:szCs w:val="16"/>
            </w:rPr>
            <w:instrText xml:space="preserve"> NUMPAGES  \# "0" \* Arabic  \* MERGEFORMAT </w:instrText>
          </w:r>
          <w:r w:rsidRPr="00B13B5F">
            <w:rPr>
              <w:rFonts w:ascii="Arial" w:hAnsi="Arial" w:cs="Arial"/>
              <w:noProof/>
              <w:color w:val="003974"/>
              <w:szCs w:val="16"/>
            </w:rPr>
            <w:fldChar w:fldCharType="separate"/>
          </w:r>
          <w:r w:rsidR="00542BD0">
            <w:rPr>
              <w:rFonts w:ascii="Arial" w:hAnsi="Arial" w:cs="Arial"/>
              <w:noProof/>
              <w:color w:val="003974"/>
              <w:szCs w:val="16"/>
            </w:rPr>
            <w:t>2</w:t>
          </w:r>
          <w:r w:rsidRPr="00B13B5F">
            <w:rPr>
              <w:rFonts w:ascii="Arial" w:hAnsi="Arial" w:cs="Arial"/>
              <w:noProof/>
              <w:color w:val="003974"/>
              <w:szCs w:val="16"/>
            </w:rPr>
            <w:fldChar w:fldCharType="end"/>
          </w:r>
        </w:p>
      </w:tc>
    </w:tr>
  </w:tbl>
  <w:p w14:paraId="12E02760" w14:textId="77777777" w:rsidR="00B45DD9" w:rsidRDefault="00B45DD9" w:rsidP="00B45DD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4F81BD"/>
      </w:tblBorders>
      <w:tblCellMar>
        <w:top w:w="198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381"/>
      <w:gridCol w:w="3257"/>
    </w:tblGrid>
    <w:tr w:rsidR="00B45DD9" w:rsidRPr="00B13B5F" w14:paraId="4A7AB985" w14:textId="77777777" w:rsidTr="00A94E8B">
      <w:tc>
        <w:tcPr>
          <w:tcW w:w="6374" w:type="dxa"/>
          <w:shd w:val="clear" w:color="auto" w:fill="auto"/>
        </w:tcPr>
        <w:p w14:paraId="637F36C8" w14:textId="77777777" w:rsidR="00B45DD9" w:rsidRPr="00B13B5F" w:rsidRDefault="00B45DD9" w:rsidP="00A94E8B">
          <w:pPr>
            <w:pStyle w:val="Jalus"/>
            <w:rPr>
              <w:rFonts w:ascii="Arial" w:hAnsi="Arial" w:cs="Arial"/>
              <w:color w:val="003974"/>
              <w:szCs w:val="16"/>
            </w:rPr>
          </w:pPr>
          <w:r w:rsidRPr="00B13B5F">
            <w:rPr>
              <w:rFonts w:ascii="Arial" w:hAnsi="Arial" w:cs="Arial"/>
              <w:b/>
              <w:color w:val="003974"/>
              <w:szCs w:val="16"/>
            </w:rPr>
            <w:t>Koostas:</w:t>
          </w:r>
          <w:r w:rsidRPr="00B13B5F">
            <w:rPr>
              <w:rFonts w:ascii="Arial" w:hAnsi="Arial" w:cs="Arial"/>
              <w:color w:val="003974"/>
              <w:szCs w:val="16"/>
            </w:rPr>
            <w:t xml:space="preserve"> Mathias Tammaru</w:t>
          </w:r>
        </w:p>
        <w:p w14:paraId="226574FE" w14:textId="77777777" w:rsidR="00B45DD9" w:rsidRPr="00B13B5F" w:rsidRDefault="00B45DD9" w:rsidP="00A94E8B">
          <w:pPr>
            <w:pStyle w:val="Jalus"/>
            <w:rPr>
              <w:rFonts w:ascii="Arial" w:hAnsi="Arial" w:cs="Arial"/>
              <w:color w:val="003974"/>
              <w:szCs w:val="16"/>
            </w:rPr>
          </w:pPr>
          <w:r w:rsidRPr="00B13B5F">
            <w:rPr>
              <w:rFonts w:ascii="Arial" w:hAnsi="Arial" w:cs="Arial"/>
              <w:b/>
              <w:color w:val="003974"/>
              <w:szCs w:val="16"/>
            </w:rPr>
            <w:t>Kinnitas:</w:t>
          </w:r>
          <w:r w:rsidRPr="00B13B5F">
            <w:rPr>
              <w:rFonts w:ascii="Arial" w:hAnsi="Arial" w:cs="Arial"/>
              <w:color w:val="003974"/>
              <w:szCs w:val="16"/>
            </w:rPr>
            <w:t xml:space="preserve"> Kaie Peerna</w:t>
          </w:r>
          <w:r w:rsidR="00D13A28">
            <w:rPr>
              <w:rFonts w:ascii="Arial" w:hAnsi="Arial" w:cs="Arial"/>
              <w:color w:val="003974"/>
              <w:szCs w:val="16"/>
            </w:rPr>
            <w:t xml:space="preserve"> asendaja Mathias Tammaru</w:t>
          </w:r>
        </w:p>
      </w:tc>
      <w:tc>
        <w:tcPr>
          <w:tcW w:w="3254" w:type="dxa"/>
          <w:shd w:val="clear" w:color="auto" w:fill="auto"/>
        </w:tcPr>
        <w:p w14:paraId="2946020D" w14:textId="77777777" w:rsidR="00B45DD9" w:rsidRPr="00B13B5F" w:rsidRDefault="00B45DD9" w:rsidP="00A94E8B">
          <w:pPr>
            <w:pStyle w:val="Jalus"/>
            <w:jc w:val="right"/>
            <w:rPr>
              <w:rFonts w:ascii="Arial" w:hAnsi="Arial" w:cs="Arial"/>
              <w:color w:val="003974"/>
              <w:szCs w:val="16"/>
            </w:rPr>
          </w:pPr>
          <w:r w:rsidRPr="00B13B5F">
            <w:rPr>
              <w:rFonts w:ascii="Arial" w:hAnsi="Arial" w:cs="Arial"/>
              <w:b/>
              <w:color w:val="003974"/>
              <w:szCs w:val="16"/>
            </w:rPr>
            <w:t>Blankett kinnitatud:</w:t>
          </w:r>
          <w:r>
            <w:rPr>
              <w:rFonts w:ascii="Arial" w:hAnsi="Arial" w:cs="Arial"/>
              <w:color w:val="003974"/>
              <w:szCs w:val="16"/>
            </w:rPr>
            <w:t xml:space="preserve"> </w:t>
          </w:r>
          <w:r w:rsidR="00D13A28">
            <w:rPr>
              <w:rFonts w:ascii="Arial" w:hAnsi="Arial" w:cs="Arial"/>
              <w:color w:val="003974"/>
              <w:szCs w:val="16"/>
            </w:rPr>
            <w:t>20</w:t>
          </w:r>
          <w:r w:rsidR="005B7121">
            <w:rPr>
              <w:rFonts w:ascii="Arial" w:hAnsi="Arial" w:cs="Arial"/>
              <w:color w:val="003974"/>
              <w:szCs w:val="16"/>
            </w:rPr>
            <w:t>.</w:t>
          </w:r>
          <w:r w:rsidR="00D13A28">
            <w:rPr>
              <w:rFonts w:ascii="Arial" w:hAnsi="Arial" w:cs="Arial"/>
              <w:color w:val="003974"/>
              <w:szCs w:val="16"/>
            </w:rPr>
            <w:t>12</w:t>
          </w:r>
          <w:r w:rsidRPr="00B13B5F">
            <w:rPr>
              <w:rFonts w:ascii="Arial" w:hAnsi="Arial" w:cs="Arial"/>
              <w:color w:val="003974"/>
              <w:szCs w:val="16"/>
            </w:rPr>
            <w:t>.201</w:t>
          </w:r>
          <w:r w:rsidR="00595A25">
            <w:rPr>
              <w:rFonts w:ascii="Arial" w:hAnsi="Arial" w:cs="Arial"/>
              <w:color w:val="003974"/>
              <w:szCs w:val="16"/>
            </w:rPr>
            <w:t>7</w:t>
          </w:r>
        </w:p>
        <w:p w14:paraId="7DC97506" w14:textId="77777777" w:rsidR="00B45DD9" w:rsidRPr="00B13B5F" w:rsidRDefault="00B45DD9" w:rsidP="00A94E8B">
          <w:pPr>
            <w:pStyle w:val="Jalus"/>
            <w:jc w:val="right"/>
            <w:rPr>
              <w:rFonts w:ascii="Arial" w:hAnsi="Arial" w:cs="Arial"/>
              <w:color w:val="003974"/>
              <w:szCs w:val="16"/>
            </w:rPr>
          </w:pPr>
        </w:p>
        <w:p w14:paraId="349B723F" w14:textId="77777777" w:rsidR="00B45DD9" w:rsidRPr="00B13B5F" w:rsidRDefault="00B45DD9" w:rsidP="00A94E8B">
          <w:pPr>
            <w:pStyle w:val="Jalus"/>
            <w:jc w:val="right"/>
            <w:rPr>
              <w:rFonts w:ascii="Arial" w:hAnsi="Arial" w:cs="Arial"/>
              <w:color w:val="003974"/>
              <w:szCs w:val="16"/>
            </w:rPr>
          </w:pPr>
          <w:r w:rsidRPr="00B13B5F">
            <w:rPr>
              <w:rFonts w:ascii="Arial" w:hAnsi="Arial" w:cs="Arial"/>
              <w:color w:val="003974"/>
              <w:szCs w:val="16"/>
            </w:rPr>
            <w:fldChar w:fldCharType="begin"/>
          </w:r>
          <w:r w:rsidRPr="00B13B5F">
            <w:rPr>
              <w:rFonts w:ascii="Arial" w:hAnsi="Arial" w:cs="Arial"/>
              <w:color w:val="003974"/>
              <w:szCs w:val="16"/>
            </w:rPr>
            <w:instrText xml:space="preserve"> PAGE   \* MERGEFORMAT </w:instrText>
          </w:r>
          <w:r w:rsidRPr="00B13B5F">
            <w:rPr>
              <w:rFonts w:ascii="Arial" w:hAnsi="Arial" w:cs="Arial"/>
              <w:color w:val="003974"/>
              <w:szCs w:val="16"/>
            </w:rPr>
            <w:fldChar w:fldCharType="separate"/>
          </w:r>
          <w:r w:rsidR="00542BD0">
            <w:rPr>
              <w:rFonts w:ascii="Arial" w:hAnsi="Arial" w:cs="Arial"/>
              <w:noProof/>
              <w:color w:val="003974"/>
              <w:szCs w:val="16"/>
            </w:rPr>
            <w:t>1</w:t>
          </w:r>
          <w:r w:rsidRPr="00B13B5F">
            <w:rPr>
              <w:rFonts w:ascii="Arial" w:hAnsi="Arial" w:cs="Arial"/>
              <w:noProof/>
              <w:color w:val="003974"/>
              <w:szCs w:val="16"/>
            </w:rPr>
            <w:fldChar w:fldCharType="end"/>
          </w:r>
          <w:r w:rsidRPr="00B13B5F">
            <w:rPr>
              <w:rFonts w:ascii="Arial" w:hAnsi="Arial" w:cs="Arial"/>
              <w:noProof/>
              <w:color w:val="003974"/>
              <w:szCs w:val="16"/>
            </w:rPr>
            <w:t xml:space="preserve"> / </w:t>
          </w:r>
          <w:r w:rsidRPr="00B13B5F">
            <w:rPr>
              <w:rFonts w:ascii="Arial" w:hAnsi="Arial" w:cs="Arial"/>
              <w:noProof/>
              <w:color w:val="003974"/>
              <w:szCs w:val="16"/>
            </w:rPr>
            <w:fldChar w:fldCharType="begin"/>
          </w:r>
          <w:r w:rsidRPr="00B13B5F">
            <w:rPr>
              <w:rFonts w:ascii="Arial" w:hAnsi="Arial" w:cs="Arial"/>
              <w:noProof/>
              <w:color w:val="003974"/>
              <w:szCs w:val="16"/>
            </w:rPr>
            <w:instrText xml:space="preserve"> NUMPAGES  \# "0" \* Arabic  \* MERGEFORMAT </w:instrText>
          </w:r>
          <w:r w:rsidRPr="00B13B5F">
            <w:rPr>
              <w:rFonts w:ascii="Arial" w:hAnsi="Arial" w:cs="Arial"/>
              <w:noProof/>
              <w:color w:val="003974"/>
              <w:szCs w:val="16"/>
            </w:rPr>
            <w:fldChar w:fldCharType="separate"/>
          </w:r>
          <w:r w:rsidR="00542BD0">
            <w:rPr>
              <w:rFonts w:ascii="Arial" w:hAnsi="Arial" w:cs="Arial"/>
              <w:noProof/>
              <w:color w:val="003974"/>
              <w:szCs w:val="16"/>
            </w:rPr>
            <w:t>1</w:t>
          </w:r>
          <w:r w:rsidRPr="00B13B5F">
            <w:rPr>
              <w:rFonts w:ascii="Arial" w:hAnsi="Arial" w:cs="Arial"/>
              <w:noProof/>
              <w:color w:val="003974"/>
              <w:szCs w:val="16"/>
            </w:rPr>
            <w:fldChar w:fldCharType="end"/>
          </w:r>
        </w:p>
      </w:tc>
    </w:tr>
  </w:tbl>
  <w:p w14:paraId="612C0CF7" w14:textId="77777777" w:rsidR="00B45DD9" w:rsidRDefault="00B45DD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7AB79" w14:textId="77777777" w:rsidR="00D600A5" w:rsidRDefault="00D600A5" w:rsidP="00195EE3">
      <w:pPr>
        <w:spacing w:after="0" w:line="240" w:lineRule="auto"/>
      </w:pPr>
      <w:r>
        <w:separator/>
      </w:r>
    </w:p>
  </w:footnote>
  <w:footnote w:type="continuationSeparator" w:id="0">
    <w:p w14:paraId="49343546" w14:textId="77777777" w:rsidR="00D600A5" w:rsidRDefault="00D600A5" w:rsidP="00195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FB825" w14:textId="77777777" w:rsidR="00B45DD9" w:rsidRDefault="00B45DD9">
    <w:pPr>
      <w:pStyle w:val="Pis"/>
    </w:pPr>
    <w:r>
      <w:t>B4 P22</w:t>
    </w:r>
    <w:r w:rsidRPr="00D63B31">
      <w:t xml:space="preserve"> </w:t>
    </w:r>
    <w:r>
      <w:t>Ohutusalane põhjendus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7FCF4" w14:textId="77777777" w:rsidR="00B45DD9" w:rsidRDefault="000A420F" w:rsidP="000A420F">
    <w:pPr>
      <w:pStyle w:val="Pis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9AE882A" wp14:editId="17AA9737">
          <wp:simplePos x="0" y="0"/>
          <wp:positionH relativeFrom="column">
            <wp:posOffset>-87630</wp:posOffset>
          </wp:positionH>
          <wp:positionV relativeFrom="paragraph">
            <wp:posOffset>-227330</wp:posOffset>
          </wp:positionV>
          <wp:extent cx="1737360" cy="640080"/>
          <wp:effectExtent l="0" t="0" r="0" b="7620"/>
          <wp:wrapNone/>
          <wp:docPr id="1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27347">
      <w:t>B3</w:t>
    </w:r>
    <w:r w:rsidR="00B45DD9">
      <w:t xml:space="preserve"> P22</w:t>
    </w:r>
    <w:r w:rsidR="00B45DD9" w:rsidRPr="00D63B31">
      <w:t xml:space="preserve"> </w:t>
    </w:r>
    <w:r w:rsidR="00B45DD9">
      <w:t>Ohutusalane põhjendus</w:t>
    </w:r>
    <w:r w:rsidR="00595A25">
      <w:t xml:space="preserve"> ver2</w:t>
    </w:r>
    <w:r w:rsidR="005B7121"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21235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852F6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128C3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58EE2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21032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BA0C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F248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D679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2A8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C0C7B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45789F"/>
    <w:multiLevelType w:val="hybridMultilevel"/>
    <w:tmpl w:val="7616A316"/>
    <w:lvl w:ilvl="0" w:tplc="042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2B002C8"/>
    <w:multiLevelType w:val="hybridMultilevel"/>
    <w:tmpl w:val="24D41DB2"/>
    <w:lvl w:ilvl="0" w:tplc="F14212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1E53F8B"/>
    <w:multiLevelType w:val="hybridMultilevel"/>
    <w:tmpl w:val="3A5E7B4C"/>
    <w:lvl w:ilvl="0" w:tplc="A886C4E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B6A3CC9"/>
    <w:multiLevelType w:val="multilevel"/>
    <w:tmpl w:val="5596D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C4526D"/>
    <w:multiLevelType w:val="multilevel"/>
    <w:tmpl w:val="F5E85928"/>
    <w:lvl w:ilvl="0">
      <w:start w:val="1"/>
      <w:numFmt w:val="decimal"/>
      <w:pStyle w:val="Pealkiri1"/>
      <w:lvlText w:val="%1. 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Pealkiri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Pealkiri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Pealkiri4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Pealkiri5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5" w15:restartNumberingAfterBreak="0">
    <w:nsid w:val="7E804D97"/>
    <w:multiLevelType w:val="hybridMultilevel"/>
    <w:tmpl w:val="A236A1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70341">
    <w:abstractNumId w:val="14"/>
  </w:num>
  <w:num w:numId="2" w16cid:durableId="786196063">
    <w:abstractNumId w:val="10"/>
  </w:num>
  <w:num w:numId="3" w16cid:durableId="1975016019">
    <w:abstractNumId w:val="9"/>
  </w:num>
  <w:num w:numId="4" w16cid:durableId="1767263010">
    <w:abstractNumId w:val="7"/>
  </w:num>
  <w:num w:numId="5" w16cid:durableId="1427993460">
    <w:abstractNumId w:val="6"/>
  </w:num>
  <w:num w:numId="6" w16cid:durableId="1230189390">
    <w:abstractNumId w:val="5"/>
  </w:num>
  <w:num w:numId="7" w16cid:durableId="1526940514">
    <w:abstractNumId w:val="4"/>
  </w:num>
  <w:num w:numId="8" w16cid:durableId="1088842219">
    <w:abstractNumId w:val="8"/>
  </w:num>
  <w:num w:numId="9" w16cid:durableId="1903521576">
    <w:abstractNumId w:val="3"/>
  </w:num>
  <w:num w:numId="10" w16cid:durableId="2079590242">
    <w:abstractNumId w:val="2"/>
  </w:num>
  <w:num w:numId="11" w16cid:durableId="1201479753">
    <w:abstractNumId w:val="1"/>
  </w:num>
  <w:num w:numId="12" w16cid:durableId="1700351372">
    <w:abstractNumId w:val="0"/>
  </w:num>
  <w:num w:numId="13" w16cid:durableId="1369380969">
    <w:abstractNumId w:val="12"/>
  </w:num>
  <w:num w:numId="14" w16cid:durableId="401491480">
    <w:abstractNumId w:val="11"/>
  </w:num>
  <w:num w:numId="15" w16cid:durableId="198586656">
    <w:abstractNumId w:val="13"/>
  </w:num>
  <w:num w:numId="16" w16cid:durableId="1218276309">
    <w:abstractNumId w:val="13"/>
  </w:num>
  <w:num w:numId="17" w16cid:durableId="1200780401">
    <w:abstractNumId w:val="10"/>
  </w:num>
  <w:num w:numId="18" w16cid:durableId="12993852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EE3"/>
    <w:rsid w:val="000160C3"/>
    <w:rsid w:val="000314BB"/>
    <w:rsid w:val="000431B4"/>
    <w:rsid w:val="0006437F"/>
    <w:rsid w:val="000645C6"/>
    <w:rsid w:val="000A420F"/>
    <w:rsid w:val="000A53CA"/>
    <w:rsid w:val="000A6485"/>
    <w:rsid w:val="000D3D2D"/>
    <w:rsid w:val="000D6FAC"/>
    <w:rsid w:val="000E03F1"/>
    <w:rsid w:val="0011709C"/>
    <w:rsid w:val="00126385"/>
    <w:rsid w:val="001378E4"/>
    <w:rsid w:val="00152192"/>
    <w:rsid w:val="00192440"/>
    <w:rsid w:val="00195EE3"/>
    <w:rsid w:val="001A074E"/>
    <w:rsid w:val="001F0361"/>
    <w:rsid w:val="00207589"/>
    <w:rsid w:val="002114E3"/>
    <w:rsid w:val="002501DE"/>
    <w:rsid w:val="002620EF"/>
    <w:rsid w:val="00265064"/>
    <w:rsid w:val="00272C6D"/>
    <w:rsid w:val="00280318"/>
    <w:rsid w:val="00286D4A"/>
    <w:rsid w:val="002C645A"/>
    <w:rsid w:val="002E275F"/>
    <w:rsid w:val="002F3603"/>
    <w:rsid w:val="00347903"/>
    <w:rsid w:val="00363A4A"/>
    <w:rsid w:val="003D768C"/>
    <w:rsid w:val="003F691B"/>
    <w:rsid w:val="00425E60"/>
    <w:rsid w:val="00427347"/>
    <w:rsid w:val="00442AB2"/>
    <w:rsid w:val="0049773A"/>
    <w:rsid w:val="004D015B"/>
    <w:rsid w:val="004D2989"/>
    <w:rsid w:val="004D4181"/>
    <w:rsid w:val="004E5B3B"/>
    <w:rsid w:val="004F6897"/>
    <w:rsid w:val="00502CBD"/>
    <w:rsid w:val="005034FD"/>
    <w:rsid w:val="005124A1"/>
    <w:rsid w:val="0052492C"/>
    <w:rsid w:val="00542929"/>
    <w:rsid w:val="00542BD0"/>
    <w:rsid w:val="0055049C"/>
    <w:rsid w:val="005525EB"/>
    <w:rsid w:val="00553E5F"/>
    <w:rsid w:val="00583A9A"/>
    <w:rsid w:val="00595A25"/>
    <w:rsid w:val="005B7121"/>
    <w:rsid w:val="005B7BB0"/>
    <w:rsid w:val="005E7654"/>
    <w:rsid w:val="005E7A73"/>
    <w:rsid w:val="00613205"/>
    <w:rsid w:val="00640411"/>
    <w:rsid w:val="00667EAA"/>
    <w:rsid w:val="006D058F"/>
    <w:rsid w:val="006E0A2B"/>
    <w:rsid w:val="007367D3"/>
    <w:rsid w:val="00754334"/>
    <w:rsid w:val="0077532A"/>
    <w:rsid w:val="007811A6"/>
    <w:rsid w:val="0079368E"/>
    <w:rsid w:val="007C06A6"/>
    <w:rsid w:val="007F4E10"/>
    <w:rsid w:val="00811553"/>
    <w:rsid w:val="00841FAD"/>
    <w:rsid w:val="00851174"/>
    <w:rsid w:val="00862850"/>
    <w:rsid w:val="00871CCC"/>
    <w:rsid w:val="00891CC7"/>
    <w:rsid w:val="008A1EA5"/>
    <w:rsid w:val="008C47DE"/>
    <w:rsid w:val="008C4E9F"/>
    <w:rsid w:val="008C53B8"/>
    <w:rsid w:val="008F4D74"/>
    <w:rsid w:val="00901B33"/>
    <w:rsid w:val="00902DB4"/>
    <w:rsid w:val="00915FCD"/>
    <w:rsid w:val="00925DC3"/>
    <w:rsid w:val="009321CF"/>
    <w:rsid w:val="009377AD"/>
    <w:rsid w:val="00952551"/>
    <w:rsid w:val="0098511B"/>
    <w:rsid w:val="009920D9"/>
    <w:rsid w:val="00994F86"/>
    <w:rsid w:val="0099673B"/>
    <w:rsid w:val="009A43E8"/>
    <w:rsid w:val="009A7165"/>
    <w:rsid w:val="009C1F9F"/>
    <w:rsid w:val="009D2476"/>
    <w:rsid w:val="009D5AA2"/>
    <w:rsid w:val="009F51D8"/>
    <w:rsid w:val="00A057E4"/>
    <w:rsid w:val="00A400D3"/>
    <w:rsid w:val="00A60FA7"/>
    <w:rsid w:val="00A71E0D"/>
    <w:rsid w:val="00AA1D8E"/>
    <w:rsid w:val="00AB7C93"/>
    <w:rsid w:val="00AC0155"/>
    <w:rsid w:val="00AC54E2"/>
    <w:rsid w:val="00AF1086"/>
    <w:rsid w:val="00AF612F"/>
    <w:rsid w:val="00B263F6"/>
    <w:rsid w:val="00B311B9"/>
    <w:rsid w:val="00B40B37"/>
    <w:rsid w:val="00B45420"/>
    <w:rsid w:val="00B45DD9"/>
    <w:rsid w:val="00B52734"/>
    <w:rsid w:val="00B55F85"/>
    <w:rsid w:val="00B969C0"/>
    <w:rsid w:val="00BD0207"/>
    <w:rsid w:val="00BD636E"/>
    <w:rsid w:val="00BE5CE2"/>
    <w:rsid w:val="00BF7F22"/>
    <w:rsid w:val="00C16E23"/>
    <w:rsid w:val="00C206AC"/>
    <w:rsid w:val="00C22C42"/>
    <w:rsid w:val="00C24B13"/>
    <w:rsid w:val="00C32C22"/>
    <w:rsid w:val="00C423D7"/>
    <w:rsid w:val="00C5426F"/>
    <w:rsid w:val="00C8180E"/>
    <w:rsid w:val="00CA1BD3"/>
    <w:rsid w:val="00D13A28"/>
    <w:rsid w:val="00D20C69"/>
    <w:rsid w:val="00D37074"/>
    <w:rsid w:val="00D55360"/>
    <w:rsid w:val="00D600A5"/>
    <w:rsid w:val="00D63356"/>
    <w:rsid w:val="00D63B31"/>
    <w:rsid w:val="00DA6DCF"/>
    <w:rsid w:val="00DB17FB"/>
    <w:rsid w:val="00DB4BC4"/>
    <w:rsid w:val="00DE74AC"/>
    <w:rsid w:val="00E156C9"/>
    <w:rsid w:val="00E24F01"/>
    <w:rsid w:val="00E27C8B"/>
    <w:rsid w:val="00E8714A"/>
    <w:rsid w:val="00E97A03"/>
    <w:rsid w:val="00EE307A"/>
    <w:rsid w:val="00F16375"/>
    <w:rsid w:val="00F46962"/>
    <w:rsid w:val="00F524CA"/>
    <w:rsid w:val="00F65D75"/>
    <w:rsid w:val="00F66CB7"/>
    <w:rsid w:val="00FD5D0A"/>
    <w:rsid w:val="00FE2496"/>
    <w:rsid w:val="00FF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1A1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E5CE2"/>
    <w:rPr>
      <w:sz w:val="20"/>
    </w:rPr>
  </w:style>
  <w:style w:type="paragraph" w:styleId="Pealkiri1">
    <w:name w:val="heading 1"/>
    <w:aliases w:val="Alapealkiri 1"/>
    <w:next w:val="Kehatekst"/>
    <w:link w:val="Pealkiri1Mrk"/>
    <w:autoRedefine/>
    <w:uiPriority w:val="9"/>
    <w:qFormat/>
    <w:rsid w:val="002E275F"/>
    <w:pPr>
      <w:keepNext/>
      <w:keepLines/>
      <w:numPr>
        <w:numId w:val="1"/>
      </w:numPr>
      <w:spacing w:before="400"/>
      <w:outlineLvl w:val="0"/>
    </w:pPr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Pealkiri2">
    <w:name w:val="heading 2"/>
    <w:aliases w:val="Alapealkiri 2"/>
    <w:next w:val="Kehatekst"/>
    <w:link w:val="Pealkiri2Mrk"/>
    <w:autoRedefine/>
    <w:uiPriority w:val="9"/>
    <w:unhideWhenUsed/>
    <w:qFormat/>
    <w:rsid w:val="000A53CA"/>
    <w:pPr>
      <w:keepNext/>
      <w:keepLines/>
      <w:numPr>
        <w:ilvl w:val="1"/>
        <w:numId w:val="1"/>
      </w:numPr>
      <w:spacing w:before="120" w:after="120"/>
      <w:outlineLvl w:val="1"/>
    </w:pPr>
    <w:rPr>
      <w:rFonts w:asciiTheme="majorHAnsi" w:eastAsiaTheme="majorEastAsia" w:hAnsiTheme="majorHAnsi" w:cstheme="majorBidi"/>
      <w:b/>
      <w:color w:val="000000" w:themeColor="text1"/>
      <w:sz w:val="20"/>
      <w:szCs w:val="26"/>
    </w:rPr>
  </w:style>
  <w:style w:type="paragraph" w:styleId="Pealkiri3">
    <w:name w:val="heading 3"/>
    <w:next w:val="Kehatekst"/>
    <w:link w:val="Pealkiri3Mrk"/>
    <w:uiPriority w:val="9"/>
    <w:unhideWhenUsed/>
    <w:qFormat/>
    <w:rsid w:val="000A53CA"/>
    <w:pPr>
      <w:keepNext/>
      <w:keepLines/>
      <w:numPr>
        <w:ilvl w:val="2"/>
        <w:numId w:val="1"/>
      </w:numPr>
      <w:spacing w:before="120" w:after="120"/>
      <w:outlineLvl w:val="2"/>
    </w:pPr>
    <w:rPr>
      <w:rFonts w:asciiTheme="majorHAnsi" w:eastAsiaTheme="majorEastAsia" w:hAnsiTheme="majorHAnsi" w:cstheme="majorBidi"/>
      <w:b/>
      <w:color w:val="000000" w:themeColor="text1"/>
      <w:sz w:val="20"/>
      <w:szCs w:val="24"/>
    </w:rPr>
  </w:style>
  <w:style w:type="paragraph" w:styleId="Pealkiri4">
    <w:name w:val="heading 4"/>
    <w:next w:val="Kehatekst"/>
    <w:link w:val="Pealkiri4Mrk"/>
    <w:uiPriority w:val="9"/>
    <w:unhideWhenUsed/>
    <w:rsid w:val="00925DC3"/>
    <w:pPr>
      <w:keepNext/>
      <w:keepLines/>
      <w:numPr>
        <w:ilvl w:val="3"/>
        <w:numId w:val="1"/>
      </w:numPr>
      <w:spacing w:before="40" w:after="80"/>
      <w:outlineLvl w:val="3"/>
    </w:pPr>
    <w:rPr>
      <w:rFonts w:asciiTheme="majorHAnsi" w:eastAsiaTheme="majorEastAsia" w:hAnsiTheme="majorHAnsi" w:cstheme="majorBidi"/>
      <w:b/>
      <w:iCs/>
      <w:color w:val="000000" w:themeColor="text1"/>
      <w:sz w:val="20"/>
    </w:rPr>
  </w:style>
  <w:style w:type="paragraph" w:styleId="Pealkiri5">
    <w:name w:val="heading 5"/>
    <w:next w:val="Kehatekst"/>
    <w:link w:val="Pealkiri5Mrk"/>
    <w:uiPriority w:val="9"/>
    <w:semiHidden/>
    <w:unhideWhenUsed/>
    <w:rsid w:val="00925DC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0000" w:themeColor="text1"/>
      <w:sz w:val="20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423D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1C39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423D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C39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423D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423D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aliases w:val="Protseduuri/juhendi päis 1 leht"/>
    <w:link w:val="PisMrk"/>
    <w:uiPriority w:val="99"/>
    <w:unhideWhenUsed/>
    <w:qFormat/>
    <w:rsid w:val="00195EE3"/>
    <w:pPr>
      <w:tabs>
        <w:tab w:val="center" w:pos="4513"/>
        <w:tab w:val="right" w:pos="9026"/>
      </w:tabs>
      <w:spacing w:after="0" w:line="240" w:lineRule="auto"/>
      <w:jc w:val="right"/>
    </w:pPr>
    <w:rPr>
      <w:color w:val="003974" w:themeColor="accent1"/>
      <w:sz w:val="16"/>
    </w:rPr>
  </w:style>
  <w:style w:type="character" w:customStyle="1" w:styleId="PisMrk">
    <w:name w:val="Päis Märk"/>
    <w:aliases w:val="Protseduuri/juhendi päis 1 leht Märk"/>
    <w:basedOn w:val="Liguvaikefont"/>
    <w:link w:val="Pis"/>
    <w:uiPriority w:val="99"/>
    <w:rsid w:val="00195EE3"/>
    <w:rPr>
      <w:color w:val="003974" w:themeColor="accent1"/>
      <w:sz w:val="16"/>
    </w:rPr>
  </w:style>
  <w:style w:type="paragraph" w:styleId="Jalus">
    <w:name w:val="footer"/>
    <w:aliases w:val="Protseduuri/blanketi jalus"/>
    <w:basedOn w:val="Normaallaad"/>
    <w:link w:val="JalusMrk"/>
    <w:uiPriority w:val="99"/>
    <w:unhideWhenUsed/>
    <w:qFormat/>
    <w:rsid w:val="00195EE3"/>
    <w:pPr>
      <w:tabs>
        <w:tab w:val="center" w:pos="4513"/>
        <w:tab w:val="right" w:pos="9026"/>
      </w:tabs>
      <w:spacing w:after="60" w:line="240" w:lineRule="auto"/>
    </w:pPr>
    <w:rPr>
      <w:color w:val="003974" w:themeColor="accent1"/>
      <w:sz w:val="16"/>
    </w:rPr>
  </w:style>
  <w:style w:type="character" w:customStyle="1" w:styleId="JalusMrk">
    <w:name w:val="Jalus Märk"/>
    <w:aliases w:val="Protseduuri/blanketi jalus Märk"/>
    <w:basedOn w:val="Liguvaikefont"/>
    <w:link w:val="Jalus"/>
    <w:uiPriority w:val="99"/>
    <w:rsid w:val="00195EE3"/>
    <w:rPr>
      <w:color w:val="003974" w:themeColor="accent1"/>
      <w:sz w:val="16"/>
    </w:rPr>
  </w:style>
  <w:style w:type="table" w:styleId="Kontuurtabel">
    <w:name w:val="Table Grid"/>
    <w:basedOn w:val="Normaaltabel"/>
    <w:uiPriority w:val="39"/>
    <w:rsid w:val="00195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kiri">
    <w:name w:val="Title"/>
    <w:next w:val="Kehatekst"/>
    <w:link w:val="PealkiriMrk"/>
    <w:autoRedefine/>
    <w:uiPriority w:val="10"/>
    <w:qFormat/>
    <w:rsid w:val="001A074E"/>
    <w:pPr>
      <w:spacing w:before="240" w:after="6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A074E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Pealkiri1Mrk">
    <w:name w:val="Pealkiri 1 Märk"/>
    <w:aliases w:val="Alapealkiri 1 Märk"/>
    <w:basedOn w:val="Liguvaikefont"/>
    <w:link w:val="Pealkiri1"/>
    <w:uiPriority w:val="9"/>
    <w:rsid w:val="002E275F"/>
    <w:rPr>
      <w:rFonts w:asciiTheme="majorHAnsi" w:eastAsiaTheme="majorEastAsia" w:hAnsiTheme="majorHAnsi" w:cstheme="majorBidi"/>
      <w:b/>
      <w:caps/>
      <w:sz w:val="24"/>
      <w:szCs w:val="32"/>
    </w:rPr>
  </w:style>
  <w:style w:type="paragraph" w:styleId="Kehatekst">
    <w:name w:val="Body Text"/>
    <w:aliases w:val="Tekst"/>
    <w:basedOn w:val="Normaallaad"/>
    <w:link w:val="KehatekstMrk"/>
    <w:autoRedefine/>
    <w:uiPriority w:val="99"/>
    <w:unhideWhenUsed/>
    <w:qFormat/>
    <w:rsid w:val="000A53CA"/>
    <w:pPr>
      <w:spacing w:after="0" w:line="312" w:lineRule="auto"/>
      <w:ind w:left="567"/>
    </w:pPr>
    <w:rPr>
      <w:color w:val="000000" w:themeColor="text1"/>
    </w:rPr>
  </w:style>
  <w:style w:type="character" w:customStyle="1" w:styleId="KehatekstMrk">
    <w:name w:val="Kehatekst Märk"/>
    <w:aliases w:val="Tekst Märk"/>
    <w:basedOn w:val="Liguvaikefont"/>
    <w:link w:val="Kehatekst"/>
    <w:uiPriority w:val="99"/>
    <w:rsid w:val="000A53CA"/>
    <w:rPr>
      <w:color w:val="000000" w:themeColor="text1"/>
      <w:sz w:val="20"/>
    </w:rPr>
  </w:style>
  <w:style w:type="character" w:customStyle="1" w:styleId="Pealkiri2Mrk">
    <w:name w:val="Pealkiri 2 Märk"/>
    <w:aliases w:val="Alapealkiri 2 Märk"/>
    <w:basedOn w:val="Liguvaikefont"/>
    <w:link w:val="Pealkiri2"/>
    <w:uiPriority w:val="9"/>
    <w:rsid w:val="000A53CA"/>
    <w:rPr>
      <w:rFonts w:asciiTheme="majorHAnsi" w:eastAsiaTheme="majorEastAsia" w:hAnsiTheme="majorHAnsi" w:cstheme="majorBidi"/>
      <w:b/>
      <w:color w:val="000000" w:themeColor="text1"/>
      <w:sz w:val="20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0A53CA"/>
    <w:rPr>
      <w:rFonts w:asciiTheme="majorHAnsi" w:eastAsiaTheme="majorEastAsia" w:hAnsiTheme="majorHAnsi" w:cstheme="majorBidi"/>
      <w:b/>
      <w:color w:val="000000" w:themeColor="text1"/>
      <w:sz w:val="20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925DC3"/>
    <w:rPr>
      <w:rFonts w:asciiTheme="majorHAnsi" w:eastAsiaTheme="majorEastAsia" w:hAnsiTheme="majorHAnsi" w:cstheme="majorBidi"/>
      <w:b/>
      <w:iCs/>
      <w:color w:val="000000" w:themeColor="text1"/>
      <w:sz w:val="20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25DC3"/>
    <w:rPr>
      <w:rFonts w:asciiTheme="majorHAnsi" w:eastAsiaTheme="majorEastAsia" w:hAnsiTheme="majorHAnsi" w:cstheme="majorBidi"/>
      <w:color w:val="000000" w:themeColor="text1"/>
      <w:sz w:val="20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423D7"/>
    <w:rPr>
      <w:rFonts w:asciiTheme="majorHAnsi" w:eastAsiaTheme="majorEastAsia" w:hAnsiTheme="majorHAnsi" w:cstheme="majorBidi"/>
      <w:color w:val="001C39" w:themeColor="accent1" w:themeShade="7F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423D7"/>
    <w:rPr>
      <w:rFonts w:asciiTheme="majorHAnsi" w:eastAsiaTheme="majorEastAsia" w:hAnsiTheme="majorHAnsi" w:cstheme="majorBidi"/>
      <w:i/>
      <w:iCs/>
      <w:color w:val="001C39" w:themeColor="accent1" w:themeShade="7F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423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42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isukorrapealkiri">
    <w:name w:val="TOC Heading"/>
    <w:basedOn w:val="Pealkiri1"/>
    <w:next w:val="Normaallaad"/>
    <w:uiPriority w:val="39"/>
    <w:unhideWhenUsed/>
    <w:rsid w:val="00583A9A"/>
    <w:pPr>
      <w:numPr>
        <w:numId w:val="0"/>
      </w:numPr>
      <w:spacing w:after="400"/>
      <w:outlineLvl w:val="9"/>
    </w:pPr>
    <w:rPr>
      <w:color w:val="000000" w:themeColor="text1"/>
      <w:lang w:eastAsia="et-EE"/>
    </w:rPr>
  </w:style>
  <w:style w:type="paragraph" w:styleId="SK1">
    <w:name w:val="toc 1"/>
    <w:next w:val="Kehatekst"/>
    <w:autoRedefine/>
    <w:uiPriority w:val="39"/>
    <w:unhideWhenUsed/>
    <w:rsid w:val="00851174"/>
    <w:pPr>
      <w:spacing w:after="100"/>
    </w:pPr>
    <w:rPr>
      <w:color w:val="000000" w:themeColor="text1"/>
      <w:sz w:val="20"/>
    </w:rPr>
  </w:style>
  <w:style w:type="paragraph" w:styleId="SK2">
    <w:name w:val="toc 2"/>
    <w:basedOn w:val="SK1"/>
    <w:next w:val="Kehatekst"/>
    <w:autoRedefine/>
    <w:uiPriority w:val="39"/>
    <w:unhideWhenUsed/>
    <w:rsid w:val="00851174"/>
    <w:pPr>
      <w:ind w:left="220"/>
    </w:pPr>
  </w:style>
  <w:style w:type="character" w:styleId="Hperlink">
    <w:name w:val="Hyperlink"/>
    <w:basedOn w:val="Liguvaikefont"/>
    <w:uiPriority w:val="99"/>
    <w:unhideWhenUsed/>
    <w:rsid w:val="00583A9A"/>
    <w:rPr>
      <w:color w:val="003974" w:themeColor="hyperlink"/>
      <w:u w:val="single"/>
    </w:rPr>
  </w:style>
  <w:style w:type="paragraph" w:styleId="SK3">
    <w:name w:val="toc 3"/>
    <w:basedOn w:val="SK1"/>
    <w:next w:val="Kehatekst"/>
    <w:autoRedefine/>
    <w:uiPriority w:val="39"/>
    <w:unhideWhenUsed/>
    <w:rsid w:val="00A71E0D"/>
    <w:pPr>
      <w:ind w:left="440"/>
    </w:pPr>
  </w:style>
  <w:style w:type="paragraph" w:styleId="SK4">
    <w:name w:val="toc 4"/>
    <w:basedOn w:val="SK1"/>
    <w:next w:val="Kehatekst"/>
    <w:autoRedefine/>
    <w:uiPriority w:val="39"/>
    <w:semiHidden/>
    <w:unhideWhenUsed/>
    <w:rsid w:val="00851174"/>
    <w:pPr>
      <w:ind w:left="660"/>
    </w:pPr>
  </w:style>
  <w:style w:type="paragraph" w:styleId="SK5">
    <w:name w:val="toc 5"/>
    <w:basedOn w:val="SK1"/>
    <w:next w:val="Kehatekst"/>
    <w:autoRedefine/>
    <w:uiPriority w:val="39"/>
    <w:semiHidden/>
    <w:unhideWhenUsed/>
    <w:rsid w:val="002501DE"/>
    <w:pPr>
      <w:ind w:left="800"/>
    </w:pPr>
  </w:style>
  <w:style w:type="paragraph" w:styleId="Vahedeta">
    <w:name w:val="No Spacing"/>
    <w:uiPriority w:val="1"/>
    <w:rsid w:val="00DB4BC4"/>
    <w:pPr>
      <w:spacing w:after="0" w:line="240" w:lineRule="auto"/>
    </w:pPr>
    <w:rPr>
      <w:sz w:val="20"/>
    </w:rPr>
  </w:style>
  <w:style w:type="paragraph" w:styleId="Loendilik">
    <w:name w:val="List Paragraph"/>
    <w:basedOn w:val="Kehatekst"/>
    <w:uiPriority w:val="34"/>
    <w:qFormat/>
    <w:rsid w:val="00A057E4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E7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E7A73"/>
    <w:rPr>
      <w:rFonts w:ascii="Tahoma" w:hAnsi="Tahoma" w:cs="Tahoma"/>
      <w:sz w:val="16"/>
      <w:szCs w:val="16"/>
    </w:rPr>
  </w:style>
  <w:style w:type="paragraph" w:styleId="Redaktsioon">
    <w:name w:val="Revision"/>
    <w:hidden/>
    <w:uiPriority w:val="99"/>
    <w:semiHidden/>
    <w:rsid w:val="00915FCD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4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EAN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974"/>
      </a:accent1>
      <a:accent2>
        <a:srgbClr val="E1F200"/>
      </a:accent2>
      <a:accent3>
        <a:srgbClr val="00A99D"/>
      </a:accent3>
      <a:accent4>
        <a:srgbClr val="007DC5"/>
      </a:accent4>
      <a:accent5>
        <a:srgbClr val="92278F"/>
      </a:accent5>
      <a:accent6>
        <a:srgbClr val="F15B49"/>
      </a:accent6>
      <a:hlink>
        <a:srgbClr val="003974"/>
      </a:hlink>
      <a:folHlink>
        <a:srgbClr val="003974"/>
      </a:folHlink>
    </a:clrScheme>
    <a:fontScheme name="EAN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CFE95-EC79-4502-BBB8-3DD03BED3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2024-02-14T08:21:00Z</dcterms:created>
  <dcterms:modified xsi:type="dcterms:W3CDTF">2024-02-14T09:12:00Z</dcterms:modified>
</cp:coreProperties>
</file>