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378665858"/>
    <w:bookmarkStart w:id="1" w:name="_Toc392595308"/>
    <w:p w14:paraId="277BCF6E" w14:textId="7D857541" w:rsidR="00EF05B6" w:rsidRDefault="000B14F5">
      <w:pPr>
        <w:pStyle w:val="TOC1"/>
        <w:rPr>
          <w:rFonts w:asciiTheme="minorHAnsi" w:eastAsiaTheme="minorEastAsia" w:hAnsiTheme="minorHAnsi" w:cstheme="minorBidi"/>
          <w:b w:val="0"/>
          <w:bCs w:val="0"/>
          <w:caps w:val="0"/>
          <w:color w:val="auto"/>
          <w:kern w:val="2"/>
          <w:sz w:val="24"/>
          <w:szCs w:val="24"/>
          <w:lang w:eastAsia="et-EE"/>
          <w14:ligatures w14:val="standardContextual"/>
        </w:rPr>
      </w:pPr>
      <w:r w:rsidRPr="00EE38E4">
        <w:rPr>
          <w:rFonts w:ascii="Verdana" w:hAnsi="Verdana"/>
        </w:rPr>
        <w:fldChar w:fldCharType="begin"/>
      </w:r>
      <w:r w:rsidRPr="00EE38E4">
        <w:rPr>
          <w:rFonts w:ascii="Verdana" w:hAnsi="Verdana"/>
        </w:rPr>
        <w:instrText xml:space="preserve"> TOC \o "1-3" \h \z \u </w:instrText>
      </w:r>
      <w:r w:rsidRPr="00EE38E4">
        <w:rPr>
          <w:rFonts w:ascii="Verdana" w:hAnsi="Verdana"/>
        </w:rPr>
        <w:fldChar w:fldCharType="separate"/>
      </w:r>
      <w:hyperlink w:anchor="_Toc189657977" w:history="1">
        <w:r w:rsidR="00EF05B6" w:rsidRPr="00A94BCB">
          <w:rPr>
            <w:rStyle w:val="Hyperlink"/>
          </w:rPr>
          <w:t>1</w:t>
        </w:r>
        <w:r w:rsidR="00EF05B6">
          <w:rPr>
            <w:rFonts w:asciiTheme="minorHAnsi" w:eastAsiaTheme="minorEastAsia" w:hAnsiTheme="minorHAnsi" w:cstheme="minorBidi"/>
            <w:b w:val="0"/>
            <w:bCs w:val="0"/>
            <w:caps w:val="0"/>
            <w:color w:val="auto"/>
            <w:kern w:val="2"/>
            <w:sz w:val="24"/>
            <w:szCs w:val="24"/>
            <w:lang w:eastAsia="et-EE"/>
            <w14:ligatures w14:val="standardContextual"/>
          </w:rPr>
          <w:tab/>
        </w:r>
        <w:r w:rsidR="00EF05B6" w:rsidRPr="00A94BCB">
          <w:rPr>
            <w:rStyle w:val="Hyperlink"/>
          </w:rPr>
          <w:t>ÜLDOSA</w:t>
        </w:r>
        <w:r w:rsidR="00EF05B6">
          <w:rPr>
            <w:webHidden/>
          </w:rPr>
          <w:tab/>
        </w:r>
        <w:r w:rsidR="00EF05B6">
          <w:rPr>
            <w:webHidden/>
          </w:rPr>
          <w:fldChar w:fldCharType="begin"/>
        </w:r>
        <w:r w:rsidR="00EF05B6">
          <w:rPr>
            <w:webHidden/>
          </w:rPr>
          <w:instrText xml:space="preserve"> PAGEREF _Toc189657977 \h </w:instrText>
        </w:r>
        <w:r w:rsidR="00EF05B6">
          <w:rPr>
            <w:webHidden/>
          </w:rPr>
        </w:r>
        <w:r w:rsidR="00EF05B6">
          <w:rPr>
            <w:webHidden/>
          </w:rPr>
          <w:fldChar w:fldCharType="separate"/>
        </w:r>
        <w:r w:rsidR="00E55AEE">
          <w:rPr>
            <w:webHidden/>
          </w:rPr>
          <w:t>2</w:t>
        </w:r>
        <w:r w:rsidR="00EF05B6">
          <w:rPr>
            <w:webHidden/>
          </w:rPr>
          <w:fldChar w:fldCharType="end"/>
        </w:r>
      </w:hyperlink>
    </w:p>
    <w:p w14:paraId="53D16E6D" w14:textId="3C45AC6E"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78" w:history="1">
        <w:r w:rsidRPr="00A94BCB">
          <w:rPr>
            <w:rStyle w:val="Hyperlink"/>
          </w:rPr>
          <w:t>1.1</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Objekti lühikirjeldus</w:t>
        </w:r>
        <w:r>
          <w:rPr>
            <w:webHidden/>
          </w:rPr>
          <w:tab/>
        </w:r>
        <w:r>
          <w:rPr>
            <w:webHidden/>
          </w:rPr>
          <w:fldChar w:fldCharType="begin"/>
        </w:r>
        <w:r>
          <w:rPr>
            <w:webHidden/>
          </w:rPr>
          <w:instrText xml:space="preserve"> PAGEREF _Toc189657978 \h </w:instrText>
        </w:r>
        <w:r>
          <w:rPr>
            <w:webHidden/>
          </w:rPr>
        </w:r>
        <w:r>
          <w:rPr>
            <w:webHidden/>
          </w:rPr>
          <w:fldChar w:fldCharType="separate"/>
        </w:r>
        <w:r w:rsidR="00E55AEE">
          <w:rPr>
            <w:webHidden/>
          </w:rPr>
          <w:t>2</w:t>
        </w:r>
        <w:r>
          <w:rPr>
            <w:webHidden/>
          </w:rPr>
          <w:fldChar w:fldCharType="end"/>
        </w:r>
      </w:hyperlink>
    </w:p>
    <w:p w14:paraId="24861FAB" w14:textId="6663942B"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79" w:history="1">
        <w:r w:rsidRPr="00A94BCB">
          <w:rPr>
            <w:rStyle w:val="Hyperlink"/>
          </w:rPr>
          <w:t>1.2</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Projekteerija</w:t>
        </w:r>
        <w:r>
          <w:rPr>
            <w:webHidden/>
          </w:rPr>
          <w:tab/>
        </w:r>
        <w:r>
          <w:rPr>
            <w:webHidden/>
          </w:rPr>
          <w:fldChar w:fldCharType="begin"/>
        </w:r>
        <w:r>
          <w:rPr>
            <w:webHidden/>
          </w:rPr>
          <w:instrText xml:space="preserve"> PAGEREF _Toc189657979 \h </w:instrText>
        </w:r>
        <w:r>
          <w:rPr>
            <w:webHidden/>
          </w:rPr>
        </w:r>
        <w:r>
          <w:rPr>
            <w:webHidden/>
          </w:rPr>
          <w:fldChar w:fldCharType="separate"/>
        </w:r>
        <w:r w:rsidR="00E55AEE">
          <w:rPr>
            <w:webHidden/>
          </w:rPr>
          <w:t>3</w:t>
        </w:r>
        <w:r>
          <w:rPr>
            <w:webHidden/>
          </w:rPr>
          <w:fldChar w:fldCharType="end"/>
        </w:r>
      </w:hyperlink>
    </w:p>
    <w:p w14:paraId="4879B551" w14:textId="25AFB145"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80" w:history="1">
        <w:r w:rsidRPr="00A94BCB">
          <w:rPr>
            <w:rStyle w:val="Hyperlink"/>
          </w:rPr>
          <w:t>1.3</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Lähteandmed</w:t>
        </w:r>
        <w:r>
          <w:rPr>
            <w:webHidden/>
          </w:rPr>
          <w:tab/>
        </w:r>
        <w:r>
          <w:rPr>
            <w:webHidden/>
          </w:rPr>
          <w:fldChar w:fldCharType="begin"/>
        </w:r>
        <w:r>
          <w:rPr>
            <w:webHidden/>
          </w:rPr>
          <w:instrText xml:space="preserve"> PAGEREF _Toc189657980 \h </w:instrText>
        </w:r>
        <w:r>
          <w:rPr>
            <w:webHidden/>
          </w:rPr>
        </w:r>
        <w:r>
          <w:rPr>
            <w:webHidden/>
          </w:rPr>
          <w:fldChar w:fldCharType="separate"/>
        </w:r>
        <w:r w:rsidR="00E55AEE">
          <w:rPr>
            <w:webHidden/>
          </w:rPr>
          <w:t>3</w:t>
        </w:r>
        <w:r>
          <w:rPr>
            <w:webHidden/>
          </w:rPr>
          <w:fldChar w:fldCharType="end"/>
        </w:r>
      </w:hyperlink>
    </w:p>
    <w:p w14:paraId="002DC83C" w14:textId="3C9ABEA3"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81" w:history="1">
        <w:r w:rsidRPr="00A94BCB">
          <w:rPr>
            <w:rStyle w:val="Hyperlink"/>
          </w:rPr>
          <w:t>1.4</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Ehitusuuringud</w:t>
        </w:r>
        <w:r>
          <w:rPr>
            <w:webHidden/>
          </w:rPr>
          <w:tab/>
        </w:r>
        <w:r>
          <w:rPr>
            <w:webHidden/>
          </w:rPr>
          <w:fldChar w:fldCharType="begin"/>
        </w:r>
        <w:r>
          <w:rPr>
            <w:webHidden/>
          </w:rPr>
          <w:instrText xml:space="preserve"> PAGEREF _Toc189657981 \h </w:instrText>
        </w:r>
        <w:r>
          <w:rPr>
            <w:webHidden/>
          </w:rPr>
        </w:r>
        <w:r>
          <w:rPr>
            <w:webHidden/>
          </w:rPr>
          <w:fldChar w:fldCharType="separate"/>
        </w:r>
        <w:r w:rsidR="00E55AEE">
          <w:rPr>
            <w:webHidden/>
          </w:rPr>
          <w:t>4</w:t>
        </w:r>
        <w:r>
          <w:rPr>
            <w:webHidden/>
          </w:rPr>
          <w:fldChar w:fldCharType="end"/>
        </w:r>
      </w:hyperlink>
    </w:p>
    <w:p w14:paraId="7767572C" w14:textId="17AC2F75"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82" w:history="1">
        <w:r w:rsidRPr="00A94BCB">
          <w:rPr>
            <w:rStyle w:val="Hyperlink"/>
          </w:rPr>
          <w:t>1.5</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Normdokumendid</w:t>
        </w:r>
        <w:r>
          <w:rPr>
            <w:webHidden/>
          </w:rPr>
          <w:tab/>
        </w:r>
        <w:r>
          <w:rPr>
            <w:webHidden/>
          </w:rPr>
          <w:fldChar w:fldCharType="begin"/>
        </w:r>
        <w:r>
          <w:rPr>
            <w:webHidden/>
          </w:rPr>
          <w:instrText xml:space="preserve"> PAGEREF _Toc189657982 \h </w:instrText>
        </w:r>
        <w:r>
          <w:rPr>
            <w:webHidden/>
          </w:rPr>
        </w:r>
        <w:r>
          <w:rPr>
            <w:webHidden/>
          </w:rPr>
          <w:fldChar w:fldCharType="separate"/>
        </w:r>
        <w:r w:rsidR="00E55AEE">
          <w:rPr>
            <w:webHidden/>
          </w:rPr>
          <w:t>4</w:t>
        </w:r>
        <w:r>
          <w:rPr>
            <w:webHidden/>
          </w:rPr>
          <w:fldChar w:fldCharType="end"/>
        </w:r>
      </w:hyperlink>
    </w:p>
    <w:p w14:paraId="528827B9" w14:textId="3888DCB5" w:rsidR="00EF05B6" w:rsidRDefault="00EF05B6">
      <w:pPr>
        <w:pStyle w:val="TOC1"/>
        <w:rPr>
          <w:rFonts w:asciiTheme="minorHAnsi" w:eastAsiaTheme="minorEastAsia" w:hAnsiTheme="minorHAnsi" w:cstheme="minorBidi"/>
          <w:b w:val="0"/>
          <w:bCs w:val="0"/>
          <w:caps w:val="0"/>
          <w:color w:val="auto"/>
          <w:kern w:val="2"/>
          <w:sz w:val="24"/>
          <w:szCs w:val="24"/>
          <w:lang w:eastAsia="et-EE"/>
          <w14:ligatures w14:val="standardContextual"/>
        </w:rPr>
      </w:pPr>
      <w:hyperlink w:anchor="_Toc189657983" w:history="1">
        <w:r w:rsidRPr="00A94BCB">
          <w:rPr>
            <w:rStyle w:val="Hyperlink"/>
            <w:rFonts w:eastAsia="CIDFont+F1"/>
          </w:rPr>
          <w:t>2</w:t>
        </w:r>
        <w:r>
          <w:rPr>
            <w:rFonts w:asciiTheme="minorHAnsi" w:eastAsiaTheme="minorEastAsia" w:hAnsiTheme="minorHAnsi" w:cstheme="minorBidi"/>
            <w:b w:val="0"/>
            <w:bCs w:val="0"/>
            <w:caps w:val="0"/>
            <w:color w:val="auto"/>
            <w:kern w:val="2"/>
            <w:sz w:val="24"/>
            <w:szCs w:val="24"/>
            <w:lang w:eastAsia="et-EE"/>
            <w14:ligatures w14:val="standardContextual"/>
          </w:rPr>
          <w:tab/>
        </w:r>
        <w:r w:rsidRPr="00A94BCB">
          <w:rPr>
            <w:rStyle w:val="Hyperlink"/>
            <w:rFonts w:eastAsia="CIDFont+F1"/>
          </w:rPr>
          <w:t>Olemasolev olukord</w:t>
        </w:r>
        <w:r>
          <w:rPr>
            <w:webHidden/>
          </w:rPr>
          <w:tab/>
        </w:r>
        <w:r>
          <w:rPr>
            <w:webHidden/>
          </w:rPr>
          <w:fldChar w:fldCharType="begin"/>
        </w:r>
        <w:r>
          <w:rPr>
            <w:webHidden/>
          </w:rPr>
          <w:instrText xml:space="preserve"> PAGEREF _Toc189657983 \h </w:instrText>
        </w:r>
        <w:r>
          <w:rPr>
            <w:webHidden/>
          </w:rPr>
        </w:r>
        <w:r>
          <w:rPr>
            <w:webHidden/>
          </w:rPr>
          <w:fldChar w:fldCharType="separate"/>
        </w:r>
        <w:r w:rsidR="00E55AEE">
          <w:rPr>
            <w:webHidden/>
          </w:rPr>
          <w:t>4</w:t>
        </w:r>
        <w:r>
          <w:rPr>
            <w:webHidden/>
          </w:rPr>
          <w:fldChar w:fldCharType="end"/>
        </w:r>
      </w:hyperlink>
    </w:p>
    <w:p w14:paraId="4C68CC48" w14:textId="7AC49B46" w:rsidR="00EF05B6" w:rsidRDefault="00EF05B6">
      <w:pPr>
        <w:pStyle w:val="TOC1"/>
        <w:rPr>
          <w:rFonts w:asciiTheme="minorHAnsi" w:eastAsiaTheme="minorEastAsia" w:hAnsiTheme="minorHAnsi" w:cstheme="minorBidi"/>
          <w:b w:val="0"/>
          <w:bCs w:val="0"/>
          <w:caps w:val="0"/>
          <w:color w:val="auto"/>
          <w:kern w:val="2"/>
          <w:sz w:val="24"/>
          <w:szCs w:val="24"/>
          <w:lang w:eastAsia="et-EE"/>
          <w14:ligatures w14:val="standardContextual"/>
        </w:rPr>
      </w:pPr>
      <w:hyperlink w:anchor="_Toc189657984" w:history="1">
        <w:r w:rsidRPr="00A94BCB">
          <w:rPr>
            <w:rStyle w:val="Hyperlink"/>
            <w:rFonts w:eastAsia="CIDFont+F1"/>
          </w:rPr>
          <w:t>3</w:t>
        </w:r>
        <w:r>
          <w:rPr>
            <w:rFonts w:asciiTheme="minorHAnsi" w:eastAsiaTheme="minorEastAsia" w:hAnsiTheme="minorHAnsi" w:cstheme="minorBidi"/>
            <w:b w:val="0"/>
            <w:bCs w:val="0"/>
            <w:caps w:val="0"/>
            <w:color w:val="auto"/>
            <w:kern w:val="2"/>
            <w:sz w:val="24"/>
            <w:szCs w:val="24"/>
            <w:lang w:eastAsia="et-EE"/>
            <w14:ligatures w14:val="standardContextual"/>
          </w:rPr>
          <w:tab/>
        </w:r>
        <w:r w:rsidRPr="00A94BCB">
          <w:rPr>
            <w:rStyle w:val="Hyperlink"/>
            <w:rFonts w:eastAsia="CIDFont+F1"/>
          </w:rPr>
          <w:t>TEE PROJEKTLAHENDUS</w:t>
        </w:r>
        <w:r>
          <w:rPr>
            <w:webHidden/>
          </w:rPr>
          <w:tab/>
        </w:r>
        <w:r>
          <w:rPr>
            <w:webHidden/>
          </w:rPr>
          <w:fldChar w:fldCharType="begin"/>
        </w:r>
        <w:r>
          <w:rPr>
            <w:webHidden/>
          </w:rPr>
          <w:instrText xml:space="preserve"> PAGEREF _Toc189657984 \h </w:instrText>
        </w:r>
        <w:r>
          <w:rPr>
            <w:webHidden/>
          </w:rPr>
        </w:r>
        <w:r>
          <w:rPr>
            <w:webHidden/>
          </w:rPr>
          <w:fldChar w:fldCharType="separate"/>
        </w:r>
        <w:r w:rsidR="00E55AEE">
          <w:rPr>
            <w:webHidden/>
          </w:rPr>
          <w:t>6</w:t>
        </w:r>
        <w:r>
          <w:rPr>
            <w:webHidden/>
          </w:rPr>
          <w:fldChar w:fldCharType="end"/>
        </w:r>
      </w:hyperlink>
    </w:p>
    <w:p w14:paraId="6B71CB75" w14:textId="1E2DBE6E"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85" w:history="1">
        <w:r w:rsidRPr="00A94BCB">
          <w:rPr>
            <w:rStyle w:val="Hyperlink"/>
          </w:rPr>
          <w:t>3.1</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Plaanilahendus ja vertikaalplaneering</w:t>
        </w:r>
        <w:r>
          <w:rPr>
            <w:webHidden/>
          </w:rPr>
          <w:tab/>
        </w:r>
        <w:r>
          <w:rPr>
            <w:webHidden/>
          </w:rPr>
          <w:fldChar w:fldCharType="begin"/>
        </w:r>
        <w:r>
          <w:rPr>
            <w:webHidden/>
          </w:rPr>
          <w:instrText xml:space="preserve"> PAGEREF _Toc189657985 \h </w:instrText>
        </w:r>
        <w:r>
          <w:rPr>
            <w:webHidden/>
          </w:rPr>
        </w:r>
        <w:r>
          <w:rPr>
            <w:webHidden/>
          </w:rPr>
          <w:fldChar w:fldCharType="separate"/>
        </w:r>
        <w:r w:rsidR="00E55AEE">
          <w:rPr>
            <w:webHidden/>
          </w:rPr>
          <w:t>6</w:t>
        </w:r>
        <w:r>
          <w:rPr>
            <w:webHidden/>
          </w:rPr>
          <w:fldChar w:fldCharType="end"/>
        </w:r>
      </w:hyperlink>
    </w:p>
    <w:p w14:paraId="07973787" w14:textId="04CD6540"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86" w:history="1">
        <w:r w:rsidRPr="00A94BCB">
          <w:rPr>
            <w:rStyle w:val="Hyperlink"/>
          </w:rPr>
          <w:t>3.2</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Katendid</w:t>
        </w:r>
        <w:r>
          <w:rPr>
            <w:webHidden/>
          </w:rPr>
          <w:tab/>
        </w:r>
        <w:r>
          <w:rPr>
            <w:webHidden/>
          </w:rPr>
          <w:fldChar w:fldCharType="begin"/>
        </w:r>
        <w:r>
          <w:rPr>
            <w:webHidden/>
          </w:rPr>
          <w:instrText xml:space="preserve"> PAGEREF _Toc189657986 \h </w:instrText>
        </w:r>
        <w:r>
          <w:rPr>
            <w:webHidden/>
          </w:rPr>
        </w:r>
        <w:r>
          <w:rPr>
            <w:webHidden/>
          </w:rPr>
          <w:fldChar w:fldCharType="separate"/>
        </w:r>
        <w:r w:rsidR="00E55AEE">
          <w:rPr>
            <w:webHidden/>
          </w:rPr>
          <w:t>7</w:t>
        </w:r>
        <w:r>
          <w:rPr>
            <w:webHidden/>
          </w:rPr>
          <w:fldChar w:fldCharType="end"/>
        </w:r>
      </w:hyperlink>
    </w:p>
    <w:p w14:paraId="4F39D86F" w14:textId="02E25977" w:rsidR="00EF05B6" w:rsidRDefault="00EF05B6">
      <w:pPr>
        <w:pStyle w:val="TOC3"/>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pPr>
      <w:hyperlink w:anchor="_Toc189657987" w:history="1">
        <w:r w:rsidRPr="00A94BCB">
          <w:rPr>
            <w:rStyle w:val="Hyperlink"/>
          </w:rPr>
          <w:t>3.2.1</w:t>
        </w:r>
        <w:r>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Katendi projekteerimise lähteandmed</w:t>
        </w:r>
        <w:r>
          <w:rPr>
            <w:webHidden/>
          </w:rPr>
          <w:tab/>
        </w:r>
        <w:r>
          <w:rPr>
            <w:webHidden/>
          </w:rPr>
          <w:fldChar w:fldCharType="begin"/>
        </w:r>
        <w:r>
          <w:rPr>
            <w:webHidden/>
          </w:rPr>
          <w:instrText xml:space="preserve"> PAGEREF _Toc189657987 \h </w:instrText>
        </w:r>
        <w:r>
          <w:rPr>
            <w:webHidden/>
          </w:rPr>
        </w:r>
        <w:r>
          <w:rPr>
            <w:webHidden/>
          </w:rPr>
          <w:fldChar w:fldCharType="separate"/>
        </w:r>
        <w:r w:rsidR="00E55AEE">
          <w:rPr>
            <w:webHidden/>
          </w:rPr>
          <w:t>7</w:t>
        </w:r>
        <w:r>
          <w:rPr>
            <w:webHidden/>
          </w:rPr>
          <w:fldChar w:fldCharType="end"/>
        </w:r>
      </w:hyperlink>
    </w:p>
    <w:p w14:paraId="79310279" w14:textId="437D5EB2" w:rsidR="00EF05B6" w:rsidRDefault="00EF05B6">
      <w:pPr>
        <w:pStyle w:val="TOC3"/>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pPr>
      <w:hyperlink w:anchor="_Toc189657988" w:history="1">
        <w:r w:rsidRPr="00A94BCB">
          <w:rPr>
            <w:rStyle w:val="Hyperlink"/>
          </w:rPr>
          <w:t>3.2.2</w:t>
        </w:r>
        <w:r>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Projekteeritud katendikonstruktsioonid</w:t>
        </w:r>
        <w:r>
          <w:rPr>
            <w:webHidden/>
          </w:rPr>
          <w:tab/>
        </w:r>
        <w:r>
          <w:rPr>
            <w:webHidden/>
          </w:rPr>
          <w:fldChar w:fldCharType="begin"/>
        </w:r>
        <w:r>
          <w:rPr>
            <w:webHidden/>
          </w:rPr>
          <w:instrText xml:space="preserve"> PAGEREF _Toc189657988 \h </w:instrText>
        </w:r>
        <w:r>
          <w:rPr>
            <w:webHidden/>
          </w:rPr>
        </w:r>
        <w:r>
          <w:rPr>
            <w:webHidden/>
          </w:rPr>
          <w:fldChar w:fldCharType="separate"/>
        </w:r>
        <w:r w:rsidR="00E55AEE">
          <w:rPr>
            <w:webHidden/>
          </w:rPr>
          <w:t>7</w:t>
        </w:r>
        <w:r>
          <w:rPr>
            <w:webHidden/>
          </w:rPr>
          <w:fldChar w:fldCharType="end"/>
        </w:r>
      </w:hyperlink>
    </w:p>
    <w:p w14:paraId="6838C83A" w14:textId="04F819BF" w:rsidR="00EF05B6" w:rsidRDefault="00EF05B6">
      <w:pPr>
        <w:pStyle w:val="TOC3"/>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pPr>
      <w:hyperlink w:anchor="_Toc189657989" w:history="1">
        <w:r w:rsidRPr="00A94BCB">
          <w:rPr>
            <w:rStyle w:val="Hyperlink"/>
          </w:rPr>
          <w:t>3.2.3</w:t>
        </w:r>
        <w:r>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Asfaltsegudes ja killustikalustes kasutatavatele jämetäitematerjalidele esitatavad miinimumnõuded</w:t>
        </w:r>
        <w:r>
          <w:rPr>
            <w:webHidden/>
          </w:rPr>
          <w:tab/>
        </w:r>
        <w:r>
          <w:rPr>
            <w:webHidden/>
          </w:rPr>
          <w:fldChar w:fldCharType="begin"/>
        </w:r>
        <w:r>
          <w:rPr>
            <w:webHidden/>
          </w:rPr>
          <w:instrText xml:space="preserve"> PAGEREF _Toc189657989 \h </w:instrText>
        </w:r>
        <w:r>
          <w:rPr>
            <w:webHidden/>
          </w:rPr>
        </w:r>
        <w:r>
          <w:rPr>
            <w:webHidden/>
          </w:rPr>
          <w:fldChar w:fldCharType="separate"/>
        </w:r>
        <w:r w:rsidR="00E55AEE">
          <w:rPr>
            <w:webHidden/>
          </w:rPr>
          <w:t>10</w:t>
        </w:r>
        <w:r>
          <w:rPr>
            <w:webHidden/>
          </w:rPr>
          <w:fldChar w:fldCharType="end"/>
        </w:r>
      </w:hyperlink>
    </w:p>
    <w:p w14:paraId="6566450A" w14:textId="51CBAFE8" w:rsidR="00EF05B6" w:rsidRDefault="00EF05B6">
      <w:pPr>
        <w:pStyle w:val="TOC3"/>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pPr>
      <w:hyperlink w:anchor="_Toc189657990" w:history="1">
        <w:r w:rsidRPr="00A94BCB">
          <w:rPr>
            <w:rStyle w:val="Hyperlink"/>
          </w:rPr>
          <w:t>3.2.4</w:t>
        </w:r>
        <w:r>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Katendikonstruktsiooni rajamine</w:t>
        </w:r>
        <w:r>
          <w:rPr>
            <w:webHidden/>
          </w:rPr>
          <w:tab/>
        </w:r>
        <w:r>
          <w:rPr>
            <w:webHidden/>
          </w:rPr>
          <w:fldChar w:fldCharType="begin"/>
        </w:r>
        <w:r>
          <w:rPr>
            <w:webHidden/>
          </w:rPr>
          <w:instrText xml:space="preserve"> PAGEREF _Toc189657990 \h </w:instrText>
        </w:r>
        <w:r>
          <w:rPr>
            <w:webHidden/>
          </w:rPr>
        </w:r>
        <w:r>
          <w:rPr>
            <w:webHidden/>
          </w:rPr>
          <w:fldChar w:fldCharType="separate"/>
        </w:r>
        <w:r w:rsidR="00E55AEE">
          <w:rPr>
            <w:webHidden/>
          </w:rPr>
          <w:t>12</w:t>
        </w:r>
        <w:r>
          <w:rPr>
            <w:webHidden/>
          </w:rPr>
          <w:fldChar w:fldCharType="end"/>
        </w:r>
      </w:hyperlink>
    </w:p>
    <w:p w14:paraId="1F738706" w14:textId="39302A12" w:rsidR="00EF05B6" w:rsidRDefault="00EF05B6">
      <w:pPr>
        <w:pStyle w:val="TOC3"/>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pPr>
      <w:hyperlink w:anchor="_Toc189657991" w:history="1">
        <w:r w:rsidRPr="00A94BCB">
          <w:rPr>
            <w:rStyle w:val="Hyperlink"/>
          </w:rPr>
          <w:t>3.2.5</w:t>
        </w:r>
        <w:r>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Katted</w:t>
        </w:r>
        <w:r>
          <w:rPr>
            <w:webHidden/>
          </w:rPr>
          <w:tab/>
        </w:r>
        <w:r>
          <w:rPr>
            <w:webHidden/>
          </w:rPr>
          <w:fldChar w:fldCharType="begin"/>
        </w:r>
        <w:r>
          <w:rPr>
            <w:webHidden/>
          </w:rPr>
          <w:instrText xml:space="preserve"> PAGEREF _Toc189657991 \h </w:instrText>
        </w:r>
        <w:r>
          <w:rPr>
            <w:webHidden/>
          </w:rPr>
        </w:r>
        <w:r>
          <w:rPr>
            <w:webHidden/>
          </w:rPr>
          <w:fldChar w:fldCharType="separate"/>
        </w:r>
        <w:r w:rsidR="00E55AEE">
          <w:rPr>
            <w:webHidden/>
          </w:rPr>
          <w:t>12</w:t>
        </w:r>
        <w:r>
          <w:rPr>
            <w:webHidden/>
          </w:rPr>
          <w:fldChar w:fldCharType="end"/>
        </w:r>
      </w:hyperlink>
    </w:p>
    <w:p w14:paraId="2E0FA45B" w14:textId="078211C3" w:rsidR="00EF05B6" w:rsidRDefault="00EF05B6">
      <w:pPr>
        <w:pStyle w:val="TOC3"/>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pPr>
      <w:hyperlink w:anchor="_Toc189657992" w:history="1">
        <w:r w:rsidRPr="00A94BCB">
          <w:rPr>
            <w:rStyle w:val="Hyperlink"/>
          </w:rPr>
          <w:t>3.2.6</w:t>
        </w:r>
        <w:r>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Alus</w:t>
        </w:r>
        <w:r>
          <w:rPr>
            <w:webHidden/>
          </w:rPr>
          <w:tab/>
        </w:r>
        <w:r>
          <w:rPr>
            <w:webHidden/>
          </w:rPr>
          <w:fldChar w:fldCharType="begin"/>
        </w:r>
        <w:r>
          <w:rPr>
            <w:webHidden/>
          </w:rPr>
          <w:instrText xml:space="preserve"> PAGEREF _Toc189657992 \h </w:instrText>
        </w:r>
        <w:r>
          <w:rPr>
            <w:webHidden/>
          </w:rPr>
        </w:r>
        <w:r>
          <w:rPr>
            <w:webHidden/>
          </w:rPr>
          <w:fldChar w:fldCharType="separate"/>
        </w:r>
        <w:r w:rsidR="00E55AEE">
          <w:rPr>
            <w:webHidden/>
          </w:rPr>
          <w:t>12</w:t>
        </w:r>
        <w:r>
          <w:rPr>
            <w:webHidden/>
          </w:rPr>
          <w:fldChar w:fldCharType="end"/>
        </w:r>
      </w:hyperlink>
    </w:p>
    <w:p w14:paraId="29211339" w14:textId="4E9A77FE" w:rsidR="00EF05B6" w:rsidRDefault="00EF05B6">
      <w:pPr>
        <w:pStyle w:val="TOC3"/>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pPr>
      <w:hyperlink w:anchor="_Toc189657993" w:history="1">
        <w:r w:rsidRPr="00A94BCB">
          <w:rPr>
            <w:rStyle w:val="Hyperlink"/>
          </w:rPr>
          <w:t>3.2.7</w:t>
        </w:r>
        <w:r>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Dreenkiht ja muldkeha</w:t>
        </w:r>
        <w:r>
          <w:rPr>
            <w:webHidden/>
          </w:rPr>
          <w:tab/>
        </w:r>
        <w:r>
          <w:rPr>
            <w:webHidden/>
          </w:rPr>
          <w:fldChar w:fldCharType="begin"/>
        </w:r>
        <w:r>
          <w:rPr>
            <w:webHidden/>
          </w:rPr>
          <w:instrText xml:space="preserve"> PAGEREF _Toc189657993 \h </w:instrText>
        </w:r>
        <w:r>
          <w:rPr>
            <w:webHidden/>
          </w:rPr>
        </w:r>
        <w:r>
          <w:rPr>
            <w:webHidden/>
          </w:rPr>
          <w:fldChar w:fldCharType="separate"/>
        </w:r>
        <w:r w:rsidR="00E55AEE">
          <w:rPr>
            <w:webHidden/>
          </w:rPr>
          <w:t>12</w:t>
        </w:r>
        <w:r>
          <w:rPr>
            <w:webHidden/>
          </w:rPr>
          <w:fldChar w:fldCharType="end"/>
        </w:r>
      </w:hyperlink>
    </w:p>
    <w:p w14:paraId="74EB3537" w14:textId="1523DE93" w:rsidR="00EF05B6" w:rsidRDefault="00EF05B6">
      <w:pPr>
        <w:pStyle w:val="TOC3"/>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pPr>
      <w:hyperlink w:anchor="_Toc189657994" w:history="1">
        <w:r w:rsidRPr="00A94BCB">
          <w:rPr>
            <w:rStyle w:val="Hyperlink"/>
          </w:rPr>
          <w:t>3.2.8</w:t>
        </w:r>
        <w:r>
          <w:rPr>
            <w:rFonts w:asciiTheme="minorHAnsi" w:eastAsiaTheme="minorEastAsia" w:hAnsiTheme="minorHAnsi" w:cstheme="minorBidi"/>
            <w:iCs w:val="0"/>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Äärekivid</w:t>
        </w:r>
        <w:r>
          <w:rPr>
            <w:webHidden/>
          </w:rPr>
          <w:tab/>
        </w:r>
        <w:r>
          <w:rPr>
            <w:webHidden/>
          </w:rPr>
          <w:fldChar w:fldCharType="begin"/>
        </w:r>
        <w:r>
          <w:rPr>
            <w:webHidden/>
          </w:rPr>
          <w:instrText xml:space="preserve"> PAGEREF _Toc189657994 \h </w:instrText>
        </w:r>
        <w:r>
          <w:rPr>
            <w:webHidden/>
          </w:rPr>
        </w:r>
        <w:r>
          <w:rPr>
            <w:webHidden/>
          </w:rPr>
          <w:fldChar w:fldCharType="separate"/>
        </w:r>
        <w:r w:rsidR="00E55AEE">
          <w:rPr>
            <w:webHidden/>
          </w:rPr>
          <w:t>13</w:t>
        </w:r>
        <w:r>
          <w:rPr>
            <w:webHidden/>
          </w:rPr>
          <w:fldChar w:fldCharType="end"/>
        </w:r>
      </w:hyperlink>
    </w:p>
    <w:p w14:paraId="7E657211" w14:textId="533577E5"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95" w:history="1">
        <w:r w:rsidRPr="00A94BCB">
          <w:rPr>
            <w:rStyle w:val="Hyperlink"/>
          </w:rPr>
          <w:t>3.3</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Tehnovõrgud</w:t>
        </w:r>
        <w:r>
          <w:rPr>
            <w:webHidden/>
          </w:rPr>
          <w:tab/>
        </w:r>
        <w:r>
          <w:rPr>
            <w:webHidden/>
          </w:rPr>
          <w:fldChar w:fldCharType="begin"/>
        </w:r>
        <w:r>
          <w:rPr>
            <w:webHidden/>
          </w:rPr>
          <w:instrText xml:space="preserve"> PAGEREF _Toc189657995 \h </w:instrText>
        </w:r>
        <w:r>
          <w:rPr>
            <w:webHidden/>
          </w:rPr>
        </w:r>
        <w:r>
          <w:rPr>
            <w:webHidden/>
          </w:rPr>
          <w:fldChar w:fldCharType="separate"/>
        </w:r>
        <w:r w:rsidR="00E55AEE">
          <w:rPr>
            <w:webHidden/>
          </w:rPr>
          <w:t>13</w:t>
        </w:r>
        <w:r>
          <w:rPr>
            <w:webHidden/>
          </w:rPr>
          <w:fldChar w:fldCharType="end"/>
        </w:r>
      </w:hyperlink>
    </w:p>
    <w:p w14:paraId="14D5F662" w14:textId="1284D14A" w:rsidR="00EF05B6" w:rsidRDefault="00EF05B6">
      <w:pPr>
        <w:pStyle w:val="TOC1"/>
        <w:rPr>
          <w:rFonts w:asciiTheme="minorHAnsi" w:eastAsiaTheme="minorEastAsia" w:hAnsiTheme="minorHAnsi" w:cstheme="minorBidi"/>
          <w:b w:val="0"/>
          <w:bCs w:val="0"/>
          <w:caps w:val="0"/>
          <w:color w:val="auto"/>
          <w:kern w:val="2"/>
          <w:sz w:val="24"/>
          <w:szCs w:val="24"/>
          <w:lang w:eastAsia="et-EE"/>
          <w14:ligatures w14:val="standardContextual"/>
        </w:rPr>
      </w:pPr>
      <w:hyperlink w:anchor="_Toc189657996" w:history="1">
        <w:r w:rsidRPr="00A94BCB">
          <w:rPr>
            <w:rStyle w:val="Hyperlink"/>
          </w:rPr>
          <w:t>4</w:t>
        </w:r>
        <w:r>
          <w:rPr>
            <w:rFonts w:asciiTheme="minorHAnsi" w:eastAsiaTheme="minorEastAsia" w:hAnsiTheme="minorHAnsi" w:cstheme="minorBidi"/>
            <w:b w:val="0"/>
            <w:bCs w:val="0"/>
            <w:caps w:val="0"/>
            <w:color w:val="auto"/>
            <w:kern w:val="2"/>
            <w:sz w:val="24"/>
            <w:szCs w:val="24"/>
            <w:lang w:eastAsia="et-EE"/>
            <w14:ligatures w14:val="standardContextual"/>
          </w:rPr>
          <w:tab/>
        </w:r>
        <w:r w:rsidRPr="00A94BCB">
          <w:rPr>
            <w:rStyle w:val="Hyperlink"/>
          </w:rPr>
          <w:t>Keskkonnakaitse</w:t>
        </w:r>
        <w:r>
          <w:rPr>
            <w:webHidden/>
          </w:rPr>
          <w:tab/>
        </w:r>
        <w:r>
          <w:rPr>
            <w:webHidden/>
          </w:rPr>
          <w:fldChar w:fldCharType="begin"/>
        </w:r>
        <w:r>
          <w:rPr>
            <w:webHidden/>
          </w:rPr>
          <w:instrText xml:space="preserve"> PAGEREF _Toc189657996 \h </w:instrText>
        </w:r>
        <w:r>
          <w:rPr>
            <w:webHidden/>
          </w:rPr>
        </w:r>
        <w:r>
          <w:rPr>
            <w:webHidden/>
          </w:rPr>
          <w:fldChar w:fldCharType="separate"/>
        </w:r>
        <w:r w:rsidR="00E55AEE">
          <w:rPr>
            <w:webHidden/>
          </w:rPr>
          <w:t>14</w:t>
        </w:r>
        <w:r>
          <w:rPr>
            <w:webHidden/>
          </w:rPr>
          <w:fldChar w:fldCharType="end"/>
        </w:r>
      </w:hyperlink>
    </w:p>
    <w:p w14:paraId="6F59B8FC" w14:textId="01D19BCA"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97" w:history="1">
        <w:r w:rsidRPr="00A94BCB">
          <w:rPr>
            <w:rStyle w:val="Hyperlink"/>
          </w:rPr>
          <w:t>4.1</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Ehitusjäätmete käitlemine</w:t>
        </w:r>
        <w:r>
          <w:rPr>
            <w:webHidden/>
          </w:rPr>
          <w:tab/>
        </w:r>
        <w:r>
          <w:rPr>
            <w:webHidden/>
          </w:rPr>
          <w:fldChar w:fldCharType="begin"/>
        </w:r>
        <w:r>
          <w:rPr>
            <w:webHidden/>
          </w:rPr>
          <w:instrText xml:space="preserve"> PAGEREF _Toc189657997 \h </w:instrText>
        </w:r>
        <w:r>
          <w:rPr>
            <w:webHidden/>
          </w:rPr>
        </w:r>
        <w:r>
          <w:rPr>
            <w:webHidden/>
          </w:rPr>
          <w:fldChar w:fldCharType="separate"/>
        </w:r>
        <w:r w:rsidR="00E55AEE">
          <w:rPr>
            <w:webHidden/>
          </w:rPr>
          <w:t>14</w:t>
        </w:r>
        <w:r>
          <w:rPr>
            <w:webHidden/>
          </w:rPr>
          <w:fldChar w:fldCharType="end"/>
        </w:r>
      </w:hyperlink>
    </w:p>
    <w:p w14:paraId="601A7BE7" w14:textId="2AF7E77B"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98" w:history="1">
        <w:r w:rsidRPr="00A94BCB">
          <w:rPr>
            <w:rStyle w:val="Hyperlink"/>
          </w:rPr>
          <w:t>4.2</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Puude kaitsemeetmed  ehitustööde ajal</w:t>
        </w:r>
        <w:r>
          <w:rPr>
            <w:webHidden/>
          </w:rPr>
          <w:tab/>
        </w:r>
        <w:r>
          <w:rPr>
            <w:webHidden/>
          </w:rPr>
          <w:fldChar w:fldCharType="begin"/>
        </w:r>
        <w:r>
          <w:rPr>
            <w:webHidden/>
          </w:rPr>
          <w:instrText xml:space="preserve"> PAGEREF _Toc189657998 \h </w:instrText>
        </w:r>
        <w:r>
          <w:rPr>
            <w:webHidden/>
          </w:rPr>
        </w:r>
        <w:r>
          <w:rPr>
            <w:webHidden/>
          </w:rPr>
          <w:fldChar w:fldCharType="separate"/>
        </w:r>
        <w:r w:rsidR="00E55AEE">
          <w:rPr>
            <w:webHidden/>
          </w:rPr>
          <w:t>15</w:t>
        </w:r>
        <w:r>
          <w:rPr>
            <w:webHidden/>
          </w:rPr>
          <w:fldChar w:fldCharType="end"/>
        </w:r>
      </w:hyperlink>
    </w:p>
    <w:p w14:paraId="73103D88" w14:textId="312D3D97"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7999" w:history="1">
        <w:r w:rsidRPr="00A94BCB">
          <w:rPr>
            <w:rStyle w:val="Hyperlink"/>
          </w:rPr>
          <w:t>4.3</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Nõuded ehitustööde teostamise ajal</w:t>
        </w:r>
        <w:r>
          <w:rPr>
            <w:webHidden/>
          </w:rPr>
          <w:tab/>
        </w:r>
        <w:r>
          <w:rPr>
            <w:webHidden/>
          </w:rPr>
          <w:fldChar w:fldCharType="begin"/>
        </w:r>
        <w:r>
          <w:rPr>
            <w:webHidden/>
          </w:rPr>
          <w:instrText xml:space="preserve"> PAGEREF _Toc189657999 \h </w:instrText>
        </w:r>
        <w:r>
          <w:rPr>
            <w:webHidden/>
          </w:rPr>
        </w:r>
        <w:r>
          <w:rPr>
            <w:webHidden/>
          </w:rPr>
          <w:fldChar w:fldCharType="separate"/>
        </w:r>
        <w:r w:rsidR="00E55AEE">
          <w:rPr>
            <w:webHidden/>
          </w:rPr>
          <w:t>15</w:t>
        </w:r>
        <w:r>
          <w:rPr>
            <w:webHidden/>
          </w:rPr>
          <w:fldChar w:fldCharType="end"/>
        </w:r>
      </w:hyperlink>
    </w:p>
    <w:p w14:paraId="51158AD5" w14:textId="41081196" w:rsidR="00EF05B6" w:rsidRDefault="00EF05B6">
      <w:pPr>
        <w:pStyle w:val="TOC1"/>
        <w:rPr>
          <w:rFonts w:asciiTheme="minorHAnsi" w:eastAsiaTheme="minorEastAsia" w:hAnsiTheme="minorHAnsi" w:cstheme="minorBidi"/>
          <w:b w:val="0"/>
          <w:bCs w:val="0"/>
          <w:caps w:val="0"/>
          <w:color w:val="auto"/>
          <w:kern w:val="2"/>
          <w:sz w:val="24"/>
          <w:szCs w:val="24"/>
          <w:lang w:eastAsia="et-EE"/>
          <w14:ligatures w14:val="standardContextual"/>
        </w:rPr>
      </w:pPr>
      <w:hyperlink w:anchor="_Toc189658000" w:history="1">
        <w:r w:rsidRPr="00A94BCB">
          <w:rPr>
            <w:rStyle w:val="Hyperlink"/>
          </w:rPr>
          <w:t>5</w:t>
        </w:r>
        <w:r>
          <w:rPr>
            <w:rFonts w:asciiTheme="minorHAnsi" w:eastAsiaTheme="minorEastAsia" w:hAnsiTheme="minorHAnsi" w:cstheme="minorBidi"/>
            <w:b w:val="0"/>
            <w:bCs w:val="0"/>
            <w:caps w:val="0"/>
            <w:color w:val="auto"/>
            <w:kern w:val="2"/>
            <w:sz w:val="24"/>
            <w:szCs w:val="24"/>
            <w:lang w:eastAsia="et-EE"/>
            <w14:ligatures w14:val="standardContextual"/>
          </w:rPr>
          <w:tab/>
        </w:r>
        <w:r w:rsidRPr="00A94BCB">
          <w:rPr>
            <w:rStyle w:val="Hyperlink"/>
          </w:rPr>
          <w:t>EHITUSTÖÖDE TEHNOLOOGIA</w:t>
        </w:r>
        <w:r>
          <w:rPr>
            <w:webHidden/>
          </w:rPr>
          <w:tab/>
        </w:r>
        <w:r>
          <w:rPr>
            <w:webHidden/>
          </w:rPr>
          <w:fldChar w:fldCharType="begin"/>
        </w:r>
        <w:r>
          <w:rPr>
            <w:webHidden/>
          </w:rPr>
          <w:instrText xml:space="preserve"> PAGEREF _Toc189658000 \h </w:instrText>
        </w:r>
        <w:r>
          <w:rPr>
            <w:webHidden/>
          </w:rPr>
        </w:r>
        <w:r>
          <w:rPr>
            <w:webHidden/>
          </w:rPr>
          <w:fldChar w:fldCharType="separate"/>
        </w:r>
        <w:r w:rsidR="00E55AEE">
          <w:rPr>
            <w:webHidden/>
          </w:rPr>
          <w:t>15</w:t>
        </w:r>
        <w:r>
          <w:rPr>
            <w:webHidden/>
          </w:rPr>
          <w:fldChar w:fldCharType="end"/>
        </w:r>
      </w:hyperlink>
    </w:p>
    <w:p w14:paraId="427BF41B" w14:textId="678E93F4"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8001" w:history="1">
        <w:r w:rsidRPr="00A94BCB">
          <w:rPr>
            <w:rStyle w:val="Hyperlink"/>
          </w:rPr>
          <w:t>5.1</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rPr>
          <w:t>Üldnõuded</w:t>
        </w:r>
        <w:r>
          <w:rPr>
            <w:webHidden/>
          </w:rPr>
          <w:tab/>
        </w:r>
        <w:r>
          <w:rPr>
            <w:webHidden/>
          </w:rPr>
          <w:fldChar w:fldCharType="begin"/>
        </w:r>
        <w:r>
          <w:rPr>
            <w:webHidden/>
          </w:rPr>
          <w:instrText xml:space="preserve"> PAGEREF _Toc189658001 \h </w:instrText>
        </w:r>
        <w:r>
          <w:rPr>
            <w:webHidden/>
          </w:rPr>
        </w:r>
        <w:r>
          <w:rPr>
            <w:webHidden/>
          </w:rPr>
          <w:fldChar w:fldCharType="separate"/>
        </w:r>
        <w:r w:rsidR="00E55AEE">
          <w:rPr>
            <w:webHidden/>
          </w:rPr>
          <w:t>15</w:t>
        </w:r>
        <w:r>
          <w:rPr>
            <w:webHidden/>
          </w:rPr>
          <w:fldChar w:fldCharType="end"/>
        </w:r>
      </w:hyperlink>
    </w:p>
    <w:p w14:paraId="28508AC6" w14:textId="15DEACF4"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8002" w:history="1">
        <w:r w:rsidRPr="00A94BCB">
          <w:rPr>
            <w:rStyle w:val="Hyperlink"/>
          </w:rPr>
          <w:t>5.2</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caps/>
          </w:rPr>
          <w:t>E</w:t>
        </w:r>
        <w:r w:rsidRPr="00A94BCB">
          <w:rPr>
            <w:rStyle w:val="Hyperlink"/>
          </w:rPr>
          <w:t>hitustööde aegne liikluskorraldus</w:t>
        </w:r>
        <w:r>
          <w:rPr>
            <w:webHidden/>
          </w:rPr>
          <w:tab/>
        </w:r>
        <w:r>
          <w:rPr>
            <w:webHidden/>
          </w:rPr>
          <w:fldChar w:fldCharType="begin"/>
        </w:r>
        <w:r>
          <w:rPr>
            <w:webHidden/>
          </w:rPr>
          <w:instrText xml:space="preserve"> PAGEREF _Toc189658002 \h </w:instrText>
        </w:r>
        <w:r>
          <w:rPr>
            <w:webHidden/>
          </w:rPr>
        </w:r>
        <w:r>
          <w:rPr>
            <w:webHidden/>
          </w:rPr>
          <w:fldChar w:fldCharType="separate"/>
        </w:r>
        <w:r w:rsidR="00E55AEE">
          <w:rPr>
            <w:webHidden/>
          </w:rPr>
          <w:t>16</w:t>
        </w:r>
        <w:r>
          <w:rPr>
            <w:webHidden/>
          </w:rPr>
          <w:fldChar w:fldCharType="end"/>
        </w:r>
      </w:hyperlink>
    </w:p>
    <w:p w14:paraId="34E8950A" w14:textId="33B46FFB"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8003" w:history="1">
        <w:r w:rsidRPr="00A94BCB">
          <w:rPr>
            <w:rStyle w:val="Hyperlink"/>
          </w:rPr>
          <w:t>5.3</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caps/>
          </w:rPr>
          <w:t>K</w:t>
        </w:r>
        <w:r w:rsidRPr="00A94BCB">
          <w:rPr>
            <w:rStyle w:val="Hyperlink"/>
          </w:rPr>
          <w:t>aevetööde üldnõuded</w:t>
        </w:r>
        <w:r>
          <w:rPr>
            <w:webHidden/>
          </w:rPr>
          <w:tab/>
        </w:r>
        <w:r>
          <w:rPr>
            <w:webHidden/>
          </w:rPr>
          <w:fldChar w:fldCharType="begin"/>
        </w:r>
        <w:r>
          <w:rPr>
            <w:webHidden/>
          </w:rPr>
          <w:instrText xml:space="preserve"> PAGEREF _Toc189658003 \h </w:instrText>
        </w:r>
        <w:r>
          <w:rPr>
            <w:webHidden/>
          </w:rPr>
        </w:r>
        <w:r>
          <w:rPr>
            <w:webHidden/>
          </w:rPr>
          <w:fldChar w:fldCharType="separate"/>
        </w:r>
        <w:r w:rsidR="00E55AEE">
          <w:rPr>
            <w:webHidden/>
          </w:rPr>
          <w:t>16</w:t>
        </w:r>
        <w:r>
          <w:rPr>
            <w:webHidden/>
          </w:rPr>
          <w:fldChar w:fldCharType="end"/>
        </w:r>
      </w:hyperlink>
    </w:p>
    <w:p w14:paraId="59AA6292" w14:textId="19325F49" w:rsidR="00EF05B6" w:rsidRDefault="00EF05B6">
      <w:pPr>
        <w:pStyle w:val="TOC2"/>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pPr>
      <w:hyperlink w:anchor="_Toc189658004" w:history="1">
        <w:r w:rsidRPr="00A94BCB">
          <w:rPr>
            <w:rStyle w:val="Hyperlink"/>
          </w:rPr>
          <w:t>5.4</w:t>
        </w:r>
        <w:r>
          <w:rPr>
            <w:rFonts w:asciiTheme="minorHAnsi" w:eastAsiaTheme="minorEastAsia" w:hAnsiTheme="minorHAnsi" w:cstheme="minorBidi"/>
            <w:kern w:val="2"/>
            <w:sz w:val="24"/>
            <w:szCs w:val="24"/>
            <w:lang w:eastAsia="et-EE"/>
            <w14:scene3d>
              <w14:camera w14:prst="orthographicFront"/>
              <w14:lightRig w14:rig="threePt" w14:dir="t">
                <w14:rot w14:lat="0" w14:lon="0" w14:rev="0"/>
              </w14:lightRig>
            </w14:scene3d>
            <w14:ligatures w14:val="standardContextual"/>
          </w:rPr>
          <w:tab/>
        </w:r>
        <w:r w:rsidRPr="00A94BCB">
          <w:rPr>
            <w:rStyle w:val="Hyperlink"/>
            <w:caps/>
          </w:rPr>
          <w:t>K</w:t>
        </w:r>
        <w:r w:rsidRPr="00A94BCB">
          <w:rPr>
            <w:rStyle w:val="Hyperlink"/>
          </w:rPr>
          <w:t>valiteedinõuded</w:t>
        </w:r>
        <w:r>
          <w:rPr>
            <w:webHidden/>
          </w:rPr>
          <w:tab/>
        </w:r>
        <w:r>
          <w:rPr>
            <w:webHidden/>
          </w:rPr>
          <w:fldChar w:fldCharType="begin"/>
        </w:r>
        <w:r>
          <w:rPr>
            <w:webHidden/>
          </w:rPr>
          <w:instrText xml:space="preserve"> PAGEREF _Toc189658004 \h </w:instrText>
        </w:r>
        <w:r>
          <w:rPr>
            <w:webHidden/>
          </w:rPr>
        </w:r>
        <w:r>
          <w:rPr>
            <w:webHidden/>
          </w:rPr>
          <w:fldChar w:fldCharType="separate"/>
        </w:r>
        <w:r w:rsidR="00E55AEE">
          <w:rPr>
            <w:webHidden/>
          </w:rPr>
          <w:t>16</w:t>
        </w:r>
        <w:r>
          <w:rPr>
            <w:webHidden/>
          </w:rPr>
          <w:fldChar w:fldCharType="end"/>
        </w:r>
      </w:hyperlink>
    </w:p>
    <w:p w14:paraId="78944EE1" w14:textId="518AB533" w:rsidR="00EF05B6" w:rsidRDefault="00EF05B6">
      <w:pPr>
        <w:pStyle w:val="TOC1"/>
        <w:rPr>
          <w:rFonts w:asciiTheme="minorHAnsi" w:eastAsiaTheme="minorEastAsia" w:hAnsiTheme="minorHAnsi" w:cstheme="minorBidi"/>
          <w:b w:val="0"/>
          <w:bCs w:val="0"/>
          <w:caps w:val="0"/>
          <w:color w:val="auto"/>
          <w:kern w:val="2"/>
          <w:sz w:val="24"/>
          <w:szCs w:val="24"/>
          <w:lang w:eastAsia="et-EE"/>
          <w14:ligatures w14:val="standardContextual"/>
        </w:rPr>
      </w:pPr>
      <w:hyperlink w:anchor="_Toc189658005" w:history="1">
        <w:r w:rsidRPr="00A94BCB">
          <w:rPr>
            <w:rStyle w:val="Hyperlink"/>
            <w:rFonts w:eastAsia="CIDFont+F1"/>
          </w:rPr>
          <w:t>6</w:t>
        </w:r>
        <w:r>
          <w:rPr>
            <w:rFonts w:asciiTheme="minorHAnsi" w:eastAsiaTheme="minorEastAsia" w:hAnsiTheme="minorHAnsi" w:cstheme="minorBidi"/>
            <w:b w:val="0"/>
            <w:bCs w:val="0"/>
            <w:caps w:val="0"/>
            <w:color w:val="auto"/>
            <w:kern w:val="2"/>
            <w:sz w:val="24"/>
            <w:szCs w:val="24"/>
            <w:lang w:eastAsia="et-EE"/>
            <w14:ligatures w14:val="standardContextual"/>
          </w:rPr>
          <w:tab/>
        </w:r>
        <w:r w:rsidRPr="00A94BCB">
          <w:rPr>
            <w:rStyle w:val="Hyperlink"/>
            <w:rFonts w:eastAsia="CIDFont+F1"/>
          </w:rPr>
          <w:t>TEEDE KASUTAMINE JA KORRASHOID</w:t>
        </w:r>
        <w:r>
          <w:rPr>
            <w:webHidden/>
          </w:rPr>
          <w:tab/>
        </w:r>
        <w:r>
          <w:rPr>
            <w:webHidden/>
          </w:rPr>
          <w:fldChar w:fldCharType="begin"/>
        </w:r>
        <w:r>
          <w:rPr>
            <w:webHidden/>
          </w:rPr>
          <w:instrText xml:space="preserve"> PAGEREF _Toc189658005 \h </w:instrText>
        </w:r>
        <w:r>
          <w:rPr>
            <w:webHidden/>
          </w:rPr>
        </w:r>
        <w:r>
          <w:rPr>
            <w:webHidden/>
          </w:rPr>
          <w:fldChar w:fldCharType="separate"/>
        </w:r>
        <w:r w:rsidR="00E55AEE">
          <w:rPr>
            <w:webHidden/>
          </w:rPr>
          <w:t>17</w:t>
        </w:r>
        <w:r>
          <w:rPr>
            <w:webHidden/>
          </w:rPr>
          <w:fldChar w:fldCharType="end"/>
        </w:r>
      </w:hyperlink>
    </w:p>
    <w:p w14:paraId="4E6463D7" w14:textId="6CA317C1" w:rsidR="008F33D6" w:rsidRPr="00EE38E4" w:rsidRDefault="000B14F5">
      <w:pPr>
        <w:rPr>
          <w:rFonts w:ascii="Verdana" w:hAnsi="Verdana"/>
        </w:rPr>
      </w:pPr>
      <w:r w:rsidRPr="00EE38E4">
        <w:rPr>
          <w:rFonts w:ascii="Verdana" w:hAnsi="Verdana"/>
          <w:sz w:val="24"/>
        </w:rPr>
        <w:fldChar w:fldCharType="end"/>
      </w:r>
    </w:p>
    <w:p w14:paraId="31F45778" w14:textId="16180DCD" w:rsidR="00FF725C" w:rsidRPr="00EE38E4" w:rsidRDefault="00FF725C" w:rsidP="00FF725C">
      <w:pPr>
        <w:pStyle w:val="Heading2"/>
        <w:numPr>
          <w:ilvl w:val="0"/>
          <w:numId w:val="0"/>
        </w:numPr>
        <w:rPr>
          <w:szCs w:val="24"/>
        </w:rPr>
      </w:pPr>
    </w:p>
    <w:p w14:paraId="05CC5E01" w14:textId="733F22E3" w:rsidR="00C575C6" w:rsidRPr="00EE38E4" w:rsidRDefault="00C575C6" w:rsidP="00FF725C">
      <w:pPr>
        <w:rPr>
          <w:rFonts w:ascii="Verdana" w:hAnsi="Verdana"/>
        </w:rPr>
        <w:sectPr w:rsidR="00C575C6" w:rsidRPr="00EE38E4" w:rsidSect="009A456E">
          <w:headerReference w:type="default" r:id="rId12"/>
          <w:footerReference w:type="default" r:id="rId13"/>
          <w:footerReference w:type="first" r:id="rId14"/>
          <w:pgSz w:w="11906" w:h="16838"/>
          <w:pgMar w:top="284" w:right="680" w:bottom="680" w:left="1701" w:header="454" w:footer="510" w:gutter="0"/>
          <w:pgNumType w:start="1"/>
          <w:cols w:space="708"/>
          <w:docGrid w:linePitch="360"/>
        </w:sectPr>
      </w:pPr>
    </w:p>
    <w:p w14:paraId="0C3F03D0" w14:textId="5654F6C0" w:rsidR="00340400" w:rsidRPr="00EE38E4" w:rsidRDefault="0011288E" w:rsidP="009907FF">
      <w:pPr>
        <w:pStyle w:val="Heading1"/>
      </w:pPr>
      <w:bookmarkStart w:id="3" w:name="_Toc32579185"/>
      <w:bookmarkStart w:id="4" w:name="_Toc189657977"/>
      <w:r w:rsidRPr="00EE38E4">
        <w:lastRenderedPageBreak/>
        <w:t>ÜLD</w:t>
      </w:r>
      <w:bookmarkEnd w:id="0"/>
      <w:bookmarkEnd w:id="1"/>
      <w:bookmarkEnd w:id="3"/>
      <w:r w:rsidR="003F13B1" w:rsidRPr="00EE38E4">
        <w:t>OSA</w:t>
      </w:r>
      <w:bookmarkEnd w:id="4"/>
    </w:p>
    <w:p w14:paraId="7F7C5CD2" w14:textId="74E592A5" w:rsidR="003F13B1" w:rsidRPr="00EE38E4" w:rsidRDefault="003F13B1" w:rsidP="003F13B1">
      <w:pPr>
        <w:pStyle w:val="Heading2"/>
      </w:pPr>
      <w:bookmarkStart w:id="5" w:name="_Toc189657978"/>
      <w:r w:rsidRPr="00EE38E4">
        <w:t>Objekti lühikirjeldus</w:t>
      </w:r>
      <w:bookmarkEnd w:id="5"/>
    </w:p>
    <w:p w14:paraId="286946D1" w14:textId="0D93C2E0" w:rsidR="00D57609" w:rsidRPr="00EE38E4" w:rsidRDefault="00D57609" w:rsidP="00D57609">
      <w:pPr>
        <w:pStyle w:val="Tekst"/>
        <w:rPr>
          <w:szCs w:val="22"/>
        </w:rPr>
      </w:pPr>
      <w:bookmarkStart w:id="6" w:name="_Toc32579186"/>
      <w:r w:rsidRPr="00EE38E4">
        <w:rPr>
          <w:szCs w:val="22"/>
        </w:rPr>
        <w:t xml:space="preserve">Käesolevas ehitusprojekti teedeehituslikus osas on esitatud </w:t>
      </w:r>
      <w:r w:rsidR="00F54097" w:rsidRPr="00EE38E4">
        <w:rPr>
          <w:szCs w:val="22"/>
        </w:rPr>
        <w:t>teede katete</w:t>
      </w:r>
      <w:r w:rsidR="00C8634F" w:rsidRPr="00EE38E4">
        <w:rPr>
          <w:szCs w:val="22"/>
        </w:rPr>
        <w:t xml:space="preserve"> ja haljastuse</w:t>
      </w:r>
      <w:ins w:id="7" w:author="Hilje Ounapuu" w:date="2023-08-16T17:29:00Z">
        <w:r w:rsidR="001753F5" w:rsidRPr="00EE38E4">
          <w:rPr>
            <w:szCs w:val="22"/>
          </w:rPr>
          <w:t xml:space="preserve"> </w:t>
        </w:r>
      </w:ins>
      <w:r w:rsidR="00F54097" w:rsidRPr="00EE38E4">
        <w:rPr>
          <w:szCs w:val="22"/>
        </w:rPr>
        <w:t xml:space="preserve"> taastamise tehniline lahendus </w:t>
      </w:r>
      <w:r w:rsidR="007674F7" w:rsidRPr="00EE38E4">
        <w:rPr>
          <w:szCs w:val="22"/>
        </w:rPr>
        <w:t>Tallinna</w:t>
      </w:r>
      <w:r w:rsidR="00FB79A1" w:rsidRPr="00EE38E4">
        <w:rPr>
          <w:szCs w:val="22"/>
        </w:rPr>
        <w:t xml:space="preserve"> linna </w:t>
      </w:r>
      <w:r w:rsidR="007674F7" w:rsidRPr="00EE38E4">
        <w:rPr>
          <w:szCs w:val="22"/>
        </w:rPr>
        <w:t>Nõmme</w:t>
      </w:r>
      <w:r w:rsidR="00FB79A1" w:rsidRPr="00EE38E4">
        <w:rPr>
          <w:szCs w:val="22"/>
        </w:rPr>
        <w:t xml:space="preserve"> linnaosas </w:t>
      </w:r>
      <w:r w:rsidR="002E3F55" w:rsidRPr="00EE38E4">
        <w:rPr>
          <w:szCs w:val="22"/>
        </w:rPr>
        <w:t>töö</w:t>
      </w:r>
      <w:r w:rsidRPr="00EE38E4">
        <w:rPr>
          <w:szCs w:val="22"/>
        </w:rPr>
        <w:t>projekti staadiumis.</w:t>
      </w:r>
      <w:r w:rsidR="006142C0" w:rsidRPr="00EE38E4">
        <w:rPr>
          <w:szCs w:val="22"/>
          <w:lang w:val="en-US"/>
        </w:rPr>
        <w:t xml:space="preserve"> </w:t>
      </w:r>
      <w:r w:rsidR="006142C0" w:rsidRPr="00EE38E4">
        <w:rPr>
          <w:szCs w:val="22"/>
        </w:rPr>
        <w:t>Osa objektist asub Harju maakonnas Saue valla territooriumil.</w:t>
      </w:r>
    </w:p>
    <w:p w14:paraId="4F69D035" w14:textId="60B89F9D" w:rsidR="001A1D97" w:rsidRPr="00EE38E4" w:rsidRDefault="001A1D97" w:rsidP="001A1D97">
      <w:pPr>
        <w:pStyle w:val="Tekst"/>
        <w:rPr>
          <w:szCs w:val="22"/>
          <w:lang w:val="en-US"/>
        </w:rPr>
      </w:pPr>
      <w:r w:rsidRPr="00EE38E4">
        <w:rPr>
          <w:szCs w:val="22"/>
        </w:rPr>
        <w:t xml:space="preserve">Sademeveekanalisatsiooni rajamisel </w:t>
      </w:r>
      <w:r w:rsidR="00AB4052" w:rsidRPr="00EE38E4">
        <w:rPr>
          <w:szCs w:val="22"/>
        </w:rPr>
        <w:t>lahti kaevatud teed taastatakse ja uued katted viiakse olemasolevatega kokku.</w:t>
      </w:r>
    </w:p>
    <w:p w14:paraId="5A59176C" w14:textId="77777777" w:rsidR="004E7AC6" w:rsidRPr="00EE38E4" w:rsidRDefault="004E7AC6" w:rsidP="004E7AC6">
      <w:pPr>
        <w:pStyle w:val="Tekst"/>
        <w:rPr>
          <w:lang w:eastAsia="en-US"/>
        </w:rPr>
      </w:pPr>
      <w:r w:rsidRPr="00EE38E4">
        <w:rPr>
          <w:lang w:eastAsia="en-US"/>
        </w:rPr>
        <w:t>Projekteeritud kollektor läbib järgmiseid kinnistuid Saue vallas:</w:t>
      </w:r>
    </w:p>
    <w:tbl>
      <w:tblPr>
        <w:tblW w:w="9924" w:type="dxa"/>
        <w:tblInd w:w="-431" w:type="dxa"/>
        <w:tblCellMar>
          <w:left w:w="70" w:type="dxa"/>
          <w:right w:w="70" w:type="dxa"/>
        </w:tblCellMar>
        <w:tblLook w:val="04A0" w:firstRow="1" w:lastRow="0" w:firstColumn="1" w:lastColumn="0" w:noHBand="0" w:noVBand="1"/>
      </w:tblPr>
      <w:tblGrid>
        <w:gridCol w:w="1986"/>
        <w:gridCol w:w="2693"/>
        <w:gridCol w:w="2693"/>
        <w:gridCol w:w="2552"/>
      </w:tblGrid>
      <w:tr w:rsidR="004E7AC6" w:rsidRPr="00EE38E4" w14:paraId="047351F2" w14:textId="77777777" w:rsidTr="00C34970">
        <w:trPr>
          <w:trHeight w:val="468"/>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464F9" w14:textId="77777777" w:rsidR="004E7AC6" w:rsidRPr="00EE38E4" w:rsidRDefault="004E7AC6" w:rsidP="00C34970">
            <w:pPr>
              <w:jc w:val="center"/>
              <w:rPr>
                <w:rFonts w:ascii="Verdana" w:hAnsi="Verdana" w:cs="Arial"/>
                <w:b/>
                <w:bCs/>
                <w:color w:val="000000"/>
                <w:lang w:eastAsia="et-EE"/>
              </w:rPr>
            </w:pPr>
            <w:bookmarkStart w:id="8" w:name="_Hlk144452318"/>
            <w:r w:rsidRPr="00EE38E4">
              <w:rPr>
                <w:rFonts w:ascii="Verdana" w:hAnsi="Verdana" w:cs="Arial"/>
                <w:b/>
                <w:bCs/>
                <w:color w:val="000000"/>
                <w:lang w:eastAsia="et-EE"/>
              </w:rPr>
              <w:t>Katastri nr</w:t>
            </w:r>
          </w:p>
          <w:p w14:paraId="23027D06" w14:textId="77777777" w:rsidR="004E7AC6" w:rsidRPr="00EE38E4" w:rsidRDefault="004E7AC6" w:rsidP="00C34970">
            <w:pPr>
              <w:jc w:val="center"/>
              <w:rPr>
                <w:rFonts w:ascii="Verdana" w:hAnsi="Verdana" w:cs="Arial"/>
                <w:b/>
                <w:bCs/>
                <w:color w:val="000000"/>
                <w:lang w:eastAsia="et-EE"/>
              </w:rPr>
            </w:pPr>
          </w:p>
          <w:p w14:paraId="31831D7B" w14:textId="77777777" w:rsidR="004E7AC6" w:rsidRPr="00EE38E4" w:rsidRDefault="004E7AC6" w:rsidP="00C34970">
            <w:pPr>
              <w:jc w:val="center"/>
              <w:rPr>
                <w:rFonts w:ascii="Verdana" w:hAnsi="Verdana" w:cs="Arial"/>
                <w:b/>
                <w:bCs/>
                <w:color w:val="000000"/>
                <w:lang w:eastAsia="et-EE"/>
              </w:rPr>
            </w:pP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0E0ECA68" w14:textId="77777777" w:rsidR="004E7AC6" w:rsidRPr="00EE38E4" w:rsidRDefault="004E7AC6" w:rsidP="00C34970">
            <w:pPr>
              <w:jc w:val="center"/>
              <w:rPr>
                <w:rFonts w:ascii="Verdana" w:hAnsi="Verdana" w:cs="Arial"/>
                <w:b/>
                <w:bCs/>
                <w:color w:val="000000"/>
                <w:lang w:eastAsia="et-EE"/>
              </w:rPr>
            </w:pPr>
            <w:r w:rsidRPr="00EE38E4">
              <w:rPr>
                <w:rFonts w:ascii="Verdana" w:hAnsi="Verdana" w:cs="Arial"/>
                <w:b/>
                <w:bCs/>
                <w:color w:val="000000"/>
                <w:lang w:eastAsia="et-EE"/>
              </w:rPr>
              <w:t>Aadress</w:t>
            </w:r>
          </w:p>
          <w:p w14:paraId="6877BFA3" w14:textId="77777777" w:rsidR="004E7AC6" w:rsidRPr="00EE38E4" w:rsidRDefault="004E7AC6" w:rsidP="00C34970">
            <w:pPr>
              <w:jc w:val="center"/>
              <w:rPr>
                <w:rFonts w:ascii="Verdana" w:hAnsi="Verdana" w:cs="Arial"/>
                <w:b/>
                <w:bCs/>
                <w:color w:val="000000"/>
                <w:lang w:eastAsia="et-EE"/>
              </w:rPr>
            </w:pPr>
          </w:p>
          <w:p w14:paraId="54FFB179" w14:textId="77777777" w:rsidR="004E7AC6" w:rsidRPr="00EE38E4" w:rsidRDefault="004E7AC6" w:rsidP="00C34970">
            <w:pPr>
              <w:jc w:val="center"/>
              <w:rPr>
                <w:rFonts w:ascii="Verdana" w:hAnsi="Verdana" w:cs="Arial"/>
                <w:b/>
                <w:bCs/>
                <w:color w:val="000000"/>
                <w:lang w:eastAsia="et-EE"/>
              </w:rPr>
            </w:pP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70483FF4" w14:textId="77777777" w:rsidR="004E7AC6" w:rsidRPr="00EE38E4" w:rsidRDefault="004E7AC6" w:rsidP="00C34970">
            <w:pPr>
              <w:jc w:val="center"/>
              <w:rPr>
                <w:rFonts w:ascii="Verdana" w:hAnsi="Verdana" w:cs="Arial"/>
                <w:b/>
                <w:bCs/>
                <w:color w:val="000000"/>
                <w:lang w:eastAsia="et-EE"/>
              </w:rPr>
            </w:pPr>
            <w:r w:rsidRPr="00EE38E4">
              <w:rPr>
                <w:rFonts w:ascii="Verdana" w:hAnsi="Verdana" w:cs="Arial"/>
                <w:b/>
                <w:bCs/>
                <w:color w:val="000000"/>
                <w:lang w:eastAsia="et-EE"/>
              </w:rPr>
              <w:t>Sihtotstarve</w:t>
            </w:r>
          </w:p>
          <w:p w14:paraId="1ECA5B0B" w14:textId="77777777" w:rsidR="004E7AC6" w:rsidRPr="00EE38E4" w:rsidRDefault="004E7AC6" w:rsidP="00C34970">
            <w:pPr>
              <w:jc w:val="center"/>
              <w:rPr>
                <w:rFonts w:ascii="Verdana" w:hAnsi="Verdana" w:cs="Arial"/>
                <w:b/>
                <w:bCs/>
                <w:color w:val="000000"/>
                <w:lang w:eastAsia="et-EE"/>
              </w:rPr>
            </w:pPr>
          </w:p>
          <w:p w14:paraId="541381F2" w14:textId="77777777" w:rsidR="004E7AC6" w:rsidRPr="00EE38E4" w:rsidRDefault="004E7AC6" w:rsidP="00C34970">
            <w:pPr>
              <w:jc w:val="center"/>
              <w:rPr>
                <w:rFonts w:ascii="Verdana" w:hAnsi="Verdana" w:cs="Arial"/>
                <w:b/>
                <w:bCs/>
                <w:color w:val="000000"/>
                <w:lang w:eastAsia="et-EE"/>
              </w:rPr>
            </w:pP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0B6D0FA9" w14:textId="77777777" w:rsidR="004E7AC6" w:rsidRPr="00EE38E4" w:rsidRDefault="004E7AC6" w:rsidP="00C34970">
            <w:pPr>
              <w:rPr>
                <w:rFonts w:ascii="Verdana" w:hAnsi="Verdana" w:cs="Arial"/>
                <w:b/>
                <w:bCs/>
                <w:color w:val="000000"/>
                <w:lang w:eastAsia="et-EE"/>
              </w:rPr>
            </w:pPr>
            <w:r w:rsidRPr="00EE38E4">
              <w:rPr>
                <w:rFonts w:ascii="Verdana" w:hAnsi="Verdana" w:cs="Arial"/>
                <w:b/>
                <w:bCs/>
                <w:color w:val="000000"/>
                <w:lang w:eastAsia="et-EE"/>
              </w:rPr>
              <w:t xml:space="preserve"> Omandivorm</w:t>
            </w:r>
          </w:p>
          <w:p w14:paraId="71FE8BB3" w14:textId="77777777" w:rsidR="004E7AC6" w:rsidRPr="00EE38E4" w:rsidRDefault="004E7AC6" w:rsidP="00C34970">
            <w:pPr>
              <w:rPr>
                <w:rFonts w:ascii="Verdana" w:hAnsi="Verdana" w:cs="Arial"/>
                <w:b/>
                <w:bCs/>
                <w:color w:val="000000"/>
                <w:lang w:eastAsia="et-EE"/>
              </w:rPr>
            </w:pPr>
          </w:p>
          <w:p w14:paraId="4D4252E7" w14:textId="77777777" w:rsidR="004E7AC6" w:rsidRPr="00EE38E4" w:rsidRDefault="004E7AC6" w:rsidP="00C34970">
            <w:pPr>
              <w:jc w:val="center"/>
              <w:rPr>
                <w:rFonts w:ascii="Verdana" w:hAnsi="Verdana" w:cs="Arial"/>
                <w:b/>
                <w:bCs/>
                <w:color w:val="000000"/>
                <w:lang w:eastAsia="et-EE"/>
              </w:rPr>
            </w:pPr>
          </w:p>
        </w:tc>
      </w:tr>
      <w:tr w:rsidR="004E7AC6" w:rsidRPr="00EE38E4" w14:paraId="10E96EB7"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571B6537" w14:textId="77777777" w:rsidR="004E7AC6" w:rsidRPr="00EE38E4" w:rsidRDefault="004E7AC6" w:rsidP="00C34970">
            <w:pPr>
              <w:jc w:val="center"/>
              <w:rPr>
                <w:rFonts w:ascii="Verdana" w:hAnsi="Verdana" w:cs="Arial"/>
                <w:color w:val="000000"/>
                <w:lang w:eastAsia="et-EE"/>
              </w:rPr>
            </w:pPr>
            <w:r w:rsidRPr="00EE38E4">
              <w:rPr>
                <w:rFonts w:ascii="Verdana" w:hAnsi="Verdana"/>
                <w:shd w:val="clear" w:color="auto" w:fill="FFFFFF"/>
              </w:rPr>
              <w:t>72703:001:0567</w:t>
            </w:r>
          </w:p>
        </w:tc>
        <w:tc>
          <w:tcPr>
            <w:tcW w:w="2693" w:type="dxa"/>
            <w:tcBorders>
              <w:top w:val="nil"/>
              <w:left w:val="nil"/>
              <w:bottom w:val="single" w:sz="4" w:space="0" w:color="auto"/>
              <w:right w:val="single" w:sz="4" w:space="0" w:color="auto"/>
            </w:tcBorders>
            <w:shd w:val="clear" w:color="auto" w:fill="auto"/>
            <w:noWrap/>
            <w:vAlign w:val="bottom"/>
            <w:hideMark/>
          </w:tcPr>
          <w:p w14:paraId="5106C094" w14:textId="77777777" w:rsidR="004E7AC6" w:rsidRPr="00EE38E4" w:rsidRDefault="004E7AC6" w:rsidP="00C34970">
            <w:pPr>
              <w:jc w:val="both"/>
              <w:rPr>
                <w:rFonts w:ascii="Verdana" w:hAnsi="Verdana"/>
                <w:shd w:val="clear" w:color="auto" w:fill="FFFFFF"/>
              </w:rPr>
            </w:pPr>
          </w:p>
          <w:p w14:paraId="0B16C031"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Nõlvaku tänav L1</w:t>
            </w:r>
          </w:p>
          <w:p w14:paraId="02D7C3CA" w14:textId="77777777" w:rsidR="004E7AC6" w:rsidRPr="00EE38E4" w:rsidRDefault="004E7AC6" w:rsidP="00C34970">
            <w:pPr>
              <w:jc w:val="both"/>
              <w:rPr>
                <w:rFonts w:ascii="Verdana" w:hAnsi="Verdana" w:cs="Arial"/>
                <w:color w:val="000000"/>
                <w:lang w:eastAsia="et-EE"/>
              </w:rPr>
            </w:pPr>
          </w:p>
        </w:tc>
        <w:tc>
          <w:tcPr>
            <w:tcW w:w="2693" w:type="dxa"/>
            <w:tcBorders>
              <w:top w:val="nil"/>
              <w:left w:val="nil"/>
              <w:bottom w:val="single" w:sz="4" w:space="0" w:color="auto"/>
              <w:right w:val="single" w:sz="4" w:space="0" w:color="auto"/>
            </w:tcBorders>
            <w:shd w:val="clear" w:color="auto" w:fill="auto"/>
            <w:noWrap/>
            <w:vAlign w:val="bottom"/>
            <w:hideMark/>
          </w:tcPr>
          <w:p w14:paraId="2A7EC166" w14:textId="77777777" w:rsidR="004E7AC6" w:rsidRPr="00EE38E4" w:rsidRDefault="004E7AC6" w:rsidP="00C34970">
            <w:pPr>
              <w:jc w:val="both"/>
              <w:rPr>
                <w:rFonts w:ascii="Verdana" w:hAnsi="Verdana" w:cs="Arial"/>
                <w:color w:val="000000"/>
                <w:lang w:eastAsia="et-EE"/>
              </w:rPr>
            </w:pPr>
            <w:r w:rsidRPr="00EE38E4">
              <w:rPr>
                <w:rFonts w:ascii="Verdana" w:hAnsi="Verdana"/>
                <w:shd w:val="clear" w:color="auto" w:fill="FFFFFF"/>
              </w:rPr>
              <w:t>Transpordimaa 100%</w:t>
            </w:r>
          </w:p>
        </w:tc>
        <w:tc>
          <w:tcPr>
            <w:tcW w:w="2552" w:type="dxa"/>
            <w:tcBorders>
              <w:top w:val="nil"/>
              <w:left w:val="nil"/>
              <w:bottom w:val="single" w:sz="4" w:space="0" w:color="auto"/>
              <w:right w:val="single" w:sz="4" w:space="0" w:color="auto"/>
            </w:tcBorders>
            <w:shd w:val="clear" w:color="auto" w:fill="auto"/>
            <w:noWrap/>
            <w:vAlign w:val="bottom"/>
            <w:hideMark/>
          </w:tcPr>
          <w:p w14:paraId="5BCE358E"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Munitsipaalomand</w:t>
            </w:r>
          </w:p>
        </w:tc>
      </w:tr>
      <w:tr w:rsidR="004E7AC6" w:rsidRPr="00EE38E4" w14:paraId="5E4CFC92" w14:textId="77777777" w:rsidTr="00C34970">
        <w:trPr>
          <w:trHeight w:val="288"/>
        </w:trPr>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66492C0F" w14:textId="77777777" w:rsidR="004E7AC6" w:rsidRPr="00EE38E4" w:rsidRDefault="004E7AC6" w:rsidP="00C34970">
            <w:pPr>
              <w:jc w:val="center"/>
              <w:rPr>
                <w:rFonts w:ascii="Verdana" w:hAnsi="Verdana" w:cs="Arial"/>
                <w:color w:val="000000"/>
                <w:lang w:eastAsia="et-EE"/>
              </w:rPr>
            </w:pPr>
            <w:r w:rsidRPr="00EE38E4">
              <w:rPr>
                <w:rFonts w:ascii="Verdana" w:hAnsi="Verdana"/>
                <w:shd w:val="clear" w:color="auto" w:fill="FFFFFF"/>
              </w:rPr>
              <w:t>72703:001:0572</w:t>
            </w:r>
          </w:p>
        </w:tc>
        <w:tc>
          <w:tcPr>
            <w:tcW w:w="2693" w:type="dxa"/>
            <w:tcBorders>
              <w:top w:val="nil"/>
              <w:left w:val="nil"/>
              <w:bottom w:val="single" w:sz="4" w:space="0" w:color="auto"/>
              <w:right w:val="single" w:sz="4" w:space="0" w:color="auto"/>
            </w:tcBorders>
            <w:shd w:val="clear" w:color="auto" w:fill="auto"/>
            <w:noWrap/>
            <w:vAlign w:val="bottom"/>
            <w:hideMark/>
          </w:tcPr>
          <w:p w14:paraId="202C2387" w14:textId="77777777" w:rsidR="004E7AC6" w:rsidRPr="00EE38E4" w:rsidRDefault="004E7AC6" w:rsidP="00C34970">
            <w:pPr>
              <w:jc w:val="both"/>
              <w:rPr>
                <w:rFonts w:ascii="Verdana" w:hAnsi="Verdana" w:cs="Arial"/>
                <w:color w:val="000000"/>
                <w:lang w:eastAsia="et-EE"/>
              </w:rPr>
            </w:pPr>
            <w:r w:rsidRPr="00EE38E4">
              <w:rPr>
                <w:rFonts w:ascii="Verdana" w:hAnsi="Verdana"/>
                <w:shd w:val="clear" w:color="auto" w:fill="FFFFFF"/>
              </w:rPr>
              <w:t>Vanasilla tänav L1</w:t>
            </w:r>
          </w:p>
        </w:tc>
        <w:tc>
          <w:tcPr>
            <w:tcW w:w="2693" w:type="dxa"/>
            <w:tcBorders>
              <w:top w:val="nil"/>
              <w:left w:val="nil"/>
              <w:bottom w:val="single" w:sz="4" w:space="0" w:color="auto"/>
              <w:right w:val="single" w:sz="4" w:space="0" w:color="auto"/>
            </w:tcBorders>
            <w:shd w:val="clear" w:color="auto" w:fill="auto"/>
            <w:noWrap/>
            <w:vAlign w:val="bottom"/>
            <w:hideMark/>
          </w:tcPr>
          <w:p w14:paraId="585BB0FB" w14:textId="77777777" w:rsidR="004E7AC6" w:rsidRPr="00EE38E4" w:rsidRDefault="004E7AC6" w:rsidP="00C34970">
            <w:pPr>
              <w:jc w:val="both"/>
              <w:rPr>
                <w:rFonts w:ascii="Verdana" w:hAnsi="Verdana" w:cs="Arial"/>
                <w:color w:val="000000"/>
                <w:lang w:eastAsia="et-EE"/>
              </w:rPr>
            </w:pPr>
            <w:r w:rsidRPr="00EE38E4">
              <w:rPr>
                <w:rFonts w:ascii="Verdana" w:hAnsi="Verdana"/>
                <w:shd w:val="clear" w:color="auto" w:fill="FFFFFF"/>
              </w:rPr>
              <w:t>Transpordimaa 100%</w:t>
            </w:r>
          </w:p>
        </w:tc>
        <w:tc>
          <w:tcPr>
            <w:tcW w:w="2552" w:type="dxa"/>
            <w:tcBorders>
              <w:top w:val="nil"/>
              <w:left w:val="nil"/>
              <w:bottom w:val="single" w:sz="4" w:space="0" w:color="auto"/>
              <w:right w:val="single" w:sz="4" w:space="0" w:color="auto"/>
            </w:tcBorders>
            <w:shd w:val="clear" w:color="000000" w:fill="FFFFFF"/>
            <w:vAlign w:val="center"/>
            <w:hideMark/>
          </w:tcPr>
          <w:p w14:paraId="50A17D33"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Munitsipaalomand</w:t>
            </w:r>
          </w:p>
        </w:tc>
      </w:tr>
      <w:tr w:rsidR="004E7AC6" w:rsidRPr="00EE38E4" w14:paraId="4D67258D"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4A824E39" w14:textId="77777777" w:rsidR="004E7AC6" w:rsidRPr="00EE38E4" w:rsidRDefault="004E7AC6" w:rsidP="00C34970">
            <w:pPr>
              <w:jc w:val="center"/>
              <w:rPr>
                <w:rFonts w:ascii="Verdana" w:hAnsi="Verdana" w:cs="Arial"/>
                <w:color w:val="000000"/>
                <w:lang w:eastAsia="et-EE"/>
              </w:rPr>
            </w:pPr>
            <w:bookmarkStart w:id="9" w:name="_Hlk144451448"/>
            <w:r w:rsidRPr="00EE38E4">
              <w:rPr>
                <w:rFonts w:ascii="Verdana" w:hAnsi="Verdana"/>
                <w:shd w:val="clear" w:color="auto" w:fill="FFFFFF"/>
              </w:rPr>
              <w:t>72703:001:0606</w:t>
            </w:r>
          </w:p>
        </w:tc>
        <w:tc>
          <w:tcPr>
            <w:tcW w:w="2693" w:type="dxa"/>
            <w:tcBorders>
              <w:top w:val="nil"/>
              <w:left w:val="nil"/>
              <w:bottom w:val="single" w:sz="4" w:space="0" w:color="auto"/>
              <w:right w:val="single" w:sz="4" w:space="0" w:color="auto"/>
            </w:tcBorders>
            <w:shd w:val="clear" w:color="auto" w:fill="auto"/>
            <w:noWrap/>
            <w:vAlign w:val="bottom"/>
            <w:hideMark/>
          </w:tcPr>
          <w:p w14:paraId="03FFAABD" w14:textId="77777777" w:rsidR="004E7AC6" w:rsidRPr="00EE38E4" w:rsidRDefault="004E7AC6" w:rsidP="00C34970">
            <w:pPr>
              <w:jc w:val="both"/>
              <w:rPr>
                <w:rFonts w:ascii="Verdana" w:hAnsi="Verdana" w:cs="Arial"/>
                <w:color w:val="000000"/>
                <w:lang w:eastAsia="et-EE"/>
              </w:rPr>
            </w:pPr>
            <w:r w:rsidRPr="00EE38E4">
              <w:rPr>
                <w:rFonts w:ascii="Verdana" w:hAnsi="Verdana"/>
                <w:shd w:val="clear" w:color="auto" w:fill="FFFFFF"/>
              </w:rPr>
              <w:t>4 Tallinn-Pärnu-Ikla tee L1</w:t>
            </w:r>
          </w:p>
        </w:tc>
        <w:tc>
          <w:tcPr>
            <w:tcW w:w="2693" w:type="dxa"/>
            <w:tcBorders>
              <w:top w:val="nil"/>
              <w:left w:val="nil"/>
              <w:bottom w:val="single" w:sz="4" w:space="0" w:color="auto"/>
              <w:right w:val="single" w:sz="4" w:space="0" w:color="auto"/>
            </w:tcBorders>
            <w:shd w:val="clear" w:color="000000" w:fill="FFFFFF"/>
            <w:vAlign w:val="center"/>
            <w:hideMark/>
          </w:tcPr>
          <w:p w14:paraId="0245D9D3" w14:textId="77777777" w:rsidR="004E7AC6" w:rsidRPr="00EE38E4" w:rsidRDefault="004E7AC6" w:rsidP="00C34970">
            <w:pPr>
              <w:jc w:val="both"/>
              <w:rPr>
                <w:rFonts w:ascii="Verdana" w:hAnsi="Verdana" w:cs="Arial"/>
                <w:color w:val="000000"/>
                <w:lang w:eastAsia="et-EE"/>
              </w:rPr>
            </w:pPr>
            <w:r w:rsidRPr="00EE38E4">
              <w:rPr>
                <w:rFonts w:ascii="Verdana" w:hAnsi="Verdana"/>
                <w:shd w:val="clear" w:color="auto" w:fill="FFFFFF"/>
              </w:rPr>
              <w:t>Transpordimaa 100%</w:t>
            </w:r>
          </w:p>
        </w:tc>
        <w:tc>
          <w:tcPr>
            <w:tcW w:w="2552" w:type="dxa"/>
            <w:tcBorders>
              <w:top w:val="nil"/>
              <w:left w:val="nil"/>
              <w:bottom w:val="single" w:sz="4" w:space="0" w:color="auto"/>
              <w:right w:val="single" w:sz="4" w:space="0" w:color="auto"/>
            </w:tcBorders>
            <w:shd w:val="clear" w:color="000000" w:fill="FFFFFF"/>
            <w:vAlign w:val="center"/>
            <w:hideMark/>
          </w:tcPr>
          <w:p w14:paraId="4CC219DE" w14:textId="77777777" w:rsidR="004E7AC6" w:rsidRPr="00EE38E4" w:rsidRDefault="004E7AC6" w:rsidP="00C34970">
            <w:pPr>
              <w:jc w:val="both"/>
              <w:rPr>
                <w:rFonts w:ascii="Verdana" w:hAnsi="Verdana" w:cs="Arial"/>
                <w:color w:val="000000"/>
                <w:lang w:eastAsia="et-EE"/>
              </w:rPr>
            </w:pPr>
            <w:r w:rsidRPr="00EE38E4">
              <w:rPr>
                <w:rFonts w:ascii="Verdana" w:hAnsi="Verdana"/>
                <w:shd w:val="clear" w:color="auto" w:fill="FFFFFF"/>
              </w:rPr>
              <w:t>Riigiomand</w:t>
            </w:r>
          </w:p>
        </w:tc>
      </w:tr>
      <w:tr w:rsidR="004E7AC6" w:rsidRPr="00EE38E4" w14:paraId="64421569"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09188325" w14:textId="77777777" w:rsidR="004E7AC6" w:rsidRPr="00EE38E4" w:rsidRDefault="004E7AC6" w:rsidP="00C34970">
            <w:pPr>
              <w:jc w:val="center"/>
              <w:rPr>
                <w:rFonts w:ascii="Verdana" w:hAnsi="Verdana"/>
                <w:shd w:val="clear" w:color="auto" w:fill="FFFFFF"/>
              </w:rPr>
            </w:pPr>
            <w:r w:rsidRPr="00EE38E4">
              <w:rPr>
                <w:rFonts w:ascii="Verdana" w:hAnsi="Verdana"/>
                <w:shd w:val="clear" w:color="auto" w:fill="FFFFFF"/>
              </w:rPr>
              <w:t>72703:001:1820</w:t>
            </w:r>
          </w:p>
        </w:tc>
        <w:tc>
          <w:tcPr>
            <w:tcW w:w="2693" w:type="dxa"/>
            <w:tcBorders>
              <w:top w:val="nil"/>
              <w:left w:val="nil"/>
              <w:bottom w:val="single" w:sz="4" w:space="0" w:color="auto"/>
              <w:right w:val="single" w:sz="4" w:space="0" w:color="auto"/>
            </w:tcBorders>
            <w:shd w:val="clear" w:color="auto" w:fill="auto"/>
            <w:noWrap/>
            <w:vAlign w:val="bottom"/>
            <w:hideMark/>
          </w:tcPr>
          <w:p w14:paraId="0C6BCBA8"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4 Tallinn-Pärnu-Ikla tee L24</w:t>
            </w:r>
          </w:p>
        </w:tc>
        <w:tc>
          <w:tcPr>
            <w:tcW w:w="2693" w:type="dxa"/>
            <w:tcBorders>
              <w:top w:val="nil"/>
              <w:left w:val="nil"/>
              <w:bottom w:val="single" w:sz="4" w:space="0" w:color="auto"/>
              <w:right w:val="single" w:sz="4" w:space="0" w:color="auto"/>
            </w:tcBorders>
            <w:shd w:val="clear" w:color="000000" w:fill="FFFFFF"/>
            <w:vAlign w:val="center"/>
            <w:hideMark/>
          </w:tcPr>
          <w:p w14:paraId="1E709BC3"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Transpordimaa 100%</w:t>
            </w:r>
          </w:p>
        </w:tc>
        <w:tc>
          <w:tcPr>
            <w:tcW w:w="2552" w:type="dxa"/>
            <w:tcBorders>
              <w:top w:val="nil"/>
              <w:left w:val="nil"/>
              <w:bottom w:val="single" w:sz="4" w:space="0" w:color="auto"/>
              <w:right w:val="single" w:sz="4" w:space="0" w:color="auto"/>
            </w:tcBorders>
            <w:shd w:val="clear" w:color="000000" w:fill="FFFFFF"/>
            <w:vAlign w:val="center"/>
            <w:hideMark/>
          </w:tcPr>
          <w:p w14:paraId="6114565D"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Riigiomand</w:t>
            </w:r>
          </w:p>
        </w:tc>
      </w:tr>
      <w:tr w:rsidR="004E7AC6" w:rsidRPr="00EE38E4" w14:paraId="04569AEB"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tcPr>
          <w:p w14:paraId="563C3F00" w14:textId="77777777" w:rsidR="004E7AC6" w:rsidRPr="00EE38E4" w:rsidRDefault="004E7AC6" w:rsidP="00C34970">
            <w:pPr>
              <w:jc w:val="center"/>
              <w:rPr>
                <w:rFonts w:ascii="Verdana" w:hAnsi="Verdana"/>
                <w:shd w:val="clear" w:color="auto" w:fill="FFFFFF"/>
              </w:rPr>
            </w:pPr>
            <w:r w:rsidRPr="00EE38E4">
              <w:rPr>
                <w:rFonts w:ascii="Verdana" w:hAnsi="Verdana"/>
                <w:shd w:val="clear" w:color="auto" w:fill="FFFFFF"/>
              </w:rPr>
              <w:t>72701:001:1314</w:t>
            </w:r>
          </w:p>
        </w:tc>
        <w:tc>
          <w:tcPr>
            <w:tcW w:w="2693" w:type="dxa"/>
            <w:tcBorders>
              <w:top w:val="nil"/>
              <w:left w:val="nil"/>
              <w:bottom w:val="single" w:sz="4" w:space="0" w:color="auto"/>
              <w:right w:val="single" w:sz="4" w:space="0" w:color="auto"/>
            </w:tcBorders>
            <w:shd w:val="clear" w:color="auto" w:fill="auto"/>
            <w:noWrap/>
            <w:vAlign w:val="bottom"/>
          </w:tcPr>
          <w:p w14:paraId="6049C561"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4 Tallinn-Pärnu-Ikla tee L25</w:t>
            </w:r>
          </w:p>
        </w:tc>
        <w:tc>
          <w:tcPr>
            <w:tcW w:w="2693" w:type="dxa"/>
            <w:tcBorders>
              <w:top w:val="nil"/>
              <w:left w:val="nil"/>
              <w:bottom w:val="single" w:sz="4" w:space="0" w:color="auto"/>
              <w:right w:val="single" w:sz="4" w:space="0" w:color="auto"/>
            </w:tcBorders>
            <w:shd w:val="clear" w:color="000000" w:fill="FFFFFF"/>
            <w:vAlign w:val="center"/>
          </w:tcPr>
          <w:p w14:paraId="0926070A"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Transpordimaa 100%</w:t>
            </w:r>
          </w:p>
        </w:tc>
        <w:tc>
          <w:tcPr>
            <w:tcW w:w="2552" w:type="dxa"/>
            <w:tcBorders>
              <w:top w:val="nil"/>
              <w:left w:val="nil"/>
              <w:bottom w:val="single" w:sz="4" w:space="0" w:color="auto"/>
              <w:right w:val="single" w:sz="4" w:space="0" w:color="auto"/>
            </w:tcBorders>
            <w:shd w:val="clear" w:color="000000" w:fill="FFFFFF"/>
            <w:vAlign w:val="center"/>
          </w:tcPr>
          <w:p w14:paraId="12E8B439"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Riigiomand</w:t>
            </w:r>
          </w:p>
        </w:tc>
      </w:tr>
      <w:tr w:rsidR="004E7AC6" w:rsidRPr="00EE38E4" w14:paraId="3CDD4498"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0981E34B" w14:textId="77777777" w:rsidR="004E7AC6" w:rsidRPr="00EE38E4" w:rsidRDefault="004E7AC6" w:rsidP="00C34970">
            <w:pPr>
              <w:jc w:val="center"/>
              <w:rPr>
                <w:rFonts w:ascii="Verdana" w:hAnsi="Verdana"/>
                <w:shd w:val="clear" w:color="auto" w:fill="FFFFFF"/>
              </w:rPr>
            </w:pPr>
            <w:r w:rsidRPr="00EE38E4">
              <w:rPr>
                <w:rFonts w:ascii="Verdana" w:hAnsi="Verdana"/>
                <w:shd w:val="clear" w:color="auto" w:fill="FFFFFF"/>
              </w:rPr>
              <w:t>72701:001:1913</w:t>
            </w:r>
          </w:p>
        </w:tc>
        <w:tc>
          <w:tcPr>
            <w:tcW w:w="2693" w:type="dxa"/>
            <w:tcBorders>
              <w:top w:val="nil"/>
              <w:left w:val="nil"/>
              <w:bottom w:val="single" w:sz="4" w:space="0" w:color="auto"/>
              <w:right w:val="single" w:sz="4" w:space="0" w:color="auto"/>
            </w:tcBorders>
            <w:shd w:val="clear" w:color="auto" w:fill="auto"/>
            <w:noWrap/>
            <w:vAlign w:val="bottom"/>
            <w:hideMark/>
          </w:tcPr>
          <w:p w14:paraId="56F97761"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Uuekõrtsi kergtee</w:t>
            </w:r>
          </w:p>
        </w:tc>
        <w:tc>
          <w:tcPr>
            <w:tcW w:w="2693" w:type="dxa"/>
            <w:tcBorders>
              <w:top w:val="nil"/>
              <w:left w:val="nil"/>
              <w:bottom w:val="single" w:sz="4" w:space="0" w:color="auto"/>
              <w:right w:val="single" w:sz="4" w:space="0" w:color="auto"/>
            </w:tcBorders>
            <w:shd w:val="clear" w:color="000000" w:fill="FFFFFF"/>
            <w:vAlign w:val="center"/>
            <w:hideMark/>
          </w:tcPr>
          <w:p w14:paraId="3B65BADA"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Transpordimaa 100%</w:t>
            </w:r>
          </w:p>
        </w:tc>
        <w:tc>
          <w:tcPr>
            <w:tcW w:w="2552" w:type="dxa"/>
            <w:tcBorders>
              <w:top w:val="nil"/>
              <w:left w:val="nil"/>
              <w:bottom w:val="single" w:sz="4" w:space="0" w:color="auto"/>
              <w:right w:val="single" w:sz="4" w:space="0" w:color="auto"/>
            </w:tcBorders>
            <w:shd w:val="clear" w:color="000000" w:fill="FFFFFF"/>
            <w:vAlign w:val="center"/>
            <w:hideMark/>
          </w:tcPr>
          <w:p w14:paraId="48BE0547" w14:textId="77777777" w:rsidR="004E7AC6" w:rsidRPr="00EE38E4" w:rsidRDefault="004E7AC6" w:rsidP="00C34970">
            <w:pPr>
              <w:jc w:val="both"/>
              <w:rPr>
                <w:rFonts w:ascii="Verdana" w:hAnsi="Verdana"/>
                <w:shd w:val="clear" w:color="auto" w:fill="FFFFFF"/>
              </w:rPr>
            </w:pPr>
            <w:r w:rsidRPr="00EE38E4">
              <w:rPr>
                <w:rFonts w:ascii="Verdana" w:hAnsi="Verdana"/>
                <w:shd w:val="clear" w:color="auto" w:fill="FFFFFF"/>
              </w:rPr>
              <w:t>Munitsipaalomand</w:t>
            </w:r>
          </w:p>
        </w:tc>
      </w:tr>
      <w:bookmarkEnd w:id="9"/>
      <w:tr w:rsidR="004E7AC6" w:rsidRPr="00EE38E4" w14:paraId="6A91B384"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0F9D3FDB" w14:textId="77777777" w:rsidR="004E7AC6" w:rsidRPr="00EE38E4" w:rsidRDefault="004E7AC6" w:rsidP="00C34970">
            <w:pPr>
              <w:jc w:val="center"/>
              <w:rPr>
                <w:rFonts w:ascii="Verdana" w:hAnsi="Verdana" w:cs="Arial"/>
                <w:color w:val="000000"/>
                <w:lang w:eastAsia="et-EE"/>
              </w:rPr>
            </w:pPr>
            <w:r w:rsidRPr="00EE38E4">
              <w:rPr>
                <w:rFonts w:ascii="Verdana" w:hAnsi="Verdana"/>
                <w:shd w:val="clear" w:color="auto" w:fill="FFFFFF"/>
              </w:rPr>
              <w:t>72601:001:0370</w:t>
            </w:r>
          </w:p>
        </w:tc>
        <w:tc>
          <w:tcPr>
            <w:tcW w:w="2693" w:type="dxa"/>
            <w:tcBorders>
              <w:top w:val="nil"/>
              <w:left w:val="nil"/>
              <w:bottom w:val="single" w:sz="4" w:space="0" w:color="auto"/>
              <w:right w:val="single" w:sz="4" w:space="0" w:color="auto"/>
            </w:tcBorders>
            <w:shd w:val="clear" w:color="000000" w:fill="FFFFFF"/>
            <w:vAlign w:val="center"/>
            <w:hideMark/>
          </w:tcPr>
          <w:p w14:paraId="1EA776B9" w14:textId="77777777" w:rsidR="004E7AC6" w:rsidRPr="00EE38E4" w:rsidRDefault="004E7AC6" w:rsidP="00C34970">
            <w:pPr>
              <w:jc w:val="both"/>
              <w:rPr>
                <w:rFonts w:ascii="Verdana" w:hAnsi="Verdana" w:cs="Arial"/>
                <w:color w:val="000000"/>
                <w:lang w:eastAsia="et-EE"/>
              </w:rPr>
            </w:pPr>
            <w:r w:rsidRPr="00EE38E4">
              <w:rPr>
                <w:rFonts w:ascii="Verdana" w:hAnsi="Verdana"/>
                <w:shd w:val="clear" w:color="auto" w:fill="FFFFFF"/>
              </w:rPr>
              <w:t>Uuekõrtsi</w:t>
            </w:r>
          </w:p>
        </w:tc>
        <w:tc>
          <w:tcPr>
            <w:tcW w:w="2693" w:type="dxa"/>
            <w:tcBorders>
              <w:top w:val="nil"/>
              <w:left w:val="nil"/>
              <w:bottom w:val="single" w:sz="4" w:space="0" w:color="auto"/>
              <w:right w:val="single" w:sz="4" w:space="0" w:color="auto"/>
            </w:tcBorders>
            <w:shd w:val="clear" w:color="000000" w:fill="FFFFFF"/>
            <w:vAlign w:val="center"/>
            <w:hideMark/>
          </w:tcPr>
          <w:p w14:paraId="19825999" w14:textId="77777777" w:rsidR="004E7AC6" w:rsidRPr="00EE38E4" w:rsidRDefault="004E7AC6" w:rsidP="00C34970">
            <w:pPr>
              <w:jc w:val="both"/>
              <w:rPr>
                <w:rFonts w:ascii="Verdana" w:hAnsi="Verdana" w:cs="Arial"/>
                <w:color w:val="000000"/>
                <w:lang w:eastAsia="et-EE"/>
              </w:rPr>
            </w:pPr>
            <w:r w:rsidRPr="00EE38E4">
              <w:rPr>
                <w:rFonts w:ascii="Verdana" w:hAnsi="Verdana"/>
                <w:shd w:val="clear" w:color="auto" w:fill="FFFFFF"/>
              </w:rPr>
              <w:t>Maatulundusmaa 100%</w:t>
            </w:r>
          </w:p>
        </w:tc>
        <w:tc>
          <w:tcPr>
            <w:tcW w:w="2552" w:type="dxa"/>
            <w:tcBorders>
              <w:top w:val="nil"/>
              <w:left w:val="nil"/>
              <w:bottom w:val="single" w:sz="4" w:space="0" w:color="auto"/>
              <w:right w:val="single" w:sz="4" w:space="0" w:color="auto"/>
            </w:tcBorders>
            <w:shd w:val="clear" w:color="000000" w:fill="FFFFFF"/>
            <w:vAlign w:val="center"/>
            <w:hideMark/>
          </w:tcPr>
          <w:p w14:paraId="38B3F383"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Munitsipaalomand</w:t>
            </w:r>
          </w:p>
        </w:tc>
      </w:tr>
      <w:bookmarkEnd w:id="8"/>
    </w:tbl>
    <w:p w14:paraId="72A0C15E" w14:textId="77777777" w:rsidR="004E7AC6" w:rsidRPr="00EE38E4" w:rsidRDefault="004E7AC6" w:rsidP="004E7AC6">
      <w:pPr>
        <w:pStyle w:val="Tekst"/>
        <w:rPr>
          <w:lang w:eastAsia="en-US"/>
        </w:rPr>
      </w:pPr>
    </w:p>
    <w:p w14:paraId="1C271B00" w14:textId="77777777" w:rsidR="004E7AC6" w:rsidRPr="00EE38E4" w:rsidRDefault="004E7AC6" w:rsidP="004E7AC6">
      <w:pPr>
        <w:pStyle w:val="Tekst"/>
        <w:rPr>
          <w:lang w:eastAsia="en-US"/>
        </w:rPr>
      </w:pPr>
      <w:r w:rsidRPr="00EE38E4">
        <w:rPr>
          <w:lang w:eastAsia="en-US"/>
        </w:rPr>
        <w:t>Nõmme linnaosas Tallinnas:</w:t>
      </w:r>
    </w:p>
    <w:tbl>
      <w:tblPr>
        <w:tblW w:w="9924" w:type="dxa"/>
        <w:tblInd w:w="-431" w:type="dxa"/>
        <w:tblCellMar>
          <w:left w:w="70" w:type="dxa"/>
          <w:right w:w="70" w:type="dxa"/>
        </w:tblCellMar>
        <w:tblLook w:val="04A0" w:firstRow="1" w:lastRow="0" w:firstColumn="1" w:lastColumn="0" w:noHBand="0" w:noVBand="1"/>
      </w:tblPr>
      <w:tblGrid>
        <w:gridCol w:w="1986"/>
        <w:gridCol w:w="2693"/>
        <w:gridCol w:w="2693"/>
        <w:gridCol w:w="2552"/>
      </w:tblGrid>
      <w:tr w:rsidR="004E7AC6" w:rsidRPr="00EE38E4" w14:paraId="1D830746" w14:textId="77777777" w:rsidTr="00C34970">
        <w:trPr>
          <w:trHeight w:val="468"/>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39F8D" w14:textId="77777777" w:rsidR="004E7AC6" w:rsidRPr="00EE38E4" w:rsidRDefault="004E7AC6" w:rsidP="00C34970">
            <w:pPr>
              <w:jc w:val="center"/>
              <w:rPr>
                <w:rFonts w:ascii="Verdana" w:hAnsi="Verdana" w:cs="Arial"/>
                <w:b/>
                <w:bCs/>
                <w:color w:val="000000"/>
                <w:lang w:eastAsia="et-EE"/>
              </w:rPr>
            </w:pPr>
            <w:r w:rsidRPr="00EE38E4">
              <w:rPr>
                <w:rFonts w:ascii="Verdana" w:hAnsi="Verdana" w:cs="Arial"/>
                <w:b/>
                <w:bCs/>
                <w:color w:val="000000"/>
                <w:lang w:eastAsia="et-EE"/>
              </w:rPr>
              <w:t>Katastri nr</w:t>
            </w:r>
          </w:p>
          <w:p w14:paraId="744CA1D0" w14:textId="77777777" w:rsidR="004E7AC6" w:rsidRPr="00EE38E4" w:rsidRDefault="004E7AC6" w:rsidP="00C34970">
            <w:pPr>
              <w:jc w:val="center"/>
              <w:rPr>
                <w:rFonts w:ascii="Verdana" w:hAnsi="Verdana" w:cs="Arial"/>
                <w:b/>
                <w:bCs/>
                <w:color w:val="000000"/>
                <w:lang w:eastAsia="et-EE"/>
              </w:rPr>
            </w:pPr>
          </w:p>
          <w:p w14:paraId="3AE88E3E" w14:textId="77777777" w:rsidR="004E7AC6" w:rsidRPr="00EE38E4" w:rsidRDefault="004E7AC6" w:rsidP="00C34970">
            <w:pPr>
              <w:jc w:val="center"/>
              <w:rPr>
                <w:rFonts w:ascii="Verdana" w:hAnsi="Verdana" w:cs="Arial"/>
                <w:b/>
                <w:bCs/>
                <w:color w:val="000000"/>
                <w:lang w:eastAsia="et-EE"/>
              </w:rPr>
            </w:pP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06A5A6BC" w14:textId="77777777" w:rsidR="004E7AC6" w:rsidRPr="00EE38E4" w:rsidRDefault="004E7AC6" w:rsidP="00C34970">
            <w:pPr>
              <w:jc w:val="center"/>
              <w:rPr>
                <w:rFonts w:ascii="Verdana" w:hAnsi="Verdana" w:cs="Arial"/>
                <w:b/>
                <w:bCs/>
                <w:color w:val="000000"/>
                <w:lang w:eastAsia="et-EE"/>
              </w:rPr>
            </w:pPr>
            <w:r w:rsidRPr="00EE38E4">
              <w:rPr>
                <w:rFonts w:ascii="Verdana" w:hAnsi="Verdana" w:cs="Arial"/>
                <w:b/>
                <w:bCs/>
                <w:color w:val="000000"/>
                <w:lang w:eastAsia="et-EE"/>
              </w:rPr>
              <w:t>Aadress</w:t>
            </w:r>
          </w:p>
          <w:p w14:paraId="1BFA3558" w14:textId="77777777" w:rsidR="004E7AC6" w:rsidRPr="00EE38E4" w:rsidRDefault="004E7AC6" w:rsidP="00C34970">
            <w:pPr>
              <w:jc w:val="center"/>
              <w:rPr>
                <w:rFonts w:ascii="Verdana" w:hAnsi="Verdana" w:cs="Arial"/>
                <w:b/>
                <w:bCs/>
                <w:color w:val="000000"/>
                <w:lang w:eastAsia="et-EE"/>
              </w:rPr>
            </w:pPr>
          </w:p>
          <w:p w14:paraId="68DD298A" w14:textId="77777777" w:rsidR="004E7AC6" w:rsidRPr="00EE38E4" w:rsidRDefault="004E7AC6" w:rsidP="00C34970">
            <w:pPr>
              <w:jc w:val="center"/>
              <w:rPr>
                <w:rFonts w:ascii="Verdana" w:hAnsi="Verdana" w:cs="Arial"/>
                <w:b/>
                <w:bCs/>
                <w:color w:val="000000"/>
                <w:lang w:eastAsia="et-EE"/>
              </w:rPr>
            </w:pP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078F724C" w14:textId="77777777" w:rsidR="004E7AC6" w:rsidRPr="00EE38E4" w:rsidRDefault="004E7AC6" w:rsidP="00C34970">
            <w:pPr>
              <w:jc w:val="center"/>
              <w:rPr>
                <w:rFonts w:ascii="Verdana" w:hAnsi="Verdana" w:cs="Arial"/>
                <w:b/>
                <w:bCs/>
                <w:color w:val="000000"/>
                <w:lang w:eastAsia="et-EE"/>
              </w:rPr>
            </w:pPr>
            <w:r w:rsidRPr="00EE38E4">
              <w:rPr>
                <w:rFonts w:ascii="Verdana" w:hAnsi="Verdana" w:cs="Arial"/>
                <w:b/>
                <w:bCs/>
                <w:color w:val="000000"/>
                <w:lang w:eastAsia="et-EE"/>
              </w:rPr>
              <w:t>Sihtotstarve</w:t>
            </w:r>
          </w:p>
          <w:p w14:paraId="252074F3" w14:textId="77777777" w:rsidR="004E7AC6" w:rsidRPr="00EE38E4" w:rsidRDefault="004E7AC6" w:rsidP="00C34970">
            <w:pPr>
              <w:jc w:val="center"/>
              <w:rPr>
                <w:rFonts w:ascii="Verdana" w:hAnsi="Verdana" w:cs="Arial"/>
                <w:b/>
                <w:bCs/>
                <w:color w:val="000000"/>
                <w:lang w:eastAsia="et-EE"/>
              </w:rPr>
            </w:pPr>
          </w:p>
          <w:p w14:paraId="69334F9D" w14:textId="77777777" w:rsidR="004E7AC6" w:rsidRPr="00EE38E4" w:rsidRDefault="004E7AC6" w:rsidP="00C34970">
            <w:pPr>
              <w:jc w:val="center"/>
              <w:rPr>
                <w:rFonts w:ascii="Verdana" w:hAnsi="Verdana" w:cs="Arial"/>
                <w:b/>
                <w:bCs/>
                <w:color w:val="000000"/>
                <w:lang w:eastAsia="et-EE"/>
              </w:rPr>
            </w:pP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708222DB" w14:textId="77777777" w:rsidR="004E7AC6" w:rsidRPr="00EE38E4" w:rsidRDefault="004E7AC6" w:rsidP="00C34970">
            <w:pPr>
              <w:rPr>
                <w:rFonts w:ascii="Verdana" w:hAnsi="Verdana" w:cs="Arial"/>
                <w:b/>
                <w:bCs/>
                <w:color w:val="000000"/>
                <w:lang w:eastAsia="et-EE"/>
              </w:rPr>
            </w:pPr>
            <w:r w:rsidRPr="00EE38E4">
              <w:rPr>
                <w:rFonts w:ascii="Verdana" w:hAnsi="Verdana" w:cs="Arial"/>
                <w:b/>
                <w:bCs/>
                <w:color w:val="000000"/>
                <w:lang w:eastAsia="et-EE"/>
              </w:rPr>
              <w:t xml:space="preserve"> Omandivorm</w:t>
            </w:r>
          </w:p>
          <w:p w14:paraId="4B80302E" w14:textId="77777777" w:rsidR="004E7AC6" w:rsidRPr="00EE38E4" w:rsidRDefault="004E7AC6" w:rsidP="00C34970">
            <w:pPr>
              <w:rPr>
                <w:rFonts w:ascii="Verdana" w:hAnsi="Verdana" w:cs="Arial"/>
                <w:b/>
                <w:bCs/>
                <w:color w:val="000000"/>
                <w:lang w:eastAsia="et-EE"/>
              </w:rPr>
            </w:pPr>
          </w:p>
          <w:p w14:paraId="0FC54209" w14:textId="77777777" w:rsidR="004E7AC6" w:rsidRPr="00EE38E4" w:rsidRDefault="004E7AC6" w:rsidP="00C34970">
            <w:pPr>
              <w:jc w:val="center"/>
              <w:rPr>
                <w:rFonts w:ascii="Verdana" w:hAnsi="Verdana" w:cs="Arial"/>
                <w:b/>
                <w:bCs/>
                <w:color w:val="000000"/>
                <w:lang w:eastAsia="et-EE"/>
              </w:rPr>
            </w:pPr>
          </w:p>
        </w:tc>
      </w:tr>
      <w:tr w:rsidR="004E7AC6" w:rsidRPr="00EE38E4" w14:paraId="38B26689" w14:textId="77777777" w:rsidTr="00C34970">
        <w:trPr>
          <w:trHeight w:val="288"/>
        </w:trPr>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46BABE27"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78401:101:6386</w:t>
            </w:r>
          </w:p>
          <w:p w14:paraId="051DC114" w14:textId="77777777" w:rsidR="004E7AC6" w:rsidRPr="00EE38E4" w:rsidRDefault="004E7AC6" w:rsidP="00C34970">
            <w:pPr>
              <w:rPr>
                <w:rFonts w:ascii="Verdana" w:hAnsi="Verdana" w:cs="Arial"/>
                <w:color w:val="000000"/>
                <w:lang w:eastAsia="et-EE"/>
              </w:rPr>
            </w:pPr>
          </w:p>
        </w:tc>
        <w:tc>
          <w:tcPr>
            <w:tcW w:w="2693" w:type="dxa"/>
            <w:tcBorders>
              <w:top w:val="nil"/>
              <w:left w:val="nil"/>
              <w:bottom w:val="single" w:sz="4" w:space="0" w:color="auto"/>
              <w:right w:val="single" w:sz="4" w:space="0" w:color="auto"/>
            </w:tcBorders>
            <w:shd w:val="clear" w:color="000000" w:fill="FFFFFF"/>
            <w:vAlign w:val="center"/>
            <w:hideMark/>
          </w:tcPr>
          <w:p w14:paraId="6184C6C0"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Pärnu mnt 554a</w:t>
            </w:r>
          </w:p>
        </w:tc>
        <w:tc>
          <w:tcPr>
            <w:tcW w:w="2693" w:type="dxa"/>
            <w:tcBorders>
              <w:top w:val="nil"/>
              <w:left w:val="nil"/>
              <w:bottom w:val="single" w:sz="4" w:space="0" w:color="auto"/>
              <w:right w:val="single" w:sz="4" w:space="0" w:color="auto"/>
            </w:tcBorders>
            <w:shd w:val="clear" w:color="auto" w:fill="auto"/>
            <w:noWrap/>
            <w:vAlign w:val="bottom"/>
            <w:hideMark/>
          </w:tcPr>
          <w:p w14:paraId="3DC98D37"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Üldkasutatav maa 80%</w:t>
            </w:r>
          </w:p>
          <w:p w14:paraId="783B4C2C"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Veekogude maa 20%</w:t>
            </w:r>
          </w:p>
        </w:tc>
        <w:tc>
          <w:tcPr>
            <w:tcW w:w="2552" w:type="dxa"/>
            <w:tcBorders>
              <w:top w:val="nil"/>
              <w:left w:val="nil"/>
              <w:bottom w:val="single" w:sz="4" w:space="0" w:color="auto"/>
              <w:right w:val="single" w:sz="4" w:space="0" w:color="auto"/>
            </w:tcBorders>
            <w:shd w:val="clear" w:color="auto" w:fill="auto"/>
            <w:noWrap/>
            <w:vAlign w:val="bottom"/>
            <w:hideMark/>
          </w:tcPr>
          <w:p w14:paraId="15E621FB"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Avalik-õiguslik omand</w:t>
            </w:r>
          </w:p>
        </w:tc>
      </w:tr>
      <w:tr w:rsidR="004E7AC6" w:rsidRPr="00EE38E4" w14:paraId="61F2BB79" w14:textId="77777777" w:rsidTr="00C34970">
        <w:trPr>
          <w:trHeight w:val="288"/>
        </w:trPr>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2F147322"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78404:410:2040</w:t>
            </w:r>
          </w:p>
        </w:tc>
        <w:tc>
          <w:tcPr>
            <w:tcW w:w="2693" w:type="dxa"/>
            <w:tcBorders>
              <w:top w:val="nil"/>
              <w:left w:val="nil"/>
              <w:bottom w:val="single" w:sz="4" w:space="0" w:color="auto"/>
              <w:right w:val="single" w:sz="4" w:space="0" w:color="auto"/>
            </w:tcBorders>
            <w:shd w:val="clear" w:color="000000" w:fill="FFFFFF"/>
            <w:vAlign w:val="center"/>
            <w:hideMark/>
          </w:tcPr>
          <w:p w14:paraId="3E919F44"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Keila-Tallinna raudtee 91,1-91,6 km</w:t>
            </w:r>
          </w:p>
        </w:tc>
        <w:tc>
          <w:tcPr>
            <w:tcW w:w="2693" w:type="dxa"/>
            <w:tcBorders>
              <w:top w:val="nil"/>
              <w:left w:val="nil"/>
              <w:bottom w:val="single" w:sz="4" w:space="0" w:color="auto"/>
              <w:right w:val="single" w:sz="4" w:space="0" w:color="auto"/>
            </w:tcBorders>
            <w:shd w:val="clear" w:color="auto" w:fill="auto"/>
            <w:noWrap/>
            <w:vAlign w:val="bottom"/>
            <w:hideMark/>
          </w:tcPr>
          <w:p w14:paraId="7397CB37"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Transpordimaa 100%</w:t>
            </w:r>
          </w:p>
        </w:tc>
        <w:tc>
          <w:tcPr>
            <w:tcW w:w="2552" w:type="dxa"/>
            <w:tcBorders>
              <w:top w:val="nil"/>
              <w:left w:val="nil"/>
              <w:bottom w:val="single" w:sz="4" w:space="0" w:color="auto"/>
              <w:right w:val="single" w:sz="4" w:space="0" w:color="auto"/>
            </w:tcBorders>
            <w:shd w:val="clear" w:color="auto" w:fill="auto"/>
            <w:noWrap/>
            <w:vAlign w:val="bottom"/>
            <w:hideMark/>
          </w:tcPr>
          <w:p w14:paraId="215C032E"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Riigiomand</w:t>
            </w:r>
          </w:p>
        </w:tc>
      </w:tr>
      <w:tr w:rsidR="004E7AC6" w:rsidRPr="00EE38E4" w14:paraId="08183D6B"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380F00E7"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78401:101:6356</w:t>
            </w:r>
          </w:p>
        </w:tc>
        <w:tc>
          <w:tcPr>
            <w:tcW w:w="2693" w:type="dxa"/>
            <w:tcBorders>
              <w:top w:val="nil"/>
              <w:left w:val="nil"/>
              <w:bottom w:val="single" w:sz="4" w:space="0" w:color="auto"/>
              <w:right w:val="single" w:sz="4" w:space="0" w:color="auto"/>
            </w:tcBorders>
            <w:shd w:val="clear" w:color="auto" w:fill="auto"/>
            <w:noWrap/>
            <w:vAlign w:val="bottom"/>
            <w:hideMark/>
          </w:tcPr>
          <w:p w14:paraId="32A25FA2"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Kaskede pst 1b</w:t>
            </w:r>
          </w:p>
        </w:tc>
        <w:tc>
          <w:tcPr>
            <w:tcW w:w="2693" w:type="dxa"/>
            <w:tcBorders>
              <w:top w:val="nil"/>
              <w:left w:val="nil"/>
              <w:bottom w:val="single" w:sz="4" w:space="0" w:color="auto"/>
              <w:right w:val="single" w:sz="4" w:space="0" w:color="auto"/>
            </w:tcBorders>
            <w:shd w:val="clear" w:color="000000" w:fill="FFFFFF"/>
            <w:vAlign w:val="center"/>
            <w:hideMark/>
          </w:tcPr>
          <w:p w14:paraId="1A3B88CB"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Transpordimaa 95%</w:t>
            </w:r>
          </w:p>
          <w:p w14:paraId="78FB9D66"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Veekogude maa 5%</w:t>
            </w:r>
          </w:p>
        </w:tc>
        <w:tc>
          <w:tcPr>
            <w:tcW w:w="2552" w:type="dxa"/>
            <w:tcBorders>
              <w:top w:val="nil"/>
              <w:left w:val="nil"/>
              <w:bottom w:val="single" w:sz="4" w:space="0" w:color="auto"/>
              <w:right w:val="single" w:sz="4" w:space="0" w:color="auto"/>
            </w:tcBorders>
            <w:shd w:val="clear" w:color="000000" w:fill="FFFFFF"/>
            <w:vAlign w:val="center"/>
            <w:hideMark/>
          </w:tcPr>
          <w:p w14:paraId="67D24119"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Avalik-õiguslik omand</w:t>
            </w:r>
          </w:p>
        </w:tc>
      </w:tr>
      <w:tr w:rsidR="004E7AC6" w:rsidRPr="00EE38E4" w14:paraId="7DB95321" w14:textId="77777777" w:rsidTr="00C34970">
        <w:trPr>
          <w:trHeight w:val="288"/>
        </w:trPr>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24F8E37A"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78401:101:1266</w:t>
            </w:r>
          </w:p>
        </w:tc>
        <w:tc>
          <w:tcPr>
            <w:tcW w:w="2693" w:type="dxa"/>
            <w:tcBorders>
              <w:top w:val="nil"/>
              <w:left w:val="nil"/>
              <w:bottom w:val="single" w:sz="4" w:space="0" w:color="auto"/>
              <w:right w:val="single" w:sz="4" w:space="0" w:color="auto"/>
            </w:tcBorders>
            <w:shd w:val="clear" w:color="auto" w:fill="auto"/>
            <w:noWrap/>
            <w:vAlign w:val="bottom"/>
            <w:hideMark/>
          </w:tcPr>
          <w:p w14:paraId="7B3B7C3C"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Kaskede puiestee T4</w:t>
            </w:r>
          </w:p>
        </w:tc>
        <w:tc>
          <w:tcPr>
            <w:tcW w:w="2693" w:type="dxa"/>
            <w:tcBorders>
              <w:top w:val="nil"/>
              <w:left w:val="nil"/>
              <w:bottom w:val="single" w:sz="4" w:space="0" w:color="auto"/>
              <w:right w:val="single" w:sz="4" w:space="0" w:color="auto"/>
            </w:tcBorders>
            <w:shd w:val="clear" w:color="auto" w:fill="auto"/>
            <w:noWrap/>
            <w:vAlign w:val="bottom"/>
            <w:hideMark/>
          </w:tcPr>
          <w:p w14:paraId="3419FD7D"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Transpordimaa 100%</w:t>
            </w:r>
          </w:p>
        </w:tc>
        <w:tc>
          <w:tcPr>
            <w:tcW w:w="2552" w:type="dxa"/>
            <w:tcBorders>
              <w:top w:val="nil"/>
              <w:left w:val="nil"/>
              <w:bottom w:val="single" w:sz="4" w:space="0" w:color="auto"/>
              <w:right w:val="single" w:sz="4" w:space="0" w:color="auto"/>
            </w:tcBorders>
            <w:shd w:val="clear" w:color="auto" w:fill="auto"/>
            <w:noWrap/>
            <w:vAlign w:val="bottom"/>
            <w:hideMark/>
          </w:tcPr>
          <w:p w14:paraId="641E6944"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Munitsipaalomand</w:t>
            </w:r>
          </w:p>
        </w:tc>
      </w:tr>
      <w:tr w:rsidR="004E7AC6" w:rsidRPr="00EE38E4" w14:paraId="353B8174" w14:textId="77777777" w:rsidTr="00C34970">
        <w:trPr>
          <w:trHeight w:val="288"/>
        </w:trPr>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49B71BBD"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78404:410:0021</w:t>
            </w:r>
          </w:p>
        </w:tc>
        <w:tc>
          <w:tcPr>
            <w:tcW w:w="2693" w:type="dxa"/>
            <w:tcBorders>
              <w:top w:val="nil"/>
              <w:left w:val="nil"/>
              <w:bottom w:val="single" w:sz="4" w:space="0" w:color="auto"/>
              <w:right w:val="single" w:sz="4" w:space="0" w:color="auto"/>
            </w:tcBorders>
            <w:shd w:val="clear" w:color="auto" w:fill="auto"/>
            <w:noWrap/>
            <w:vAlign w:val="bottom"/>
            <w:hideMark/>
          </w:tcPr>
          <w:p w14:paraId="10AFFA27"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Pärnade puiestee</w:t>
            </w:r>
          </w:p>
        </w:tc>
        <w:tc>
          <w:tcPr>
            <w:tcW w:w="2693" w:type="dxa"/>
            <w:tcBorders>
              <w:top w:val="nil"/>
              <w:left w:val="nil"/>
              <w:bottom w:val="single" w:sz="4" w:space="0" w:color="auto"/>
              <w:right w:val="single" w:sz="4" w:space="0" w:color="auto"/>
            </w:tcBorders>
            <w:shd w:val="clear" w:color="auto" w:fill="auto"/>
            <w:noWrap/>
            <w:vAlign w:val="bottom"/>
            <w:hideMark/>
          </w:tcPr>
          <w:p w14:paraId="4A1C7180"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Transpordimaa 100%</w:t>
            </w:r>
          </w:p>
        </w:tc>
        <w:tc>
          <w:tcPr>
            <w:tcW w:w="2552" w:type="dxa"/>
            <w:tcBorders>
              <w:top w:val="nil"/>
              <w:left w:val="nil"/>
              <w:bottom w:val="single" w:sz="4" w:space="0" w:color="auto"/>
              <w:right w:val="single" w:sz="4" w:space="0" w:color="auto"/>
            </w:tcBorders>
            <w:shd w:val="clear" w:color="auto" w:fill="auto"/>
            <w:noWrap/>
            <w:vAlign w:val="bottom"/>
            <w:hideMark/>
          </w:tcPr>
          <w:p w14:paraId="403B1258"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Munitsipaalomand</w:t>
            </w:r>
          </w:p>
        </w:tc>
      </w:tr>
      <w:tr w:rsidR="004E7AC6" w:rsidRPr="00EE38E4" w14:paraId="3A6BC1B2" w14:textId="77777777" w:rsidTr="00C34970">
        <w:trPr>
          <w:trHeight w:val="288"/>
        </w:trPr>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46E1FD8E"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78401:101:6241</w:t>
            </w:r>
          </w:p>
        </w:tc>
        <w:tc>
          <w:tcPr>
            <w:tcW w:w="2693" w:type="dxa"/>
            <w:tcBorders>
              <w:top w:val="nil"/>
              <w:left w:val="nil"/>
              <w:bottom w:val="single" w:sz="4" w:space="0" w:color="auto"/>
              <w:right w:val="single" w:sz="4" w:space="0" w:color="auto"/>
            </w:tcBorders>
            <w:shd w:val="clear" w:color="000000" w:fill="FFFFFF"/>
            <w:vAlign w:val="center"/>
            <w:hideMark/>
          </w:tcPr>
          <w:p w14:paraId="66C91630"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Pärnade puiestee 1a</w:t>
            </w:r>
          </w:p>
        </w:tc>
        <w:tc>
          <w:tcPr>
            <w:tcW w:w="2693" w:type="dxa"/>
            <w:tcBorders>
              <w:top w:val="nil"/>
              <w:left w:val="nil"/>
              <w:bottom w:val="single" w:sz="4" w:space="0" w:color="auto"/>
              <w:right w:val="single" w:sz="4" w:space="0" w:color="auto"/>
            </w:tcBorders>
            <w:shd w:val="clear" w:color="auto" w:fill="auto"/>
            <w:noWrap/>
            <w:vAlign w:val="bottom"/>
            <w:hideMark/>
          </w:tcPr>
          <w:p w14:paraId="4B6514F7"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Üldkasutatav maa 80%</w:t>
            </w:r>
          </w:p>
          <w:p w14:paraId="7FE22649"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Veekogude maa 20%</w:t>
            </w:r>
          </w:p>
        </w:tc>
        <w:tc>
          <w:tcPr>
            <w:tcW w:w="2552" w:type="dxa"/>
            <w:tcBorders>
              <w:top w:val="nil"/>
              <w:left w:val="nil"/>
              <w:bottom w:val="single" w:sz="4" w:space="0" w:color="auto"/>
              <w:right w:val="single" w:sz="4" w:space="0" w:color="auto"/>
            </w:tcBorders>
            <w:shd w:val="clear" w:color="auto" w:fill="auto"/>
            <w:noWrap/>
            <w:vAlign w:val="bottom"/>
            <w:hideMark/>
          </w:tcPr>
          <w:p w14:paraId="21E3C791"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Avalik-õiguslik omand</w:t>
            </w:r>
          </w:p>
        </w:tc>
      </w:tr>
      <w:tr w:rsidR="004E7AC6" w:rsidRPr="00EE38E4" w14:paraId="0C1ACD73" w14:textId="77777777" w:rsidTr="00C34970">
        <w:trPr>
          <w:trHeight w:val="288"/>
        </w:trPr>
        <w:tc>
          <w:tcPr>
            <w:tcW w:w="1986" w:type="dxa"/>
            <w:tcBorders>
              <w:top w:val="nil"/>
              <w:left w:val="single" w:sz="4" w:space="0" w:color="auto"/>
              <w:bottom w:val="single" w:sz="4" w:space="0" w:color="auto"/>
              <w:right w:val="single" w:sz="4" w:space="0" w:color="auto"/>
            </w:tcBorders>
            <w:shd w:val="clear" w:color="auto" w:fill="auto"/>
            <w:noWrap/>
            <w:vAlign w:val="bottom"/>
            <w:hideMark/>
          </w:tcPr>
          <w:p w14:paraId="52F29019"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78401:101:2072</w:t>
            </w:r>
          </w:p>
        </w:tc>
        <w:tc>
          <w:tcPr>
            <w:tcW w:w="2693" w:type="dxa"/>
            <w:tcBorders>
              <w:top w:val="nil"/>
              <w:left w:val="nil"/>
              <w:bottom w:val="single" w:sz="4" w:space="0" w:color="auto"/>
              <w:right w:val="single" w:sz="4" w:space="0" w:color="auto"/>
            </w:tcBorders>
            <w:shd w:val="clear" w:color="000000" w:fill="FFFFFF"/>
            <w:vAlign w:val="center"/>
            <w:hideMark/>
          </w:tcPr>
          <w:p w14:paraId="3E8EDF08"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Paplite puiestee T2</w:t>
            </w:r>
          </w:p>
        </w:tc>
        <w:tc>
          <w:tcPr>
            <w:tcW w:w="2693" w:type="dxa"/>
            <w:tcBorders>
              <w:top w:val="nil"/>
              <w:left w:val="nil"/>
              <w:bottom w:val="single" w:sz="4" w:space="0" w:color="auto"/>
              <w:right w:val="single" w:sz="4" w:space="0" w:color="auto"/>
            </w:tcBorders>
            <w:shd w:val="clear" w:color="auto" w:fill="auto"/>
            <w:noWrap/>
            <w:vAlign w:val="bottom"/>
            <w:hideMark/>
          </w:tcPr>
          <w:p w14:paraId="0A0F087B"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Transpordimaa 100%</w:t>
            </w:r>
          </w:p>
        </w:tc>
        <w:tc>
          <w:tcPr>
            <w:tcW w:w="2552" w:type="dxa"/>
            <w:tcBorders>
              <w:top w:val="nil"/>
              <w:left w:val="nil"/>
              <w:bottom w:val="single" w:sz="4" w:space="0" w:color="auto"/>
              <w:right w:val="single" w:sz="4" w:space="0" w:color="auto"/>
            </w:tcBorders>
            <w:shd w:val="clear" w:color="auto" w:fill="auto"/>
            <w:noWrap/>
            <w:vAlign w:val="bottom"/>
            <w:hideMark/>
          </w:tcPr>
          <w:p w14:paraId="7DC5109A"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Munitsipaalomand</w:t>
            </w:r>
          </w:p>
        </w:tc>
      </w:tr>
      <w:tr w:rsidR="004E7AC6" w:rsidRPr="00EE38E4" w14:paraId="3524B751"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7B485EA9"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78401:101:2357</w:t>
            </w:r>
          </w:p>
        </w:tc>
        <w:tc>
          <w:tcPr>
            <w:tcW w:w="2693" w:type="dxa"/>
            <w:tcBorders>
              <w:top w:val="nil"/>
              <w:left w:val="nil"/>
              <w:bottom w:val="single" w:sz="4" w:space="0" w:color="auto"/>
              <w:right w:val="single" w:sz="4" w:space="0" w:color="auto"/>
            </w:tcBorders>
            <w:shd w:val="clear" w:color="auto" w:fill="auto"/>
            <w:noWrap/>
            <w:vAlign w:val="bottom"/>
            <w:hideMark/>
          </w:tcPr>
          <w:p w14:paraId="226467D7"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Männimetsa tee</w:t>
            </w:r>
          </w:p>
        </w:tc>
        <w:tc>
          <w:tcPr>
            <w:tcW w:w="2693" w:type="dxa"/>
            <w:tcBorders>
              <w:top w:val="nil"/>
              <w:left w:val="nil"/>
              <w:bottom w:val="single" w:sz="4" w:space="0" w:color="auto"/>
              <w:right w:val="single" w:sz="4" w:space="0" w:color="auto"/>
            </w:tcBorders>
            <w:shd w:val="clear" w:color="auto" w:fill="auto"/>
            <w:noWrap/>
            <w:vAlign w:val="bottom"/>
            <w:hideMark/>
          </w:tcPr>
          <w:p w14:paraId="00F0730F"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Transpordimaa 100%</w:t>
            </w:r>
          </w:p>
        </w:tc>
        <w:tc>
          <w:tcPr>
            <w:tcW w:w="2552" w:type="dxa"/>
            <w:tcBorders>
              <w:top w:val="nil"/>
              <w:left w:val="nil"/>
              <w:bottom w:val="single" w:sz="4" w:space="0" w:color="auto"/>
              <w:right w:val="single" w:sz="4" w:space="0" w:color="auto"/>
            </w:tcBorders>
            <w:shd w:val="clear" w:color="auto" w:fill="auto"/>
            <w:noWrap/>
            <w:vAlign w:val="bottom"/>
            <w:hideMark/>
          </w:tcPr>
          <w:p w14:paraId="237AB2A9"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Munitsipaalomand</w:t>
            </w:r>
          </w:p>
        </w:tc>
      </w:tr>
      <w:tr w:rsidR="004E7AC6" w:rsidRPr="00EE38E4" w14:paraId="5BB8497E" w14:textId="77777777" w:rsidTr="00C34970">
        <w:trPr>
          <w:trHeight w:val="479"/>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5C996D10"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78404:410:2070</w:t>
            </w:r>
          </w:p>
        </w:tc>
        <w:tc>
          <w:tcPr>
            <w:tcW w:w="2693" w:type="dxa"/>
            <w:tcBorders>
              <w:top w:val="nil"/>
              <w:left w:val="nil"/>
              <w:bottom w:val="single" w:sz="4" w:space="0" w:color="auto"/>
              <w:right w:val="single" w:sz="4" w:space="0" w:color="auto"/>
            </w:tcBorders>
            <w:shd w:val="clear" w:color="auto" w:fill="auto"/>
            <w:noWrap/>
            <w:vAlign w:val="bottom"/>
            <w:hideMark/>
          </w:tcPr>
          <w:p w14:paraId="04F9DDB7"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Männimetsa tee 15a</w:t>
            </w:r>
          </w:p>
        </w:tc>
        <w:tc>
          <w:tcPr>
            <w:tcW w:w="2693" w:type="dxa"/>
            <w:tcBorders>
              <w:top w:val="nil"/>
              <w:left w:val="nil"/>
              <w:bottom w:val="single" w:sz="4" w:space="0" w:color="auto"/>
              <w:right w:val="single" w:sz="4" w:space="0" w:color="auto"/>
            </w:tcBorders>
            <w:shd w:val="clear" w:color="000000" w:fill="FFFFFF"/>
            <w:vAlign w:val="center"/>
            <w:hideMark/>
          </w:tcPr>
          <w:p w14:paraId="00BB57A7"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Tootmismaa 100%</w:t>
            </w:r>
          </w:p>
        </w:tc>
        <w:tc>
          <w:tcPr>
            <w:tcW w:w="2552" w:type="dxa"/>
            <w:tcBorders>
              <w:top w:val="nil"/>
              <w:left w:val="nil"/>
              <w:bottom w:val="single" w:sz="4" w:space="0" w:color="auto"/>
              <w:right w:val="single" w:sz="4" w:space="0" w:color="auto"/>
            </w:tcBorders>
            <w:shd w:val="clear" w:color="000000" w:fill="FFFFFF"/>
            <w:vAlign w:val="center"/>
            <w:hideMark/>
          </w:tcPr>
          <w:p w14:paraId="2E1E4E8D"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Eraomand</w:t>
            </w:r>
          </w:p>
        </w:tc>
      </w:tr>
      <w:tr w:rsidR="004E7AC6" w:rsidRPr="00EE38E4" w14:paraId="7625A682" w14:textId="77777777" w:rsidTr="00C34970">
        <w:trPr>
          <w:trHeight w:val="288"/>
        </w:trPr>
        <w:tc>
          <w:tcPr>
            <w:tcW w:w="1986" w:type="dxa"/>
            <w:tcBorders>
              <w:top w:val="nil"/>
              <w:left w:val="single" w:sz="4" w:space="0" w:color="auto"/>
              <w:bottom w:val="single" w:sz="4" w:space="0" w:color="auto"/>
              <w:right w:val="single" w:sz="4" w:space="0" w:color="auto"/>
            </w:tcBorders>
            <w:shd w:val="clear" w:color="000000" w:fill="FFFFFF"/>
            <w:vAlign w:val="center"/>
            <w:hideMark/>
          </w:tcPr>
          <w:p w14:paraId="47E85D0C" w14:textId="77777777" w:rsidR="004E7AC6" w:rsidRPr="00EE38E4" w:rsidRDefault="004E7AC6" w:rsidP="00C34970">
            <w:pPr>
              <w:jc w:val="center"/>
              <w:rPr>
                <w:rFonts w:ascii="Verdana" w:hAnsi="Verdana" w:cs="Arial"/>
                <w:color w:val="000000"/>
                <w:lang w:eastAsia="et-EE"/>
              </w:rPr>
            </w:pPr>
            <w:r w:rsidRPr="00EE38E4">
              <w:rPr>
                <w:rFonts w:ascii="Verdana" w:hAnsi="Verdana" w:cs="Arial"/>
                <w:color w:val="000000"/>
                <w:lang w:eastAsia="et-EE"/>
              </w:rPr>
              <w:t>78404:410:0950</w:t>
            </w:r>
          </w:p>
        </w:tc>
        <w:tc>
          <w:tcPr>
            <w:tcW w:w="2693" w:type="dxa"/>
            <w:tcBorders>
              <w:top w:val="nil"/>
              <w:left w:val="nil"/>
              <w:bottom w:val="single" w:sz="4" w:space="0" w:color="auto"/>
              <w:right w:val="single" w:sz="4" w:space="0" w:color="auto"/>
            </w:tcBorders>
            <w:shd w:val="clear" w:color="000000" w:fill="FFFFFF"/>
            <w:vAlign w:val="center"/>
            <w:hideMark/>
          </w:tcPr>
          <w:p w14:paraId="384677AB"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Männimetsa tee 25c</w:t>
            </w:r>
          </w:p>
        </w:tc>
        <w:tc>
          <w:tcPr>
            <w:tcW w:w="2693" w:type="dxa"/>
            <w:tcBorders>
              <w:top w:val="nil"/>
              <w:left w:val="nil"/>
              <w:bottom w:val="single" w:sz="4" w:space="0" w:color="auto"/>
              <w:right w:val="single" w:sz="4" w:space="0" w:color="auto"/>
            </w:tcBorders>
            <w:shd w:val="clear" w:color="000000" w:fill="FFFFFF"/>
            <w:vAlign w:val="center"/>
            <w:hideMark/>
          </w:tcPr>
          <w:p w14:paraId="02699A97"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Maatulundusmaa 100%</w:t>
            </w:r>
          </w:p>
        </w:tc>
        <w:tc>
          <w:tcPr>
            <w:tcW w:w="2552" w:type="dxa"/>
            <w:tcBorders>
              <w:top w:val="nil"/>
              <w:left w:val="nil"/>
              <w:bottom w:val="single" w:sz="4" w:space="0" w:color="auto"/>
              <w:right w:val="single" w:sz="4" w:space="0" w:color="auto"/>
            </w:tcBorders>
            <w:shd w:val="clear" w:color="auto" w:fill="auto"/>
            <w:noWrap/>
            <w:vAlign w:val="bottom"/>
            <w:hideMark/>
          </w:tcPr>
          <w:p w14:paraId="285C4090" w14:textId="77777777" w:rsidR="004E7AC6" w:rsidRPr="00EE38E4" w:rsidRDefault="004E7AC6" w:rsidP="00C34970">
            <w:pPr>
              <w:jc w:val="both"/>
              <w:rPr>
                <w:rFonts w:ascii="Verdana" w:hAnsi="Verdana" w:cs="Arial"/>
                <w:color w:val="000000"/>
                <w:lang w:eastAsia="et-EE"/>
              </w:rPr>
            </w:pPr>
            <w:r w:rsidRPr="00EE38E4">
              <w:rPr>
                <w:rFonts w:ascii="Verdana" w:hAnsi="Verdana" w:cs="Arial"/>
                <w:color w:val="000000"/>
                <w:lang w:eastAsia="et-EE"/>
              </w:rPr>
              <w:t>Eraomand</w:t>
            </w:r>
          </w:p>
        </w:tc>
      </w:tr>
    </w:tbl>
    <w:p w14:paraId="1D71C409" w14:textId="77777777" w:rsidR="004E7AC6" w:rsidRPr="00EE38E4" w:rsidRDefault="004E7AC6" w:rsidP="004E7AC6">
      <w:pPr>
        <w:pStyle w:val="Tekst"/>
        <w:rPr>
          <w:lang w:eastAsia="en-US"/>
        </w:rPr>
      </w:pPr>
    </w:p>
    <w:p w14:paraId="69CE9591" w14:textId="42C6ABCD" w:rsidR="00D57609" w:rsidRPr="00EE38E4" w:rsidRDefault="00D57609" w:rsidP="00D57609">
      <w:pPr>
        <w:pStyle w:val="Tekst"/>
        <w:rPr>
          <w:szCs w:val="22"/>
        </w:rPr>
      </w:pPr>
      <w:r w:rsidRPr="00EE38E4">
        <w:rPr>
          <w:szCs w:val="22"/>
        </w:rPr>
        <w:lastRenderedPageBreak/>
        <w:t xml:space="preserve">Tehnovõrgud: </w:t>
      </w:r>
      <w:r w:rsidR="00233D7B" w:rsidRPr="00EE38E4">
        <w:rPr>
          <w:szCs w:val="22"/>
        </w:rPr>
        <w:t>sademe</w:t>
      </w:r>
      <w:r w:rsidRPr="00EE38E4">
        <w:rPr>
          <w:szCs w:val="22"/>
        </w:rPr>
        <w:t>veekanalisatsioon</w:t>
      </w:r>
      <w:r w:rsidR="003C0132" w:rsidRPr="00EE38E4">
        <w:rPr>
          <w:szCs w:val="22"/>
        </w:rPr>
        <w:t xml:space="preserve"> </w:t>
      </w:r>
      <w:r w:rsidRPr="00EE38E4">
        <w:rPr>
          <w:szCs w:val="22"/>
        </w:rPr>
        <w:t>on lahendatud vastavas projekti osas käesoleva projekti raames AS K-Projekt poolt.</w:t>
      </w:r>
    </w:p>
    <w:p w14:paraId="78DF88B3" w14:textId="153A821A" w:rsidR="00D57609" w:rsidRPr="00EE38E4" w:rsidRDefault="00D57609" w:rsidP="00D57609">
      <w:pPr>
        <w:pStyle w:val="Tekst"/>
        <w:rPr>
          <w:szCs w:val="22"/>
        </w:rPr>
      </w:pPr>
      <w:r w:rsidRPr="00EE38E4">
        <w:rPr>
          <w:szCs w:val="22"/>
        </w:rPr>
        <w:t xml:space="preserve">Projekti tellija on </w:t>
      </w:r>
      <w:r w:rsidR="006A643C" w:rsidRPr="00EE38E4">
        <w:rPr>
          <w:szCs w:val="22"/>
        </w:rPr>
        <w:t>VH Ehitusteenused OÜ.</w:t>
      </w:r>
    </w:p>
    <w:p w14:paraId="6037DC95" w14:textId="77777777" w:rsidR="00E22A7D" w:rsidRPr="00EE38E4" w:rsidRDefault="00E22A7D" w:rsidP="00E22A7D">
      <w:pPr>
        <w:pStyle w:val="NoSpacing"/>
        <w:rPr>
          <w:rFonts w:ascii="Verdana" w:eastAsia="Times New Roman" w:hAnsi="Verdana" w:cs="Times New Roman"/>
          <w:sz w:val="20"/>
          <w:lang w:val="et-EE" w:eastAsia="et-EE"/>
        </w:rPr>
      </w:pPr>
      <w:r w:rsidRPr="00EE38E4">
        <w:rPr>
          <w:rFonts w:ascii="Verdana" w:eastAsia="Times New Roman" w:hAnsi="Verdana" w:cs="Times New Roman"/>
          <w:sz w:val="20"/>
          <w:lang w:val="et-EE" w:eastAsia="et-EE"/>
        </w:rPr>
        <w:t xml:space="preserve">Registrikood: </w:t>
      </w:r>
      <w:r w:rsidRPr="00EE38E4">
        <w:rPr>
          <w:rFonts w:ascii="Verdana" w:eastAsia="Times New Roman" w:hAnsi="Verdana" w:cs="Times New Roman"/>
          <w:sz w:val="20"/>
          <w:lang w:val="et-EE" w:eastAsia="et-EE"/>
        </w:rPr>
        <w:tab/>
        <w:t>11050202</w:t>
      </w:r>
    </w:p>
    <w:p w14:paraId="5A1616E5" w14:textId="77777777" w:rsidR="00E22A7D" w:rsidRPr="00EE38E4" w:rsidRDefault="00E22A7D" w:rsidP="00E22A7D">
      <w:pPr>
        <w:pStyle w:val="NoSpacing"/>
        <w:rPr>
          <w:rFonts w:ascii="Verdana" w:eastAsia="Times New Roman" w:hAnsi="Verdana" w:cs="Times New Roman"/>
          <w:sz w:val="20"/>
          <w:lang w:val="et-EE" w:eastAsia="et-EE"/>
        </w:rPr>
      </w:pPr>
      <w:r w:rsidRPr="00EE38E4">
        <w:rPr>
          <w:rFonts w:ascii="Verdana" w:eastAsia="Times New Roman" w:hAnsi="Verdana" w:cs="Times New Roman"/>
          <w:sz w:val="20"/>
          <w:lang w:val="et-EE" w:eastAsia="et-EE"/>
        </w:rPr>
        <w:t>Aadress:</w:t>
      </w:r>
      <w:r w:rsidRPr="00EE38E4">
        <w:rPr>
          <w:rFonts w:ascii="Verdana" w:eastAsia="Times New Roman" w:hAnsi="Verdana" w:cs="Times New Roman"/>
          <w:sz w:val="20"/>
          <w:lang w:val="et-EE" w:eastAsia="et-EE"/>
        </w:rPr>
        <w:tab/>
        <w:t>Poti-Silla mnt 10, Kivi-Vigala küla Märjamaa vald, Rapla maakond</w:t>
      </w:r>
    </w:p>
    <w:p w14:paraId="1C793612" w14:textId="77777777" w:rsidR="00E22A7D" w:rsidRPr="00EE38E4" w:rsidRDefault="00E22A7D" w:rsidP="00E22A7D">
      <w:pPr>
        <w:pStyle w:val="NoSpacing"/>
        <w:rPr>
          <w:rFonts w:ascii="Verdana" w:eastAsia="Times New Roman" w:hAnsi="Verdana" w:cs="Times New Roman"/>
          <w:sz w:val="20"/>
          <w:lang w:val="et-EE" w:eastAsia="et-EE"/>
        </w:rPr>
      </w:pPr>
      <w:r w:rsidRPr="00EE38E4">
        <w:rPr>
          <w:rFonts w:ascii="Verdana" w:eastAsia="Times New Roman" w:hAnsi="Verdana" w:cs="Times New Roman"/>
          <w:sz w:val="20"/>
          <w:lang w:val="et-EE" w:eastAsia="et-EE"/>
        </w:rPr>
        <w:t>Telefon:</w:t>
      </w:r>
      <w:r w:rsidRPr="00EE38E4">
        <w:rPr>
          <w:rFonts w:ascii="Verdana" w:eastAsia="Times New Roman" w:hAnsi="Verdana" w:cs="Times New Roman"/>
          <w:sz w:val="20"/>
          <w:lang w:val="et-EE" w:eastAsia="et-EE"/>
        </w:rPr>
        <w:tab/>
        <w:t>5138377</w:t>
      </w:r>
    </w:p>
    <w:p w14:paraId="711C1313" w14:textId="77777777" w:rsidR="00E22A7D" w:rsidRPr="00EE38E4" w:rsidRDefault="00E22A7D" w:rsidP="00E22A7D">
      <w:pPr>
        <w:pStyle w:val="NoSpacing"/>
        <w:rPr>
          <w:rFonts w:ascii="Verdana" w:eastAsia="Times New Roman" w:hAnsi="Verdana" w:cs="Times New Roman"/>
          <w:sz w:val="20"/>
          <w:lang w:val="et-EE" w:eastAsia="et-EE"/>
        </w:rPr>
      </w:pPr>
      <w:r w:rsidRPr="00EE38E4">
        <w:rPr>
          <w:rFonts w:ascii="Verdana" w:eastAsia="Times New Roman" w:hAnsi="Verdana" w:cs="Times New Roman"/>
          <w:sz w:val="20"/>
          <w:lang w:val="et-EE" w:eastAsia="et-EE"/>
        </w:rPr>
        <w:t>E-post:</w:t>
      </w:r>
      <w:r w:rsidRPr="00EE38E4">
        <w:rPr>
          <w:rFonts w:ascii="Verdana" w:eastAsia="Times New Roman" w:hAnsi="Verdana" w:cs="Times New Roman"/>
          <w:sz w:val="20"/>
          <w:lang w:val="et-EE" w:eastAsia="et-EE"/>
        </w:rPr>
        <w:tab/>
      </w:r>
      <w:hyperlink r:id="rId15" w:history="1">
        <w:r w:rsidRPr="00EE38E4">
          <w:rPr>
            <w:rFonts w:ascii="Verdana" w:eastAsia="Times New Roman" w:hAnsi="Verdana" w:cs="Times New Roman"/>
            <w:lang w:val="et-EE" w:eastAsia="et-EE"/>
          </w:rPr>
          <w:t>tvesi@tvesi.ee</w:t>
        </w:r>
      </w:hyperlink>
    </w:p>
    <w:p w14:paraId="5D14A521" w14:textId="77777777" w:rsidR="00E22A7D" w:rsidRPr="00EE38E4" w:rsidRDefault="00E22A7D" w:rsidP="00E22A7D">
      <w:pPr>
        <w:pStyle w:val="NoSpacing"/>
        <w:rPr>
          <w:rFonts w:ascii="Verdana" w:eastAsia="Times New Roman" w:hAnsi="Verdana" w:cs="Times New Roman"/>
          <w:sz w:val="20"/>
          <w:lang w:val="et-EE" w:eastAsia="et-EE"/>
        </w:rPr>
      </w:pPr>
    </w:p>
    <w:p w14:paraId="7C0FCC1C" w14:textId="77777777" w:rsidR="00E22A7D" w:rsidRPr="00EE38E4" w:rsidRDefault="00E22A7D" w:rsidP="00E22A7D">
      <w:pPr>
        <w:pStyle w:val="NoSpacing"/>
        <w:rPr>
          <w:rFonts w:ascii="Verdana" w:eastAsia="Times New Roman" w:hAnsi="Verdana" w:cs="Times New Roman"/>
          <w:sz w:val="20"/>
          <w:lang w:val="et-EE" w:eastAsia="et-EE"/>
        </w:rPr>
      </w:pPr>
      <w:r w:rsidRPr="00EE38E4">
        <w:rPr>
          <w:rFonts w:ascii="Verdana" w:eastAsia="Times New Roman" w:hAnsi="Verdana" w:cs="Times New Roman"/>
          <w:sz w:val="20"/>
          <w:lang w:val="et-EE" w:eastAsia="et-EE"/>
        </w:rPr>
        <w:t>Volitatud esindaja lepingu täitmise küsimustes:</w:t>
      </w:r>
    </w:p>
    <w:p w14:paraId="0516484F" w14:textId="77777777" w:rsidR="00E22A7D" w:rsidRPr="00EE38E4" w:rsidRDefault="00E22A7D" w:rsidP="00E22A7D">
      <w:pPr>
        <w:jc w:val="both"/>
        <w:rPr>
          <w:rFonts w:ascii="Verdana" w:hAnsi="Verdana"/>
          <w:szCs w:val="22"/>
          <w:lang w:eastAsia="et-EE"/>
        </w:rPr>
      </w:pPr>
      <w:r w:rsidRPr="00EE38E4">
        <w:rPr>
          <w:rFonts w:ascii="Verdana" w:hAnsi="Verdana"/>
          <w:szCs w:val="22"/>
          <w:lang w:eastAsia="et-EE"/>
        </w:rPr>
        <w:t xml:space="preserve">Nimi: </w:t>
      </w:r>
      <w:r w:rsidRPr="00EE38E4">
        <w:rPr>
          <w:rFonts w:ascii="Verdana" w:hAnsi="Verdana"/>
          <w:szCs w:val="22"/>
          <w:lang w:eastAsia="et-EE"/>
        </w:rPr>
        <w:tab/>
      </w:r>
      <w:r w:rsidRPr="00EE38E4">
        <w:rPr>
          <w:rFonts w:ascii="Verdana" w:hAnsi="Verdana"/>
          <w:szCs w:val="22"/>
          <w:lang w:eastAsia="et-EE"/>
        </w:rPr>
        <w:tab/>
        <w:t xml:space="preserve">Merle </w:t>
      </w:r>
      <w:proofErr w:type="spellStart"/>
      <w:r w:rsidRPr="00EE38E4">
        <w:rPr>
          <w:rFonts w:ascii="Verdana" w:hAnsi="Verdana"/>
          <w:szCs w:val="22"/>
          <w:lang w:eastAsia="et-EE"/>
        </w:rPr>
        <w:t>Pehk</w:t>
      </w:r>
      <w:proofErr w:type="spellEnd"/>
    </w:p>
    <w:p w14:paraId="3CCC06F0" w14:textId="7815428A" w:rsidR="00EE3091" w:rsidRPr="00EE38E4" w:rsidRDefault="00E22A7D" w:rsidP="00887DAF">
      <w:pPr>
        <w:pStyle w:val="NoSpacing"/>
        <w:rPr>
          <w:rFonts w:ascii="Verdana" w:eastAsia="Times New Roman" w:hAnsi="Verdana" w:cs="Times New Roman"/>
          <w:sz w:val="20"/>
          <w:lang w:val="et-EE" w:eastAsia="et-EE"/>
        </w:rPr>
      </w:pPr>
      <w:r w:rsidRPr="00EE38E4">
        <w:rPr>
          <w:rFonts w:ascii="Verdana" w:eastAsia="Times New Roman" w:hAnsi="Verdana" w:cs="Times New Roman"/>
          <w:sz w:val="20"/>
          <w:lang w:val="et-EE" w:eastAsia="et-EE"/>
        </w:rPr>
        <w:t xml:space="preserve">E-post: </w:t>
      </w:r>
      <w:r w:rsidRPr="00EE38E4">
        <w:rPr>
          <w:rFonts w:ascii="Verdana" w:eastAsia="Times New Roman" w:hAnsi="Verdana" w:cs="Times New Roman"/>
          <w:sz w:val="20"/>
          <w:lang w:val="et-EE" w:eastAsia="et-EE"/>
        </w:rPr>
        <w:tab/>
        <w:t>merle@vhehitusteenused.ee</w:t>
      </w:r>
    </w:p>
    <w:p w14:paraId="6C49CD8B" w14:textId="40D24491" w:rsidR="004A6D01" w:rsidRPr="00EE38E4" w:rsidRDefault="004A6D01" w:rsidP="003F13B1">
      <w:pPr>
        <w:pStyle w:val="Heading2"/>
      </w:pPr>
      <w:bookmarkStart w:id="10" w:name="_Toc189657979"/>
      <w:r w:rsidRPr="00EE38E4">
        <w:t>Projekteer</w:t>
      </w:r>
      <w:bookmarkEnd w:id="6"/>
      <w:r w:rsidR="003F13B1" w:rsidRPr="00EE38E4">
        <w:t>ija</w:t>
      </w:r>
      <w:bookmarkEnd w:id="10"/>
    </w:p>
    <w:p w14:paraId="2B9F62F1" w14:textId="5306AD9D" w:rsidR="00FC540B" w:rsidRPr="00EE38E4" w:rsidRDefault="00FC540B" w:rsidP="00FC540B">
      <w:pPr>
        <w:pStyle w:val="Loetelu"/>
        <w:numPr>
          <w:ilvl w:val="0"/>
          <w:numId w:val="0"/>
        </w:numPr>
        <w:spacing w:before="120" w:after="120"/>
        <w:ind w:left="714"/>
        <w:rPr>
          <w:szCs w:val="20"/>
        </w:rPr>
      </w:pPr>
      <w:r w:rsidRPr="00EE38E4">
        <w:rPr>
          <w:szCs w:val="20"/>
        </w:rPr>
        <w:t>K-Projekt AS</w:t>
      </w:r>
    </w:p>
    <w:p w14:paraId="423F33E1" w14:textId="36B020DE" w:rsidR="00FC540B" w:rsidRPr="00EE38E4" w:rsidRDefault="00FC540B" w:rsidP="00FC540B">
      <w:pPr>
        <w:pStyle w:val="Loetelu"/>
        <w:numPr>
          <w:ilvl w:val="0"/>
          <w:numId w:val="0"/>
        </w:numPr>
        <w:spacing w:before="120" w:after="120"/>
        <w:ind w:left="714"/>
        <w:rPr>
          <w:szCs w:val="20"/>
        </w:rPr>
      </w:pPr>
      <w:r w:rsidRPr="00EE38E4">
        <w:rPr>
          <w:szCs w:val="20"/>
        </w:rPr>
        <w:t>REG. NR  12203754</w:t>
      </w:r>
    </w:p>
    <w:p w14:paraId="4975D738" w14:textId="72E58AD6" w:rsidR="00FC540B" w:rsidRPr="00EE38E4" w:rsidRDefault="00FC540B" w:rsidP="00FC540B">
      <w:pPr>
        <w:pStyle w:val="Loetelu"/>
        <w:numPr>
          <w:ilvl w:val="0"/>
          <w:numId w:val="0"/>
        </w:numPr>
        <w:ind w:left="717"/>
        <w:rPr>
          <w:szCs w:val="20"/>
        </w:rPr>
      </w:pPr>
      <w:r w:rsidRPr="00EE38E4">
        <w:rPr>
          <w:szCs w:val="20"/>
        </w:rPr>
        <w:t>Tel.:  +372 626 4100</w:t>
      </w:r>
    </w:p>
    <w:p w14:paraId="1DE9A2C4" w14:textId="77777777" w:rsidR="00FC540B" w:rsidRPr="00EE38E4" w:rsidRDefault="00FC540B" w:rsidP="00FC540B">
      <w:pPr>
        <w:pStyle w:val="Loetelu"/>
        <w:numPr>
          <w:ilvl w:val="0"/>
          <w:numId w:val="0"/>
        </w:numPr>
        <w:spacing w:before="120" w:after="120"/>
        <w:ind w:left="714"/>
        <w:rPr>
          <w:szCs w:val="20"/>
        </w:rPr>
      </w:pPr>
    </w:p>
    <w:p w14:paraId="3D406200" w14:textId="0F9A403F" w:rsidR="003F13B1" w:rsidRPr="00EE38E4" w:rsidRDefault="003F13B1" w:rsidP="00966E57">
      <w:pPr>
        <w:pStyle w:val="Loetelu"/>
        <w:numPr>
          <w:ilvl w:val="0"/>
          <w:numId w:val="2"/>
        </w:numPr>
        <w:spacing w:before="120" w:after="120"/>
        <w:ind w:left="714" w:hanging="357"/>
        <w:rPr>
          <w:szCs w:val="20"/>
        </w:rPr>
      </w:pPr>
      <w:r w:rsidRPr="00EE38E4">
        <w:rPr>
          <w:szCs w:val="20"/>
        </w:rPr>
        <w:t>Projekteerimise projektijuht</w:t>
      </w:r>
    </w:p>
    <w:p w14:paraId="5D028C20" w14:textId="12714225" w:rsidR="00910FE6" w:rsidRPr="00EE38E4" w:rsidRDefault="00021264" w:rsidP="00910FE6">
      <w:pPr>
        <w:pStyle w:val="Loetelu"/>
        <w:numPr>
          <w:ilvl w:val="0"/>
          <w:numId w:val="0"/>
        </w:numPr>
        <w:ind w:left="717"/>
        <w:rPr>
          <w:szCs w:val="20"/>
        </w:rPr>
      </w:pPr>
      <w:r w:rsidRPr="00EE38E4">
        <w:rPr>
          <w:szCs w:val="20"/>
        </w:rPr>
        <w:t>Malle Ütt</w:t>
      </w:r>
      <w:r w:rsidR="003F13B1" w:rsidRPr="00EE38E4">
        <w:rPr>
          <w:szCs w:val="20"/>
        </w:rPr>
        <w:tab/>
      </w:r>
    </w:p>
    <w:p w14:paraId="05B60195" w14:textId="04EDEDDD" w:rsidR="003F13B1" w:rsidRPr="00EE38E4" w:rsidRDefault="00021264" w:rsidP="00910FE6">
      <w:pPr>
        <w:pStyle w:val="Loetelu"/>
        <w:numPr>
          <w:ilvl w:val="0"/>
          <w:numId w:val="0"/>
        </w:numPr>
        <w:ind w:left="717"/>
        <w:rPr>
          <w:b/>
          <w:szCs w:val="20"/>
        </w:rPr>
      </w:pPr>
      <w:r w:rsidRPr="00EE38E4">
        <w:rPr>
          <w:rStyle w:val="Hyperlink"/>
        </w:rPr>
        <w:t>Malle.Utt</w:t>
      </w:r>
      <w:r w:rsidR="00910FE6" w:rsidRPr="00EE38E4">
        <w:rPr>
          <w:rStyle w:val="Hyperlink"/>
        </w:rPr>
        <w:t>@kprojekt.ee</w:t>
      </w:r>
      <w:r w:rsidR="003F13B1" w:rsidRPr="00EE38E4">
        <w:rPr>
          <w:szCs w:val="20"/>
        </w:rPr>
        <w:tab/>
      </w:r>
      <w:r w:rsidR="003F13B1" w:rsidRPr="00EE38E4">
        <w:rPr>
          <w:szCs w:val="20"/>
        </w:rPr>
        <w:tab/>
      </w:r>
      <w:r w:rsidR="003F13B1" w:rsidRPr="00EE38E4">
        <w:rPr>
          <w:szCs w:val="20"/>
        </w:rPr>
        <w:tab/>
      </w:r>
      <w:r w:rsidR="003F13B1" w:rsidRPr="00EE38E4">
        <w:rPr>
          <w:szCs w:val="20"/>
        </w:rPr>
        <w:tab/>
      </w:r>
      <w:r w:rsidR="003F13B1" w:rsidRPr="00EE38E4">
        <w:rPr>
          <w:szCs w:val="20"/>
        </w:rPr>
        <w:tab/>
      </w:r>
      <w:r w:rsidR="003F13B1" w:rsidRPr="00EE38E4">
        <w:rPr>
          <w:szCs w:val="20"/>
        </w:rPr>
        <w:tab/>
      </w:r>
      <w:r w:rsidR="003F13B1" w:rsidRPr="00EE38E4">
        <w:rPr>
          <w:szCs w:val="20"/>
        </w:rPr>
        <w:tab/>
      </w:r>
    </w:p>
    <w:p w14:paraId="326757F1" w14:textId="77777777" w:rsidR="003F13B1" w:rsidRPr="00EE38E4" w:rsidRDefault="003F13B1" w:rsidP="003F13B1">
      <w:pPr>
        <w:pStyle w:val="Loetelu"/>
        <w:numPr>
          <w:ilvl w:val="0"/>
          <w:numId w:val="0"/>
        </w:numPr>
        <w:ind w:left="717"/>
        <w:rPr>
          <w:szCs w:val="20"/>
        </w:rPr>
      </w:pPr>
    </w:p>
    <w:p w14:paraId="41A595D6" w14:textId="77777777" w:rsidR="003F13B1" w:rsidRPr="00EE38E4" w:rsidRDefault="003F13B1" w:rsidP="00966E57">
      <w:pPr>
        <w:pStyle w:val="Loetelu"/>
        <w:numPr>
          <w:ilvl w:val="0"/>
          <w:numId w:val="2"/>
        </w:numPr>
        <w:spacing w:before="120" w:after="120"/>
        <w:ind w:left="714" w:hanging="357"/>
        <w:rPr>
          <w:szCs w:val="20"/>
        </w:rPr>
      </w:pPr>
      <w:r w:rsidRPr="00EE38E4">
        <w:rPr>
          <w:szCs w:val="20"/>
        </w:rPr>
        <w:t>Projekteerija</w:t>
      </w:r>
    </w:p>
    <w:p w14:paraId="68E9A0E1" w14:textId="2C35B4BA" w:rsidR="003F13B1" w:rsidRPr="00EE38E4" w:rsidRDefault="008A22A5" w:rsidP="00910FE6">
      <w:pPr>
        <w:pStyle w:val="Loetelu"/>
        <w:numPr>
          <w:ilvl w:val="0"/>
          <w:numId w:val="0"/>
        </w:numPr>
        <w:ind w:left="717"/>
        <w:rPr>
          <w:b/>
          <w:szCs w:val="20"/>
        </w:rPr>
      </w:pPr>
      <w:r w:rsidRPr="00EE38E4">
        <w:rPr>
          <w:szCs w:val="20"/>
        </w:rPr>
        <w:t>Sergei Tavstõgin</w:t>
      </w:r>
      <w:r w:rsidR="003F13B1" w:rsidRPr="00EE38E4">
        <w:rPr>
          <w:szCs w:val="20"/>
        </w:rPr>
        <w:tab/>
      </w:r>
      <w:r w:rsidR="003F13B1" w:rsidRPr="00EE38E4">
        <w:rPr>
          <w:szCs w:val="20"/>
        </w:rPr>
        <w:tab/>
      </w:r>
      <w:r w:rsidR="003F13B1" w:rsidRPr="00EE38E4">
        <w:rPr>
          <w:szCs w:val="20"/>
        </w:rPr>
        <w:tab/>
      </w:r>
      <w:r w:rsidR="003F13B1" w:rsidRPr="00EE38E4">
        <w:rPr>
          <w:szCs w:val="20"/>
        </w:rPr>
        <w:tab/>
      </w:r>
    </w:p>
    <w:p w14:paraId="06007CC1" w14:textId="72E2949D" w:rsidR="00606D68" w:rsidRPr="00EE38E4" w:rsidRDefault="008A22A5" w:rsidP="00606D68">
      <w:pPr>
        <w:pStyle w:val="Loetelu"/>
        <w:numPr>
          <w:ilvl w:val="0"/>
          <w:numId w:val="0"/>
        </w:numPr>
        <w:ind w:left="717"/>
        <w:rPr>
          <w:rStyle w:val="Hyperlink"/>
          <w:szCs w:val="20"/>
        </w:rPr>
      </w:pPr>
      <w:hyperlink r:id="rId16" w:history="1">
        <w:r w:rsidRPr="00EE38E4">
          <w:rPr>
            <w:rStyle w:val="Hyperlink"/>
            <w:szCs w:val="20"/>
          </w:rPr>
          <w:t>sergei.tavstogin</w:t>
        </w:r>
      </w:hyperlink>
      <w:r w:rsidRPr="00EE38E4">
        <w:rPr>
          <w:rStyle w:val="Hyperlink"/>
          <w:szCs w:val="20"/>
        </w:rPr>
        <w:t>@kprojekt.ee</w:t>
      </w:r>
    </w:p>
    <w:p w14:paraId="1DBF866A" w14:textId="77777777" w:rsidR="00606D68" w:rsidRPr="00EE38E4" w:rsidRDefault="00606D68" w:rsidP="00606D68">
      <w:pPr>
        <w:pStyle w:val="Loetelu"/>
        <w:numPr>
          <w:ilvl w:val="0"/>
          <w:numId w:val="0"/>
        </w:numPr>
        <w:ind w:left="717"/>
        <w:rPr>
          <w:szCs w:val="20"/>
        </w:rPr>
      </w:pPr>
    </w:p>
    <w:p w14:paraId="24CDF101" w14:textId="726AD912" w:rsidR="00606D68" w:rsidRPr="00EE38E4" w:rsidRDefault="00606D68" w:rsidP="00966E57">
      <w:pPr>
        <w:pStyle w:val="Loetelu"/>
        <w:numPr>
          <w:ilvl w:val="0"/>
          <w:numId w:val="2"/>
        </w:numPr>
        <w:spacing w:before="120" w:after="120"/>
        <w:ind w:left="714" w:hanging="357"/>
        <w:rPr>
          <w:szCs w:val="20"/>
        </w:rPr>
      </w:pPr>
      <w:r w:rsidRPr="00EE38E4">
        <w:rPr>
          <w:szCs w:val="20"/>
        </w:rPr>
        <w:t>Teedeinsener</w:t>
      </w:r>
    </w:p>
    <w:p w14:paraId="0BA36EDC" w14:textId="3864A407" w:rsidR="00606D68" w:rsidRPr="00EE38E4" w:rsidRDefault="00C72C36" w:rsidP="00606D68">
      <w:pPr>
        <w:pStyle w:val="Loetelu"/>
        <w:numPr>
          <w:ilvl w:val="0"/>
          <w:numId w:val="0"/>
        </w:numPr>
        <w:ind w:left="717"/>
        <w:rPr>
          <w:b/>
          <w:szCs w:val="20"/>
        </w:rPr>
      </w:pPr>
      <w:proofErr w:type="spellStart"/>
      <w:r w:rsidRPr="00EE38E4">
        <w:rPr>
          <w:szCs w:val="20"/>
        </w:rPr>
        <w:t>Kardo</w:t>
      </w:r>
      <w:proofErr w:type="spellEnd"/>
      <w:r w:rsidRPr="00EE38E4">
        <w:rPr>
          <w:szCs w:val="20"/>
        </w:rPr>
        <w:t xml:space="preserve"> </w:t>
      </w:r>
      <w:proofErr w:type="spellStart"/>
      <w:r w:rsidRPr="00EE38E4">
        <w:rPr>
          <w:szCs w:val="20"/>
        </w:rPr>
        <w:t>Koplus</w:t>
      </w:r>
      <w:proofErr w:type="spellEnd"/>
      <w:r w:rsidR="00606D68" w:rsidRPr="00EE38E4">
        <w:rPr>
          <w:szCs w:val="20"/>
        </w:rPr>
        <w:tab/>
      </w:r>
      <w:r w:rsidR="00606D68" w:rsidRPr="00EE38E4">
        <w:rPr>
          <w:szCs w:val="20"/>
        </w:rPr>
        <w:tab/>
      </w:r>
      <w:r w:rsidR="00606D68" w:rsidRPr="00EE38E4">
        <w:rPr>
          <w:szCs w:val="20"/>
        </w:rPr>
        <w:tab/>
      </w:r>
      <w:r w:rsidR="00606D68" w:rsidRPr="00EE38E4">
        <w:rPr>
          <w:szCs w:val="20"/>
        </w:rPr>
        <w:tab/>
      </w:r>
      <w:r w:rsidR="00606D68" w:rsidRPr="00EE38E4">
        <w:rPr>
          <w:szCs w:val="20"/>
        </w:rPr>
        <w:tab/>
      </w:r>
    </w:p>
    <w:p w14:paraId="5835D8E0" w14:textId="0F45496C" w:rsidR="00606D68" w:rsidRPr="00EE38E4" w:rsidRDefault="00C72C36" w:rsidP="00887DAF">
      <w:pPr>
        <w:pStyle w:val="Loetelu"/>
        <w:numPr>
          <w:ilvl w:val="0"/>
          <w:numId w:val="0"/>
        </w:numPr>
        <w:ind w:left="717"/>
        <w:rPr>
          <w:color w:val="0000FF" w:themeColor="hyperlink"/>
          <w:u w:val="single"/>
        </w:rPr>
      </w:pPr>
      <w:r w:rsidRPr="00EE38E4">
        <w:rPr>
          <w:rStyle w:val="Hyperlink"/>
          <w:szCs w:val="20"/>
        </w:rPr>
        <w:t>kardo.koplus@kprojekt.ee</w:t>
      </w:r>
    </w:p>
    <w:p w14:paraId="2B672282" w14:textId="0222C7AE" w:rsidR="003F13B1" w:rsidRPr="00EE38E4" w:rsidRDefault="003F13B1" w:rsidP="003F13B1">
      <w:pPr>
        <w:pStyle w:val="Heading2"/>
      </w:pPr>
      <w:bookmarkStart w:id="11" w:name="_Toc189657980"/>
      <w:r w:rsidRPr="00EE38E4">
        <w:t>Lähteandmed</w:t>
      </w:r>
      <w:bookmarkEnd w:id="11"/>
    </w:p>
    <w:p w14:paraId="58BF2F51" w14:textId="77777777" w:rsidR="009306D3" w:rsidRPr="00EE38E4" w:rsidRDefault="006D043B" w:rsidP="009306D3">
      <w:pPr>
        <w:pStyle w:val="Tekst"/>
        <w:jc w:val="left"/>
        <w:rPr>
          <w:szCs w:val="24"/>
        </w:rPr>
      </w:pPr>
      <w:r w:rsidRPr="00EE38E4">
        <w:rPr>
          <w:szCs w:val="22"/>
        </w:rPr>
        <w:t>Projekti koostamisel o</w:t>
      </w:r>
      <w:r w:rsidR="003710B9" w:rsidRPr="00EE38E4">
        <w:rPr>
          <w:szCs w:val="22"/>
        </w:rPr>
        <w:t>lid</w:t>
      </w:r>
      <w:r w:rsidRPr="00EE38E4">
        <w:rPr>
          <w:szCs w:val="22"/>
        </w:rPr>
        <w:t xml:space="preserve"> aluseks võetu</w:t>
      </w:r>
      <w:r w:rsidR="003710B9" w:rsidRPr="00EE38E4">
        <w:rPr>
          <w:szCs w:val="22"/>
        </w:rPr>
        <w:t>d</w:t>
      </w:r>
      <w:r w:rsidRPr="00EE38E4">
        <w:rPr>
          <w:szCs w:val="22"/>
        </w:rPr>
        <w:t>:</w:t>
      </w:r>
    </w:p>
    <w:p w14:paraId="2D024D75" w14:textId="7A2A485F" w:rsidR="009306D3" w:rsidRPr="00EE38E4" w:rsidRDefault="009306D3" w:rsidP="00966E57">
      <w:pPr>
        <w:pStyle w:val="Tekst"/>
        <w:numPr>
          <w:ilvl w:val="0"/>
          <w:numId w:val="7"/>
        </w:numPr>
        <w:jc w:val="left"/>
        <w:rPr>
          <w:szCs w:val="24"/>
        </w:rPr>
      </w:pPr>
      <w:bookmarkStart w:id="12" w:name="_Toc392595319"/>
      <w:bookmarkStart w:id="13" w:name="_Toc24012243"/>
      <w:r w:rsidRPr="00EE38E4">
        <w:rPr>
          <w:szCs w:val="24"/>
        </w:rPr>
        <w:t>Varem koostatud ehitusprojekt eelprojekti mahus  K-Projekt AS töö nr 23053 „ DN800 kanalisatsiooni kollektori projekteerimine“ , ehitusload 2412271/03310 Saue vald 27.mai 2024.a.; 2412271/03373 Tallinna linn  28.mai 2024.a.</w:t>
      </w:r>
    </w:p>
    <w:p w14:paraId="4C6249CF" w14:textId="77777777" w:rsidR="009306D3" w:rsidRPr="00EE38E4" w:rsidRDefault="009306D3" w:rsidP="00966E57">
      <w:pPr>
        <w:pStyle w:val="Tekst"/>
        <w:numPr>
          <w:ilvl w:val="0"/>
          <w:numId w:val="7"/>
        </w:numPr>
        <w:jc w:val="left"/>
        <w:rPr>
          <w:szCs w:val="24"/>
        </w:rPr>
      </w:pPr>
      <w:r w:rsidRPr="00EE38E4">
        <w:rPr>
          <w:szCs w:val="24"/>
        </w:rPr>
        <w:t>Pärnade pst ja Tammede pst VK torustike rekonstrueerimine, TJ, Geodeesiatööde OÜ, töö nr E-2553, 2024</w:t>
      </w:r>
    </w:p>
    <w:p w14:paraId="71B66EE6" w14:textId="77777777" w:rsidR="009306D3" w:rsidRPr="00EE38E4" w:rsidRDefault="009306D3" w:rsidP="00966E57">
      <w:pPr>
        <w:pStyle w:val="Tekst"/>
        <w:numPr>
          <w:ilvl w:val="0"/>
          <w:numId w:val="7"/>
        </w:numPr>
        <w:jc w:val="left"/>
        <w:rPr>
          <w:szCs w:val="24"/>
        </w:rPr>
      </w:pPr>
      <w:r w:rsidRPr="00EE38E4">
        <w:rPr>
          <w:szCs w:val="24"/>
        </w:rPr>
        <w:t>Kaskede pst gaasitrassi teostusjoonis 34592_TJ-036 AS TREV 2, 2010</w:t>
      </w:r>
    </w:p>
    <w:p w14:paraId="7EC9728D" w14:textId="77777777" w:rsidR="009306D3" w:rsidRPr="00EE38E4" w:rsidRDefault="009306D3" w:rsidP="00966E57">
      <w:pPr>
        <w:pStyle w:val="Tekst"/>
        <w:numPr>
          <w:ilvl w:val="0"/>
          <w:numId w:val="7"/>
        </w:numPr>
        <w:jc w:val="left"/>
        <w:rPr>
          <w:szCs w:val="24"/>
        </w:rPr>
      </w:pPr>
      <w:r w:rsidRPr="00EE38E4">
        <w:rPr>
          <w:szCs w:val="24"/>
        </w:rPr>
        <w:t xml:space="preserve">Pärnade pst sidekanalisatsioon TJ, AS </w:t>
      </w:r>
      <w:proofErr w:type="spellStart"/>
      <w:r w:rsidRPr="00EE38E4">
        <w:rPr>
          <w:szCs w:val="24"/>
        </w:rPr>
        <w:t>Connecto</w:t>
      </w:r>
      <w:proofErr w:type="spellEnd"/>
      <w:r w:rsidRPr="00EE38E4">
        <w:rPr>
          <w:szCs w:val="24"/>
        </w:rPr>
        <w:t xml:space="preserve"> Eesti, töö nr 9835T, 2024</w:t>
      </w:r>
    </w:p>
    <w:p w14:paraId="113C74F3" w14:textId="77777777" w:rsidR="009306D3" w:rsidRPr="00EE38E4" w:rsidRDefault="009306D3" w:rsidP="00966E57">
      <w:pPr>
        <w:pStyle w:val="ListParagraph"/>
        <w:numPr>
          <w:ilvl w:val="0"/>
          <w:numId w:val="7"/>
        </w:numPr>
        <w:spacing w:before="120" w:after="120"/>
        <w:rPr>
          <w:rFonts w:ascii="Verdana" w:hAnsi="Verdana"/>
          <w:szCs w:val="24"/>
          <w:lang w:eastAsia="et-EE"/>
        </w:rPr>
      </w:pPr>
      <w:r w:rsidRPr="00EE38E4">
        <w:rPr>
          <w:rFonts w:ascii="Verdana" w:hAnsi="Verdana"/>
          <w:szCs w:val="24"/>
          <w:lang w:eastAsia="et-EE"/>
        </w:rPr>
        <w:t xml:space="preserve">Paplite, Kaskede ja Pärnade  pst sidetrassid TJ, AS </w:t>
      </w:r>
      <w:proofErr w:type="spellStart"/>
      <w:r w:rsidRPr="00EE38E4">
        <w:rPr>
          <w:rFonts w:ascii="Verdana" w:hAnsi="Verdana"/>
          <w:szCs w:val="24"/>
          <w:lang w:eastAsia="et-EE"/>
        </w:rPr>
        <w:t>Connecto</w:t>
      </w:r>
      <w:proofErr w:type="spellEnd"/>
      <w:r w:rsidRPr="00EE38E4">
        <w:rPr>
          <w:rFonts w:ascii="Verdana" w:hAnsi="Verdana"/>
          <w:szCs w:val="24"/>
          <w:lang w:eastAsia="et-EE"/>
        </w:rPr>
        <w:t xml:space="preserve"> Eesti, töö nr 8995T, 2024</w:t>
      </w:r>
    </w:p>
    <w:p w14:paraId="575F4D24" w14:textId="77777777" w:rsidR="009306D3" w:rsidRPr="00EE38E4" w:rsidRDefault="009306D3" w:rsidP="00966E57">
      <w:pPr>
        <w:pStyle w:val="Tekst"/>
        <w:numPr>
          <w:ilvl w:val="0"/>
          <w:numId w:val="7"/>
        </w:numPr>
        <w:jc w:val="left"/>
        <w:rPr>
          <w:szCs w:val="24"/>
        </w:rPr>
      </w:pPr>
      <w:r w:rsidRPr="00EE38E4">
        <w:rPr>
          <w:szCs w:val="24"/>
        </w:rPr>
        <w:t>OÜ Keskkonnaprojekt, töö nr 1980, Topi-pääsküla 20kV ühendus. IP3628.</w:t>
      </w:r>
    </w:p>
    <w:p w14:paraId="7DDF9295" w14:textId="1DB9A6F4" w:rsidR="003F13B1" w:rsidRPr="00EE38E4" w:rsidRDefault="003F13B1" w:rsidP="003F13B1">
      <w:pPr>
        <w:pStyle w:val="Heading2"/>
      </w:pPr>
      <w:bookmarkStart w:id="14" w:name="_Toc189657981"/>
      <w:bookmarkEnd w:id="12"/>
      <w:bookmarkEnd w:id="13"/>
      <w:r w:rsidRPr="00EE38E4">
        <w:lastRenderedPageBreak/>
        <w:t>Ehitusuuringud</w:t>
      </w:r>
      <w:bookmarkEnd w:id="14"/>
    </w:p>
    <w:p w14:paraId="3E173E11" w14:textId="77777777" w:rsidR="006D043B" w:rsidRPr="00EE38E4" w:rsidRDefault="006D043B" w:rsidP="006D043B">
      <w:pPr>
        <w:pStyle w:val="Tekst"/>
        <w:rPr>
          <w:szCs w:val="22"/>
          <w:lang w:eastAsia="en-US"/>
        </w:rPr>
      </w:pPr>
      <w:r w:rsidRPr="00EE38E4">
        <w:rPr>
          <w:szCs w:val="22"/>
          <w:lang w:eastAsia="en-US"/>
        </w:rPr>
        <w:t>Projekti koostamisel on kasutatud andmeid järgmistest ehitusuuringutest:</w:t>
      </w:r>
    </w:p>
    <w:p w14:paraId="65606EC0" w14:textId="127002C3" w:rsidR="009750FD" w:rsidRPr="00EE38E4" w:rsidRDefault="009750FD" w:rsidP="00966E57">
      <w:pPr>
        <w:pStyle w:val="Tekst"/>
        <w:numPr>
          <w:ilvl w:val="0"/>
          <w:numId w:val="8"/>
        </w:numPr>
        <w:rPr>
          <w:szCs w:val="24"/>
        </w:rPr>
      </w:pPr>
      <w:proofErr w:type="spellStart"/>
      <w:r w:rsidRPr="00EE38E4">
        <w:rPr>
          <w:szCs w:val="24"/>
        </w:rPr>
        <w:t>Reib</w:t>
      </w:r>
      <w:proofErr w:type="spellEnd"/>
      <w:r w:rsidRPr="00EE38E4">
        <w:rPr>
          <w:szCs w:val="24"/>
        </w:rPr>
        <w:t xml:space="preserve"> OÜ poolt koostatud</w:t>
      </w:r>
      <w:r w:rsidR="00341816">
        <w:rPr>
          <w:szCs w:val="24"/>
        </w:rPr>
        <w:t xml:space="preserve"> geodeetiline alusplaan</w:t>
      </w:r>
      <w:r w:rsidRPr="00EE38E4">
        <w:rPr>
          <w:szCs w:val="24"/>
        </w:rPr>
        <w:t xml:space="preserve"> töö nr.TT-6569, koostatud 2023.</w:t>
      </w:r>
    </w:p>
    <w:p w14:paraId="3F8596CA" w14:textId="77777777" w:rsidR="009750FD" w:rsidRPr="00EE38E4" w:rsidRDefault="009750FD" w:rsidP="00966E57">
      <w:pPr>
        <w:pStyle w:val="Tekst"/>
        <w:numPr>
          <w:ilvl w:val="0"/>
          <w:numId w:val="8"/>
        </w:numPr>
        <w:rPr>
          <w:szCs w:val="24"/>
        </w:rPr>
      </w:pPr>
      <w:r w:rsidRPr="00EE38E4">
        <w:rPr>
          <w:szCs w:val="24"/>
        </w:rPr>
        <w:t>IPT Projektijuhtimise OÜ poolt koostatud töö nr 23-08-1828</w:t>
      </w:r>
    </w:p>
    <w:p w14:paraId="02F69176" w14:textId="77777777" w:rsidR="009750FD" w:rsidRPr="00EE38E4" w:rsidRDefault="009750FD" w:rsidP="00966E57">
      <w:pPr>
        <w:pStyle w:val="ListParagraph"/>
        <w:numPr>
          <w:ilvl w:val="0"/>
          <w:numId w:val="8"/>
        </w:numPr>
        <w:spacing w:before="120" w:after="120"/>
        <w:rPr>
          <w:rFonts w:ascii="Verdana" w:hAnsi="Verdana"/>
          <w:szCs w:val="24"/>
          <w:lang w:eastAsia="et-EE"/>
        </w:rPr>
      </w:pPr>
      <w:r w:rsidRPr="00EE38E4">
        <w:rPr>
          <w:rFonts w:ascii="Verdana" w:hAnsi="Verdana"/>
          <w:szCs w:val="24"/>
          <w:lang w:eastAsia="et-EE"/>
        </w:rPr>
        <w:t>Dendroloogiline uuring – K-Projekt AS töö nr 23053, koostatud juuni 2023</w:t>
      </w:r>
    </w:p>
    <w:p w14:paraId="0BE7C5C5" w14:textId="7123378D" w:rsidR="003F13B1" w:rsidRPr="00EE38E4" w:rsidRDefault="003F13B1" w:rsidP="003F13B1">
      <w:pPr>
        <w:pStyle w:val="Heading2"/>
      </w:pPr>
      <w:bookmarkStart w:id="15" w:name="_Toc189657982"/>
      <w:r w:rsidRPr="00EE38E4">
        <w:t>Normdokumendid</w:t>
      </w:r>
      <w:bookmarkEnd w:id="15"/>
    </w:p>
    <w:p w14:paraId="3F002F8F" w14:textId="77777777" w:rsidR="006D043B" w:rsidRPr="00EE38E4" w:rsidRDefault="006D043B" w:rsidP="00966E57">
      <w:pPr>
        <w:numPr>
          <w:ilvl w:val="0"/>
          <w:numId w:val="5"/>
        </w:numPr>
        <w:tabs>
          <w:tab w:val="left" w:pos="2400"/>
          <w:tab w:val="left" w:pos="3120"/>
          <w:tab w:val="left" w:pos="3840"/>
          <w:tab w:val="left" w:pos="4560"/>
          <w:tab w:val="left" w:pos="5280"/>
          <w:tab w:val="left" w:pos="6000"/>
          <w:tab w:val="left" w:pos="6720"/>
          <w:tab w:val="left" w:pos="7440"/>
          <w:tab w:val="left" w:pos="8160"/>
          <w:tab w:val="left" w:pos="8880"/>
          <w:tab w:val="left" w:pos="9600"/>
        </w:tabs>
        <w:rPr>
          <w:rFonts w:ascii="Verdana" w:hAnsi="Verdana"/>
        </w:rPr>
      </w:pPr>
      <w:r w:rsidRPr="00EE38E4">
        <w:rPr>
          <w:rFonts w:ascii="Verdana" w:hAnsi="Verdana"/>
        </w:rPr>
        <w:t>Tee ehitusprojektile esitatavad nõuded (Majandus- ja taristuministri 09.01.2020. a määrus nr 2)</w:t>
      </w:r>
    </w:p>
    <w:p w14:paraId="052D64FB" w14:textId="77777777" w:rsidR="006D043B" w:rsidRPr="00EE38E4" w:rsidRDefault="006D043B" w:rsidP="00966E57">
      <w:pPr>
        <w:numPr>
          <w:ilvl w:val="0"/>
          <w:numId w:val="5"/>
        </w:numPr>
        <w:tabs>
          <w:tab w:val="left" w:pos="2400"/>
          <w:tab w:val="left" w:pos="3120"/>
          <w:tab w:val="left" w:pos="3840"/>
          <w:tab w:val="left" w:pos="4560"/>
          <w:tab w:val="left" w:pos="5280"/>
          <w:tab w:val="left" w:pos="6000"/>
          <w:tab w:val="left" w:pos="6720"/>
          <w:tab w:val="left" w:pos="7440"/>
          <w:tab w:val="left" w:pos="8160"/>
          <w:tab w:val="left" w:pos="8880"/>
          <w:tab w:val="left" w:pos="9600"/>
        </w:tabs>
        <w:rPr>
          <w:rFonts w:ascii="Verdana" w:hAnsi="Verdana"/>
        </w:rPr>
      </w:pPr>
      <w:r w:rsidRPr="00EE38E4">
        <w:rPr>
          <w:rFonts w:ascii="Verdana" w:hAnsi="Verdana"/>
        </w:rPr>
        <w:t>Tee ehitamise kvaliteedi nõuded (Majandus- ja taristuministri 03.08.2015. a määrus nr 101)</w:t>
      </w:r>
    </w:p>
    <w:p w14:paraId="09853723" w14:textId="5D9B0427" w:rsidR="001C3BF6" w:rsidRPr="00EE38E4" w:rsidRDefault="002100A8" w:rsidP="00966E57">
      <w:pPr>
        <w:pStyle w:val="Normal12pt"/>
        <w:numPr>
          <w:ilvl w:val="0"/>
          <w:numId w:val="5"/>
        </w:numPr>
        <w:tabs>
          <w:tab w:val="left" w:pos="284"/>
        </w:tabs>
        <w:rPr>
          <w:rFonts w:ascii="Verdana" w:hAnsi="Verdana"/>
          <w:sz w:val="20"/>
          <w:lang w:eastAsia="ar-SA"/>
        </w:rPr>
      </w:pPr>
      <w:r w:rsidRPr="00EE38E4">
        <w:rPr>
          <w:rFonts w:ascii="Verdana" w:hAnsi="Verdana"/>
          <w:sz w:val="20"/>
          <w:lang w:eastAsia="ar-SA"/>
        </w:rPr>
        <w:t>Tallinna</w:t>
      </w:r>
      <w:r w:rsidR="001C3BF6" w:rsidRPr="00EE38E4">
        <w:rPr>
          <w:rFonts w:ascii="Verdana" w:hAnsi="Verdana"/>
          <w:sz w:val="20"/>
          <w:lang w:eastAsia="ar-SA"/>
        </w:rPr>
        <w:t xml:space="preserve"> linna kaevetööde eeskiri (</w:t>
      </w:r>
      <w:r w:rsidRPr="00EE38E4">
        <w:rPr>
          <w:rFonts w:ascii="Verdana" w:hAnsi="Verdana"/>
          <w:sz w:val="20"/>
          <w:lang w:eastAsia="ar-SA"/>
        </w:rPr>
        <w:t>Tallinna</w:t>
      </w:r>
      <w:r w:rsidR="001C3BF6" w:rsidRPr="00EE38E4">
        <w:rPr>
          <w:rFonts w:ascii="Verdana" w:hAnsi="Verdana"/>
          <w:sz w:val="20"/>
          <w:lang w:eastAsia="ar-SA"/>
        </w:rPr>
        <w:t xml:space="preserve"> Linnavolikogu </w:t>
      </w:r>
      <w:r w:rsidRPr="00EE38E4">
        <w:rPr>
          <w:rFonts w:ascii="Verdana" w:hAnsi="Verdana"/>
          <w:sz w:val="20"/>
          <w:lang w:eastAsia="ar-SA"/>
        </w:rPr>
        <w:t>02</w:t>
      </w:r>
      <w:r w:rsidR="00B757B5" w:rsidRPr="00EE38E4">
        <w:rPr>
          <w:rFonts w:ascii="Verdana" w:hAnsi="Verdana"/>
          <w:sz w:val="20"/>
          <w:lang w:eastAsia="ar-SA"/>
        </w:rPr>
        <w:t>.0</w:t>
      </w:r>
      <w:r w:rsidRPr="00EE38E4">
        <w:rPr>
          <w:rFonts w:ascii="Verdana" w:hAnsi="Verdana"/>
          <w:sz w:val="20"/>
          <w:lang w:eastAsia="ar-SA"/>
        </w:rPr>
        <w:t>9</w:t>
      </w:r>
      <w:r w:rsidR="001C3BF6" w:rsidRPr="00EE38E4">
        <w:rPr>
          <w:rFonts w:ascii="Verdana" w:hAnsi="Verdana"/>
          <w:sz w:val="20"/>
          <w:lang w:eastAsia="ar-SA"/>
        </w:rPr>
        <w:t>.20</w:t>
      </w:r>
      <w:r w:rsidRPr="00EE38E4">
        <w:rPr>
          <w:rFonts w:ascii="Verdana" w:hAnsi="Verdana"/>
          <w:sz w:val="20"/>
          <w:lang w:eastAsia="ar-SA"/>
        </w:rPr>
        <w:t>04</w:t>
      </w:r>
      <w:r w:rsidR="001C3BF6" w:rsidRPr="00EE38E4">
        <w:rPr>
          <w:rFonts w:ascii="Verdana" w:hAnsi="Verdana"/>
          <w:sz w:val="20"/>
          <w:lang w:eastAsia="ar-SA"/>
        </w:rPr>
        <w:t xml:space="preserve"> määrus</w:t>
      </w:r>
      <w:r w:rsidR="00B757B5" w:rsidRPr="00EE38E4">
        <w:rPr>
          <w:rFonts w:ascii="Verdana" w:hAnsi="Verdana"/>
          <w:sz w:val="20"/>
          <w:lang w:eastAsia="ar-SA"/>
        </w:rPr>
        <w:t xml:space="preserve"> nr </w:t>
      </w:r>
      <w:r w:rsidRPr="00EE38E4">
        <w:rPr>
          <w:rFonts w:ascii="Verdana" w:hAnsi="Verdana"/>
          <w:sz w:val="20"/>
          <w:lang w:eastAsia="ar-SA"/>
        </w:rPr>
        <w:t>32</w:t>
      </w:r>
      <w:r w:rsidR="001C3BF6" w:rsidRPr="00EE38E4">
        <w:rPr>
          <w:rFonts w:ascii="Verdana" w:hAnsi="Verdana"/>
          <w:sz w:val="20"/>
          <w:lang w:eastAsia="ar-SA"/>
        </w:rPr>
        <w:t>)</w:t>
      </w:r>
    </w:p>
    <w:p w14:paraId="3987B778" w14:textId="77777777" w:rsidR="006D043B" w:rsidRPr="00EE38E4" w:rsidRDefault="006D043B" w:rsidP="00966E57">
      <w:pPr>
        <w:numPr>
          <w:ilvl w:val="0"/>
          <w:numId w:val="5"/>
        </w:numPr>
        <w:tabs>
          <w:tab w:val="left" w:pos="2400"/>
          <w:tab w:val="left" w:pos="3120"/>
          <w:tab w:val="left" w:pos="3840"/>
          <w:tab w:val="left" w:pos="4560"/>
          <w:tab w:val="left" w:pos="5280"/>
          <w:tab w:val="left" w:pos="6000"/>
          <w:tab w:val="left" w:pos="6720"/>
          <w:tab w:val="left" w:pos="7440"/>
          <w:tab w:val="left" w:pos="8160"/>
          <w:tab w:val="left" w:pos="8880"/>
          <w:tab w:val="left" w:pos="9600"/>
        </w:tabs>
        <w:rPr>
          <w:rFonts w:ascii="Verdana" w:hAnsi="Verdana"/>
        </w:rPr>
      </w:pPr>
      <w:r w:rsidRPr="00EE38E4">
        <w:rPr>
          <w:rFonts w:ascii="Verdana" w:hAnsi="Verdana"/>
        </w:rPr>
        <w:t>EVS 843:2016 Linnatänavad</w:t>
      </w:r>
    </w:p>
    <w:p w14:paraId="13E4BB64" w14:textId="77777777" w:rsidR="002D7628" w:rsidRPr="00EE38E4" w:rsidRDefault="002D7628" w:rsidP="00966E57">
      <w:pPr>
        <w:pStyle w:val="Normal12pt"/>
        <w:numPr>
          <w:ilvl w:val="0"/>
          <w:numId w:val="5"/>
        </w:numPr>
        <w:tabs>
          <w:tab w:val="left" w:pos="284"/>
        </w:tabs>
        <w:rPr>
          <w:rFonts w:ascii="Verdana" w:hAnsi="Verdana"/>
          <w:sz w:val="20"/>
        </w:rPr>
      </w:pPr>
      <w:r w:rsidRPr="00EE38E4">
        <w:rPr>
          <w:rFonts w:ascii="Verdana" w:hAnsi="Verdana"/>
          <w:sz w:val="20"/>
        </w:rPr>
        <w:t xml:space="preserve">EVS 901-1 </w:t>
      </w:r>
      <w:proofErr w:type="spellStart"/>
      <w:r w:rsidRPr="00EE38E4">
        <w:rPr>
          <w:rFonts w:ascii="Verdana" w:hAnsi="Verdana"/>
          <w:sz w:val="20"/>
        </w:rPr>
        <w:t>Tee-ehitus</w:t>
      </w:r>
      <w:proofErr w:type="spellEnd"/>
      <w:r w:rsidRPr="00EE38E4">
        <w:rPr>
          <w:rFonts w:ascii="Verdana" w:hAnsi="Verdana"/>
          <w:sz w:val="20"/>
        </w:rPr>
        <w:t xml:space="preserve"> Osa 1: Asfaltsegude täitematerjalid</w:t>
      </w:r>
    </w:p>
    <w:p w14:paraId="60C709CD" w14:textId="1CF6C589" w:rsidR="00AB05BC" w:rsidRPr="00EE38E4" w:rsidRDefault="002D7628" w:rsidP="00966E57">
      <w:pPr>
        <w:pStyle w:val="Normal12pt"/>
        <w:numPr>
          <w:ilvl w:val="0"/>
          <w:numId w:val="5"/>
        </w:numPr>
        <w:tabs>
          <w:tab w:val="left" w:pos="284"/>
        </w:tabs>
        <w:rPr>
          <w:rFonts w:ascii="Verdana" w:hAnsi="Verdana"/>
          <w:sz w:val="20"/>
        </w:rPr>
      </w:pPr>
      <w:r w:rsidRPr="00EE38E4">
        <w:rPr>
          <w:rFonts w:ascii="Verdana" w:hAnsi="Verdana"/>
          <w:sz w:val="20"/>
        </w:rPr>
        <w:t xml:space="preserve">EVS 901-2 </w:t>
      </w:r>
      <w:proofErr w:type="spellStart"/>
      <w:r w:rsidRPr="00EE38E4">
        <w:rPr>
          <w:rFonts w:ascii="Verdana" w:hAnsi="Verdana"/>
          <w:sz w:val="20"/>
        </w:rPr>
        <w:t>Tee-ehitus</w:t>
      </w:r>
      <w:proofErr w:type="spellEnd"/>
      <w:r w:rsidRPr="00EE38E4">
        <w:rPr>
          <w:rFonts w:ascii="Verdana" w:hAnsi="Verdana"/>
          <w:sz w:val="20"/>
        </w:rPr>
        <w:t xml:space="preserve"> Osa 2: Bituumensideained</w:t>
      </w:r>
    </w:p>
    <w:p w14:paraId="4D951DCB" w14:textId="77777777" w:rsidR="006D043B" w:rsidRPr="00EE38E4" w:rsidRDefault="006D043B" w:rsidP="00966E57">
      <w:pPr>
        <w:pStyle w:val="Normal12pt"/>
        <w:numPr>
          <w:ilvl w:val="0"/>
          <w:numId w:val="5"/>
        </w:numPr>
        <w:tabs>
          <w:tab w:val="left" w:pos="284"/>
        </w:tabs>
        <w:rPr>
          <w:rFonts w:ascii="Verdana" w:hAnsi="Verdana"/>
          <w:sz w:val="20"/>
        </w:rPr>
      </w:pPr>
      <w:r w:rsidRPr="00EE38E4">
        <w:rPr>
          <w:rFonts w:ascii="Verdana" w:hAnsi="Verdana"/>
          <w:sz w:val="20"/>
        </w:rPr>
        <w:t xml:space="preserve">EVS 901-3 </w:t>
      </w:r>
      <w:proofErr w:type="spellStart"/>
      <w:r w:rsidRPr="00EE38E4">
        <w:rPr>
          <w:rFonts w:ascii="Verdana" w:hAnsi="Verdana"/>
          <w:sz w:val="20"/>
        </w:rPr>
        <w:t>Tee-ehitus</w:t>
      </w:r>
      <w:proofErr w:type="spellEnd"/>
      <w:r w:rsidRPr="00EE38E4">
        <w:rPr>
          <w:rFonts w:ascii="Verdana" w:hAnsi="Verdana"/>
          <w:sz w:val="20"/>
        </w:rPr>
        <w:t xml:space="preserve"> Osa 3: Asfaltsegud</w:t>
      </w:r>
    </w:p>
    <w:p w14:paraId="419BD275" w14:textId="77777777" w:rsidR="006D043B" w:rsidRPr="00EE38E4" w:rsidRDefault="006D043B" w:rsidP="00966E57">
      <w:pPr>
        <w:pStyle w:val="Normal12pt"/>
        <w:numPr>
          <w:ilvl w:val="0"/>
          <w:numId w:val="5"/>
        </w:numPr>
        <w:tabs>
          <w:tab w:val="left" w:pos="284"/>
        </w:tabs>
        <w:rPr>
          <w:rFonts w:ascii="Verdana" w:hAnsi="Verdana"/>
          <w:sz w:val="20"/>
          <w:lang w:eastAsia="ar-SA"/>
        </w:rPr>
      </w:pPr>
      <w:r w:rsidRPr="00EE38E4">
        <w:rPr>
          <w:rFonts w:ascii="Verdana" w:hAnsi="Verdana"/>
          <w:sz w:val="20"/>
          <w:lang w:eastAsia="et-EE"/>
        </w:rPr>
        <w:t>EVS-EN 1338 Betoonist sillutisekivid</w:t>
      </w:r>
    </w:p>
    <w:p w14:paraId="11E5B20A" w14:textId="77777777" w:rsidR="006D043B" w:rsidRPr="00EE38E4" w:rsidRDefault="006D043B" w:rsidP="00966E57">
      <w:pPr>
        <w:pStyle w:val="Normal12pt"/>
        <w:numPr>
          <w:ilvl w:val="0"/>
          <w:numId w:val="5"/>
        </w:numPr>
        <w:tabs>
          <w:tab w:val="left" w:pos="284"/>
        </w:tabs>
        <w:rPr>
          <w:rFonts w:ascii="Verdana" w:hAnsi="Verdana"/>
          <w:sz w:val="20"/>
          <w:lang w:eastAsia="ar-SA"/>
        </w:rPr>
      </w:pPr>
      <w:r w:rsidRPr="00EE38E4">
        <w:rPr>
          <w:rFonts w:ascii="Verdana" w:hAnsi="Verdana"/>
          <w:sz w:val="20"/>
          <w:lang w:eastAsia="ar-SA"/>
        </w:rPr>
        <w:t>EVS-EN 1340 Betoonist äärekivid. Nõuded ja kaitsemeetodid.</w:t>
      </w:r>
    </w:p>
    <w:p w14:paraId="725FCFC8" w14:textId="56C2002B" w:rsidR="002D482B" w:rsidRDefault="002D482B" w:rsidP="00966E57">
      <w:pPr>
        <w:pStyle w:val="Normal12pt"/>
        <w:numPr>
          <w:ilvl w:val="0"/>
          <w:numId w:val="5"/>
        </w:numPr>
        <w:tabs>
          <w:tab w:val="left" w:pos="284"/>
        </w:tabs>
        <w:rPr>
          <w:rFonts w:ascii="Verdana" w:hAnsi="Verdana"/>
          <w:sz w:val="20"/>
          <w:lang w:eastAsia="ar-SA"/>
        </w:rPr>
      </w:pPr>
      <w:r w:rsidRPr="00EE38E4">
        <w:rPr>
          <w:rFonts w:ascii="Verdana" w:hAnsi="Verdana"/>
          <w:sz w:val="20"/>
          <w:lang w:eastAsia="ar-SA"/>
        </w:rPr>
        <w:t>Sillutiskivi, asfalt- ja tsementbetooniga teede ja tänavate tüüpkatendikonstruktsioonide projekteerimisele, rajamisele ja remondile esitatavad nõuded (Tallinna Linnavalitsuse 18. septembri 2019 määruse nr 27 lisa 1)</w:t>
      </w:r>
    </w:p>
    <w:p w14:paraId="5C1176B6" w14:textId="7E2482EA" w:rsidR="001D0ADE" w:rsidRPr="001D0ADE" w:rsidRDefault="001D0ADE" w:rsidP="001D0ADE">
      <w:pPr>
        <w:pStyle w:val="Normal12pt"/>
        <w:tabs>
          <w:tab w:val="left" w:pos="284"/>
        </w:tabs>
        <w:ind w:left="720"/>
        <w:rPr>
          <w:rFonts w:ascii="Verdana" w:hAnsi="Verdana"/>
          <w:b/>
          <w:bCs/>
          <w:sz w:val="20"/>
          <w:lang w:eastAsia="ar-SA"/>
        </w:rPr>
      </w:pPr>
      <w:r w:rsidRPr="001D0ADE">
        <w:rPr>
          <w:rFonts w:ascii="Verdana" w:hAnsi="Verdana"/>
          <w:b/>
          <w:bCs/>
          <w:sz w:val="20"/>
          <w:lang w:eastAsia="ar-SA"/>
        </w:rPr>
        <w:t xml:space="preserve">Teiste juhistega vastuolude tekkimise korral tuleb </w:t>
      </w:r>
      <w:proofErr w:type="spellStart"/>
      <w:r w:rsidRPr="001D0ADE">
        <w:rPr>
          <w:rFonts w:ascii="Verdana" w:hAnsi="Verdana"/>
          <w:b/>
          <w:bCs/>
          <w:sz w:val="20"/>
          <w:lang w:eastAsia="ar-SA"/>
        </w:rPr>
        <w:t>juhenduda</w:t>
      </w:r>
      <w:proofErr w:type="spellEnd"/>
      <w:r>
        <w:rPr>
          <w:rFonts w:ascii="Verdana" w:hAnsi="Verdana"/>
          <w:b/>
          <w:bCs/>
          <w:sz w:val="20"/>
          <w:lang w:eastAsia="ar-SA"/>
        </w:rPr>
        <w:t xml:space="preserve"> </w:t>
      </w:r>
      <w:r w:rsidR="00FA677C">
        <w:rPr>
          <w:rFonts w:ascii="Verdana" w:hAnsi="Verdana"/>
          <w:b/>
          <w:bCs/>
          <w:sz w:val="20"/>
          <w:lang w:eastAsia="ar-SA"/>
        </w:rPr>
        <w:t>antud nõuetest.</w:t>
      </w:r>
      <w:r w:rsidRPr="001D0ADE">
        <w:rPr>
          <w:rFonts w:ascii="Verdana" w:hAnsi="Verdana"/>
          <w:b/>
          <w:bCs/>
          <w:sz w:val="20"/>
          <w:lang w:eastAsia="ar-SA"/>
        </w:rPr>
        <w:t xml:space="preserve">  </w:t>
      </w:r>
    </w:p>
    <w:p w14:paraId="49E88B89" w14:textId="0A9C5C04" w:rsidR="007D4DD1" w:rsidRPr="00EE38E4" w:rsidRDefault="00D33EFA" w:rsidP="00966E57">
      <w:pPr>
        <w:pStyle w:val="Normal12pt"/>
        <w:numPr>
          <w:ilvl w:val="0"/>
          <w:numId w:val="5"/>
        </w:numPr>
        <w:tabs>
          <w:tab w:val="left" w:pos="284"/>
        </w:tabs>
        <w:rPr>
          <w:rFonts w:ascii="Verdana" w:hAnsi="Verdana"/>
          <w:sz w:val="20"/>
        </w:rPr>
      </w:pPr>
      <w:r w:rsidRPr="00EE38E4">
        <w:rPr>
          <w:rFonts w:ascii="Verdana" w:hAnsi="Verdana"/>
          <w:sz w:val="20"/>
        </w:rPr>
        <w:t>Killustikust katendikihtide ehitamise juhend (Transpordiamet KT_025_J8_r1. Kinnitamine 26.01.2022 nr 1.1-7/22/43)</w:t>
      </w:r>
    </w:p>
    <w:p w14:paraId="33BC21BD" w14:textId="61474F29" w:rsidR="00C32DFB" w:rsidRPr="00EE38E4" w:rsidRDefault="00C32DFB" w:rsidP="00966E57">
      <w:pPr>
        <w:pStyle w:val="Normal12pt"/>
        <w:numPr>
          <w:ilvl w:val="0"/>
          <w:numId w:val="5"/>
        </w:numPr>
        <w:tabs>
          <w:tab w:val="left" w:pos="284"/>
        </w:tabs>
        <w:rPr>
          <w:rFonts w:ascii="Verdana" w:hAnsi="Verdana"/>
          <w:sz w:val="20"/>
        </w:rPr>
      </w:pPr>
      <w:r w:rsidRPr="00EE38E4">
        <w:rPr>
          <w:rFonts w:ascii="Verdana" w:hAnsi="Verdana"/>
          <w:sz w:val="20"/>
        </w:rPr>
        <w:t>Elastsete teekatendite projekteerimise juhend (MA 2017-003)</w:t>
      </w:r>
    </w:p>
    <w:p w14:paraId="38E82536" w14:textId="61F2FDF3" w:rsidR="001879B4" w:rsidRDefault="001879B4" w:rsidP="00966E57">
      <w:pPr>
        <w:pStyle w:val="Normal12pt"/>
        <w:numPr>
          <w:ilvl w:val="0"/>
          <w:numId w:val="5"/>
        </w:numPr>
        <w:tabs>
          <w:tab w:val="left" w:pos="284"/>
        </w:tabs>
        <w:rPr>
          <w:rFonts w:ascii="Verdana" w:hAnsi="Verdana"/>
          <w:sz w:val="20"/>
        </w:rPr>
      </w:pPr>
      <w:r w:rsidRPr="00EE38E4">
        <w:rPr>
          <w:rFonts w:ascii="Verdana" w:hAnsi="Verdana"/>
          <w:sz w:val="20"/>
        </w:rPr>
        <w:t>Asfaldist katendikihtide ehitamise juhis (TA 2021)</w:t>
      </w:r>
    </w:p>
    <w:p w14:paraId="1E0BBA74" w14:textId="648A1B1D" w:rsidR="003A7D38" w:rsidRPr="00EE38E4" w:rsidRDefault="003A7D38" w:rsidP="003A7D38">
      <w:pPr>
        <w:pStyle w:val="Normal12pt"/>
        <w:tabs>
          <w:tab w:val="left" w:pos="284"/>
        </w:tabs>
        <w:ind w:left="720"/>
        <w:rPr>
          <w:rFonts w:ascii="Verdana" w:hAnsi="Verdana"/>
          <w:sz w:val="20"/>
        </w:rPr>
      </w:pPr>
      <w:r w:rsidRPr="003A7D38">
        <w:rPr>
          <w:rFonts w:ascii="Verdana" w:hAnsi="Verdana"/>
          <w:b/>
          <w:bCs/>
          <w:sz w:val="20"/>
          <w:lang w:eastAsia="ar-SA"/>
        </w:rPr>
        <w:t xml:space="preserve">Vuukide ehitamisel ja töötlemisel </w:t>
      </w:r>
      <w:r w:rsidRPr="001D0ADE">
        <w:rPr>
          <w:rFonts w:ascii="Verdana" w:hAnsi="Verdana"/>
          <w:b/>
          <w:bCs/>
          <w:sz w:val="20"/>
          <w:lang w:eastAsia="ar-SA"/>
        </w:rPr>
        <w:t xml:space="preserve">tuleb </w:t>
      </w:r>
      <w:proofErr w:type="spellStart"/>
      <w:r w:rsidRPr="001D0ADE">
        <w:rPr>
          <w:rFonts w:ascii="Verdana" w:hAnsi="Verdana"/>
          <w:b/>
          <w:bCs/>
          <w:sz w:val="20"/>
          <w:lang w:eastAsia="ar-SA"/>
        </w:rPr>
        <w:t>juhenduda</w:t>
      </w:r>
      <w:proofErr w:type="spellEnd"/>
      <w:r>
        <w:rPr>
          <w:rFonts w:ascii="Verdana" w:hAnsi="Verdana"/>
          <w:b/>
          <w:bCs/>
          <w:sz w:val="20"/>
          <w:lang w:eastAsia="ar-SA"/>
        </w:rPr>
        <w:t xml:space="preserve"> antud juhisest.</w:t>
      </w:r>
    </w:p>
    <w:p w14:paraId="222266B6" w14:textId="3EEAD34A" w:rsidR="00BC4FD8" w:rsidRPr="00EE38E4" w:rsidRDefault="004F3D68" w:rsidP="00966E57">
      <w:pPr>
        <w:pStyle w:val="Normal12pt"/>
        <w:numPr>
          <w:ilvl w:val="0"/>
          <w:numId w:val="5"/>
        </w:numPr>
        <w:tabs>
          <w:tab w:val="left" w:pos="284"/>
        </w:tabs>
        <w:rPr>
          <w:rFonts w:ascii="Verdana" w:hAnsi="Verdana"/>
          <w:sz w:val="20"/>
          <w:lang w:eastAsia="ar-SA"/>
        </w:rPr>
      </w:pPr>
      <w:r w:rsidRPr="00EE38E4">
        <w:rPr>
          <w:rFonts w:ascii="Verdana" w:hAnsi="Verdana"/>
          <w:sz w:val="20"/>
          <w:lang w:eastAsia="ar-SA"/>
        </w:rPr>
        <w:t>Teetööde tehnilised kirjeldused (MA 2019-XXX)</w:t>
      </w:r>
    </w:p>
    <w:p w14:paraId="06C38E46" w14:textId="77777777" w:rsidR="000E061E" w:rsidRPr="00EE38E4" w:rsidRDefault="000E061E" w:rsidP="000E061E">
      <w:pPr>
        <w:pStyle w:val="Normal12pt"/>
        <w:tabs>
          <w:tab w:val="left" w:pos="284"/>
        </w:tabs>
        <w:rPr>
          <w:rFonts w:ascii="Verdana" w:hAnsi="Verdana"/>
          <w:sz w:val="20"/>
          <w:lang w:eastAsia="ar-SA"/>
        </w:rPr>
      </w:pPr>
    </w:p>
    <w:p w14:paraId="30A06FC7" w14:textId="27815411" w:rsidR="006D043B" w:rsidRPr="00EE38E4" w:rsidRDefault="006D043B" w:rsidP="006D043B">
      <w:pPr>
        <w:pStyle w:val="Tekst"/>
        <w:rPr>
          <w:szCs w:val="22"/>
        </w:rPr>
      </w:pPr>
      <w:r w:rsidRPr="00EE38E4">
        <w:rPr>
          <w:szCs w:val="22"/>
        </w:rPr>
        <w:t>Projekti koostamisel on lähtutud asjakohaste õigusaktide kehtivast redaktsioonist</w:t>
      </w:r>
      <w:r w:rsidR="002A7509" w:rsidRPr="00EE38E4">
        <w:rPr>
          <w:szCs w:val="22"/>
        </w:rPr>
        <w:t>.</w:t>
      </w:r>
    </w:p>
    <w:p w14:paraId="15ECEF66" w14:textId="10B6E7CF" w:rsidR="006D043B" w:rsidRPr="00EE38E4" w:rsidRDefault="006D043B" w:rsidP="006D043B">
      <w:pPr>
        <w:pStyle w:val="Tekst"/>
        <w:rPr>
          <w:szCs w:val="22"/>
        </w:rPr>
      </w:pPr>
      <w:r w:rsidRPr="00EE38E4">
        <w:rPr>
          <w:szCs w:val="22"/>
        </w:rPr>
        <w:t xml:space="preserve">Projekt vastab </w:t>
      </w:r>
      <w:r w:rsidR="002A7509" w:rsidRPr="00EE38E4">
        <w:rPr>
          <w:szCs w:val="22"/>
        </w:rPr>
        <w:t xml:space="preserve">ja ehitamisel tuleb lähtuda </w:t>
      </w:r>
      <w:r w:rsidRPr="00EE38E4">
        <w:rPr>
          <w:szCs w:val="22"/>
        </w:rPr>
        <w:t>Ehitusseadustiku nõuete</w:t>
      </w:r>
      <w:r w:rsidR="002A7509" w:rsidRPr="00EE38E4">
        <w:rPr>
          <w:szCs w:val="22"/>
        </w:rPr>
        <w:t>st</w:t>
      </w:r>
      <w:r w:rsidRPr="00EE38E4">
        <w:rPr>
          <w:szCs w:val="22"/>
        </w:rPr>
        <w:t>.</w:t>
      </w:r>
    </w:p>
    <w:p w14:paraId="3DA8E82F" w14:textId="77354161" w:rsidR="006D043B" w:rsidRPr="00EE38E4" w:rsidRDefault="006D043B" w:rsidP="006D043B">
      <w:pPr>
        <w:pStyle w:val="Tekst"/>
        <w:rPr>
          <w:szCs w:val="22"/>
          <w:lang w:val="ru-RU"/>
        </w:rPr>
      </w:pPr>
      <w:r w:rsidRPr="00EE38E4">
        <w:rPr>
          <w:szCs w:val="22"/>
        </w:rPr>
        <w:t>Kommunikatsioonivaldajate nõudmised kajastuvad tehnilistes tingimustes. Ehitustööde teostamisel tuleb arvestada kooskõlastuste koondnimekirjas märgitud tingimustega</w:t>
      </w:r>
      <w:r w:rsidR="005D0B34" w:rsidRPr="00EE38E4">
        <w:rPr>
          <w:szCs w:val="22"/>
        </w:rPr>
        <w:t>.</w:t>
      </w:r>
    </w:p>
    <w:p w14:paraId="39E350F5" w14:textId="7273D29D" w:rsidR="00786850" w:rsidRPr="00EE38E4" w:rsidRDefault="00786850" w:rsidP="00786850">
      <w:pPr>
        <w:pStyle w:val="Heading1"/>
        <w:rPr>
          <w:rFonts w:eastAsia="CIDFont+F1"/>
        </w:rPr>
      </w:pPr>
      <w:bookmarkStart w:id="16" w:name="_Toc189657983"/>
      <w:r w:rsidRPr="00EE38E4">
        <w:rPr>
          <w:rFonts w:eastAsia="CIDFont+F1"/>
        </w:rPr>
        <w:t>Olemasolev olukord</w:t>
      </w:r>
      <w:bookmarkEnd w:id="16"/>
    </w:p>
    <w:p w14:paraId="719D47B2" w14:textId="77777777" w:rsidR="00A54CA4" w:rsidRDefault="00851EF0" w:rsidP="000B0369">
      <w:pPr>
        <w:pStyle w:val="Tekst"/>
        <w:rPr>
          <w:szCs w:val="22"/>
          <w:lang w:eastAsia="en-US"/>
        </w:rPr>
      </w:pPr>
      <w:r w:rsidRPr="00EE38E4">
        <w:rPr>
          <w:lang w:eastAsia="en-US"/>
        </w:rPr>
        <w:t>Projektalas asuvad o</w:t>
      </w:r>
      <w:r w:rsidR="00C80968" w:rsidRPr="00EE38E4">
        <w:rPr>
          <w:lang w:eastAsia="en-US"/>
        </w:rPr>
        <w:t>lemasoleva</w:t>
      </w:r>
      <w:r w:rsidRPr="00EE38E4">
        <w:rPr>
          <w:lang w:eastAsia="en-US"/>
        </w:rPr>
        <w:t>d</w:t>
      </w:r>
      <w:r w:rsidR="00C80968" w:rsidRPr="00EE38E4">
        <w:rPr>
          <w:lang w:eastAsia="en-US"/>
        </w:rPr>
        <w:t xml:space="preserve"> teekatted on asfaldist</w:t>
      </w:r>
      <w:r w:rsidR="004F4F77">
        <w:rPr>
          <w:lang w:eastAsia="en-US"/>
        </w:rPr>
        <w:t>, killustikust, freespurust, betoonkivisillutisest ning graniitkivist</w:t>
      </w:r>
      <w:r w:rsidRPr="00EE38E4">
        <w:rPr>
          <w:lang w:eastAsia="en-US"/>
        </w:rPr>
        <w:t>. Teekatte</w:t>
      </w:r>
      <w:r w:rsidR="00C80968" w:rsidRPr="00EE38E4">
        <w:rPr>
          <w:lang w:eastAsia="en-US"/>
        </w:rPr>
        <w:t xml:space="preserve"> laiused üldjuhul jäävad vahemikku 3,3-4,6 m</w:t>
      </w:r>
      <w:r w:rsidR="00FE6AA8" w:rsidRPr="00EE38E4">
        <w:rPr>
          <w:lang w:eastAsia="en-US"/>
        </w:rPr>
        <w:t xml:space="preserve"> eramute piirkonnas ja </w:t>
      </w:r>
      <w:r w:rsidR="007A2F96" w:rsidRPr="00EE38E4">
        <w:rPr>
          <w:lang w:eastAsia="en-US"/>
        </w:rPr>
        <w:t>7,7-13,0 m Pärnu mnt – Nõlvaku tn ristmikul</w:t>
      </w:r>
      <w:r w:rsidR="00C80968" w:rsidRPr="00EE38E4">
        <w:rPr>
          <w:lang w:eastAsia="en-US"/>
        </w:rPr>
        <w:t>. Teekatte seisund</w:t>
      </w:r>
      <w:r w:rsidR="000B0369" w:rsidRPr="00EE38E4">
        <w:rPr>
          <w:lang w:eastAsia="en-US"/>
        </w:rPr>
        <w:t xml:space="preserve"> on</w:t>
      </w:r>
      <w:r w:rsidR="00C80968" w:rsidRPr="00EE38E4">
        <w:rPr>
          <w:lang w:eastAsia="en-US"/>
        </w:rPr>
        <w:t xml:space="preserve"> visuaalselt hinnates hea: üldiselt ei esine suuri pragusid ja amortiseerimise jälgesid.</w:t>
      </w:r>
      <w:r w:rsidR="00404893" w:rsidRPr="00EE38E4">
        <w:rPr>
          <w:lang w:val="en-US" w:eastAsia="en-US"/>
        </w:rPr>
        <w:t xml:space="preserve"> </w:t>
      </w:r>
      <w:r w:rsidR="00C80968" w:rsidRPr="00EE38E4">
        <w:rPr>
          <w:lang w:eastAsia="en-US"/>
        </w:rPr>
        <w:t>Olemasoleva</w:t>
      </w:r>
      <w:r w:rsidR="00CC149F" w:rsidRPr="00EE38E4">
        <w:rPr>
          <w:lang w:eastAsia="en-US"/>
        </w:rPr>
        <w:t>te</w:t>
      </w:r>
      <w:r w:rsidR="00C80968" w:rsidRPr="00EE38E4">
        <w:rPr>
          <w:lang w:eastAsia="en-US"/>
        </w:rPr>
        <w:t xml:space="preserve"> </w:t>
      </w:r>
      <w:r w:rsidR="00CC149F" w:rsidRPr="00EE38E4">
        <w:rPr>
          <w:lang w:eastAsia="en-US"/>
        </w:rPr>
        <w:t xml:space="preserve">teede </w:t>
      </w:r>
      <w:proofErr w:type="spellStart"/>
      <w:r w:rsidR="00CC149F" w:rsidRPr="00EE38E4">
        <w:rPr>
          <w:lang w:eastAsia="en-US"/>
        </w:rPr>
        <w:t>pikikalded</w:t>
      </w:r>
      <w:proofErr w:type="spellEnd"/>
      <w:r w:rsidR="00CC149F" w:rsidRPr="00EE38E4">
        <w:rPr>
          <w:lang w:eastAsia="en-US"/>
        </w:rPr>
        <w:t xml:space="preserve"> on </w:t>
      </w:r>
      <w:r w:rsidR="00C80968" w:rsidRPr="00EE38E4">
        <w:rPr>
          <w:lang w:eastAsia="en-US"/>
        </w:rPr>
        <w:t xml:space="preserve">valdavalt nullilähedased. </w:t>
      </w:r>
      <w:r w:rsidR="007363A9" w:rsidRPr="00EE38E4">
        <w:rPr>
          <w:lang w:eastAsia="en-US"/>
        </w:rPr>
        <w:t>Põikkalded on ebaühtlased ja muutuvad vahemikus ca 0-2,8%.</w:t>
      </w:r>
      <w:r w:rsidR="000B0369" w:rsidRPr="00EE38E4">
        <w:rPr>
          <w:lang w:eastAsia="en-US"/>
        </w:rPr>
        <w:t xml:space="preserve"> </w:t>
      </w:r>
      <w:r w:rsidR="000B0369" w:rsidRPr="00EE38E4">
        <w:rPr>
          <w:szCs w:val="22"/>
          <w:lang w:eastAsia="en-US"/>
        </w:rPr>
        <w:t>Projektala on hoonestatud eramute piirkond koos mõõduka taimestikuga ala.</w:t>
      </w:r>
      <w:r w:rsidR="00513203" w:rsidRPr="00EE38E4">
        <w:rPr>
          <w:szCs w:val="22"/>
          <w:lang w:eastAsia="en-US"/>
        </w:rPr>
        <w:t xml:space="preserve"> </w:t>
      </w:r>
      <w:r w:rsidR="000B0369" w:rsidRPr="00EE38E4">
        <w:rPr>
          <w:szCs w:val="22"/>
          <w:lang w:eastAsia="en-US"/>
        </w:rPr>
        <w:t>Maapind on tasane, kerge langusega idast läände.</w:t>
      </w:r>
    </w:p>
    <w:p w14:paraId="59F511DD" w14:textId="63A2A4E8" w:rsidR="000B0369" w:rsidRDefault="000B0369" w:rsidP="000B0369">
      <w:pPr>
        <w:pStyle w:val="Tekst"/>
        <w:rPr>
          <w:szCs w:val="22"/>
          <w:lang w:eastAsia="en-US"/>
        </w:rPr>
      </w:pPr>
      <w:r w:rsidRPr="00EE38E4">
        <w:rPr>
          <w:szCs w:val="22"/>
          <w:lang w:eastAsia="en-US"/>
        </w:rPr>
        <w:t xml:space="preserve"> </w:t>
      </w:r>
    </w:p>
    <w:p w14:paraId="5DA91208" w14:textId="100C2161" w:rsidR="00F55381" w:rsidRDefault="00F55381" w:rsidP="000B0369">
      <w:pPr>
        <w:pStyle w:val="Tekst"/>
        <w:rPr>
          <w:szCs w:val="22"/>
          <w:lang w:eastAsia="en-US"/>
        </w:rPr>
      </w:pPr>
      <w:r>
        <w:rPr>
          <w:szCs w:val="22"/>
          <w:lang w:eastAsia="en-US"/>
        </w:rPr>
        <w:lastRenderedPageBreak/>
        <w:t xml:space="preserve">Olemasolevate katendite konstruktsioonid on järgmised: </w:t>
      </w:r>
    </w:p>
    <w:p w14:paraId="52DDC613" w14:textId="1030B4F4" w:rsidR="006D6CF5" w:rsidRDefault="00F55381" w:rsidP="006D6CF5">
      <w:pPr>
        <w:pStyle w:val="Tekst"/>
        <w:numPr>
          <w:ilvl w:val="0"/>
          <w:numId w:val="11"/>
        </w:numPr>
        <w:rPr>
          <w:b/>
        </w:rPr>
      </w:pPr>
      <w:r w:rsidRPr="00F55381">
        <w:rPr>
          <w:b/>
        </w:rPr>
        <w:t>Sõidutee katend Nõlvaku, Vanasilla ja Seljaku tänaval</w:t>
      </w:r>
      <w:r w:rsidR="006757FE">
        <w:rPr>
          <w:b/>
        </w:rPr>
        <w:t xml:space="preserve"> </w:t>
      </w:r>
      <w:r w:rsidR="006757FE">
        <w:rPr>
          <w:b/>
        </w:rPr>
        <w:tab/>
      </w:r>
      <w:r w:rsidR="006757FE">
        <w:rPr>
          <w:b/>
        </w:rPr>
        <w:tab/>
      </w:r>
      <w:r w:rsidR="006757FE">
        <w:rPr>
          <w:b/>
        </w:rPr>
        <w:tab/>
      </w:r>
      <w:r w:rsidR="006757FE" w:rsidRPr="006757FE">
        <w:rPr>
          <w:bCs/>
        </w:rPr>
        <w:tab/>
        <w:t xml:space="preserve">AC 16 </w:t>
      </w:r>
      <w:proofErr w:type="spellStart"/>
      <w:r w:rsidR="006757FE" w:rsidRPr="006757FE">
        <w:rPr>
          <w:bCs/>
        </w:rPr>
        <w:t>surf</w:t>
      </w:r>
      <w:proofErr w:type="spellEnd"/>
      <w:r w:rsidR="006757FE" w:rsidRPr="006757FE">
        <w:rPr>
          <w:bCs/>
        </w:rPr>
        <w:t xml:space="preserve"> </w:t>
      </w:r>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r>
      <w:r w:rsidR="00DA1204">
        <w:rPr>
          <w:bCs/>
        </w:rPr>
        <w:t>ˇ</w:t>
      </w:r>
      <w:r w:rsidR="00DA1204">
        <w:rPr>
          <w:bCs/>
        </w:rPr>
        <w:tab/>
      </w:r>
      <w:r w:rsidR="006757FE" w:rsidRPr="006757FE">
        <w:rPr>
          <w:bCs/>
        </w:rPr>
        <w:t>H=4 cm</w:t>
      </w:r>
      <w:r w:rsidR="006757FE" w:rsidRPr="006757FE">
        <w:rPr>
          <w:bCs/>
        </w:rPr>
        <w:tab/>
      </w:r>
      <w:r w:rsidR="006757FE" w:rsidRPr="006757FE">
        <w:rPr>
          <w:bCs/>
        </w:rPr>
        <w:tab/>
        <w:t xml:space="preserve">AC 20 </w:t>
      </w:r>
      <w:proofErr w:type="spellStart"/>
      <w:r w:rsidR="006757FE" w:rsidRPr="006757FE">
        <w:rPr>
          <w:bCs/>
        </w:rPr>
        <w:t>base</w:t>
      </w:r>
      <w:proofErr w:type="spellEnd"/>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t>H=4 cm</w:t>
      </w:r>
      <w:r w:rsidR="006757FE" w:rsidRPr="006757FE">
        <w:rPr>
          <w:bCs/>
        </w:rPr>
        <w:tab/>
      </w:r>
      <w:r w:rsidR="006757FE" w:rsidRPr="006757FE">
        <w:rPr>
          <w:bCs/>
        </w:rPr>
        <w:tab/>
        <w:t xml:space="preserve">Killustik </w:t>
      </w:r>
      <w:proofErr w:type="spellStart"/>
      <w:r w:rsidR="006757FE" w:rsidRPr="006757FE">
        <w:rPr>
          <w:bCs/>
        </w:rPr>
        <w:t>fr</w:t>
      </w:r>
      <w:proofErr w:type="spellEnd"/>
      <w:r w:rsidR="006757FE" w:rsidRPr="006757FE">
        <w:rPr>
          <w:bCs/>
        </w:rPr>
        <w:t xml:space="preserve"> 32/64+16+32</w:t>
      </w:r>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r>
      <w:r w:rsidR="006757FE" w:rsidRPr="006757FE">
        <w:rPr>
          <w:bCs/>
        </w:rPr>
        <w:tab/>
        <w:t>H=25 cm</w:t>
      </w:r>
      <w:r w:rsidR="006757FE" w:rsidRPr="006757FE">
        <w:rPr>
          <w:bCs/>
        </w:rPr>
        <w:tab/>
      </w:r>
      <w:r w:rsidR="006757FE" w:rsidRPr="006757FE">
        <w:rPr>
          <w:bCs/>
        </w:rPr>
        <w:tab/>
        <w:t>Dreenkiht k</w:t>
      </w:r>
      <w:r w:rsidR="006757FE" w:rsidRPr="006757FE">
        <w:rPr>
          <w:bCs/>
          <w:vertAlign w:val="subscript"/>
        </w:rPr>
        <w:t>f</w:t>
      </w:r>
      <w:r w:rsidR="00F45622" w:rsidRPr="00F45622">
        <w:rPr>
          <w:bCs/>
        </w:rPr>
        <w:t>≥</w:t>
      </w:r>
      <w:r w:rsidR="00F45622">
        <w:rPr>
          <w:bCs/>
        </w:rPr>
        <w:t>1m/</w:t>
      </w:r>
      <w:proofErr w:type="spellStart"/>
      <w:r w:rsidR="00F45622">
        <w:rPr>
          <w:bCs/>
        </w:rPr>
        <w:t>ööp</w:t>
      </w:r>
      <w:proofErr w:type="spellEnd"/>
      <w:r w:rsidR="00F45622">
        <w:rPr>
          <w:bCs/>
        </w:rPr>
        <w:tab/>
      </w:r>
      <w:r w:rsidR="00F45622">
        <w:rPr>
          <w:bCs/>
        </w:rPr>
        <w:tab/>
      </w:r>
      <w:r w:rsidR="00F45622">
        <w:rPr>
          <w:bCs/>
        </w:rPr>
        <w:tab/>
      </w:r>
      <w:r w:rsidR="00F45622">
        <w:rPr>
          <w:bCs/>
        </w:rPr>
        <w:tab/>
      </w:r>
      <w:r w:rsidR="00F45622">
        <w:rPr>
          <w:bCs/>
        </w:rPr>
        <w:tab/>
      </w:r>
      <w:r w:rsidR="00F45622">
        <w:rPr>
          <w:bCs/>
        </w:rPr>
        <w:tab/>
      </w:r>
      <w:r w:rsidR="00F45622">
        <w:rPr>
          <w:bCs/>
        </w:rPr>
        <w:tab/>
      </w:r>
      <w:proofErr w:type="spellStart"/>
      <w:r w:rsidR="00F45622">
        <w:rPr>
          <w:bCs/>
        </w:rPr>
        <w:t>H</w:t>
      </w:r>
      <w:r w:rsidR="00F45622" w:rsidRPr="00F45622">
        <w:rPr>
          <w:bCs/>
          <w:vertAlign w:val="subscript"/>
        </w:rPr>
        <w:t>min</w:t>
      </w:r>
      <w:proofErr w:type="spellEnd"/>
      <w:r w:rsidR="00F45622">
        <w:rPr>
          <w:bCs/>
        </w:rPr>
        <w:t>=20 cm</w:t>
      </w:r>
      <w:r w:rsidR="00F45622">
        <w:rPr>
          <w:bCs/>
        </w:rPr>
        <w:tab/>
      </w:r>
      <w:r w:rsidR="00F45622">
        <w:rPr>
          <w:bCs/>
        </w:rPr>
        <w:tab/>
        <w:t xml:space="preserve">Täite- või asenduspinnas </w:t>
      </w:r>
      <w:r w:rsidR="00F45622" w:rsidRPr="006757FE">
        <w:rPr>
          <w:bCs/>
        </w:rPr>
        <w:t>k</w:t>
      </w:r>
      <w:r w:rsidR="00F45622" w:rsidRPr="006757FE">
        <w:rPr>
          <w:bCs/>
          <w:vertAlign w:val="subscript"/>
        </w:rPr>
        <w:t>f</w:t>
      </w:r>
      <w:r w:rsidR="00F45622" w:rsidRPr="00F45622">
        <w:rPr>
          <w:bCs/>
        </w:rPr>
        <w:t>≥</w:t>
      </w:r>
      <w:r w:rsidR="00F45622">
        <w:rPr>
          <w:bCs/>
        </w:rPr>
        <w:t>0,5m/</w:t>
      </w:r>
      <w:proofErr w:type="spellStart"/>
      <w:r w:rsidR="00F45622">
        <w:rPr>
          <w:bCs/>
        </w:rPr>
        <w:t>ööp</w:t>
      </w:r>
      <w:proofErr w:type="spellEnd"/>
      <w:r w:rsidR="00F45622">
        <w:rPr>
          <w:bCs/>
        </w:rPr>
        <w:tab/>
      </w:r>
      <w:r w:rsidR="00F45622">
        <w:rPr>
          <w:bCs/>
        </w:rPr>
        <w:tab/>
      </w:r>
      <w:r w:rsidR="00F45622">
        <w:rPr>
          <w:bCs/>
        </w:rPr>
        <w:tab/>
      </w:r>
      <w:r w:rsidR="00F45622">
        <w:rPr>
          <w:bCs/>
        </w:rPr>
        <w:tab/>
      </w:r>
      <w:proofErr w:type="spellStart"/>
      <w:r w:rsidR="00F45622">
        <w:rPr>
          <w:bCs/>
        </w:rPr>
        <w:t>H</w:t>
      </w:r>
      <w:r w:rsidR="00F45622" w:rsidRPr="00F45622">
        <w:rPr>
          <w:bCs/>
          <w:vertAlign w:val="subscript"/>
        </w:rPr>
        <w:t>min</w:t>
      </w:r>
      <w:proofErr w:type="spellEnd"/>
      <w:r w:rsidR="00F45622">
        <w:rPr>
          <w:bCs/>
        </w:rPr>
        <w:t>=44 cm</w:t>
      </w:r>
      <w:r w:rsidR="00F45622">
        <w:rPr>
          <w:bCs/>
        </w:rPr>
        <w:tab/>
      </w:r>
      <w:r w:rsidR="00F45622">
        <w:rPr>
          <w:bCs/>
        </w:rPr>
        <w:tab/>
        <w:t>Olev mulle</w:t>
      </w:r>
    </w:p>
    <w:p w14:paraId="03CD5B07" w14:textId="32D08C6C" w:rsidR="006D6CF5" w:rsidRDefault="006D6CF5" w:rsidP="006D6CF5">
      <w:pPr>
        <w:pStyle w:val="Tekst"/>
        <w:spacing w:line="240" w:lineRule="auto"/>
        <w:jc w:val="left"/>
      </w:pPr>
      <w:r>
        <w:t>*</w:t>
      </w:r>
      <w:r w:rsidR="00A90E9D">
        <w:t>Info allikas</w:t>
      </w:r>
      <w:r>
        <w:t xml:space="preserve">: </w:t>
      </w:r>
      <w:r w:rsidRPr="00A34C0B">
        <w:t>Tüüp III; Sõidutee katend Nõlvaku, Vanasilla ja Seljaku tänaval</w:t>
      </w:r>
      <w:r>
        <w:t xml:space="preserve"> (T</w:t>
      </w:r>
      <w:r w:rsidR="00705AF8">
        <w:t>r</w:t>
      </w:r>
      <w:r>
        <w:t xml:space="preserve">anspordiameti kiri 06.12.2023 </w:t>
      </w:r>
      <w:hyperlink r:id="rId17" w:history="1">
        <w:r>
          <w:rPr>
            <w:rStyle w:val="Hyperlink"/>
            <w:lang w:val="en-US"/>
          </w:rPr>
          <w:t>Ksenia.Haavistu@transpordiamet.ee</w:t>
        </w:r>
      </w:hyperlink>
      <w:r>
        <w:rPr>
          <w:lang w:val="en-US"/>
        </w:rPr>
        <w:t>)</w:t>
      </w:r>
      <w:r>
        <w:t>.</w:t>
      </w:r>
    </w:p>
    <w:p w14:paraId="1109664B" w14:textId="78E34397" w:rsidR="00860095" w:rsidRPr="002C090C" w:rsidRDefault="0052737D" w:rsidP="00860095">
      <w:pPr>
        <w:pStyle w:val="Tekst"/>
        <w:numPr>
          <w:ilvl w:val="0"/>
          <w:numId w:val="13"/>
        </w:numPr>
        <w:spacing w:line="240" w:lineRule="auto"/>
        <w:jc w:val="left"/>
        <w:rPr>
          <w:b/>
        </w:rPr>
      </w:pPr>
      <w:r>
        <w:rPr>
          <w:b/>
        </w:rPr>
        <w:t>Taastatav 1-kihiline</w:t>
      </w:r>
      <w:r w:rsidR="00860095" w:rsidRPr="002C090C">
        <w:rPr>
          <w:b/>
        </w:rPr>
        <w:t xml:space="preserve"> </w:t>
      </w:r>
      <w:r>
        <w:rPr>
          <w:b/>
        </w:rPr>
        <w:t>asfalt</w:t>
      </w:r>
      <w:r w:rsidR="00860095" w:rsidRPr="002C090C">
        <w:rPr>
          <w:b/>
        </w:rPr>
        <w:t>kate Kaskede pst-l</w:t>
      </w:r>
    </w:p>
    <w:p w14:paraId="46D37F4F" w14:textId="0C10B0B2" w:rsidR="002C090C" w:rsidRPr="002C090C" w:rsidRDefault="002C090C" w:rsidP="002C090C">
      <w:pPr>
        <w:pStyle w:val="ListParagraph"/>
        <w:autoSpaceDE w:val="0"/>
        <w:autoSpaceDN w:val="0"/>
        <w:adjustRightInd w:val="0"/>
        <w:rPr>
          <w:rFonts w:ascii="Verdana" w:hAnsi="Verdana"/>
          <w:bCs/>
          <w:lang w:eastAsia="et-EE"/>
        </w:rPr>
      </w:pPr>
      <w:r>
        <w:rPr>
          <w:rFonts w:ascii="Verdana" w:hAnsi="Verdana"/>
          <w:bCs/>
          <w:lang w:eastAsia="et-EE"/>
        </w:rPr>
        <w:t>A</w:t>
      </w:r>
      <w:r w:rsidRPr="002C090C">
        <w:rPr>
          <w:rFonts w:ascii="Verdana" w:hAnsi="Verdana"/>
          <w:bCs/>
          <w:lang w:eastAsia="et-EE"/>
        </w:rPr>
        <w:t xml:space="preserve">sfaltbetoon AC 12 </w:t>
      </w:r>
      <w:proofErr w:type="spellStart"/>
      <w:r w:rsidRPr="002C090C">
        <w:rPr>
          <w:rFonts w:ascii="Verdana" w:hAnsi="Verdana"/>
          <w:bCs/>
          <w:lang w:eastAsia="et-EE"/>
        </w:rPr>
        <w:t>surf</w:t>
      </w:r>
      <w:proofErr w:type="spellEnd"/>
      <w:r>
        <w:rPr>
          <w:rFonts w:ascii="Verdana" w:hAnsi="Verdana"/>
          <w:bCs/>
          <w:lang w:eastAsia="et-EE"/>
        </w:rPr>
        <w:t xml:space="preserve">                      </w:t>
      </w:r>
      <w:r w:rsidRPr="002C090C">
        <w:rPr>
          <w:rFonts w:ascii="Verdana" w:hAnsi="Verdana"/>
          <w:bCs/>
          <w:lang w:eastAsia="et-EE"/>
        </w:rPr>
        <w:t xml:space="preserve">h = 6 cm (täitematerjal: 100% </w:t>
      </w:r>
      <w:proofErr w:type="spellStart"/>
      <w:r w:rsidRPr="002C090C">
        <w:rPr>
          <w:rFonts w:ascii="Verdana" w:hAnsi="Verdana"/>
          <w:bCs/>
          <w:lang w:eastAsia="et-EE"/>
        </w:rPr>
        <w:t>tardkivikillustik</w:t>
      </w:r>
      <w:proofErr w:type="spellEnd"/>
      <w:r w:rsidRPr="002C090C">
        <w:rPr>
          <w:rFonts w:ascii="Verdana" w:hAnsi="Verdana"/>
          <w:bCs/>
          <w:lang w:eastAsia="et-EE"/>
        </w:rPr>
        <w:t>)</w:t>
      </w:r>
      <w:r w:rsidRPr="002C090C">
        <w:rPr>
          <w:rFonts w:ascii="Verdana" w:hAnsi="Verdana"/>
          <w:bCs/>
          <w:lang w:eastAsia="et-EE"/>
        </w:rPr>
        <w:tab/>
      </w:r>
      <w:r>
        <w:rPr>
          <w:rFonts w:ascii="Verdana" w:hAnsi="Verdana"/>
          <w:bCs/>
          <w:lang w:eastAsia="et-EE"/>
        </w:rPr>
        <w:t>K</w:t>
      </w:r>
      <w:r w:rsidRPr="002C090C">
        <w:rPr>
          <w:rFonts w:ascii="Verdana" w:hAnsi="Verdana"/>
          <w:bCs/>
          <w:lang w:eastAsia="et-EE"/>
        </w:rPr>
        <w:t xml:space="preserve">illustikalus </w:t>
      </w:r>
      <w:proofErr w:type="spellStart"/>
      <w:r w:rsidRPr="002C090C">
        <w:rPr>
          <w:rFonts w:ascii="Verdana" w:hAnsi="Verdana"/>
          <w:bCs/>
          <w:lang w:eastAsia="et-EE"/>
        </w:rPr>
        <w:t>fr</w:t>
      </w:r>
      <w:proofErr w:type="spellEnd"/>
      <w:r w:rsidRPr="002C090C">
        <w:rPr>
          <w:rFonts w:ascii="Verdana" w:hAnsi="Verdana"/>
          <w:bCs/>
          <w:lang w:eastAsia="et-EE"/>
        </w:rPr>
        <w:t xml:space="preserve">. 16/32, kiilutud </w:t>
      </w:r>
      <w:proofErr w:type="spellStart"/>
      <w:r w:rsidRPr="002C090C">
        <w:rPr>
          <w:rFonts w:ascii="Verdana" w:hAnsi="Verdana"/>
          <w:bCs/>
          <w:lang w:eastAsia="et-EE"/>
        </w:rPr>
        <w:t>fr</w:t>
      </w:r>
      <w:proofErr w:type="spellEnd"/>
      <w:r w:rsidRPr="002C090C">
        <w:rPr>
          <w:rFonts w:ascii="Verdana" w:hAnsi="Verdana"/>
          <w:bCs/>
          <w:lang w:eastAsia="et-EE"/>
        </w:rPr>
        <w:t>. 8/12</w:t>
      </w:r>
      <w:r>
        <w:rPr>
          <w:rFonts w:ascii="Verdana" w:hAnsi="Verdana"/>
          <w:bCs/>
          <w:lang w:eastAsia="et-EE"/>
        </w:rPr>
        <w:tab/>
      </w:r>
      <w:r>
        <w:rPr>
          <w:rFonts w:ascii="Verdana" w:hAnsi="Verdana"/>
          <w:bCs/>
          <w:lang w:eastAsia="et-EE"/>
        </w:rPr>
        <w:tab/>
      </w:r>
      <w:r>
        <w:rPr>
          <w:rFonts w:ascii="Verdana" w:hAnsi="Verdana"/>
          <w:bCs/>
          <w:lang w:eastAsia="et-EE"/>
        </w:rPr>
        <w:tab/>
        <w:t xml:space="preserve">     </w:t>
      </w:r>
      <w:r w:rsidRPr="002C090C">
        <w:rPr>
          <w:rFonts w:ascii="Verdana" w:hAnsi="Verdana"/>
          <w:bCs/>
          <w:lang w:eastAsia="et-EE"/>
        </w:rPr>
        <w:t xml:space="preserve">h = 10 cm (E=170 </w:t>
      </w:r>
      <w:proofErr w:type="spellStart"/>
      <w:r w:rsidRPr="002C090C">
        <w:rPr>
          <w:rFonts w:ascii="Verdana" w:hAnsi="Verdana"/>
          <w:bCs/>
          <w:lang w:eastAsia="et-EE"/>
        </w:rPr>
        <w:t>Mpa</w:t>
      </w:r>
      <w:proofErr w:type="spellEnd"/>
      <w:r w:rsidRPr="002C090C">
        <w:rPr>
          <w:rFonts w:ascii="Verdana" w:hAnsi="Verdana"/>
          <w:bCs/>
          <w:lang w:eastAsia="et-EE"/>
        </w:rPr>
        <w:t>)</w:t>
      </w:r>
    </w:p>
    <w:p w14:paraId="4ACD6B7E" w14:textId="6D64F2D5" w:rsidR="002C090C" w:rsidRPr="002C090C" w:rsidRDefault="002C090C" w:rsidP="002C090C">
      <w:pPr>
        <w:pStyle w:val="ListParagraph"/>
        <w:rPr>
          <w:rFonts w:ascii="Verdana" w:hAnsi="Verdana"/>
          <w:bCs/>
          <w:lang w:eastAsia="et-EE"/>
        </w:rPr>
      </w:pPr>
      <w:r>
        <w:rPr>
          <w:rFonts w:ascii="Verdana" w:hAnsi="Verdana"/>
          <w:bCs/>
          <w:lang w:eastAsia="et-EE"/>
        </w:rPr>
        <w:t>K</w:t>
      </w:r>
      <w:r w:rsidRPr="002C090C">
        <w:rPr>
          <w:rFonts w:ascii="Verdana" w:hAnsi="Verdana"/>
          <w:bCs/>
          <w:lang w:eastAsia="et-EE"/>
        </w:rPr>
        <w:t xml:space="preserve">illustikalus </w:t>
      </w:r>
      <w:proofErr w:type="spellStart"/>
      <w:r w:rsidRPr="002C090C">
        <w:rPr>
          <w:rFonts w:ascii="Verdana" w:hAnsi="Verdana"/>
          <w:bCs/>
          <w:lang w:eastAsia="et-EE"/>
        </w:rPr>
        <w:t>fr</w:t>
      </w:r>
      <w:proofErr w:type="spellEnd"/>
      <w:r w:rsidRPr="002C090C">
        <w:rPr>
          <w:rFonts w:ascii="Verdana" w:hAnsi="Verdana"/>
          <w:bCs/>
          <w:lang w:eastAsia="et-EE"/>
        </w:rPr>
        <w:t xml:space="preserve">. 32/64 </w:t>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t xml:space="preserve">                </w:t>
      </w:r>
      <w:r w:rsidRPr="002C090C">
        <w:rPr>
          <w:rFonts w:ascii="Verdana" w:hAnsi="Verdana"/>
          <w:bCs/>
          <w:lang w:eastAsia="et-EE"/>
        </w:rPr>
        <w:t xml:space="preserve">h = 15 cm (E=170 </w:t>
      </w:r>
      <w:proofErr w:type="spellStart"/>
      <w:r w:rsidRPr="002C090C">
        <w:rPr>
          <w:rFonts w:ascii="Verdana" w:hAnsi="Verdana"/>
          <w:bCs/>
          <w:lang w:eastAsia="et-EE"/>
        </w:rPr>
        <w:t>Mpa</w:t>
      </w:r>
      <w:proofErr w:type="spellEnd"/>
      <w:r w:rsidRPr="002C090C">
        <w:rPr>
          <w:rFonts w:ascii="Verdana" w:hAnsi="Verdana"/>
          <w:bCs/>
          <w:lang w:eastAsia="et-EE"/>
        </w:rPr>
        <w:t>)</w:t>
      </w:r>
    </w:p>
    <w:p w14:paraId="53DFA39F" w14:textId="1B122B9B" w:rsidR="002C090C" w:rsidRPr="002C090C" w:rsidRDefault="002C090C" w:rsidP="002C090C">
      <w:pPr>
        <w:pStyle w:val="ListParagraph"/>
        <w:rPr>
          <w:rFonts w:ascii="Verdana" w:hAnsi="Verdana"/>
          <w:bCs/>
          <w:lang w:eastAsia="et-EE"/>
        </w:rPr>
      </w:pPr>
      <w:proofErr w:type="spellStart"/>
      <w:r>
        <w:rPr>
          <w:rFonts w:ascii="Verdana" w:hAnsi="Verdana"/>
          <w:bCs/>
          <w:lang w:eastAsia="et-EE"/>
        </w:rPr>
        <w:t>K</w:t>
      </w:r>
      <w:r w:rsidRPr="002C090C">
        <w:rPr>
          <w:rFonts w:ascii="Verdana" w:hAnsi="Verdana"/>
          <w:bCs/>
          <w:lang w:eastAsia="et-EE"/>
        </w:rPr>
        <w:t>eskliiv</w:t>
      </w:r>
      <w:proofErr w:type="spellEnd"/>
      <w:r w:rsidRPr="002C090C">
        <w:rPr>
          <w:rFonts w:ascii="Verdana" w:hAnsi="Verdana"/>
          <w:bCs/>
          <w:lang w:eastAsia="et-EE"/>
        </w:rPr>
        <w:t>, (</w:t>
      </w:r>
      <w:proofErr w:type="spellStart"/>
      <w:r w:rsidRPr="002C090C">
        <w:rPr>
          <w:rFonts w:ascii="Verdana" w:hAnsi="Verdana"/>
          <w:bCs/>
          <w:lang w:eastAsia="et-EE"/>
        </w:rPr>
        <w:t>Kf</w:t>
      </w:r>
      <w:proofErr w:type="spellEnd"/>
      <w:r w:rsidRPr="002C090C">
        <w:rPr>
          <w:rFonts w:ascii="Verdana" w:hAnsi="Verdana"/>
          <w:bCs/>
          <w:lang w:eastAsia="et-EE"/>
        </w:rPr>
        <w:t xml:space="preserve"> &gt;= 1,0 m/</w:t>
      </w:r>
      <w:proofErr w:type="spellStart"/>
      <w:r w:rsidRPr="002C090C">
        <w:rPr>
          <w:rFonts w:ascii="Verdana" w:hAnsi="Verdana"/>
          <w:bCs/>
          <w:lang w:eastAsia="et-EE"/>
        </w:rPr>
        <w:t>ööp</w:t>
      </w:r>
      <w:proofErr w:type="spellEnd"/>
      <w:r w:rsidRPr="002C090C">
        <w:rPr>
          <w:rFonts w:ascii="Verdana" w:hAnsi="Verdana"/>
          <w:bCs/>
          <w:lang w:eastAsia="et-EE"/>
        </w:rPr>
        <w:t xml:space="preserve">, E=65 </w:t>
      </w:r>
      <w:proofErr w:type="spellStart"/>
      <w:r w:rsidRPr="002C090C">
        <w:rPr>
          <w:rFonts w:ascii="Verdana" w:hAnsi="Verdana"/>
          <w:bCs/>
          <w:lang w:eastAsia="et-EE"/>
        </w:rPr>
        <w:t>Mpa</w:t>
      </w:r>
      <w:proofErr w:type="spellEnd"/>
      <w:r w:rsidRPr="002C090C">
        <w:rPr>
          <w:rFonts w:ascii="Verdana" w:hAnsi="Verdana"/>
          <w:bCs/>
          <w:lang w:eastAsia="et-EE"/>
        </w:rPr>
        <w:t>)</w:t>
      </w:r>
      <w:r>
        <w:rPr>
          <w:rFonts w:ascii="Verdana" w:hAnsi="Verdana"/>
          <w:bCs/>
          <w:lang w:eastAsia="et-EE"/>
        </w:rPr>
        <w:tab/>
      </w:r>
      <w:r>
        <w:rPr>
          <w:rFonts w:ascii="Verdana" w:hAnsi="Verdana"/>
          <w:bCs/>
          <w:lang w:eastAsia="et-EE"/>
        </w:rPr>
        <w:tab/>
      </w:r>
      <w:r>
        <w:rPr>
          <w:rFonts w:ascii="Verdana" w:hAnsi="Verdana"/>
          <w:bCs/>
          <w:lang w:eastAsia="et-EE"/>
        </w:rPr>
        <w:tab/>
        <w:t xml:space="preserve">     </w:t>
      </w:r>
      <w:r w:rsidRPr="002C090C">
        <w:rPr>
          <w:rFonts w:ascii="Verdana" w:hAnsi="Verdana"/>
          <w:bCs/>
          <w:lang w:eastAsia="et-EE"/>
        </w:rPr>
        <w:t>h = 25 cm</w:t>
      </w:r>
    </w:p>
    <w:p w14:paraId="3B421A21" w14:textId="104E3FD2" w:rsidR="002C090C" w:rsidRPr="002C090C" w:rsidRDefault="002C090C" w:rsidP="002C090C">
      <w:pPr>
        <w:pStyle w:val="ListParagraph"/>
        <w:rPr>
          <w:rFonts w:ascii="Verdana" w:hAnsi="Verdana"/>
          <w:bCs/>
          <w:lang w:eastAsia="et-EE"/>
        </w:rPr>
      </w:pPr>
      <w:r>
        <w:rPr>
          <w:rFonts w:ascii="Verdana" w:hAnsi="Verdana"/>
          <w:bCs/>
          <w:lang w:eastAsia="et-EE"/>
        </w:rPr>
        <w:t>T</w:t>
      </w:r>
      <w:r w:rsidRPr="002C090C">
        <w:rPr>
          <w:rFonts w:ascii="Verdana" w:hAnsi="Verdana"/>
          <w:bCs/>
          <w:lang w:eastAsia="et-EE"/>
        </w:rPr>
        <w:t>äitepinnas (</w:t>
      </w:r>
      <w:proofErr w:type="spellStart"/>
      <w:r w:rsidRPr="002C090C">
        <w:rPr>
          <w:rFonts w:ascii="Verdana" w:hAnsi="Verdana"/>
          <w:bCs/>
          <w:lang w:eastAsia="et-EE"/>
        </w:rPr>
        <w:t>Kf</w:t>
      </w:r>
      <w:proofErr w:type="spellEnd"/>
      <w:r w:rsidRPr="002C090C">
        <w:rPr>
          <w:rFonts w:ascii="Verdana" w:hAnsi="Verdana"/>
          <w:bCs/>
          <w:lang w:eastAsia="et-EE"/>
        </w:rPr>
        <w:t xml:space="preserve"> &gt;= 0,5m/</w:t>
      </w:r>
      <w:proofErr w:type="spellStart"/>
      <w:r w:rsidRPr="002C090C">
        <w:rPr>
          <w:rFonts w:ascii="Verdana" w:hAnsi="Verdana"/>
          <w:bCs/>
          <w:lang w:eastAsia="et-EE"/>
        </w:rPr>
        <w:t>ööp</w:t>
      </w:r>
      <w:proofErr w:type="spellEnd"/>
      <w:r w:rsidRPr="002C090C">
        <w:rPr>
          <w:rFonts w:ascii="Verdana" w:hAnsi="Verdana"/>
          <w:bCs/>
          <w:lang w:eastAsia="et-EE"/>
        </w:rPr>
        <w:t>, Kt = 0,95)</w:t>
      </w:r>
    </w:p>
    <w:p w14:paraId="1A3ADC9A" w14:textId="19E3B9E3" w:rsidR="002C090C" w:rsidRPr="002C090C" w:rsidRDefault="002C090C" w:rsidP="002C090C">
      <w:pPr>
        <w:pStyle w:val="ListParagraph"/>
        <w:rPr>
          <w:rFonts w:ascii="Verdana" w:hAnsi="Verdana"/>
          <w:bCs/>
          <w:lang w:eastAsia="et-EE"/>
        </w:rPr>
      </w:pPr>
      <w:r>
        <w:rPr>
          <w:rFonts w:ascii="Verdana" w:hAnsi="Verdana"/>
          <w:bCs/>
          <w:lang w:eastAsia="et-EE"/>
        </w:rPr>
        <w:t>T</w:t>
      </w:r>
      <w:r w:rsidRPr="002C090C">
        <w:rPr>
          <w:rFonts w:ascii="Verdana" w:hAnsi="Verdana"/>
          <w:bCs/>
          <w:lang w:eastAsia="et-EE"/>
        </w:rPr>
        <w:t>ihendatud täiteliiv, Kt = 0,95</w:t>
      </w:r>
    </w:p>
    <w:p w14:paraId="38BA2AF6" w14:textId="087472AF" w:rsidR="002C090C" w:rsidRDefault="002C090C" w:rsidP="002C090C">
      <w:pPr>
        <w:ind w:firstLine="720"/>
        <w:rPr>
          <w:rFonts w:ascii="Verdana" w:hAnsi="Verdana"/>
          <w:bCs/>
          <w:lang w:eastAsia="et-EE"/>
        </w:rPr>
      </w:pPr>
      <w:r>
        <w:rPr>
          <w:rFonts w:ascii="Verdana" w:hAnsi="Verdana"/>
          <w:bCs/>
          <w:lang w:eastAsia="et-EE"/>
        </w:rPr>
        <w:t>L</w:t>
      </w:r>
      <w:r w:rsidRPr="002C090C">
        <w:rPr>
          <w:rFonts w:ascii="Verdana" w:hAnsi="Verdana"/>
          <w:bCs/>
          <w:lang w:eastAsia="et-EE"/>
        </w:rPr>
        <w:t>iivast tasanduskiht</w:t>
      </w:r>
      <w:r w:rsidRPr="002C090C">
        <w:rPr>
          <w:rFonts w:ascii="Verdana" w:hAnsi="Verdana"/>
          <w:bCs/>
          <w:lang w:eastAsia="et-EE"/>
        </w:rPr>
        <w:tab/>
      </w:r>
      <w:r w:rsidRPr="002C090C">
        <w:rPr>
          <w:rFonts w:ascii="Verdana" w:hAnsi="Verdana"/>
          <w:bCs/>
          <w:lang w:eastAsia="et-EE"/>
        </w:rPr>
        <w:tab/>
      </w:r>
      <w:r w:rsidRPr="002C090C">
        <w:rPr>
          <w:rFonts w:ascii="Verdana" w:hAnsi="Verdana"/>
          <w:bCs/>
          <w:lang w:eastAsia="et-EE"/>
        </w:rPr>
        <w:tab/>
      </w:r>
      <w:r w:rsidRPr="002C090C">
        <w:rPr>
          <w:rFonts w:ascii="Verdana" w:hAnsi="Verdana"/>
          <w:bCs/>
          <w:lang w:eastAsia="et-EE"/>
        </w:rPr>
        <w:tab/>
        <w:t xml:space="preserve">                </w:t>
      </w:r>
      <w:r w:rsidR="00E56069">
        <w:rPr>
          <w:rFonts w:ascii="Verdana" w:hAnsi="Verdana"/>
          <w:bCs/>
          <w:lang w:eastAsia="et-EE"/>
        </w:rPr>
        <w:tab/>
        <w:t xml:space="preserve">     </w:t>
      </w:r>
      <w:r w:rsidRPr="002C090C">
        <w:rPr>
          <w:rFonts w:ascii="Verdana" w:hAnsi="Verdana"/>
          <w:bCs/>
          <w:lang w:eastAsia="et-EE"/>
        </w:rPr>
        <w:t>h = 15 cm, Kt = 0,95</w:t>
      </w:r>
    </w:p>
    <w:p w14:paraId="37D521C7" w14:textId="77777777" w:rsidR="00E56069" w:rsidRDefault="00E56069" w:rsidP="002C090C">
      <w:pPr>
        <w:ind w:firstLine="720"/>
        <w:rPr>
          <w:rFonts w:ascii="Verdana" w:hAnsi="Verdana"/>
          <w:bCs/>
          <w:lang w:eastAsia="et-EE"/>
        </w:rPr>
      </w:pPr>
    </w:p>
    <w:p w14:paraId="55D6685D" w14:textId="438C9030" w:rsidR="00E56069" w:rsidRDefault="00E56069" w:rsidP="00E56069">
      <w:pPr>
        <w:pStyle w:val="Tekst"/>
        <w:spacing w:line="240" w:lineRule="auto"/>
        <w:jc w:val="left"/>
      </w:pPr>
      <w:r w:rsidRPr="00E56069">
        <w:t>*</w:t>
      </w:r>
      <w:r w:rsidR="00A90E9D">
        <w:t>Info allikas</w:t>
      </w:r>
      <w:r>
        <w:t>: Taastatav 1-kihiline asfaltkate (Tüüpristlõige 1)</w:t>
      </w:r>
      <w:r>
        <w:tab/>
      </w:r>
      <w:r>
        <w:tab/>
      </w:r>
      <w:r>
        <w:tab/>
        <w:t xml:space="preserve">   (</w:t>
      </w:r>
      <w:proofErr w:type="spellStart"/>
      <w:r>
        <w:t>Roadkonsult</w:t>
      </w:r>
      <w:proofErr w:type="spellEnd"/>
      <w:r>
        <w:t xml:space="preserve"> OÜ, töö nr KT21007</w:t>
      </w:r>
      <w:r w:rsidRPr="00E56069">
        <w:t>)</w:t>
      </w:r>
      <w:r>
        <w:t>.</w:t>
      </w:r>
    </w:p>
    <w:p w14:paraId="79D86125" w14:textId="1F77B55F" w:rsidR="00043863" w:rsidRPr="002C090C" w:rsidRDefault="005232A7" w:rsidP="00043863">
      <w:pPr>
        <w:pStyle w:val="Tekst"/>
        <w:numPr>
          <w:ilvl w:val="0"/>
          <w:numId w:val="13"/>
        </w:numPr>
        <w:spacing w:line="240" w:lineRule="auto"/>
        <w:jc w:val="left"/>
        <w:rPr>
          <w:b/>
        </w:rPr>
      </w:pPr>
      <w:r>
        <w:rPr>
          <w:b/>
        </w:rPr>
        <w:t>Taastatav killustik</w:t>
      </w:r>
      <w:r w:rsidR="00043863" w:rsidRPr="002C090C">
        <w:rPr>
          <w:b/>
        </w:rPr>
        <w:t>kate Kaskede pst-l</w:t>
      </w:r>
    </w:p>
    <w:p w14:paraId="78D9118C" w14:textId="62B0B984" w:rsidR="00043863" w:rsidRPr="00043863" w:rsidRDefault="00043863" w:rsidP="00043863">
      <w:pPr>
        <w:pStyle w:val="ListParagraph"/>
        <w:autoSpaceDE w:val="0"/>
        <w:autoSpaceDN w:val="0"/>
        <w:adjustRightInd w:val="0"/>
        <w:rPr>
          <w:rFonts w:ascii="Verdana" w:hAnsi="Verdana"/>
          <w:bCs/>
          <w:lang w:eastAsia="et-EE"/>
        </w:rPr>
      </w:pPr>
      <w:r w:rsidRPr="00043863">
        <w:rPr>
          <w:rFonts w:ascii="Verdana" w:hAnsi="Verdana"/>
          <w:bCs/>
          <w:lang w:eastAsia="et-EE"/>
        </w:rPr>
        <w:t>Killustik (</w:t>
      </w:r>
      <w:proofErr w:type="spellStart"/>
      <w:r w:rsidRPr="00043863">
        <w:rPr>
          <w:rFonts w:ascii="Verdana" w:hAnsi="Verdana"/>
          <w:bCs/>
          <w:lang w:eastAsia="et-EE"/>
        </w:rPr>
        <w:t>pos</w:t>
      </w:r>
      <w:proofErr w:type="spellEnd"/>
      <w:r w:rsidRPr="00043863">
        <w:rPr>
          <w:rFonts w:ascii="Verdana" w:hAnsi="Verdana"/>
          <w:bCs/>
          <w:lang w:eastAsia="et-EE"/>
        </w:rPr>
        <w:t xml:space="preserve"> 5, segu 0/16)</w:t>
      </w:r>
      <w:r w:rsidRPr="00043863">
        <w:rPr>
          <w:rFonts w:ascii="Verdana" w:hAnsi="Verdana"/>
          <w:bCs/>
          <w:lang w:eastAsia="et-EE"/>
        </w:rPr>
        <w:tab/>
      </w:r>
      <w:r w:rsidRPr="00043863">
        <w:rPr>
          <w:rFonts w:ascii="Verdana" w:hAnsi="Verdana"/>
          <w:bCs/>
          <w:lang w:eastAsia="et-EE"/>
        </w:rPr>
        <w:tab/>
      </w:r>
      <w:r w:rsidRPr="00043863">
        <w:rPr>
          <w:rFonts w:ascii="Verdana" w:hAnsi="Verdana"/>
          <w:bCs/>
          <w:lang w:eastAsia="et-EE"/>
        </w:rPr>
        <w:tab/>
      </w:r>
      <w:r w:rsidRPr="00043863">
        <w:rPr>
          <w:rFonts w:ascii="Verdana" w:hAnsi="Verdana"/>
          <w:bCs/>
          <w:lang w:eastAsia="et-EE"/>
        </w:rPr>
        <w:tab/>
      </w:r>
      <w:r w:rsidRPr="00043863">
        <w:rPr>
          <w:rFonts w:ascii="Verdana" w:hAnsi="Verdana"/>
          <w:bCs/>
          <w:lang w:eastAsia="et-EE"/>
        </w:rPr>
        <w:tab/>
        <w:t>h = 12 cm (</w:t>
      </w:r>
      <w:r>
        <w:rPr>
          <w:rFonts w:ascii="Verdana" w:hAnsi="Verdana"/>
          <w:bCs/>
          <w:lang w:eastAsia="et-EE"/>
        </w:rPr>
        <w:t>E</w:t>
      </w:r>
      <w:r w:rsidRPr="00043863">
        <w:rPr>
          <w:rFonts w:ascii="Verdana" w:hAnsi="Verdana"/>
          <w:bCs/>
          <w:lang w:eastAsia="et-EE"/>
        </w:rPr>
        <w:t xml:space="preserve"> = 130 </w:t>
      </w:r>
      <w:proofErr w:type="spellStart"/>
      <w:r>
        <w:rPr>
          <w:rFonts w:ascii="Verdana" w:hAnsi="Verdana"/>
          <w:bCs/>
          <w:lang w:eastAsia="et-EE"/>
        </w:rPr>
        <w:t>M</w:t>
      </w:r>
      <w:r w:rsidRPr="00043863">
        <w:rPr>
          <w:rFonts w:ascii="Verdana" w:hAnsi="Verdana"/>
          <w:bCs/>
          <w:lang w:eastAsia="et-EE"/>
        </w:rPr>
        <w:t>pa</w:t>
      </w:r>
      <w:proofErr w:type="spellEnd"/>
      <w:r w:rsidRPr="00043863">
        <w:rPr>
          <w:rFonts w:ascii="Verdana" w:hAnsi="Verdana"/>
          <w:bCs/>
          <w:lang w:eastAsia="et-EE"/>
        </w:rPr>
        <w:t>)</w:t>
      </w:r>
    </w:p>
    <w:p w14:paraId="3C23D68B" w14:textId="33D7E83F" w:rsidR="00043863" w:rsidRPr="00043863" w:rsidRDefault="00043863" w:rsidP="00043863">
      <w:pPr>
        <w:pStyle w:val="ListParagraph"/>
        <w:autoSpaceDE w:val="0"/>
        <w:autoSpaceDN w:val="0"/>
        <w:adjustRightInd w:val="0"/>
        <w:rPr>
          <w:rFonts w:ascii="Verdana" w:hAnsi="Verdana"/>
          <w:bCs/>
          <w:lang w:eastAsia="et-EE"/>
        </w:rPr>
      </w:pPr>
      <w:proofErr w:type="spellStart"/>
      <w:r>
        <w:rPr>
          <w:rFonts w:ascii="Verdana" w:hAnsi="Verdana"/>
          <w:bCs/>
          <w:lang w:eastAsia="et-EE"/>
        </w:rPr>
        <w:t>K</w:t>
      </w:r>
      <w:r w:rsidRPr="00043863">
        <w:rPr>
          <w:rFonts w:ascii="Verdana" w:hAnsi="Verdana"/>
          <w:bCs/>
          <w:lang w:eastAsia="et-EE"/>
        </w:rPr>
        <w:t>eskliiv</w:t>
      </w:r>
      <w:proofErr w:type="spellEnd"/>
      <w:r w:rsidRPr="00043863">
        <w:rPr>
          <w:rFonts w:ascii="Verdana" w:hAnsi="Verdana"/>
          <w:bCs/>
          <w:lang w:eastAsia="et-EE"/>
        </w:rPr>
        <w:t>, (</w:t>
      </w:r>
      <w:proofErr w:type="spellStart"/>
      <w:r w:rsidRPr="00043863">
        <w:rPr>
          <w:rFonts w:ascii="Verdana" w:hAnsi="Verdana"/>
          <w:bCs/>
          <w:lang w:eastAsia="et-EE"/>
        </w:rPr>
        <w:t>kf</w:t>
      </w:r>
      <w:proofErr w:type="spellEnd"/>
      <w:r w:rsidRPr="00043863">
        <w:rPr>
          <w:rFonts w:ascii="Verdana" w:hAnsi="Verdana"/>
          <w:bCs/>
          <w:lang w:eastAsia="et-EE"/>
        </w:rPr>
        <w:t xml:space="preserve"> &gt;= 1,0 m/</w:t>
      </w:r>
      <w:proofErr w:type="spellStart"/>
      <w:r w:rsidRPr="00043863">
        <w:rPr>
          <w:rFonts w:ascii="Verdana" w:hAnsi="Verdana"/>
          <w:bCs/>
          <w:lang w:eastAsia="et-EE"/>
        </w:rPr>
        <w:t>ööp</w:t>
      </w:r>
      <w:proofErr w:type="spellEnd"/>
      <w:r w:rsidRPr="00043863">
        <w:rPr>
          <w:rFonts w:ascii="Verdana" w:hAnsi="Verdana"/>
          <w:bCs/>
          <w:lang w:eastAsia="et-EE"/>
        </w:rPr>
        <w:t xml:space="preserve">, </w:t>
      </w:r>
      <w:r>
        <w:rPr>
          <w:rFonts w:ascii="Verdana" w:hAnsi="Verdana"/>
          <w:bCs/>
          <w:lang w:eastAsia="et-EE"/>
        </w:rPr>
        <w:t>E</w:t>
      </w:r>
      <w:r w:rsidRPr="00043863">
        <w:rPr>
          <w:rFonts w:ascii="Verdana" w:hAnsi="Verdana"/>
          <w:bCs/>
          <w:lang w:eastAsia="et-EE"/>
        </w:rPr>
        <w:t xml:space="preserve"> = 65 </w:t>
      </w:r>
      <w:proofErr w:type="spellStart"/>
      <w:r>
        <w:rPr>
          <w:rFonts w:ascii="Verdana" w:hAnsi="Verdana"/>
          <w:bCs/>
          <w:lang w:eastAsia="et-EE"/>
        </w:rPr>
        <w:t>M</w:t>
      </w:r>
      <w:r w:rsidRPr="00043863">
        <w:rPr>
          <w:rFonts w:ascii="Verdana" w:hAnsi="Verdana"/>
          <w:bCs/>
          <w:lang w:eastAsia="et-EE"/>
        </w:rPr>
        <w:t>pa</w:t>
      </w:r>
      <w:proofErr w:type="spellEnd"/>
      <w:r w:rsidRPr="00043863">
        <w:rPr>
          <w:rFonts w:ascii="Verdana" w:hAnsi="Verdana"/>
          <w:bCs/>
          <w:lang w:eastAsia="et-EE"/>
        </w:rPr>
        <w:t>)</w:t>
      </w:r>
      <w:r>
        <w:rPr>
          <w:rFonts w:ascii="Verdana" w:hAnsi="Verdana"/>
          <w:bCs/>
          <w:lang w:eastAsia="et-EE"/>
        </w:rPr>
        <w:tab/>
      </w:r>
      <w:r>
        <w:rPr>
          <w:rFonts w:ascii="Verdana" w:hAnsi="Verdana"/>
          <w:bCs/>
          <w:lang w:eastAsia="et-EE"/>
        </w:rPr>
        <w:tab/>
      </w:r>
      <w:r>
        <w:rPr>
          <w:rFonts w:ascii="Verdana" w:hAnsi="Verdana"/>
          <w:bCs/>
          <w:lang w:eastAsia="et-EE"/>
        </w:rPr>
        <w:tab/>
      </w:r>
      <w:r w:rsidRPr="00043863">
        <w:rPr>
          <w:rFonts w:ascii="Verdana" w:hAnsi="Verdana"/>
          <w:bCs/>
          <w:lang w:eastAsia="et-EE"/>
        </w:rPr>
        <w:t>h = 20 cm</w:t>
      </w:r>
    </w:p>
    <w:p w14:paraId="6709A8FA" w14:textId="3E11A84D" w:rsidR="00043863" w:rsidRPr="00B334F3" w:rsidRDefault="00043863" w:rsidP="00B334F3">
      <w:pPr>
        <w:pStyle w:val="ListParagraph"/>
        <w:autoSpaceDE w:val="0"/>
        <w:autoSpaceDN w:val="0"/>
        <w:adjustRightInd w:val="0"/>
        <w:rPr>
          <w:rFonts w:ascii="Verdana" w:hAnsi="Verdana"/>
          <w:bCs/>
          <w:lang w:eastAsia="et-EE"/>
        </w:rPr>
      </w:pPr>
      <w:r>
        <w:rPr>
          <w:rFonts w:ascii="Verdana" w:hAnsi="Verdana"/>
          <w:bCs/>
          <w:lang w:eastAsia="et-EE"/>
        </w:rPr>
        <w:t>T</w:t>
      </w:r>
      <w:r w:rsidRPr="00043863">
        <w:rPr>
          <w:rFonts w:ascii="Verdana" w:hAnsi="Verdana"/>
          <w:bCs/>
          <w:lang w:eastAsia="et-EE"/>
        </w:rPr>
        <w:t xml:space="preserve">äitepinnas </w:t>
      </w:r>
      <w:r w:rsidRPr="00B334F3">
        <w:rPr>
          <w:rFonts w:ascii="Verdana" w:hAnsi="Verdana"/>
          <w:bCs/>
          <w:lang w:eastAsia="et-EE"/>
        </w:rPr>
        <w:t>(</w:t>
      </w:r>
      <w:proofErr w:type="spellStart"/>
      <w:r w:rsidRPr="00B334F3">
        <w:rPr>
          <w:rFonts w:ascii="Verdana" w:hAnsi="Verdana"/>
          <w:bCs/>
          <w:lang w:eastAsia="et-EE"/>
        </w:rPr>
        <w:t>Kf</w:t>
      </w:r>
      <w:proofErr w:type="spellEnd"/>
      <w:r w:rsidRPr="00B334F3">
        <w:rPr>
          <w:rFonts w:ascii="Verdana" w:hAnsi="Verdana"/>
          <w:bCs/>
          <w:lang w:eastAsia="et-EE"/>
        </w:rPr>
        <w:t xml:space="preserve"> &gt;= 0,5 m/</w:t>
      </w:r>
      <w:proofErr w:type="spellStart"/>
      <w:r w:rsidRPr="00B334F3">
        <w:rPr>
          <w:rFonts w:ascii="Verdana" w:hAnsi="Verdana"/>
          <w:bCs/>
          <w:lang w:eastAsia="et-EE"/>
        </w:rPr>
        <w:t>ööp</w:t>
      </w:r>
      <w:proofErr w:type="spellEnd"/>
      <w:r w:rsidRPr="00B334F3">
        <w:rPr>
          <w:rFonts w:ascii="Verdana" w:hAnsi="Verdana"/>
          <w:bCs/>
          <w:lang w:eastAsia="et-EE"/>
        </w:rPr>
        <w:t>, Kt = 0,95)</w:t>
      </w:r>
    </w:p>
    <w:p w14:paraId="28B1AD76" w14:textId="6334591D" w:rsidR="00043863" w:rsidRPr="00043863" w:rsidRDefault="00B334F3" w:rsidP="00043863">
      <w:pPr>
        <w:pStyle w:val="ListParagraph"/>
        <w:autoSpaceDE w:val="0"/>
        <w:autoSpaceDN w:val="0"/>
        <w:adjustRightInd w:val="0"/>
        <w:rPr>
          <w:rFonts w:ascii="Verdana" w:hAnsi="Verdana"/>
          <w:bCs/>
          <w:lang w:eastAsia="et-EE"/>
        </w:rPr>
      </w:pPr>
      <w:r>
        <w:rPr>
          <w:rFonts w:ascii="Verdana" w:hAnsi="Verdana"/>
          <w:bCs/>
          <w:lang w:eastAsia="et-EE"/>
        </w:rPr>
        <w:t>T</w:t>
      </w:r>
      <w:r w:rsidR="00043863" w:rsidRPr="00043863">
        <w:rPr>
          <w:rFonts w:ascii="Verdana" w:hAnsi="Verdana"/>
          <w:bCs/>
          <w:lang w:eastAsia="et-EE"/>
        </w:rPr>
        <w:t xml:space="preserve">ihendatud täiteliiv, </w:t>
      </w:r>
      <w:r>
        <w:rPr>
          <w:rFonts w:ascii="Verdana" w:hAnsi="Verdana"/>
          <w:bCs/>
          <w:lang w:eastAsia="et-EE"/>
        </w:rPr>
        <w:t>K</w:t>
      </w:r>
      <w:r w:rsidR="00043863" w:rsidRPr="00043863">
        <w:rPr>
          <w:rFonts w:ascii="Verdana" w:hAnsi="Verdana"/>
          <w:bCs/>
          <w:lang w:eastAsia="et-EE"/>
        </w:rPr>
        <w:t>t = 0,95</w:t>
      </w:r>
    </w:p>
    <w:p w14:paraId="2DC42F94" w14:textId="67DBFA46" w:rsidR="00043863" w:rsidRDefault="00B334F3" w:rsidP="00B334F3">
      <w:pPr>
        <w:pStyle w:val="ListParagraph"/>
        <w:autoSpaceDE w:val="0"/>
        <w:autoSpaceDN w:val="0"/>
        <w:adjustRightInd w:val="0"/>
        <w:rPr>
          <w:rFonts w:ascii="Verdana" w:hAnsi="Verdana"/>
          <w:bCs/>
          <w:lang w:eastAsia="et-EE"/>
        </w:rPr>
      </w:pPr>
      <w:r>
        <w:rPr>
          <w:rFonts w:ascii="Verdana" w:hAnsi="Verdana"/>
          <w:bCs/>
          <w:lang w:eastAsia="et-EE"/>
        </w:rPr>
        <w:t>L</w:t>
      </w:r>
      <w:r w:rsidR="00043863" w:rsidRPr="00043863">
        <w:rPr>
          <w:rFonts w:ascii="Verdana" w:hAnsi="Verdana"/>
          <w:bCs/>
          <w:lang w:eastAsia="et-EE"/>
        </w:rPr>
        <w:t>iivast tasanduskiht</w:t>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sidR="00043863" w:rsidRPr="00B334F3">
        <w:rPr>
          <w:rFonts w:ascii="Verdana" w:hAnsi="Verdana"/>
          <w:bCs/>
          <w:lang w:eastAsia="et-EE"/>
        </w:rPr>
        <w:t>h = 15 cm</w:t>
      </w:r>
    </w:p>
    <w:p w14:paraId="46E3DFB3" w14:textId="77777777" w:rsidR="00B334F3" w:rsidRPr="00B334F3" w:rsidRDefault="00B334F3" w:rsidP="00B334F3">
      <w:pPr>
        <w:pStyle w:val="ListParagraph"/>
        <w:autoSpaceDE w:val="0"/>
        <w:autoSpaceDN w:val="0"/>
        <w:adjustRightInd w:val="0"/>
        <w:rPr>
          <w:rFonts w:ascii="Verdana" w:hAnsi="Verdana"/>
          <w:bCs/>
          <w:lang w:eastAsia="et-EE"/>
        </w:rPr>
      </w:pPr>
    </w:p>
    <w:p w14:paraId="67F7F1DC" w14:textId="7C61F542" w:rsidR="00B334F3" w:rsidRDefault="00B334F3" w:rsidP="00B334F3">
      <w:pPr>
        <w:pStyle w:val="Tekst"/>
        <w:spacing w:line="240" w:lineRule="auto"/>
        <w:jc w:val="left"/>
      </w:pPr>
      <w:r w:rsidRPr="00E56069">
        <w:t>*</w:t>
      </w:r>
      <w:r w:rsidR="00A90E9D">
        <w:t>Info allikas</w:t>
      </w:r>
      <w:r>
        <w:t>: Taastatav killustikkate (Tüüpristlõige 2)</w:t>
      </w:r>
      <w:r>
        <w:tab/>
      </w:r>
      <w:r>
        <w:tab/>
      </w:r>
      <w:r>
        <w:tab/>
        <w:t xml:space="preserve">   </w:t>
      </w:r>
      <w:r>
        <w:tab/>
        <w:t xml:space="preserve">  (</w:t>
      </w:r>
      <w:proofErr w:type="spellStart"/>
      <w:r>
        <w:t>Roadkonsult</w:t>
      </w:r>
      <w:proofErr w:type="spellEnd"/>
      <w:r>
        <w:t xml:space="preserve"> OÜ, töö nr KT21007</w:t>
      </w:r>
      <w:r w:rsidRPr="00E56069">
        <w:t>)</w:t>
      </w:r>
      <w:r>
        <w:t>.</w:t>
      </w:r>
    </w:p>
    <w:p w14:paraId="0C5FB3AE" w14:textId="1B505172" w:rsidR="00BC75E8" w:rsidRPr="00BC75E8" w:rsidRDefault="005232A7" w:rsidP="00BC75E8">
      <w:pPr>
        <w:pStyle w:val="Tekst"/>
        <w:numPr>
          <w:ilvl w:val="0"/>
          <w:numId w:val="13"/>
        </w:numPr>
        <w:spacing w:line="240" w:lineRule="auto"/>
        <w:jc w:val="left"/>
        <w:rPr>
          <w:b/>
        </w:rPr>
      </w:pPr>
      <w:r>
        <w:rPr>
          <w:b/>
        </w:rPr>
        <w:t>Taastatav b</w:t>
      </w:r>
      <w:r w:rsidR="00BC75E8" w:rsidRPr="00BC75E8">
        <w:rPr>
          <w:b/>
        </w:rPr>
        <w:t>etoonkivikate Kaskede pst-l</w:t>
      </w:r>
    </w:p>
    <w:p w14:paraId="377CFA80" w14:textId="07E17E6D" w:rsidR="005D5C2D" w:rsidRPr="005D5C2D" w:rsidRDefault="005D5C2D" w:rsidP="005D5C2D">
      <w:pPr>
        <w:pStyle w:val="ListParagraph"/>
        <w:autoSpaceDE w:val="0"/>
        <w:autoSpaceDN w:val="0"/>
        <w:adjustRightInd w:val="0"/>
        <w:rPr>
          <w:rFonts w:ascii="Verdana" w:hAnsi="Verdana"/>
          <w:bCs/>
          <w:lang w:eastAsia="et-EE"/>
        </w:rPr>
      </w:pPr>
      <w:r>
        <w:rPr>
          <w:rFonts w:ascii="Verdana" w:hAnsi="Verdana"/>
          <w:bCs/>
          <w:lang w:eastAsia="et-EE"/>
        </w:rPr>
        <w:t>B</w:t>
      </w:r>
      <w:r w:rsidRPr="005D5C2D">
        <w:rPr>
          <w:rFonts w:ascii="Verdana" w:hAnsi="Verdana"/>
          <w:bCs/>
          <w:lang w:eastAsia="et-EE"/>
        </w:rPr>
        <w:t>etoonkivi</w:t>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sidRPr="005D5C2D">
        <w:rPr>
          <w:rFonts w:ascii="Verdana" w:hAnsi="Verdana"/>
          <w:bCs/>
          <w:lang w:eastAsia="et-EE"/>
        </w:rPr>
        <w:t>h = olemasolev</w:t>
      </w:r>
    </w:p>
    <w:p w14:paraId="77DCD365" w14:textId="6C8F39FB" w:rsidR="005D5C2D" w:rsidRPr="005D5C2D" w:rsidRDefault="005D5C2D" w:rsidP="005D5C2D">
      <w:pPr>
        <w:pStyle w:val="ListParagraph"/>
        <w:autoSpaceDE w:val="0"/>
        <w:autoSpaceDN w:val="0"/>
        <w:adjustRightInd w:val="0"/>
        <w:rPr>
          <w:rFonts w:ascii="Verdana" w:hAnsi="Verdana"/>
          <w:bCs/>
          <w:lang w:eastAsia="et-EE"/>
        </w:rPr>
      </w:pPr>
      <w:r w:rsidRPr="005D5C2D">
        <w:rPr>
          <w:rFonts w:ascii="Verdana" w:hAnsi="Verdana"/>
          <w:bCs/>
          <w:lang w:eastAsia="et-EE"/>
        </w:rPr>
        <w:t>Liivast tasanduskiht</w:t>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sidRPr="005D5C2D">
        <w:rPr>
          <w:rFonts w:ascii="Verdana" w:hAnsi="Verdana"/>
          <w:bCs/>
          <w:lang w:eastAsia="et-EE"/>
        </w:rPr>
        <w:t>h = 3 cm</w:t>
      </w:r>
    </w:p>
    <w:p w14:paraId="744F3B48" w14:textId="17613940" w:rsidR="005D5C2D" w:rsidRPr="005D5C2D" w:rsidRDefault="005D5C2D" w:rsidP="005D5C2D">
      <w:pPr>
        <w:pStyle w:val="ListParagraph"/>
        <w:autoSpaceDE w:val="0"/>
        <w:autoSpaceDN w:val="0"/>
        <w:adjustRightInd w:val="0"/>
        <w:rPr>
          <w:rFonts w:ascii="Verdana" w:hAnsi="Verdana"/>
          <w:bCs/>
          <w:lang w:eastAsia="et-EE"/>
        </w:rPr>
      </w:pPr>
      <w:r w:rsidRPr="005D5C2D">
        <w:rPr>
          <w:rFonts w:ascii="Verdana" w:hAnsi="Verdana"/>
          <w:bCs/>
          <w:lang w:eastAsia="et-EE"/>
        </w:rPr>
        <w:t xml:space="preserve">Killustikalus </w:t>
      </w:r>
      <w:proofErr w:type="spellStart"/>
      <w:r w:rsidRPr="005D5C2D">
        <w:rPr>
          <w:rFonts w:ascii="Verdana" w:hAnsi="Verdana"/>
          <w:bCs/>
          <w:lang w:eastAsia="et-EE"/>
        </w:rPr>
        <w:t>fr</w:t>
      </w:r>
      <w:proofErr w:type="spellEnd"/>
      <w:r w:rsidRPr="005D5C2D">
        <w:rPr>
          <w:rFonts w:ascii="Verdana" w:hAnsi="Verdana"/>
          <w:bCs/>
          <w:lang w:eastAsia="et-EE"/>
        </w:rPr>
        <w:t xml:space="preserve">. 16/32, kiilutud </w:t>
      </w:r>
      <w:proofErr w:type="spellStart"/>
      <w:r w:rsidRPr="005D5C2D">
        <w:rPr>
          <w:rFonts w:ascii="Verdana" w:hAnsi="Verdana"/>
          <w:bCs/>
          <w:lang w:eastAsia="et-EE"/>
        </w:rPr>
        <w:t>fr</w:t>
      </w:r>
      <w:proofErr w:type="spellEnd"/>
      <w:r w:rsidRPr="005D5C2D">
        <w:rPr>
          <w:rFonts w:ascii="Verdana" w:hAnsi="Verdana"/>
          <w:bCs/>
          <w:lang w:eastAsia="et-EE"/>
        </w:rPr>
        <w:t>. 8/12</w:t>
      </w:r>
      <w:r>
        <w:rPr>
          <w:rFonts w:ascii="Verdana" w:hAnsi="Verdana"/>
          <w:bCs/>
          <w:lang w:eastAsia="et-EE"/>
        </w:rPr>
        <w:t xml:space="preserve">                             </w:t>
      </w:r>
      <w:r w:rsidRPr="005D5C2D">
        <w:rPr>
          <w:rFonts w:ascii="Verdana" w:hAnsi="Verdana"/>
          <w:bCs/>
          <w:lang w:eastAsia="et-EE"/>
        </w:rPr>
        <w:t xml:space="preserve">h = 20 cm (E=140 </w:t>
      </w:r>
      <w:proofErr w:type="spellStart"/>
      <w:r w:rsidRPr="005D5C2D">
        <w:rPr>
          <w:rFonts w:ascii="Verdana" w:hAnsi="Verdana"/>
          <w:bCs/>
          <w:lang w:eastAsia="et-EE"/>
        </w:rPr>
        <w:t>Mpa</w:t>
      </w:r>
      <w:proofErr w:type="spellEnd"/>
      <w:r w:rsidRPr="005D5C2D">
        <w:rPr>
          <w:rFonts w:ascii="Verdana" w:hAnsi="Verdana"/>
          <w:bCs/>
          <w:lang w:eastAsia="et-EE"/>
        </w:rPr>
        <w:t>)</w:t>
      </w:r>
    </w:p>
    <w:p w14:paraId="6EC0226A" w14:textId="27430296" w:rsidR="005D5C2D" w:rsidRPr="005D5C2D" w:rsidRDefault="005D5C2D" w:rsidP="005D5C2D">
      <w:pPr>
        <w:pStyle w:val="ListParagraph"/>
        <w:autoSpaceDE w:val="0"/>
        <w:autoSpaceDN w:val="0"/>
        <w:adjustRightInd w:val="0"/>
        <w:rPr>
          <w:rFonts w:ascii="Verdana" w:hAnsi="Verdana"/>
          <w:bCs/>
          <w:lang w:eastAsia="et-EE"/>
        </w:rPr>
      </w:pPr>
      <w:proofErr w:type="spellStart"/>
      <w:r w:rsidRPr="005D5C2D">
        <w:rPr>
          <w:rFonts w:ascii="Verdana" w:hAnsi="Verdana"/>
          <w:bCs/>
          <w:lang w:eastAsia="et-EE"/>
        </w:rPr>
        <w:t>Keskliiv</w:t>
      </w:r>
      <w:proofErr w:type="spellEnd"/>
      <w:r w:rsidRPr="005D5C2D">
        <w:rPr>
          <w:rFonts w:ascii="Verdana" w:hAnsi="Verdana"/>
          <w:bCs/>
          <w:lang w:eastAsia="et-EE"/>
        </w:rPr>
        <w:t>, (</w:t>
      </w:r>
      <w:proofErr w:type="spellStart"/>
      <w:r w:rsidRPr="005D5C2D">
        <w:rPr>
          <w:rFonts w:ascii="Verdana" w:hAnsi="Verdana"/>
          <w:bCs/>
          <w:lang w:eastAsia="et-EE"/>
        </w:rPr>
        <w:t>Kf</w:t>
      </w:r>
      <w:proofErr w:type="spellEnd"/>
      <w:r w:rsidRPr="005D5C2D">
        <w:rPr>
          <w:rFonts w:ascii="Verdana" w:hAnsi="Verdana"/>
          <w:bCs/>
          <w:lang w:eastAsia="et-EE"/>
        </w:rPr>
        <w:t xml:space="preserve"> &gt;= 2m/</w:t>
      </w:r>
      <w:proofErr w:type="spellStart"/>
      <w:r w:rsidRPr="005D5C2D">
        <w:rPr>
          <w:rFonts w:ascii="Verdana" w:hAnsi="Verdana"/>
          <w:bCs/>
          <w:lang w:eastAsia="et-EE"/>
        </w:rPr>
        <w:t>ööp</w:t>
      </w:r>
      <w:proofErr w:type="spellEnd"/>
      <w:r w:rsidRPr="005D5C2D">
        <w:rPr>
          <w:rFonts w:ascii="Verdana" w:hAnsi="Verdana"/>
          <w:bCs/>
          <w:lang w:eastAsia="et-EE"/>
        </w:rPr>
        <w:t xml:space="preserve">, E=65 </w:t>
      </w:r>
      <w:proofErr w:type="spellStart"/>
      <w:r w:rsidRPr="005D5C2D">
        <w:rPr>
          <w:rFonts w:ascii="Verdana" w:hAnsi="Verdana"/>
          <w:bCs/>
          <w:lang w:eastAsia="et-EE"/>
        </w:rPr>
        <w:t>Mpa</w:t>
      </w:r>
      <w:proofErr w:type="spellEnd"/>
      <w:r w:rsidRPr="005D5C2D">
        <w:rPr>
          <w:rFonts w:ascii="Verdana" w:hAnsi="Verdana"/>
          <w:bCs/>
          <w:lang w:eastAsia="et-EE"/>
        </w:rPr>
        <w:t>)</w:t>
      </w:r>
      <w:r>
        <w:rPr>
          <w:rFonts w:ascii="Verdana" w:hAnsi="Verdana"/>
          <w:bCs/>
          <w:lang w:eastAsia="et-EE"/>
        </w:rPr>
        <w:tab/>
      </w:r>
      <w:r>
        <w:rPr>
          <w:rFonts w:ascii="Verdana" w:hAnsi="Verdana"/>
          <w:bCs/>
          <w:lang w:eastAsia="et-EE"/>
        </w:rPr>
        <w:tab/>
        <w:t xml:space="preserve">          </w:t>
      </w:r>
      <w:r w:rsidRPr="005D5C2D">
        <w:rPr>
          <w:rFonts w:ascii="Verdana" w:hAnsi="Verdana"/>
          <w:bCs/>
          <w:lang w:eastAsia="et-EE"/>
        </w:rPr>
        <w:t>h = 20 cm</w:t>
      </w:r>
    </w:p>
    <w:p w14:paraId="3B989365" w14:textId="4B98E5AD" w:rsidR="005D5C2D" w:rsidRPr="005D5C2D" w:rsidRDefault="005D5C2D" w:rsidP="005D5C2D">
      <w:pPr>
        <w:pStyle w:val="ListParagraph"/>
        <w:autoSpaceDE w:val="0"/>
        <w:autoSpaceDN w:val="0"/>
        <w:adjustRightInd w:val="0"/>
        <w:rPr>
          <w:rFonts w:ascii="Verdana" w:hAnsi="Verdana"/>
          <w:bCs/>
          <w:lang w:eastAsia="et-EE"/>
        </w:rPr>
      </w:pPr>
      <w:r w:rsidRPr="005D5C2D">
        <w:rPr>
          <w:rFonts w:ascii="Verdana" w:hAnsi="Verdana"/>
          <w:bCs/>
          <w:lang w:eastAsia="et-EE"/>
        </w:rPr>
        <w:t>Täitepinnas (</w:t>
      </w:r>
      <w:proofErr w:type="spellStart"/>
      <w:r w:rsidRPr="005D5C2D">
        <w:rPr>
          <w:rFonts w:ascii="Verdana" w:hAnsi="Verdana"/>
          <w:bCs/>
          <w:lang w:eastAsia="et-EE"/>
        </w:rPr>
        <w:t>Kf</w:t>
      </w:r>
      <w:proofErr w:type="spellEnd"/>
      <w:r w:rsidRPr="005D5C2D">
        <w:rPr>
          <w:rFonts w:ascii="Verdana" w:hAnsi="Verdana"/>
          <w:bCs/>
          <w:lang w:eastAsia="et-EE"/>
        </w:rPr>
        <w:t>&gt;=0,5m/</w:t>
      </w:r>
      <w:proofErr w:type="spellStart"/>
      <w:r w:rsidRPr="005D5C2D">
        <w:rPr>
          <w:rFonts w:ascii="Verdana" w:hAnsi="Verdana"/>
          <w:bCs/>
          <w:lang w:eastAsia="et-EE"/>
        </w:rPr>
        <w:t>ööp</w:t>
      </w:r>
      <w:proofErr w:type="spellEnd"/>
      <w:r w:rsidRPr="005D5C2D">
        <w:rPr>
          <w:rFonts w:ascii="Verdana" w:hAnsi="Verdana"/>
          <w:bCs/>
          <w:lang w:eastAsia="et-EE"/>
        </w:rPr>
        <w:t>, Kt=0,95)</w:t>
      </w:r>
      <w:r>
        <w:rPr>
          <w:rFonts w:ascii="Verdana" w:hAnsi="Verdana"/>
          <w:bCs/>
          <w:lang w:eastAsia="et-EE"/>
        </w:rPr>
        <w:tab/>
      </w:r>
      <w:r>
        <w:rPr>
          <w:rFonts w:ascii="Verdana" w:hAnsi="Verdana"/>
          <w:bCs/>
          <w:lang w:eastAsia="et-EE"/>
        </w:rPr>
        <w:tab/>
        <w:t xml:space="preserve">          </w:t>
      </w:r>
      <w:r w:rsidRPr="005D5C2D">
        <w:rPr>
          <w:rFonts w:ascii="Verdana" w:hAnsi="Verdana"/>
          <w:bCs/>
          <w:lang w:eastAsia="et-EE"/>
        </w:rPr>
        <w:t>(vajadusel)</w:t>
      </w:r>
    </w:p>
    <w:p w14:paraId="6F837365" w14:textId="4E7F0679" w:rsidR="005D5C2D" w:rsidRPr="005D5C2D" w:rsidRDefault="005D5C2D" w:rsidP="005D5C2D">
      <w:pPr>
        <w:pStyle w:val="ListParagraph"/>
        <w:autoSpaceDE w:val="0"/>
        <w:autoSpaceDN w:val="0"/>
        <w:adjustRightInd w:val="0"/>
        <w:rPr>
          <w:rFonts w:ascii="Verdana" w:hAnsi="Verdana"/>
          <w:bCs/>
          <w:lang w:eastAsia="et-EE"/>
        </w:rPr>
      </w:pPr>
      <w:r w:rsidRPr="005D5C2D">
        <w:rPr>
          <w:rFonts w:ascii="Verdana" w:hAnsi="Verdana"/>
          <w:bCs/>
          <w:lang w:eastAsia="et-EE"/>
        </w:rPr>
        <w:t>Tihendatud täiteliiv, Kt=0,95</w:t>
      </w:r>
    </w:p>
    <w:p w14:paraId="15FB4E74" w14:textId="57FD587C" w:rsidR="005D5C2D" w:rsidRPr="005D5C2D" w:rsidRDefault="005D5C2D" w:rsidP="005D5C2D">
      <w:pPr>
        <w:pStyle w:val="ListParagraph"/>
        <w:autoSpaceDE w:val="0"/>
        <w:autoSpaceDN w:val="0"/>
        <w:adjustRightInd w:val="0"/>
        <w:rPr>
          <w:rFonts w:ascii="Verdana" w:hAnsi="Verdana"/>
          <w:bCs/>
          <w:lang w:eastAsia="et-EE"/>
        </w:rPr>
      </w:pPr>
      <w:r>
        <w:rPr>
          <w:rFonts w:ascii="Verdana" w:hAnsi="Verdana"/>
          <w:bCs/>
          <w:lang w:eastAsia="et-EE"/>
        </w:rPr>
        <w:t>L</w:t>
      </w:r>
      <w:r w:rsidRPr="005D5C2D">
        <w:rPr>
          <w:rFonts w:ascii="Verdana" w:hAnsi="Verdana"/>
          <w:bCs/>
          <w:lang w:eastAsia="et-EE"/>
        </w:rPr>
        <w:t>iivast tasanduskiht, Kt=0,94</w:t>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sidRPr="005D5C2D">
        <w:rPr>
          <w:rFonts w:ascii="Verdana" w:hAnsi="Verdana"/>
          <w:bCs/>
          <w:lang w:eastAsia="et-EE"/>
        </w:rPr>
        <w:t>h = 15 cm</w:t>
      </w:r>
    </w:p>
    <w:p w14:paraId="680D21CE" w14:textId="77777777" w:rsidR="0078732E" w:rsidRDefault="0078732E" w:rsidP="0078732E">
      <w:pPr>
        <w:pStyle w:val="Tekst"/>
        <w:spacing w:line="240" w:lineRule="auto"/>
        <w:jc w:val="left"/>
      </w:pPr>
    </w:p>
    <w:p w14:paraId="30DB7699" w14:textId="6DE98439" w:rsidR="0078732E" w:rsidRDefault="0078732E" w:rsidP="0078732E">
      <w:pPr>
        <w:pStyle w:val="Tekst"/>
        <w:spacing w:line="240" w:lineRule="auto"/>
        <w:jc w:val="left"/>
      </w:pPr>
      <w:r w:rsidRPr="00E56069">
        <w:t>*</w:t>
      </w:r>
      <w:r w:rsidR="00A90E9D">
        <w:t>Info allikas</w:t>
      </w:r>
      <w:r>
        <w:t>: Taastatav betoonkivikate (Tüüpristlõige 4)</w:t>
      </w:r>
      <w:r>
        <w:tab/>
      </w:r>
      <w:r>
        <w:tab/>
      </w:r>
      <w:r>
        <w:tab/>
        <w:t xml:space="preserve">   </w:t>
      </w:r>
      <w:r>
        <w:tab/>
        <w:t xml:space="preserve">  (</w:t>
      </w:r>
      <w:proofErr w:type="spellStart"/>
      <w:r>
        <w:t>Roadkonsult</w:t>
      </w:r>
      <w:proofErr w:type="spellEnd"/>
      <w:r>
        <w:t xml:space="preserve"> OÜ, töö nr KT21007</w:t>
      </w:r>
      <w:r w:rsidRPr="00E56069">
        <w:t>)</w:t>
      </w:r>
      <w:r>
        <w:t>.</w:t>
      </w:r>
    </w:p>
    <w:p w14:paraId="38FFC491" w14:textId="77777777" w:rsidR="00B53AE7" w:rsidRDefault="00B53AE7" w:rsidP="0078732E">
      <w:pPr>
        <w:pStyle w:val="Tekst"/>
        <w:spacing w:line="240" w:lineRule="auto"/>
        <w:jc w:val="left"/>
      </w:pPr>
    </w:p>
    <w:p w14:paraId="4416A4A8" w14:textId="682294FC" w:rsidR="00B53AE7" w:rsidRPr="00BC75E8" w:rsidRDefault="00B53AE7" w:rsidP="00B53AE7">
      <w:pPr>
        <w:pStyle w:val="Tekst"/>
        <w:numPr>
          <w:ilvl w:val="0"/>
          <w:numId w:val="13"/>
        </w:numPr>
        <w:spacing w:line="240" w:lineRule="auto"/>
        <w:jc w:val="left"/>
        <w:rPr>
          <w:b/>
        </w:rPr>
      </w:pPr>
      <w:r>
        <w:rPr>
          <w:b/>
        </w:rPr>
        <w:lastRenderedPageBreak/>
        <w:t>Taastatav muru</w:t>
      </w:r>
      <w:r w:rsidRPr="00BC75E8">
        <w:rPr>
          <w:b/>
        </w:rPr>
        <w:t>kate Kaskede pst-l</w:t>
      </w:r>
    </w:p>
    <w:p w14:paraId="15F73C76" w14:textId="4CDE0B60" w:rsidR="00B53AE7" w:rsidRPr="00B53AE7" w:rsidRDefault="00B53AE7" w:rsidP="00B53AE7">
      <w:pPr>
        <w:pStyle w:val="ListParagraph"/>
        <w:autoSpaceDE w:val="0"/>
        <w:autoSpaceDN w:val="0"/>
        <w:adjustRightInd w:val="0"/>
        <w:rPr>
          <w:rFonts w:ascii="Verdana" w:hAnsi="Verdana"/>
          <w:bCs/>
          <w:lang w:eastAsia="et-EE"/>
        </w:rPr>
      </w:pPr>
      <w:r w:rsidRPr="00B53AE7">
        <w:rPr>
          <w:rFonts w:ascii="Verdana" w:hAnsi="Verdana"/>
          <w:bCs/>
          <w:lang w:eastAsia="et-EE"/>
        </w:rPr>
        <w:t>Kasvumuld muruseemnega</w:t>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sidRPr="00B53AE7">
        <w:rPr>
          <w:rFonts w:ascii="Verdana" w:hAnsi="Verdana"/>
          <w:bCs/>
          <w:lang w:eastAsia="et-EE"/>
        </w:rPr>
        <w:t>h = 15 cm</w:t>
      </w:r>
    </w:p>
    <w:p w14:paraId="79AE12C3" w14:textId="7BDCB81B" w:rsidR="00B53AE7" w:rsidRPr="00B53AE7" w:rsidRDefault="00B53AE7" w:rsidP="00B53AE7">
      <w:pPr>
        <w:pStyle w:val="ListParagraph"/>
        <w:autoSpaceDE w:val="0"/>
        <w:autoSpaceDN w:val="0"/>
        <w:adjustRightInd w:val="0"/>
        <w:rPr>
          <w:rFonts w:ascii="Verdana" w:hAnsi="Verdana"/>
          <w:bCs/>
          <w:lang w:eastAsia="et-EE"/>
        </w:rPr>
      </w:pPr>
      <w:r w:rsidRPr="00B53AE7">
        <w:rPr>
          <w:rFonts w:ascii="Verdana" w:hAnsi="Verdana"/>
          <w:bCs/>
          <w:lang w:eastAsia="et-EE"/>
        </w:rPr>
        <w:t>Täitepinnas (</w:t>
      </w:r>
      <w:proofErr w:type="spellStart"/>
      <w:r w:rsidRPr="00B53AE7">
        <w:rPr>
          <w:rFonts w:ascii="Verdana" w:hAnsi="Verdana"/>
          <w:bCs/>
          <w:lang w:eastAsia="et-EE"/>
        </w:rPr>
        <w:t>Kf</w:t>
      </w:r>
      <w:proofErr w:type="spellEnd"/>
      <w:r w:rsidRPr="00B53AE7">
        <w:rPr>
          <w:rFonts w:ascii="Verdana" w:hAnsi="Verdana"/>
          <w:bCs/>
          <w:lang w:eastAsia="et-EE"/>
        </w:rPr>
        <w:t>&gt;=0,5 m/</w:t>
      </w:r>
      <w:proofErr w:type="spellStart"/>
      <w:r w:rsidRPr="00B53AE7">
        <w:rPr>
          <w:rFonts w:ascii="Verdana" w:hAnsi="Verdana"/>
          <w:bCs/>
          <w:lang w:eastAsia="et-EE"/>
        </w:rPr>
        <w:t>ööp</w:t>
      </w:r>
      <w:proofErr w:type="spellEnd"/>
      <w:r w:rsidRPr="00B53AE7">
        <w:rPr>
          <w:rFonts w:ascii="Verdana" w:hAnsi="Verdana"/>
          <w:bCs/>
          <w:lang w:eastAsia="et-EE"/>
        </w:rPr>
        <w:t>, Kt = 0,92)</w:t>
      </w:r>
      <w:r>
        <w:rPr>
          <w:rFonts w:ascii="Verdana" w:hAnsi="Verdana"/>
          <w:bCs/>
          <w:lang w:eastAsia="et-EE"/>
        </w:rPr>
        <w:tab/>
        <w:t xml:space="preserve">  </w:t>
      </w:r>
      <w:r>
        <w:rPr>
          <w:rFonts w:ascii="Verdana" w:hAnsi="Verdana"/>
          <w:bCs/>
          <w:lang w:eastAsia="et-EE"/>
        </w:rPr>
        <w:tab/>
        <w:t xml:space="preserve">           </w:t>
      </w:r>
      <w:r w:rsidRPr="00B53AE7">
        <w:rPr>
          <w:rFonts w:ascii="Verdana" w:hAnsi="Verdana"/>
          <w:bCs/>
          <w:lang w:eastAsia="et-EE"/>
        </w:rPr>
        <w:t>(vajadusel)</w:t>
      </w:r>
    </w:p>
    <w:p w14:paraId="2493B5E3" w14:textId="5AD80FB4" w:rsidR="00B53AE7" w:rsidRPr="00B53AE7" w:rsidRDefault="00B53AE7" w:rsidP="00B53AE7">
      <w:pPr>
        <w:pStyle w:val="ListParagraph"/>
        <w:autoSpaceDE w:val="0"/>
        <w:autoSpaceDN w:val="0"/>
        <w:adjustRightInd w:val="0"/>
        <w:rPr>
          <w:rFonts w:ascii="Verdana" w:hAnsi="Verdana"/>
          <w:bCs/>
          <w:lang w:eastAsia="et-EE"/>
        </w:rPr>
      </w:pPr>
      <w:r w:rsidRPr="00B53AE7">
        <w:rPr>
          <w:rFonts w:ascii="Verdana" w:hAnsi="Verdana"/>
          <w:bCs/>
          <w:lang w:eastAsia="et-EE"/>
        </w:rPr>
        <w:t>Tihendatud täiteliiv, Kt = 0,95</w:t>
      </w:r>
    </w:p>
    <w:p w14:paraId="7B63ABFB" w14:textId="1A1904E9" w:rsidR="00043863" w:rsidRPr="00B53AE7" w:rsidRDefault="00B53AE7" w:rsidP="00B53AE7">
      <w:pPr>
        <w:pStyle w:val="ListParagraph"/>
        <w:autoSpaceDE w:val="0"/>
        <w:autoSpaceDN w:val="0"/>
        <w:adjustRightInd w:val="0"/>
        <w:rPr>
          <w:rFonts w:ascii="Verdana" w:hAnsi="Verdana"/>
          <w:bCs/>
          <w:lang w:eastAsia="et-EE"/>
        </w:rPr>
      </w:pPr>
      <w:r w:rsidRPr="00B53AE7">
        <w:rPr>
          <w:rFonts w:ascii="Verdana" w:hAnsi="Verdana"/>
          <w:bCs/>
          <w:lang w:eastAsia="et-EE"/>
        </w:rPr>
        <w:t>Liivast tasanduskiht</w:t>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Pr>
          <w:rFonts w:ascii="Verdana" w:hAnsi="Verdana"/>
          <w:bCs/>
          <w:lang w:eastAsia="et-EE"/>
        </w:rPr>
        <w:tab/>
      </w:r>
      <w:r w:rsidRPr="00B53AE7">
        <w:rPr>
          <w:rFonts w:ascii="Verdana" w:hAnsi="Verdana"/>
          <w:bCs/>
          <w:lang w:eastAsia="et-EE"/>
        </w:rPr>
        <w:t>h = 15 cm, Kt = 0,95</w:t>
      </w:r>
    </w:p>
    <w:p w14:paraId="64BA3028" w14:textId="77777777" w:rsidR="00E56069" w:rsidRPr="002C090C" w:rsidRDefault="00E56069" w:rsidP="002C090C">
      <w:pPr>
        <w:ind w:firstLine="720"/>
        <w:rPr>
          <w:rFonts w:ascii="Verdana" w:hAnsi="Verdana"/>
          <w:bCs/>
          <w:lang w:eastAsia="et-EE"/>
        </w:rPr>
      </w:pPr>
    </w:p>
    <w:p w14:paraId="03956FF8" w14:textId="384C6435" w:rsidR="00B53AE7" w:rsidRDefault="00B53AE7" w:rsidP="00B53AE7">
      <w:pPr>
        <w:pStyle w:val="Tekst"/>
        <w:spacing w:line="240" w:lineRule="auto"/>
        <w:jc w:val="left"/>
      </w:pPr>
      <w:r w:rsidRPr="00E56069">
        <w:t>*</w:t>
      </w:r>
      <w:r w:rsidR="00A90E9D">
        <w:t>Info allikas</w:t>
      </w:r>
      <w:r>
        <w:t>: Taastatav murukate (Tüüpristlõige 3)</w:t>
      </w:r>
      <w:r>
        <w:tab/>
      </w:r>
      <w:r>
        <w:tab/>
      </w:r>
      <w:r>
        <w:tab/>
        <w:t xml:space="preserve">   </w:t>
      </w:r>
      <w:r>
        <w:tab/>
        <w:t xml:space="preserve">  (</w:t>
      </w:r>
      <w:proofErr w:type="spellStart"/>
      <w:r>
        <w:t>Roadkonsult</w:t>
      </w:r>
      <w:proofErr w:type="spellEnd"/>
      <w:r>
        <w:t xml:space="preserve"> OÜ, töö nr KT21007</w:t>
      </w:r>
      <w:r w:rsidRPr="00E56069">
        <w:t>)</w:t>
      </w:r>
      <w:r>
        <w:t>.</w:t>
      </w:r>
    </w:p>
    <w:p w14:paraId="48FD15E4" w14:textId="09BC1231" w:rsidR="009F2BCD" w:rsidRPr="00EE38E4" w:rsidRDefault="009F2BCD" w:rsidP="00CD6CDB">
      <w:pPr>
        <w:pStyle w:val="Heading1"/>
        <w:rPr>
          <w:rFonts w:eastAsia="CIDFont+F1"/>
        </w:rPr>
      </w:pPr>
      <w:bookmarkStart w:id="17" w:name="_Toc189657984"/>
      <w:r w:rsidRPr="00EE38E4">
        <w:rPr>
          <w:rFonts w:eastAsia="CIDFont+F1"/>
        </w:rPr>
        <w:t>TEE PROJEKTLAHENDUS</w:t>
      </w:r>
      <w:bookmarkEnd w:id="17"/>
    </w:p>
    <w:p w14:paraId="727081B0" w14:textId="3D3BF0F1" w:rsidR="00F01DC9" w:rsidRPr="00EE38E4" w:rsidRDefault="00F01DC9" w:rsidP="001210B8">
      <w:pPr>
        <w:pStyle w:val="Tekst"/>
        <w:rPr>
          <w:lang w:eastAsia="en-US"/>
        </w:rPr>
      </w:pPr>
      <w:r w:rsidRPr="00EE38E4">
        <w:rPr>
          <w:lang w:eastAsia="en-US"/>
        </w:rPr>
        <w:t>Katete taastamise vertikaalplaneering on koostatud süsteemselt koos VK-</w:t>
      </w:r>
      <w:r w:rsidR="001210B8" w:rsidRPr="00EE38E4">
        <w:rPr>
          <w:lang w:eastAsia="en-US"/>
        </w:rPr>
        <w:t xml:space="preserve"> ja ELT-</w:t>
      </w:r>
      <w:r w:rsidRPr="00EE38E4">
        <w:rPr>
          <w:lang w:eastAsia="en-US"/>
        </w:rPr>
        <w:t>projektiosa lahendus</w:t>
      </w:r>
      <w:r w:rsidR="001210B8" w:rsidRPr="00EE38E4">
        <w:rPr>
          <w:lang w:eastAsia="en-US"/>
        </w:rPr>
        <w:t>t</w:t>
      </w:r>
      <w:r w:rsidRPr="00EE38E4">
        <w:rPr>
          <w:lang w:eastAsia="en-US"/>
        </w:rPr>
        <w:t>ega.</w:t>
      </w:r>
    </w:p>
    <w:p w14:paraId="1927109E" w14:textId="346411F1" w:rsidR="00054C05" w:rsidRPr="004B303D" w:rsidRDefault="004B303D" w:rsidP="004B303D">
      <w:pPr>
        <w:tabs>
          <w:tab w:val="left" w:pos="2400"/>
          <w:tab w:val="left" w:pos="3120"/>
          <w:tab w:val="left" w:pos="3840"/>
          <w:tab w:val="left" w:pos="4560"/>
          <w:tab w:val="left" w:pos="5280"/>
          <w:tab w:val="left" w:pos="6000"/>
          <w:tab w:val="left" w:pos="6720"/>
          <w:tab w:val="left" w:pos="7440"/>
          <w:tab w:val="left" w:pos="8160"/>
          <w:tab w:val="left" w:pos="8880"/>
          <w:tab w:val="left" w:pos="9600"/>
        </w:tabs>
        <w:jc w:val="both"/>
        <w:rPr>
          <w:rFonts w:ascii="Verdana" w:hAnsi="Verdana"/>
        </w:rPr>
      </w:pPr>
      <w:r w:rsidRPr="004B303D">
        <w:rPr>
          <w:rFonts w:ascii="Verdana" w:hAnsi="Verdana"/>
        </w:rPr>
        <w:t xml:space="preserve">Vastavalt standardile </w:t>
      </w:r>
      <w:r w:rsidRPr="00EE38E4">
        <w:rPr>
          <w:rFonts w:ascii="Verdana" w:hAnsi="Verdana"/>
        </w:rPr>
        <w:t>EVS 843:2016 Linnatänavad</w:t>
      </w:r>
      <w:r>
        <w:rPr>
          <w:rFonts w:ascii="Verdana" w:hAnsi="Verdana"/>
        </w:rPr>
        <w:t xml:space="preserve"> t</w:t>
      </w:r>
      <w:r w:rsidRPr="004B303D">
        <w:rPr>
          <w:rFonts w:ascii="Verdana" w:hAnsi="Verdana"/>
        </w:rPr>
        <w:t>e</w:t>
      </w:r>
      <w:r w:rsidR="00054C05" w:rsidRPr="004B303D">
        <w:rPr>
          <w:rFonts w:ascii="Verdana" w:hAnsi="Verdana"/>
        </w:rPr>
        <w:t xml:space="preserve">e kavandatav eluiga peab olema </w:t>
      </w:r>
      <w:r>
        <w:rPr>
          <w:rFonts w:ascii="Verdana" w:hAnsi="Verdana"/>
        </w:rPr>
        <w:t xml:space="preserve">asfaltkattel 15 aastat, </w:t>
      </w:r>
      <w:proofErr w:type="spellStart"/>
      <w:r>
        <w:rPr>
          <w:rFonts w:ascii="Verdana" w:hAnsi="Verdana"/>
        </w:rPr>
        <w:t>kergkattel</w:t>
      </w:r>
      <w:proofErr w:type="spellEnd"/>
      <w:r>
        <w:rPr>
          <w:rFonts w:ascii="Verdana" w:hAnsi="Verdana"/>
        </w:rPr>
        <w:t xml:space="preserve"> 10 ja siirdekattel 7 aastat. Aluse ja lisakihtide tööeaks arvestatakse vähemalt kahekordset katte tööiga. </w:t>
      </w:r>
      <w:r w:rsidR="00054C05" w:rsidRPr="004B303D">
        <w:rPr>
          <w:rFonts w:ascii="Verdana" w:hAnsi="Verdana"/>
        </w:rPr>
        <w:t>Konstruktsioonide projekteerimisel on võetud siiski eesmärgiks katendite rajamine, mis oleks sellest vastupidavamad ja perioodilist uuendamist vajab korrektse hoolduse korral ainult katte kiht.</w:t>
      </w:r>
      <w:r w:rsidR="00054C05" w:rsidRPr="00EE38E4">
        <w:rPr>
          <w:rFonts w:ascii="Verdana" w:hAnsi="Verdana"/>
        </w:rPr>
        <w:t xml:space="preserve"> </w:t>
      </w:r>
    </w:p>
    <w:p w14:paraId="237BDF85" w14:textId="01D16743" w:rsidR="001210B8" w:rsidRPr="00EE38E4" w:rsidRDefault="00FC18DA" w:rsidP="001210B8">
      <w:pPr>
        <w:pStyle w:val="Heading2"/>
      </w:pPr>
      <w:bookmarkStart w:id="18" w:name="_Toc189657985"/>
      <w:r w:rsidRPr="00EE38E4">
        <w:t>Plaanilahendus ja vertikaalplaneering</w:t>
      </w:r>
      <w:bookmarkEnd w:id="18"/>
    </w:p>
    <w:p w14:paraId="55C2EBCE" w14:textId="57BF4402" w:rsidR="001210B8" w:rsidRPr="00EE38E4" w:rsidRDefault="00FC18DA" w:rsidP="00FC18DA">
      <w:pPr>
        <w:pStyle w:val="Tekst"/>
        <w:rPr>
          <w:lang w:eastAsia="en-US"/>
        </w:rPr>
      </w:pPr>
      <w:r w:rsidRPr="00EE38E4">
        <w:rPr>
          <w:lang w:eastAsia="en-US"/>
        </w:rPr>
        <w:t>Katete taastamise ulatus on</w:t>
      </w:r>
      <w:r w:rsidR="00975862" w:rsidRPr="00EE38E4">
        <w:rPr>
          <w:lang w:eastAsia="en-US"/>
        </w:rPr>
        <w:t xml:space="preserve"> projekteerit</w:t>
      </w:r>
      <w:r w:rsidRPr="00EE38E4">
        <w:rPr>
          <w:lang w:eastAsia="en-US"/>
        </w:rPr>
        <w:t>ud vast</w:t>
      </w:r>
      <w:r w:rsidR="00975862" w:rsidRPr="00EE38E4">
        <w:rPr>
          <w:lang w:eastAsia="en-US"/>
        </w:rPr>
        <w:t>a</w:t>
      </w:r>
      <w:r w:rsidRPr="00EE38E4">
        <w:rPr>
          <w:lang w:eastAsia="en-US"/>
        </w:rPr>
        <w:t xml:space="preserve">valt </w:t>
      </w:r>
      <w:r w:rsidR="006B3BD4" w:rsidRPr="00EE38E4">
        <w:rPr>
          <w:lang w:eastAsia="en-US"/>
        </w:rPr>
        <w:t>projekteeritud t</w:t>
      </w:r>
      <w:r w:rsidR="00C87AD8" w:rsidRPr="00EE38E4">
        <w:rPr>
          <w:lang w:eastAsia="en-US"/>
        </w:rPr>
        <w:t>ehnovõrkudele</w:t>
      </w:r>
      <w:r w:rsidR="00597304" w:rsidRPr="00EE38E4">
        <w:rPr>
          <w:lang w:eastAsia="en-US"/>
        </w:rPr>
        <w:t xml:space="preserve"> ja </w:t>
      </w:r>
      <w:r w:rsidRPr="00EE38E4">
        <w:rPr>
          <w:lang w:eastAsia="en-US"/>
        </w:rPr>
        <w:t>Tellija lähteülesandele.</w:t>
      </w:r>
      <w:r w:rsidR="00975862" w:rsidRPr="00EE38E4">
        <w:rPr>
          <w:lang w:eastAsia="en-US"/>
        </w:rPr>
        <w:t xml:space="preserve"> </w:t>
      </w:r>
      <w:r w:rsidR="007F44D5">
        <w:rPr>
          <w:lang w:eastAsia="en-US"/>
        </w:rPr>
        <w:t>Tellija lähteülesanne</w:t>
      </w:r>
      <w:r w:rsidR="00F83641">
        <w:rPr>
          <w:lang w:eastAsia="en-US"/>
        </w:rPr>
        <w:t xml:space="preserve"> katete taastamisel</w:t>
      </w:r>
      <w:r w:rsidR="00512D54">
        <w:rPr>
          <w:lang w:eastAsia="en-US"/>
        </w:rPr>
        <w:t xml:space="preserve">: </w:t>
      </w:r>
      <w:r w:rsidR="007F44D5" w:rsidRPr="007F44D5">
        <w:rPr>
          <w:lang w:eastAsia="en-US"/>
        </w:rPr>
        <w:t>koostada eelprojekti alusel tööprojekt, lähtuda ka Transpordiameti nõuetest</w:t>
      </w:r>
      <w:r w:rsidR="007F44D5">
        <w:rPr>
          <w:lang w:eastAsia="en-US"/>
        </w:rPr>
        <w:t>.</w:t>
      </w:r>
    </w:p>
    <w:p w14:paraId="6D16EEC7" w14:textId="3EB7CB4C" w:rsidR="002C1724" w:rsidRPr="00EE38E4" w:rsidRDefault="006148E4" w:rsidP="00FC18DA">
      <w:pPr>
        <w:pStyle w:val="Tekst"/>
        <w:rPr>
          <w:lang w:eastAsia="en-US"/>
        </w:rPr>
      </w:pPr>
      <w:r w:rsidRPr="00EE38E4">
        <w:rPr>
          <w:lang w:eastAsia="en-US"/>
        </w:rPr>
        <w:t xml:space="preserve">Kogu projektalal </w:t>
      </w:r>
      <w:r w:rsidR="00A750B6" w:rsidRPr="00EE38E4">
        <w:rPr>
          <w:lang w:eastAsia="en-US"/>
        </w:rPr>
        <w:t xml:space="preserve">kulumiskiht on taastatud </w:t>
      </w:r>
      <w:r w:rsidR="00E476FE" w:rsidRPr="00EE38E4">
        <w:rPr>
          <w:lang w:eastAsia="en-US"/>
        </w:rPr>
        <w:t xml:space="preserve">kogu </w:t>
      </w:r>
      <w:r w:rsidR="00A750B6" w:rsidRPr="00EE38E4">
        <w:rPr>
          <w:lang w:eastAsia="en-US"/>
        </w:rPr>
        <w:t>tee laiuses</w:t>
      </w:r>
      <w:r w:rsidR="00C3100B" w:rsidRPr="00EE38E4">
        <w:rPr>
          <w:lang w:eastAsia="en-US"/>
        </w:rPr>
        <w:t xml:space="preserve">. Vajalikes kohtades </w:t>
      </w:r>
      <w:r w:rsidR="001B7FDF" w:rsidRPr="00EE38E4">
        <w:rPr>
          <w:lang w:eastAsia="en-US"/>
        </w:rPr>
        <w:t xml:space="preserve">on </w:t>
      </w:r>
      <w:r w:rsidR="00122169" w:rsidRPr="00EE38E4">
        <w:rPr>
          <w:lang w:eastAsia="en-US"/>
        </w:rPr>
        <w:t>projekteerit</w:t>
      </w:r>
      <w:r w:rsidR="001B7FDF" w:rsidRPr="00EE38E4">
        <w:rPr>
          <w:lang w:eastAsia="en-US"/>
        </w:rPr>
        <w:t>ud</w:t>
      </w:r>
      <w:r w:rsidR="00122169" w:rsidRPr="00EE38E4">
        <w:rPr>
          <w:lang w:eastAsia="en-US"/>
        </w:rPr>
        <w:t xml:space="preserve"> uus tee servajoon taastatava teekatte laiuse ühtlustamiseks ning kasutatava </w:t>
      </w:r>
      <w:r w:rsidR="00070FC2" w:rsidRPr="00EE38E4">
        <w:rPr>
          <w:lang w:eastAsia="en-US"/>
        </w:rPr>
        <w:t>ehitus</w:t>
      </w:r>
      <w:r w:rsidR="00122169" w:rsidRPr="00EE38E4">
        <w:rPr>
          <w:lang w:eastAsia="en-US"/>
        </w:rPr>
        <w:t>materjali koguse optimeerimiseks.</w:t>
      </w:r>
      <w:r w:rsidR="00042A5A" w:rsidRPr="00EE38E4">
        <w:rPr>
          <w:lang w:val="en-US" w:eastAsia="en-US"/>
        </w:rPr>
        <w:t xml:space="preserve"> </w:t>
      </w:r>
      <w:r w:rsidR="00042A5A" w:rsidRPr="00EE38E4">
        <w:rPr>
          <w:lang w:eastAsia="en-US"/>
        </w:rPr>
        <w:t>Haljasala taastatakse vastavalt uuele tehnovõrkude</w:t>
      </w:r>
      <w:r w:rsidR="00DA4FE8" w:rsidRPr="00EE38E4">
        <w:rPr>
          <w:lang w:eastAsia="en-US"/>
        </w:rPr>
        <w:t xml:space="preserve"> </w:t>
      </w:r>
      <w:r w:rsidR="00042A5A" w:rsidRPr="00EE38E4">
        <w:rPr>
          <w:lang w:eastAsia="en-US"/>
        </w:rPr>
        <w:t>lahendusele ning lähtudes eeldatavatest ehitusjärgsetest haljasala kahjustustest.</w:t>
      </w:r>
      <w:r w:rsidR="002C1724" w:rsidRPr="00EE38E4">
        <w:rPr>
          <w:lang w:eastAsia="en-US"/>
        </w:rPr>
        <w:t xml:space="preserve"> Vastavalt VK-projektiosas projekteeritud kambrite asukohale projektis on ettenähtud hooldusteed kambrite hooldamiseks. Projekteeritud hooldusteede laiused jäävad vahemikku 3-6 m</w:t>
      </w:r>
      <w:r w:rsidR="00F30D1D" w:rsidRPr="00EE38E4">
        <w:rPr>
          <w:lang w:eastAsia="en-US"/>
        </w:rPr>
        <w:t>.</w:t>
      </w:r>
      <w:r w:rsidR="002C1724" w:rsidRPr="00EE38E4">
        <w:rPr>
          <w:lang w:eastAsia="en-US"/>
        </w:rPr>
        <w:t xml:space="preserve"> </w:t>
      </w:r>
      <w:r w:rsidR="00F30D1D" w:rsidRPr="00EE38E4">
        <w:rPr>
          <w:lang w:eastAsia="en-US"/>
        </w:rPr>
        <w:t>Laiused</w:t>
      </w:r>
      <w:r w:rsidR="002C1724" w:rsidRPr="00EE38E4">
        <w:rPr>
          <w:lang w:eastAsia="en-US"/>
        </w:rPr>
        <w:t xml:space="preserve"> on tingitud hooldusmasina manööverdamiseks vajalikust ruumist ning hoolduse läbiviimise käigus tekkiva täiendava ruumivajadusega seoses tööliste liikumisega.</w:t>
      </w:r>
    </w:p>
    <w:p w14:paraId="66813B9B" w14:textId="56AD3AEF" w:rsidR="002D5076" w:rsidRPr="00EE38E4" w:rsidRDefault="006061A5" w:rsidP="00FC18DA">
      <w:pPr>
        <w:pStyle w:val="Tekst"/>
        <w:rPr>
          <w:lang w:eastAsia="en-US"/>
        </w:rPr>
      </w:pPr>
      <w:r w:rsidRPr="00EE38E4">
        <w:rPr>
          <w:lang w:eastAsia="en-US"/>
        </w:rPr>
        <w:t>Kattele minimaalsete vajalike kallete andmiseks</w:t>
      </w:r>
      <w:r w:rsidR="00F75B89" w:rsidRPr="00EE38E4">
        <w:rPr>
          <w:lang w:eastAsia="en-US"/>
        </w:rPr>
        <w:t xml:space="preserve"> ning ehitusmaterjali vajamineva koguse optimeerimiseks</w:t>
      </w:r>
      <w:r w:rsidRPr="00EE38E4">
        <w:rPr>
          <w:lang w:eastAsia="en-US"/>
        </w:rPr>
        <w:t xml:space="preserve"> on </w:t>
      </w:r>
      <w:r w:rsidR="00056173" w:rsidRPr="00EE38E4">
        <w:rPr>
          <w:lang w:eastAsia="en-US"/>
        </w:rPr>
        <w:t xml:space="preserve">tee </w:t>
      </w:r>
      <w:r w:rsidR="00F75B89" w:rsidRPr="00EE38E4">
        <w:rPr>
          <w:lang w:eastAsia="en-US"/>
        </w:rPr>
        <w:t>piki</w:t>
      </w:r>
      <w:r w:rsidR="00056173" w:rsidRPr="00EE38E4">
        <w:rPr>
          <w:lang w:eastAsia="en-US"/>
        </w:rPr>
        <w:t xml:space="preserve">profiil olemasolevaga võrreldes </w:t>
      </w:r>
      <w:r w:rsidR="00E016F7" w:rsidRPr="00EE38E4">
        <w:rPr>
          <w:lang w:eastAsia="en-US"/>
        </w:rPr>
        <w:t>ko</w:t>
      </w:r>
      <w:r w:rsidR="00B421F9" w:rsidRPr="00EE38E4">
        <w:rPr>
          <w:lang w:eastAsia="en-US"/>
        </w:rPr>
        <w:t>r</w:t>
      </w:r>
      <w:r w:rsidR="00E016F7" w:rsidRPr="00EE38E4">
        <w:rPr>
          <w:lang w:eastAsia="en-US"/>
        </w:rPr>
        <w:t>rigeeritud.</w:t>
      </w:r>
      <w:r w:rsidR="00B421F9" w:rsidRPr="00EE38E4">
        <w:rPr>
          <w:lang w:eastAsia="en-US"/>
        </w:rPr>
        <w:t xml:space="preserve"> Parema veeärajuhtimise</w:t>
      </w:r>
      <w:r w:rsidR="00737E6A" w:rsidRPr="00EE38E4">
        <w:rPr>
          <w:lang w:eastAsia="en-US"/>
        </w:rPr>
        <w:t xml:space="preserve"> ning olemasoleva situatsiooniga ühilduvuse</w:t>
      </w:r>
      <w:r w:rsidR="00B421F9" w:rsidRPr="00EE38E4">
        <w:rPr>
          <w:lang w:eastAsia="en-US"/>
        </w:rPr>
        <w:t xml:space="preserve"> tagamiseks on tee põikkalle ka korrigeeritud ja üldjuhul </w:t>
      </w:r>
      <w:r w:rsidR="00761710" w:rsidRPr="00EE38E4">
        <w:rPr>
          <w:lang w:eastAsia="en-US"/>
        </w:rPr>
        <w:t xml:space="preserve">on </w:t>
      </w:r>
      <w:r w:rsidR="00B421F9" w:rsidRPr="00EE38E4">
        <w:rPr>
          <w:lang w:eastAsia="en-US"/>
        </w:rPr>
        <w:t>2%.</w:t>
      </w:r>
      <w:r w:rsidR="002D5076" w:rsidRPr="00EE38E4">
        <w:rPr>
          <w:lang w:eastAsia="en-US"/>
        </w:rPr>
        <w:t xml:space="preserve"> </w:t>
      </w:r>
      <w:r w:rsidR="00422A9D" w:rsidRPr="00EE38E4">
        <w:rPr>
          <w:lang w:eastAsia="en-US"/>
        </w:rPr>
        <w:t>Sajuveed juhitakse sõiduteelt haljasaladele pinnasesse imbumiseks.</w:t>
      </w:r>
    </w:p>
    <w:p w14:paraId="3BA2F280" w14:textId="06D896C8" w:rsidR="007416D2" w:rsidRPr="00EE38E4" w:rsidRDefault="00E016F7" w:rsidP="00FC18DA">
      <w:pPr>
        <w:pStyle w:val="Tekst"/>
        <w:rPr>
          <w:lang w:eastAsia="en-US"/>
        </w:rPr>
      </w:pPr>
      <w:r w:rsidRPr="00EE38E4">
        <w:rPr>
          <w:lang w:eastAsia="en-US"/>
        </w:rPr>
        <w:t>Äärekiv</w:t>
      </w:r>
      <w:r w:rsidR="00A74878" w:rsidRPr="00EE38E4">
        <w:rPr>
          <w:lang w:eastAsia="en-US"/>
        </w:rPr>
        <w:t>isid</w:t>
      </w:r>
      <w:r w:rsidRPr="00EE38E4">
        <w:rPr>
          <w:lang w:eastAsia="en-US"/>
        </w:rPr>
        <w:t xml:space="preserve"> valdavalt välja ei vahetata</w:t>
      </w:r>
      <w:r w:rsidR="004047A7" w:rsidRPr="00EE38E4">
        <w:rPr>
          <w:lang w:eastAsia="en-US"/>
        </w:rPr>
        <w:t>, projekteeritud kalletega teede ehitamisel on</w:t>
      </w:r>
      <w:r w:rsidR="00842DA6" w:rsidRPr="00EE38E4">
        <w:rPr>
          <w:lang w:eastAsia="en-US"/>
        </w:rPr>
        <w:t xml:space="preserve"> sõidutee</w:t>
      </w:r>
      <w:r w:rsidR="004047A7" w:rsidRPr="00EE38E4">
        <w:rPr>
          <w:lang w:eastAsia="en-US"/>
        </w:rPr>
        <w:t xml:space="preserve"> </w:t>
      </w:r>
      <w:r w:rsidR="00842DA6" w:rsidRPr="00EE38E4">
        <w:rPr>
          <w:lang w:eastAsia="en-US"/>
        </w:rPr>
        <w:t>äärekivide säiliv kõrgus min 8 cm.</w:t>
      </w:r>
      <w:r w:rsidR="007C362E" w:rsidRPr="00EE38E4">
        <w:rPr>
          <w:lang w:eastAsia="en-US"/>
        </w:rPr>
        <w:t xml:space="preserve"> </w:t>
      </w:r>
      <w:r w:rsidR="00FB2796" w:rsidRPr="00EE38E4">
        <w:rPr>
          <w:lang w:eastAsia="en-US"/>
        </w:rPr>
        <w:t>Taastatava katendiga ü</w:t>
      </w:r>
      <w:r w:rsidR="00A3199C" w:rsidRPr="00EE38E4">
        <w:rPr>
          <w:lang w:eastAsia="en-US"/>
        </w:rPr>
        <w:t>lekäigu</w:t>
      </w:r>
      <w:r w:rsidR="00D82285" w:rsidRPr="00EE38E4">
        <w:rPr>
          <w:lang w:eastAsia="en-US"/>
        </w:rPr>
        <w:t>radadel</w:t>
      </w:r>
      <w:r w:rsidR="00A3199C" w:rsidRPr="00EE38E4">
        <w:rPr>
          <w:lang w:eastAsia="en-US"/>
        </w:rPr>
        <w:t xml:space="preserve"> on </w:t>
      </w:r>
      <w:r w:rsidR="00842DA6" w:rsidRPr="00EE38E4">
        <w:rPr>
          <w:lang w:eastAsia="en-US"/>
        </w:rPr>
        <w:t xml:space="preserve">sõidutee äärekivi </w:t>
      </w:r>
      <w:r w:rsidR="00FB2796" w:rsidRPr="00EE38E4">
        <w:rPr>
          <w:lang w:eastAsia="en-US"/>
        </w:rPr>
        <w:t>projekteeritud</w:t>
      </w:r>
      <w:r w:rsidR="00D82285" w:rsidRPr="00EE38E4">
        <w:rPr>
          <w:lang w:eastAsia="en-US"/>
        </w:rPr>
        <w:t xml:space="preserve"> </w:t>
      </w:r>
      <w:r w:rsidR="00842DA6" w:rsidRPr="00EE38E4">
        <w:rPr>
          <w:lang w:eastAsia="en-US"/>
        </w:rPr>
        <w:t>h=</w:t>
      </w:r>
      <w:r w:rsidR="00B41F2E" w:rsidRPr="00EE38E4">
        <w:rPr>
          <w:lang w:eastAsia="en-US"/>
        </w:rPr>
        <w:t>0</w:t>
      </w:r>
      <w:r w:rsidR="007C362E" w:rsidRPr="00EE38E4">
        <w:rPr>
          <w:lang w:eastAsia="en-US"/>
        </w:rPr>
        <w:t>.</w:t>
      </w:r>
      <w:r w:rsidR="00044C04" w:rsidRPr="00EE38E4">
        <w:rPr>
          <w:lang w:eastAsia="en-US"/>
        </w:rPr>
        <w:t xml:space="preserve"> </w:t>
      </w:r>
      <w:r w:rsidR="0097344D" w:rsidRPr="00EE38E4">
        <w:rPr>
          <w:lang w:eastAsia="en-US"/>
        </w:rPr>
        <w:t>Äärekivid, mi</w:t>
      </w:r>
      <w:r w:rsidR="00171D0F" w:rsidRPr="00EE38E4">
        <w:rPr>
          <w:lang w:eastAsia="en-US"/>
        </w:rPr>
        <w:t>s</w:t>
      </w:r>
      <w:r w:rsidR="0097344D" w:rsidRPr="00EE38E4">
        <w:rPr>
          <w:lang w:eastAsia="en-US"/>
        </w:rPr>
        <w:t xml:space="preserve"> pole esitatud </w:t>
      </w:r>
      <w:r w:rsidR="00171D0F" w:rsidRPr="00EE38E4">
        <w:rPr>
          <w:lang w:eastAsia="en-US"/>
        </w:rPr>
        <w:t xml:space="preserve">taastatavana, aga saavad </w:t>
      </w:r>
      <w:r w:rsidR="0097344D" w:rsidRPr="00EE38E4">
        <w:rPr>
          <w:lang w:eastAsia="en-US"/>
        </w:rPr>
        <w:t>e</w:t>
      </w:r>
      <w:r w:rsidR="00B41F2E" w:rsidRPr="00EE38E4">
        <w:rPr>
          <w:lang w:eastAsia="en-US"/>
        </w:rPr>
        <w:t>hit</w:t>
      </w:r>
      <w:r w:rsidR="00674E7B" w:rsidRPr="00EE38E4">
        <w:rPr>
          <w:lang w:eastAsia="en-US"/>
        </w:rPr>
        <w:t>use käigus</w:t>
      </w:r>
      <w:r w:rsidR="00B41F2E" w:rsidRPr="00EE38E4">
        <w:rPr>
          <w:lang w:eastAsia="en-US"/>
        </w:rPr>
        <w:t xml:space="preserve"> kahjusta</w:t>
      </w:r>
      <w:r w:rsidR="00171D0F" w:rsidRPr="00EE38E4">
        <w:rPr>
          <w:lang w:eastAsia="en-US"/>
        </w:rPr>
        <w:t>da,</w:t>
      </w:r>
      <w:r w:rsidR="0097344D" w:rsidRPr="00EE38E4">
        <w:rPr>
          <w:lang w:eastAsia="en-US"/>
        </w:rPr>
        <w:t xml:space="preserve"> </w:t>
      </w:r>
      <w:r w:rsidR="00B41F2E" w:rsidRPr="00EE38E4">
        <w:rPr>
          <w:lang w:eastAsia="en-US"/>
        </w:rPr>
        <w:t>tuleb asendada uutega ehitaja kulul.</w:t>
      </w:r>
    </w:p>
    <w:p w14:paraId="2732A918" w14:textId="791380F4" w:rsidR="00FB2796" w:rsidRPr="00EE38E4" w:rsidRDefault="00C9609A" w:rsidP="00FC18DA">
      <w:pPr>
        <w:pStyle w:val="Tekst"/>
        <w:rPr>
          <w:lang w:eastAsia="en-US"/>
        </w:rPr>
      </w:pPr>
      <w:r w:rsidRPr="00EE38E4">
        <w:rPr>
          <w:lang w:eastAsia="en-US"/>
        </w:rPr>
        <w:t>Projektalad</w:t>
      </w:r>
      <w:r w:rsidR="00E22909" w:rsidRPr="00EE38E4">
        <w:rPr>
          <w:lang w:eastAsia="en-US"/>
        </w:rPr>
        <w:t>el</w:t>
      </w:r>
      <w:r w:rsidRPr="00EE38E4">
        <w:rPr>
          <w:lang w:eastAsia="en-US"/>
        </w:rPr>
        <w:t xml:space="preserve">, mis piirnevad varem koostatud ehitusprojektidega (vt nimekiri </w:t>
      </w:r>
      <w:r w:rsidR="00D9308C" w:rsidRPr="00EE38E4">
        <w:rPr>
          <w:lang w:eastAsia="en-US"/>
        </w:rPr>
        <w:t xml:space="preserve">p 1.3), on lahendus </w:t>
      </w:r>
      <w:r w:rsidR="00F63165" w:rsidRPr="00EE38E4">
        <w:rPr>
          <w:lang w:eastAsia="en-US"/>
        </w:rPr>
        <w:t xml:space="preserve">nendega </w:t>
      </w:r>
      <w:r w:rsidR="00D9308C" w:rsidRPr="00EE38E4">
        <w:rPr>
          <w:lang w:eastAsia="en-US"/>
        </w:rPr>
        <w:t>kokku viidud</w:t>
      </w:r>
      <w:r w:rsidR="00F63165" w:rsidRPr="00EE38E4">
        <w:rPr>
          <w:lang w:eastAsia="en-US"/>
        </w:rPr>
        <w:t>.</w:t>
      </w:r>
    </w:p>
    <w:p w14:paraId="2F5ECEA4" w14:textId="7323814B" w:rsidR="00036A10" w:rsidRPr="00EE38E4" w:rsidRDefault="00036A10" w:rsidP="00FC18DA">
      <w:pPr>
        <w:pStyle w:val="Tekst"/>
        <w:rPr>
          <w:lang w:eastAsia="en-US"/>
        </w:rPr>
      </w:pPr>
      <w:r w:rsidRPr="00EE38E4">
        <w:rPr>
          <w:lang w:eastAsia="en-US"/>
        </w:rPr>
        <w:t>A</w:t>
      </w:r>
      <w:r w:rsidR="00D423E0" w:rsidRPr="00EE38E4">
        <w:rPr>
          <w:lang w:eastAsia="en-US"/>
        </w:rPr>
        <w:t>b</w:t>
      </w:r>
      <w:r w:rsidRPr="00EE38E4">
        <w:rPr>
          <w:lang w:eastAsia="en-US"/>
        </w:rPr>
        <w:t>-</w:t>
      </w:r>
      <w:proofErr w:type="spellStart"/>
      <w:r w:rsidRPr="00EE38E4">
        <w:rPr>
          <w:lang w:eastAsia="en-US"/>
        </w:rPr>
        <w:t>ülekattega</w:t>
      </w:r>
      <w:proofErr w:type="spellEnd"/>
      <w:r w:rsidRPr="00EE38E4">
        <w:rPr>
          <w:lang w:eastAsia="en-US"/>
        </w:rPr>
        <w:t xml:space="preserve"> aladel ei tohi asfaldi</w:t>
      </w:r>
      <w:r w:rsidR="000524A5" w:rsidRPr="00EE38E4">
        <w:rPr>
          <w:lang w:eastAsia="en-US"/>
        </w:rPr>
        <w:t xml:space="preserve"> kihtide</w:t>
      </w:r>
      <w:r w:rsidRPr="00EE38E4">
        <w:rPr>
          <w:lang w:eastAsia="en-US"/>
        </w:rPr>
        <w:t xml:space="preserve"> kogupaksus</w:t>
      </w:r>
      <w:r w:rsidR="00FA4123" w:rsidRPr="00EE38E4">
        <w:rPr>
          <w:lang w:eastAsia="en-US"/>
        </w:rPr>
        <w:t xml:space="preserve"> </w:t>
      </w:r>
      <w:r w:rsidR="000524A5" w:rsidRPr="00EE38E4">
        <w:rPr>
          <w:lang w:eastAsia="en-US"/>
        </w:rPr>
        <w:t xml:space="preserve">olla </w:t>
      </w:r>
      <w:r w:rsidR="00FA4123" w:rsidRPr="00EE38E4">
        <w:rPr>
          <w:lang w:eastAsia="en-US"/>
        </w:rPr>
        <w:t xml:space="preserve">taastamistööde järgselt </w:t>
      </w:r>
      <w:r w:rsidR="001F2CA6" w:rsidRPr="00EE38E4">
        <w:rPr>
          <w:lang w:eastAsia="en-US"/>
        </w:rPr>
        <w:t xml:space="preserve">ehitustööde </w:t>
      </w:r>
      <w:r w:rsidR="00F2717D" w:rsidRPr="00EE38E4">
        <w:rPr>
          <w:lang w:eastAsia="en-US"/>
        </w:rPr>
        <w:t>eelse olukorraga</w:t>
      </w:r>
      <w:r w:rsidR="00FA4123" w:rsidRPr="00EE38E4">
        <w:rPr>
          <w:lang w:eastAsia="en-US"/>
        </w:rPr>
        <w:t xml:space="preserve"> võrreldes väiksem</w:t>
      </w:r>
      <w:r w:rsidRPr="00EE38E4">
        <w:rPr>
          <w:lang w:eastAsia="en-US"/>
        </w:rPr>
        <w:t>.</w:t>
      </w:r>
      <w:r w:rsidR="006934B8" w:rsidRPr="00EE38E4">
        <w:rPr>
          <w:lang w:eastAsia="en-US"/>
        </w:rPr>
        <w:t xml:space="preserve"> </w:t>
      </w:r>
      <w:r w:rsidR="00A737BF" w:rsidRPr="00EE38E4">
        <w:rPr>
          <w:lang w:eastAsia="en-US"/>
        </w:rPr>
        <w:t>T</w:t>
      </w:r>
      <w:r w:rsidRPr="00EE38E4">
        <w:rPr>
          <w:lang w:eastAsia="en-US"/>
        </w:rPr>
        <w:t xml:space="preserve">asandusfreesimine </w:t>
      </w:r>
      <w:r w:rsidR="006934B8" w:rsidRPr="00EE38E4">
        <w:rPr>
          <w:lang w:eastAsia="en-US"/>
        </w:rPr>
        <w:t xml:space="preserve">tuleb teha </w:t>
      </w:r>
      <w:r w:rsidRPr="00EE38E4">
        <w:rPr>
          <w:lang w:eastAsia="en-US"/>
        </w:rPr>
        <w:t>vertikaalplaneeringu kõrguste järgi</w:t>
      </w:r>
      <w:r w:rsidR="006934B8" w:rsidRPr="00EE38E4">
        <w:rPr>
          <w:lang w:eastAsia="en-US"/>
        </w:rPr>
        <w:t xml:space="preserve">, mis sellega </w:t>
      </w:r>
      <w:r w:rsidR="008C6470" w:rsidRPr="00EE38E4">
        <w:rPr>
          <w:lang w:eastAsia="en-US"/>
        </w:rPr>
        <w:t xml:space="preserve">nõudega </w:t>
      </w:r>
      <w:r w:rsidR="006934B8" w:rsidRPr="00EE38E4">
        <w:rPr>
          <w:lang w:eastAsia="en-US"/>
        </w:rPr>
        <w:t>arvestab.</w:t>
      </w:r>
      <w:r w:rsidR="00090457" w:rsidRPr="00EE38E4">
        <w:rPr>
          <w:lang w:eastAsia="en-US"/>
        </w:rPr>
        <w:t xml:space="preserve"> AC</w:t>
      </w:r>
      <w:r w:rsidR="007E1134" w:rsidRPr="00EE38E4">
        <w:rPr>
          <w:lang w:eastAsia="en-US"/>
        </w:rPr>
        <w:t>-</w:t>
      </w:r>
      <w:proofErr w:type="spellStart"/>
      <w:r w:rsidR="007E1134" w:rsidRPr="00EE38E4">
        <w:rPr>
          <w:lang w:eastAsia="en-US"/>
        </w:rPr>
        <w:t>surf</w:t>
      </w:r>
      <w:proofErr w:type="spellEnd"/>
      <w:r w:rsidR="007E1134" w:rsidRPr="00EE38E4">
        <w:rPr>
          <w:lang w:eastAsia="en-US"/>
        </w:rPr>
        <w:t xml:space="preserve"> kiht laotatakse sõiduteel </w:t>
      </w:r>
      <w:r w:rsidR="0090455C" w:rsidRPr="00EE38E4">
        <w:rPr>
          <w:lang w:eastAsia="en-US"/>
        </w:rPr>
        <w:t xml:space="preserve">min </w:t>
      </w:r>
      <w:r w:rsidR="00BA06D2" w:rsidRPr="00EE38E4">
        <w:rPr>
          <w:lang w:eastAsia="en-US"/>
        </w:rPr>
        <w:t>4</w:t>
      </w:r>
      <w:r w:rsidR="007E1134" w:rsidRPr="00EE38E4">
        <w:rPr>
          <w:lang w:eastAsia="en-US"/>
        </w:rPr>
        <w:t xml:space="preserve"> cm kihina</w:t>
      </w:r>
      <w:r w:rsidR="00BA06D2" w:rsidRPr="00EE38E4">
        <w:rPr>
          <w:lang w:eastAsia="en-US"/>
        </w:rPr>
        <w:t xml:space="preserve">. </w:t>
      </w:r>
      <w:r w:rsidR="00091C14" w:rsidRPr="00EE38E4">
        <w:rPr>
          <w:lang w:eastAsia="en-US"/>
        </w:rPr>
        <w:lastRenderedPageBreak/>
        <w:t xml:space="preserve">Projekteeritud kõrguse saavutamiseks tuleb vajadusel killustikalust ära profileerida  ning seejärel tihendada. </w:t>
      </w:r>
    </w:p>
    <w:p w14:paraId="6106FD3B" w14:textId="37E3E363" w:rsidR="00BA06D2" w:rsidRPr="00EE38E4" w:rsidRDefault="009F2BCD" w:rsidP="00BA06D2">
      <w:pPr>
        <w:pStyle w:val="Heading2"/>
      </w:pPr>
      <w:bookmarkStart w:id="19" w:name="_Toc189657986"/>
      <w:r w:rsidRPr="00EE38E4">
        <w:t>Katend</w:t>
      </w:r>
      <w:r w:rsidR="00BA022C" w:rsidRPr="00EE38E4">
        <w:t>id</w:t>
      </w:r>
      <w:bookmarkEnd w:id="19"/>
    </w:p>
    <w:p w14:paraId="020B6D73" w14:textId="28B3FEE0" w:rsidR="009F2BCD" w:rsidRPr="00EE38E4" w:rsidRDefault="009F2BCD" w:rsidP="00966E57">
      <w:pPr>
        <w:pStyle w:val="Heading3"/>
        <w:numPr>
          <w:ilvl w:val="2"/>
          <w:numId w:val="9"/>
        </w:numPr>
      </w:pPr>
      <w:bookmarkStart w:id="20" w:name="_Toc189657987"/>
      <w:r w:rsidRPr="00EE38E4">
        <w:t>Katendi projekteerimise lähteandmed</w:t>
      </w:r>
      <w:bookmarkEnd w:id="20"/>
    </w:p>
    <w:p w14:paraId="02FA7C55" w14:textId="661E51AD" w:rsidR="000305EB" w:rsidRDefault="00C34200" w:rsidP="00C34200">
      <w:pPr>
        <w:pStyle w:val="Tekst"/>
      </w:pPr>
      <w:r w:rsidRPr="00EE38E4">
        <w:t>Teekatendite konstrueerimisel on lähtutud projekteerimisnormidest, geoloogilisest situatsioonist, tänava liigist, juhendist „Sillutiskivi, asfaltbetoon- ja tsementbetoonkatenditega teede ja tänavate tüüpkatendikonstruktsioonide projekteerimisele, rajamisele ja remondile esitatud nõuded Tallinna linnas“ (edaspidi tekstis „Tallinna tüüpkatendite juhend“) ning „Tallinna linna kaevetööde eeskirjast“.</w:t>
      </w:r>
    </w:p>
    <w:p w14:paraId="388DC272" w14:textId="77777777" w:rsidR="004060CC" w:rsidRPr="00BA07B5" w:rsidRDefault="004060CC" w:rsidP="004060CC">
      <w:pPr>
        <w:spacing w:after="240" w:line="230" w:lineRule="atLeast"/>
        <w:jc w:val="both"/>
        <w:rPr>
          <w:rFonts w:ascii="Verdana" w:hAnsi="Verdana"/>
          <w:u w:val="single"/>
          <w:lang w:eastAsia="et-EE"/>
        </w:rPr>
      </w:pPr>
      <w:r w:rsidRPr="00BA07B5">
        <w:rPr>
          <w:rFonts w:ascii="Verdana" w:hAnsi="Verdana"/>
          <w:u w:val="single"/>
          <w:lang w:eastAsia="et-EE"/>
        </w:rPr>
        <w:t>Transpordiameti nõuetest:</w:t>
      </w:r>
    </w:p>
    <w:p w14:paraId="5DF6B8E8" w14:textId="28E04AD7" w:rsidR="00E6176C" w:rsidRPr="004060CC" w:rsidRDefault="004060CC" w:rsidP="004060CC">
      <w:pPr>
        <w:spacing w:after="240" w:line="230" w:lineRule="atLeast"/>
        <w:jc w:val="both"/>
        <w:rPr>
          <w:rFonts w:ascii="Verdana" w:hAnsi="Verdana"/>
          <w:lang w:eastAsia="et-EE"/>
        </w:rPr>
      </w:pPr>
      <w:r w:rsidRPr="00BA07B5">
        <w:rPr>
          <w:rFonts w:ascii="Verdana" w:hAnsi="Verdana"/>
          <w:lang w:eastAsia="et-EE"/>
        </w:rPr>
        <w:t>Riigitee nr 4 teelõik km 13-16 oli ehitustööde objekt 2017.-2020. aastatel ning teelõik km 13,0-13,7 oli ehitusobjekt 2018.-2021. aastatel. Tuleb arvestada, et riigitee katendile ja kõikidele väljaehitatud rajatistele ning tehnovõrkudele kehtib ehitaja poolne garantii 5 aastat alates tööde vastuvõtmise kuupäevast ning riigitee konstruktsioonide ja rajatiste kahjustamine peab olema välistatud.</w:t>
      </w:r>
    </w:p>
    <w:p w14:paraId="12D99F31" w14:textId="6854B714" w:rsidR="00D7713A" w:rsidRPr="00EE38E4" w:rsidRDefault="00D7713A" w:rsidP="00D7713A">
      <w:pPr>
        <w:pStyle w:val="Heading3"/>
        <w:rPr>
          <w:szCs w:val="24"/>
        </w:rPr>
      </w:pPr>
      <w:bookmarkStart w:id="21" w:name="_Toc38373647"/>
      <w:bookmarkStart w:id="22" w:name="_Toc189657988"/>
      <w:r w:rsidRPr="00EE38E4">
        <w:rPr>
          <w:szCs w:val="24"/>
        </w:rPr>
        <w:t>Projekteeritud katendikonstruktsioonid</w:t>
      </w:r>
      <w:bookmarkEnd w:id="21"/>
      <w:bookmarkEnd w:id="22"/>
    </w:p>
    <w:p w14:paraId="6E2D7B00" w14:textId="54ECECB2" w:rsidR="00951DB5" w:rsidRPr="00EE38E4" w:rsidRDefault="00951DB5" w:rsidP="00951DB5">
      <w:pPr>
        <w:pStyle w:val="Tekst"/>
        <w:rPr>
          <w:szCs w:val="22"/>
          <w:lang w:eastAsia="en-US"/>
        </w:rPr>
      </w:pPr>
      <w:r w:rsidRPr="00EE38E4">
        <w:rPr>
          <w:szCs w:val="22"/>
          <w:lang w:eastAsia="en-US"/>
        </w:rPr>
        <w:t xml:space="preserve">Katendikonstruktsioonide </w:t>
      </w:r>
      <w:r w:rsidR="00B55189" w:rsidRPr="00EE38E4">
        <w:rPr>
          <w:szCs w:val="22"/>
          <w:lang w:eastAsia="en-US"/>
        </w:rPr>
        <w:t>taastamist</w:t>
      </w:r>
      <w:r w:rsidRPr="00EE38E4">
        <w:rPr>
          <w:szCs w:val="22"/>
          <w:lang w:eastAsia="en-US"/>
        </w:rPr>
        <w:t xml:space="preserve"> erinevates aluskonstruktsiooni ja maapealsete rajatiste situatsioonides selgitavad tüüplõiked joonisel TL-6-01, </w:t>
      </w:r>
      <w:r w:rsidR="004324D5" w:rsidRPr="00EE38E4">
        <w:rPr>
          <w:szCs w:val="22"/>
          <w:lang w:eastAsia="en-US"/>
        </w:rPr>
        <w:t>tüüp</w:t>
      </w:r>
      <w:r w:rsidRPr="00EE38E4">
        <w:rPr>
          <w:szCs w:val="22"/>
          <w:lang w:eastAsia="en-US"/>
        </w:rPr>
        <w:t>lõigete asukohad on markeeritud asendiplaanilistel joonistel.</w:t>
      </w:r>
    </w:p>
    <w:p w14:paraId="3D7B0836" w14:textId="482618DD" w:rsidR="00D0294A" w:rsidRPr="00EE38E4" w:rsidRDefault="00D0294A" w:rsidP="00380FE2">
      <w:pPr>
        <w:pStyle w:val="Tekst"/>
        <w:rPr>
          <w:szCs w:val="22"/>
        </w:rPr>
      </w:pPr>
      <w:r w:rsidRPr="00EE38E4">
        <w:rPr>
          <w:szCs w:val="22"/>
          <w:lang w:eastAsia="en-US"/>
        </w:rPr>
        <w:t>Nõlvaku ja Vanasilla tänavate katendi</w:t>
      </w:r>
      <w:r w:rsidR="00380FE2" w:rsidRPr="00EE38E4">
        <w:rPr>
          <w:szCs w:val="22"/>
        </w:rPr>
        <w:t xml:space="preserve"> (</w:t>
      </w:r>
      <w:r w:rsidR="008914F3" w:rsidRPr="00EE38E4">
        <w:rPr>
          <w:szCs w:val="22"/>
        </w:rPr>
        <w:t>„</w:t>
      </w:r>
      <w:r w:rsidR="00380FE2" w:rsidRPr="00EE38E4">
        <w:rPr>
          <w:szCs w:val="22"/>
        </w:rPr>
        <w:t xml:space="preserve">Projekteeritud sõidutee </w:t>
      </w:r>
      <w:proofErr w:type="spellStart"/>
      <w:r w:rsidR="00380FE2" w:rsidRPr="00EE38E4">
        <w:rPr>
          <w:szCs w:val="22"/>
        </w:rPr>
        <w:t>ab</w:t>
      </w:r>
      <w:proofErr w:type="spellEnd"/>
      <w:r w:rsidR="00380FE2" w:rsidRPr="00EE38E4">
        <w:rPr>
          <w:szCs w:val="22"/>
        </w:rPr>
        <w:t>-katendi taastamine Tüüp 1</w:t>
      </w:r>
      <w:r w:rsidR="008914F3" w:rsidRPr="00EE38E4">
        <w:rPr>
          <w:szCs w:val="22"/>
        </w:rPr>
        <w:t>“</w:t>
      </w:r>
      <w:r w:rsidR="00380FE2" w:rsidRPr="00EE38E4">
        <w:rPr>
          <w:szCs w:val="22"/>
        </w:rPr>
        <w:t xml:space="preserve">; </w:t>
      </w:r>
      <w:r w:rsidR="008914F3" w:rsidRPr="00EE38E4">
        <w:rPr>
          <w:szCs w:val="22"/>
        </w:rPr>
        <w:t>„</w:t>
      </w:r>
      <w:r w:rsidR="00380FE2" w:rsidRPr="00EE38E4">
        <w:rPr>
          <w:szCs w:val="22"/>
        </w:rPr>
        <w:t xml:space="preserve">Projekteeritud sõidutee </w:t>
      </w:r>
      <w:proofErr w:type="spellStart"/>
      <w:r w:rsidR="00380FE2" w:rsidRPr="00EE38E4">
        <w:rPr>
          <w:szCs w:val="22"/>
        </w:rPr>
        <w:t>ab</w:t>
      </w:r>
      <w:proofErr w:type="spellEnd"/>
      <w:r w:rsidR="00380FE2" w:rsidRPr="00EE38E4">
        <w:rPr>
          <w:szCs w:val="22"/>
        </w:rPr>
        <w:t>-katendi taastamine Tüüp 1+künnis</w:t>
      </w:r>
      <w:r w:rsidR="001C3B9C">
        <w:rPr>
          <w:szCs w:val="22"/>
        </w:rPr>
        <w:t>“</w:t>
      </w:r>
      <w:r w:rsidR="00380FE2" w:rsidRPr="00EE38E4">
        <w:rPr>
          <w:szCs w:val="22"/>
        </w:rPr>
        <w:t>)</w:t>
      </w:r>
      <w:r w:rsidRPr="00EE38E4">
        <w:rPr>
          <w:szCs w:val="22"/>
          <w:lang w:eastAsia="en-US"/>
        </w:rPr>
        <w:t xml:space="preserve"> valik on tingitud olemasolevast katendi konstruktsioonist ning standardi </w:t>
      </w:r>
      <w:r w:rsidRPr="00EE38E4">
        <w:rPr>
          <w:szCs w:val="22"/>
        </w:rPr>
        <w:t xml:space="preserve">EVS 901-3 </w:t>
      </w:r>
      <w:proofErr w:type="spellStart"/>
      <w:r w:rsidRPr="00EE38E4">
        <w:rPr>
          <w:szCs w:val="22"/>
        </w:rPr>
        <w:t>Tee-ehitus</w:t>
      </w:r>
      <w:proofErr w:type="spellEnd"/>
      <w:r w:rsidRPr="00EE38E4">
        <w:rPr>
          <w:szCs w:val="22"/>
        </w:rPr>
        <w:t xml:space="preserve"> Osa 3: Asfaltsegud nõuetest, kus AC 20 </w:t>
      </w:r>
      <w:proofErr w:type="spellStart"/>
      <w:r w:rsidRPr="00EE38E4">
        <w:rPr>
          <w:szCs w:val="22"/>
        </w:rPr>
        <w:t>base</w:t>
      </w:r>
      <w:proofErr w:type="spellEnd"/>
      <w:r w:rsidRPr="00EE38E4">
        <w:rPr>
          <w:szCs w:val="22"/>
        </w:rPr>
        <w:t xml:space="preserve"> segu minimaalne tehnoloogiline kihipaksus on 5 cm.</w:t>
      </w:r>
    </w:p>
    <w:p w14:paraId="673AD63F" w14:textId="4FEA5A9C" w:rsidR="001117C9" w:rsidRPr="00EE38E4" w:rsidRDefault="001117C9" w:rsidP="00380FE2">
      <w:pPr>
        <w:pStyle w:val="Tekst"/>
        <w:rPr>
          <w:szCs w:val="22"/>
        </w:rPr>
      </w:pPr>
      <w:r w:rsidRPr="000903DF">
        <w:rPr>
          <w:szCs w:val="22"/>
        </w:rPr>
        <w:t xml:space="preserve">Katendi </w:t>
      </w:r>
      <w:r w:rsidR="008914F3" w:rsidRPr="000903DF">
        <w:rPr>
          <w:szCs w:val="22"/>
        </w:rPr>
        <w:t>„</w:t>
      </w:r>
      <w:r w:rsidRPr="000903DF">
        <w:rPr>
          <w:szCs w:val="22"/>
        </w:rPr>
        <w:t xml:space="preserve">Projekteeritud sõidutee </w:t>
      </w:r>
      <w:proofErr w:type="spellStart"/>
      <w:r w:rsidRPr="000903DF">
        <w:rPr>
          <w:szCs w:val="22"/>
        </w:rPr>
        <w:t>ab</w:t>
      </w:r>
      <w:proofErr w:type="spellEnd"/>
      <w:r w:rsidRPr="000903DF">
        <w:rPr>
          <w:szCs w:val="22"/>
        </w:rPr>
        <w:t>-katendi taastamine Tüüp 2</w:t>
      </w:r>
      <w:r w:rsidR="008914F3" w:rsidRPr="000903DF">
        <w:rPr>
          <w:szCs w:val="22"/>
        </w:rPr>
        <w:t>“</w:t>
      </w:r>
      <w:r w:rsidR="000903DF" w:rsidRPr="000903DF">
        <w:rPr>
          <w:szCs w:val="22"/>
        </w:rPr>
        <w:t xml:space="preserve"> </w:t>
      </w:r>
      <w:r w:rsidR="003640FE" w:rsidRPr="000903DF">
        <w:rPr>
          <w:szCs w:val="22"/>
        </w:rPr>
        <w:t>projekteerimisel on lähtutud olemasolevast katendi konstruktsioonist.</w:t>
      </w:r>
      <w:r w:rsidR="00AA7A1E">
        <w:rPr>
          <w:szCs w:val="22"/>
        </w:rPr>
        <w:t xml:space="preserve"> </w:t>
      </w:r>
      <w:r w:rsidR="00AA7A1E" w:rsidRPr="00EE38E4">
        <w:t xml:space="preserve">„Projekteeritud sõidutee </w:t>
      </w:r>
      <w:proofErr w:type="spellStart"/>
      <w:r w:rsidR="00AA7A1E" w:rsidRPr="00EE38E4">
        <w:t>ab</w:t>
      </w:r>
      <w:proofErr w:type="spellEnd"/>
      <w:r w:rsidR="00AA7A1E" w:rsidRPr="00EE38E4">
        <w:t>-katendi taastamine Tüüp 2“ vasta</w:t>
      </w:r>
      <w:r w:rsidR="00AA7A1E">
        <w:t>b</w:t>
      </w:r>
      <w:r w:rsidR="00AA7A1E" w:rsidRPr="00EE38E4">
        <w:t xml:space="preserve"> Tallinna juhendi klassile E5.</w:t>
      </w:r>
      <w:r w:rsidR="00AA7A1E">
        <w:t xml:space="preserve"> </w:t>
      </w:r>
      <w:r w:rsidR="003640FE" w:rsidRPr="000903DF">
        <w:rPr>
          <w:szCs w:val="22"/>
        </w:rPr>
        <w:t>Kulumiskihi terakoostise suurendamine on seotud asfal</w:t>
      </w:r>
      <w:r w:rsidR="008912B8" w:rsidRPr="000903DF">
        <w:rPr>
          <w:szCs w:val="22"/>
        </w:rPr>
        <w:t>tsegu</w:t>
      </w:r>
      <w:r w:rsidR="003640FE" w:rsidRPr="000903DF">
        <w:rPr>
          <w:szCs w:val="22"/>
        </w:rPr>
        <w:t xml:space="preserve"> tootmisprotsessi optimeerimise ning kiiremaks muutmisega.</w:t>
      </w:r>
      <w:r w:rsidR="00060754" w:rsidRPr="000903DF">
        <w:rPr>
          <w:szCs w:val="22"/>
        </w:rPr>
        <w:t xml:space="preserve"> Killustikaluse profileerimisprotsessi</w:t>
      </w:r>
      <w:r w:rsidR="00FF4E31" w:rsidRPr="000903DF">
        <w:rPr>
          <w:szCs w:val="22"/>
        </w:rPr>
        <w:t xml:space="preserve"> optimeerimiseks ning</w:t>
      </w:r>
      <w:r w:rsidR="00060754" w:rsidRPr="000903DF">
        <w:rPr>
          <w:szCs w:val="22"/>
        </w:rPr>
        <w:t xml:space="preserve"> paindlikumaks</w:t>
      </w:r>
      <w:r w:rsidR="00FF4E31" w:rsidRPr="000903DF">
        <w:rPr>
          <w:szCs w:val="22"/>
        </w:rPr>
        <w:t xml:space="preserve"> </w:t>
      </w:r>
      <w:r w:rsidR="00060754" w:rsidRPr="000903DF">
        <w:rPr>
          <w:szCs w:val="22"/>
        </w:rPr>
        <w:t xml:space="preserve">muutmiseks </w:t>
      </w:r>
      <w:r w:rsidR="00FF4E31" w:rsidRPr="000903DF">
        <w:rPr>
          <w:szCs w:val="22"/>
        </w:rPr>
        <w:t xml:space="preserve">vajaduse korral </w:t>
      </w:r>
      <w:r w:rsidR="00060754" w:rsidRPr="000903DF">
        <w:rPr>
          <w:szCs w:val="22"/>
        </w:rPr>
        <w:t xml:space="preserve">lisatava killustiku </w:t>
      </w:r>
      <w:r w:rsidR="00954FA6" w:rsidRPr="000903DF">
        <w:rPr>
          <w:szCs w:val="22"/>
        </w:rPr>
        <w:t>põhi</w:t>
      </w:r>
      <w:r w:rsidR="00060754" w:rsidRPr="000903DF">
        <w:rPr>
          <w:szCs w:val="22"/>
        </w:rPr>
        <w:t xml:space="preserve">fraktsioon sai vähendatud 16/32 </w:t>
      </w:r>
      <w:proofErr w:type="spellStart"/>
      <w:r w:rsidR="00060754" w:rsidRPr="000903DF">
        <w:rPr>
          <w:szCs w:val="22"/>
        </w:rPr>
        <w:t>mm-ks</w:t>
      </w:r>
      <w:proofErr w:type="spellEnd"/>
      <w:r w:rsidR="00060754" w:rsidRPr="000903DF">
        <w:rPr>
          <w:szCs w:val="22"/>
        </w:rPr>
        <w:t>.</w:t>
      </w:r>
    </w:p>
    <w:p w14:paraId="5EA45B6C" w14:textId="2919DE76" w:rsidR="00996FB3" w:rsidRPr="00EE38E4" w:rsidRDefault="00996FB3" w:rsidP="00D525ED">
      <w:pPr>
        <w:pStyle w:val="Tekst"/>
        <w:rPr>
          <w:szCs w:val="22"/>
        </w:rPr>
      </w:pPr>
      <w:r w:rsidRPr="00EE38E4">
        <w:rPr>
          <w:szCs w:val="22"/>
        </w:rPr>
        <w:t>Katendit</w:t>
      </w:r>
      <w:r w:rsidR="003B425B" w:rsidRPr="00EE38E4">
        <w:rPr>
          <w:szCs w:val="22"/>
        </w:rPr>
        <w:t>e</w:t>
      </w:r>
      <w:r w:rsidRPr="00EE38E4">
        <w:rPr>
          <w:szCs w:val="22"/>
        </w:rPr>
        <w:t xml:space="preserve"> </w:t>
      </w:r>
      <w:r w:rsidR="00082D16" w:rsidRPr="00EE38E4">
        <w:rPr>
          <w:szCs w:val="22"/>
        </w:rPr>
        <w:t>„</w:t>
      </w:r>
      <w:r w:rsidRPr="00EE38E4">
        <w:rPr>
          <w:szCs w:val="22"/>
        </w:rPr>
        <w:t>Projekteeritud killustikkatendi taastamine</w:t>
      </w:r>
      <w:r w:rsidR="00082D16" w:rsidRPr="00EE38E4">
        <w:rPr>
          <w:szCs w:val="22"/>
        </w:rPr>
        <w:t>“</w:t>
      </w:r>
      <w:r w:rsidRPr="00EE38E4">
        <w:rPr>
          <w:szCs w:val="22"/>
        </w:rPr>
        <w:t xml:space="preserve">, </w:t>
      </w:r>
      <w:r w:rsidR="00082D16" w:rsidRPr="00EE38E4">
        <w:rPr>
          <w:szCs w:val="22"/>
        </w:rPr>
        <w:t>„</w:t>
      </w:r>
      <w:r w:rsidRPr="00EE38E4">
        <w:rPr>
          <w:szCs w:val="22"/>
        </w:rPr>
        <w:t>Projekteeritud betoonkivisillutiskatendi taastamine</w:t>
      </w:r>
      <w:r w:rsidR="00E263F8">
        <w:rPr>
          <w:szCs w:val="22"/>
        </w:rPr>
        <w:t xml:space="preserve">“, </w:t>
      </w:r>
      <w:r w:rsidR="00082D16" w:rsidRPr="00EE38E4">
        <w:rPr>
          <w:szCs w:val="22"/>
        </w:rPr>
        <w:t>„</w:t>
      </w:r>
      <w:r w:rsidR="002C0DD5" w:rsidRPr="00EE38E4">
        <w:rPr>
          <w:szCs w:val="22"/>
        </w:rPr>
        <w:t>Projekteeritud haljasala taastamine</w:t>
      </w:r>
      <w:r w:rsidR="00082D16" w:rsidRPr="00EE38E4">
        <w:rPr>
          <w:szCs w:val="22"/>
        </w:rPr>
        <w:t>“</w:t>
      </w:r>
      <w:r w:rsidR="00D525ED" w:rsidRPr="00EE38E4">
        <w:rPr>
          <w:szCs w:val="22"/>
        </w:rPr>
        <w:t>,</w:t>
      </w:r>
      <w:r w:rsidR="00E263F8">
        <w:rPr>
          <w:szCs w:val="22"/>
        </w:rPr>
        <w:t xml:space="preserve"> </w:t>
      </w:r>
      <w:r w:rsidR="00082D16" w:rsidRPr="00EE38E4">
        <w:rPr>
          <w:szCs w:val="22"/>
        </w:rPr>
        <w:t>„</w:t>
      </w:r>
      <w:r w:rsidR="00D525ED" w:rsidRPr="00EE38E4">
        <w:rPr>
          <w:szCs w:val="22"/>
        </w:rPr>
        <w:t>Projekteeritud freespurukatendi taastamine</w:t>
      </w:r>
      <w:r w:rsidR="00082D16" w:rsidRPr="00EE38E4">
        <w:rPr>
          <w:szCs w:val="22"/>
        </w:rPr>
        <w:t>“</w:t>
      </w:r>
      <w:r w:rsidR="00E263F8">
        <w:rPr>
          <w:szCs w:val="22"/>
        </w:rPr>
        <w:t xml:space="preserve"> ja </w:t>
      </w:r>
      <w:r w:rsidR="00082D16" w:rsidRPr="00EE38E4">
        <w:rPr>
          <w:szCs w:val="22"/>
        </w:rPr>
        <w:t>„</w:t>
      </w:r>
      <w:r w:rsidR="00D525ED" w:rsidRPr="00EE38E4">
        <w:rPr>
          <w:szCs w:val="22"/>
        </w:rPr>
        <w:t>Projekteeritud graniitkividest katendi taastamine</w:t>
      </w:r>
      <w:r w:rsidR="00082D16" w:rsidRPr="00EE38E4">
        <w:rPr>
          <w:szCs w:val="22"/>
        </w:rPr>
        <w:t>“</w:t>
      </w:r>
      <w:r w:rsidR="000903DF">
        <w:rPr>
          <w:szCs w:val="22"/>
        </w:rPr>
        <w:t xml:space="preserve"> </w:t>
      </w:r>
      <w:r w:rsidR="000012BE" w:rsidRPr="00EE38E4">
        <w:rPr>
          <w:szCs w:val="22"/>
        </w:rPr>
        <w:t>valik on tingitud olemasolevast katendi konstruktsioonist.</w:t>
      </w:r>
      <w:r w:rsidR="00330876">
        <w:rPr>
          <w:szCs w:val="22"/>
        </w:rPr>
        <w:t xml:space="preserve"> Freespurukatendi taastamisel tuleb </w:t>
      </w:r>
      <w:proofErr w:type="spellStart"/>
      <w:r w:rsidR="00330876">
        <w:rPr>
          <w:szCs w:val="22"/>
        </w:rPr>
        <w:t>juhenduda</w:t>
      </w:r>
      <w:proofErr w:type="spellEnd"/>
      <w:r w:rsidR="00330876">
        <w:rPr>
          <w:szCs w:val="22"/>
        </w:rPr>
        <w:t xml:space="preserve"> </w:t>
      </w:r>
      <w:r w:rsidR="00330876" w:rsidRPr="00EE38E4">
        <w:t>Elastsete teekatendite projekteerimise juhend</w:t>
      </w:r>
      <w:r w:rsidR="00330876">
        <w:t>ist</w:t>
      </w:r>
      <w:r w:rsidR="00330876" w:rsidRPr="00EE38E4">
        <w:t xml:space="preserve"> (MA 2017-003)</w:t>
      </w:r>
      <w:r w:rsidR="00330876">
        <w:t>.</w:t>
      </w:r>
    </w:p>
    <w:p w14:paraId="08C61BE4" w14:textId="6E656B9F" w:rsidR="00EA646C" w:rsidRPr="00EE38E4" w:rsidRDefault="00DE73CA" w:rsidP="00996FB3">
      <w:pPr>
        <w:pStyle w:val="Tekst"/>
        <w:rPr>
          <w:szCs w:val="22"/>
        </w:rPr>
      </w:pPr>
      <w:r w:rsidRPr="00EE38E4">
        <w:rPr>
          <w:szCs w:val="22"/>
        </w:rPr>
        <w:t>„</w:t>
      </w:r>
      <w:r w:rsidR="00746763" w:rsidRPr="00EE38E4">
        <w:rPr>
          <w:szCs w:val="22"/>
        </w:rPr>
        <w:t>Projekteeritud hooldusmasinate juurdepääsutee katend</w:t>
      </w:r>
      <w:r w:rsidRPr="00EE38E4">
        <w:rPr>
          <w:szCs w:val="22"/>
        </w:rPr>
        <w:t>“</w:t>
      </w:r>
      <w:r w:rsidR="00746763" w:rsidRPr="00EE38E4">
        <w:rPr>
          <w:szCs w:val="22"/>
        </w:rPr>
        <w:t xml:space="preserve"> on valitud selliselt, et tagada vajalik kandevõime kambrite eeldatava hooldamise sageduse juures spetsiaalse sõidukiga. </w:t>
      </w:r>
    </w:p>
    <w:p w14:paraId="503379DA" w14:textId="4FBD140C" w:rsidR="00EF1D71" w:rsidRDefault="000305EB" w:rsidP="00FC0EA2">
      <w:pPr>
        <w:pStyle w:val="Tekst"/>
        <w:numPr>
          <w:ilvl w:val="0"/>
          <w:numId w:val="11"/>
        </w:numPr>
        <w:spacing w:line="240" w:lineRule="auto"/>
        <w:jc w:val="left"/>
      </w:pPr>
      <w:r w:rsidRPr="00F55381">
        <w:rPr>
          <w:b/>
        </w:rPr>
        <w:t xml:space="preserve">Projekteeritud sõidutee </w:t>
      </w:r>
      <w:proofErr w:type="spellStart"/>
      <w:r w:rsidRPr="00F55381">
        <w:rPr>
          <w:b/>
        </w:rPr>
        <w:t>ab</w:t>
      </w:r>
      <w:proofErr w:type="spellEnd"/>
      <w:r w:rsidRPr="00F55381">
        <w:rPr>
          <w:b/>
        </w:rPr>
        <w:t>-katendi taastamine</w:t>
      </w:r>
      <w:r w:rsidRPr="00EE38E4">
        <w:t xml:space="preserve"> </w:t>
      </w:r>
      <w:r w:rsidRPr="00F55381">
        <w:rPr>
          <w:b/>
        </w:rPr>
        <w:t xml:space="preserve">Tüüp 1 </w:t>
      </w:r>
      <w:r w:rsidR="00F55381">
        <w:rPr>
          <w:b/>
        </w:rPr>
        <w:tab/>
      </w:r>
      <w:r w:rsidR="00F55381">
        <w:rPr>
          <w:b/>
        </w:rPr>
        <w:tab/>
      </w:r>
      <w:r w:rsidR="00F55381">
        <w:rPr>
          <w:b/>
        </w:rPr>
        <w:tab/>
      </w:r>
      <w:r w:rsidR="00F55381">
        <w:rPr>
          <w:b/>
        </w:rPr>
        <w:tab/>
      </w:r>
      <w:r w:rsidRPr="00EE38E4">
        <w:t xml:space="preserve">AC 16 </w:t>
      </w:r>
      <w:proofErr w:type="spellStart"/>
      <w:r w:rsidRPr="00EE38E4">
        <w:t>surf</w:t>
      </w:r>
      <w:proofErr w:type="spellEnd"/>
      <w:r w:rsidRPr="00EE38E4">
        <w:t xml:space="preserve"> 70/100</w:t>
      </w:r>
      <w:r w:rsidRPr="00EE38E4">
        <w:tab/>
      </w:r>
      <w:r w:rsidRPr="00EE38E4">
        <w:tab/>
      </w:r>
      <w:r w:rsidRPr="00EE38E4">
        <w:tab/>
      </w:r>
      <w:r w:rsidRPr="00EE38E4">
        <w:tab/>
      </w:r>
      <w:r w:rsidRPr="00EE38E4">
        <w:tab/>
      </w:r>
      <w:r w:rsidRPr="00EE38E4">
        <w:tab/>
      </w:r>
      <w:r w:rsidRPr="00EE38E4">
        <w:tab/>
        <w:t>H=4 cm</w:t>
      </w:r>
      <w:r w:rsidRPr="00EE38E4">
        <w:br/>
        <w:t xml:space="preserve">AC 20 </w:t>
      </w:r>
      <w:proofErr w:type="spellStart"/>
      <w:r w:rsidRPr="00EE38E4">
        <w:t>base</w:t>
      </w:r>
      <w:proofErr w:type="spellEnd"/>
      <w:r w:rsidRPr="00EE38E4">
        <w:t xml:space="preserve"> 70/100</w:t>
      </w:r>
      <w:r w:rsidRPr="00EE38E4">
        <w:tab/>
      </w:r>
      <w:r w:rsidRPr="00EE38E4">
        <w:tab/>
      </w:r>
      <w:r w:rsidRPr="00EE38E4">
        <w:tab/>
      </w:r>
      <w:r w:rsidRPr="00EE38E4">
        <w:tab/>
      </w:r>
      <w:r w:rsidRPr="00EE38E4">
        <w:tab/>
      </w:r>
      <w:r w:rsidRPr="00EE38E4">
        <w:tab/>
      </w:r>
      <w:r w:rsidRPr="00EE38E4">
        <w:tab/>
        <w:t xml:space="preserve">H=5 cm </w:t>
      </w:r>
      <w:r w:rsidRPr="00EE38E4">
        <w:br/>
        <w:t>Paekivist killustikalus (põhifraktsioon 32/64)</w:t>
      </w:r>
      <w:r w:rsidRPr="00EE38E4">
        <w:tab/>
      </w:r>
      <w:r w:rsidRPr="00EE38E4">
        <w:tab/>
      </w:r>
      <w:r w:rsidRPr="00EE38E4">
        <w:tab/>
        <w:t>H=25 cm</w:t>
      </w:r>
      <w:r w:rsidRPr="00EE38E4">
        <w:br/>
        <w:t>Torustiku kaeviku tagasitäide: täiteliiv</w:t>
      </w:r>
    </w:p>
    <w:p w14:paraId="716DA272" w14:textId="470F85B7" w:rsidR="000305EB" w:rsidRDefault="000305EB" w:rsidP="00041A25">
      <w:pPr>
        <w:pStyle w:val="Tekst"/>
        <w:numPr>
          <w:ilvl w:val="0"/>
          <w:numId w:val="11"/>
        </w:numPr>
        <w:spacing w:line="240" w:lineRule="auto"/>
        <w:jc w:val="left"/>
      </w:pPr>
      <w:r w:rsidRPr="00F55381">
        <w:rPr>
          <w:b/>
        </w:rPr>
        <w:lastRenderedPageBreak/>
        <w:t xml:space="preserve">Projekteeritud sõidutee </w:t>
      </w:r>
      <w:proofErr w:type="spellStart"/>
      <w:r w:rsidRPr="00F55381">
        <w:rPr>
          <w:b/>
        </w:rPr>
        <w:t>ab</w:t>
      </w:r>
      <w:proofErr w:type="spellEnd"/>
      <w:r w:rsidRPr="00F55381">
        <w:rPr>
          <w:b/>
        </w:rPr>
        <w:t>-katendi taastamine</w:t>
      </w:r>
      <w:r w:rsidRPr="00EE38E4">
        <w:t xml:space="preserve"> </w:t>
      </w:r>
      <w:r w:rsidRPr="00F55381">
        <w:rPr>
          <w:b/>
        </w:rPr>
        <w:t xml:space="preserve">Tüüp 1 + künnis </w:t>
      </w:r>
      <w:r w:rsidR="00F55381">
        <w:rPr>
          <w:b/>
        </w:rPr>
        <w:tab/>
      </w:r>
      <w:r w:rsidR="00F55381">
        <w:rPr>
          <w:b/>
        </w:rPr>
        <w:tab/>
      </w:r>
      <w:r w:rsidR="00F55381">
        <w:rPr>
          <w:b/>
        </w:rPr>
        <w:tab/>
      </w:r>
      <w:r w:rsidRPr="00EE38E4">
        <w:t xml:space="preserve">AC 16 </w:t>
      </w:r>
      <w:proofErr w:type="spellStart"/>
      <w:r w:rsidRPr="00EE38E4">
        <w:t>surf</w:t>
      </w:r>
      <w:proofErr w:type="spellEnd"/>
      <w:r w:rsidRPr="00EE38E4">
        <w:t xml:space="preserve"> 70/100</w:t>
      </w:r>
      <w:r w:rsidRPr="00EE38E4">
        <w:tab/>
      </w:r>
      <w:r w:rsidRPr="00EE38E4">
        <w:tab/>
      </w:r>
      <w:r w:rsidRPr="00EE38E4">
        <w:tab/>
      </w:r>
      <w:r w:rsidRPr="00EE38E4">
        <w:tab/>
      </w:r>
      <w:r w:rsidRPr="00EE38E4">
        <w:tab/>
      </w:r>
      <w:r w:rsidRPr="00EE38E4">
        <w:tab/>
      </w:r>
      <w:r w:rsidRPr="00EE38E4">
        <w:tab/>
        <w:t xml:space="preserve">H=5 cm </w:t>
      </w:r>
      <w:r w:rsidRPr="00EE38E4">
        <w:tab/>
      </w:r>
      <w:r w:rsidR="00E038D4" w:rsidRPr="00EE38E4">
        <w:tab/>
      </w:r>
      <w:r w:rsidRPr="00EE38E4">
        <w:t xml:space="preserve">AC 16 </w:t>
      </w:r>
      <w:proofErr w:type="spellStart"/>
      <w:r w:rsidRPr="00EE38E4">
        <w:t>surf</w:t>
      </w:r>
      <w:proofErr w:type="spellEnd"/>
      <w:r w:rsidRPr="00EE38E4">
        <w:t xml:space="preserve"> 70/100</w:t>
      </w:r>
      <w:r w:rsidRPr="00EE38E4">
        <w:tab/>
      </w:r>
      <w:r w:rsidRPr="00EE38E4">
        <w:tab/>
      </w:r>
      <w:r w:rsidRPr="00EE38E4">
        <w:tab/>
      </w:r>
      <w:r w:rsidRPr="00EE38E4">
        <w:tab/>
      </w:r>
      <w:r w:rsidRPr="00EE38E4">
        <w:tab/>
      </w:r>
      <w:r w:rsidRPr="00EE38E4">
        <w:tab/>
      </w:r>
      <w:r w:rsidRPr="00EE38E4">
        <w:tab/>
        <w:t xml:space="preserve">H=5 cm </w:t>
      </w:r>
      <w:r w:rsidRPr="00EE38E4">
        <w:tab/>
      </w:r>
      <w:r w:rsidR="00E038D4" w:rsidRPr="00EE38E4">
        <w:tab/>
      </w:r>
      <w:r w:rsidRPr="00EE38E4">
        <w:t xml:space="preserve">AC 16 </w:t>
      </w:r>
      <w:proofErr w:type="spellStart"/>
      <w:r w:rsidRPr="00EE38E4">
        <w:t>surf</w:t>
      </w:r>
      <w:proofErr w:type="spellEnd"/>
      <w:r w:rsidRPr="00EE38E4">
        <w:t xml:space="preserve"> 70/100</w:t>
      </w:r>
      <w:r w:rsidRPr="00EE38E4">
        <w:tab/>
      </w:r>
      <w:r w:rsidRPr="00EE38E4">
        <w:tab/>
      </w:r>
      <w:r w:rsidRPr="00EE38E4">
        <w:tab/>
      </w:r>
      <w:r w:rsidRPr="00EE38E4">
        <w:tab/>
      </w:r>
      <w:r w:rsidRPr="00EE38E4">
        <w:tab/>
      </w:r>
      <w:r w:rsidRPr="00EE38E4">
        <w:tab/>
      </w:r>
      <w:r w:rsidRPr="00EE38E4">
        <w:tab/>
        <w:t>H=4 cm</w:t>
      </w:r>
      <w:r w:rsidRPr="00EE38E4">
        <w:br/>
        <w:t xml:space="preserve">AC 20 </w:t>
      </w:r>
      <w:proofErr w:type="spellStart"/>
      <w:r w:rsidRPr="00EE38E4">
        <w:t>base</w:t>
      </w:r>
      <w:proofErr w:type="spellEnd"/>
      <w:r w:rsidRPr="00EE38E4">
        <w:t xml:space="preserve"> 70/100</w:t>
      </w:r>
      <w:r w:rsidRPr="00EE38E4">
        <w:tab/>
      </w:r>
      <w:r w:rsidRPr="00EE38E4">
        <w:tab/>
      </w:r>
      <w:r w:rsidRPr="00EE38E4">
        <w:tab/>
      </w:r>
      <w:r w:rsidRPr="00EE38E4">
        <w:tab/>
      </w:r>
      <w:r w:rsidRPr="00EE38E4">
        <w:tab/>
      </w:r>
      <w:r w:rsidRPr="00EE38E4">
        <w:tab/>
      </w:r>
      <w:r w:rsidRPr="00EE38E4">
        <w:tab/>
        <w:t xml:space="preserve">H=5 cm </w:t>
      </w:r>
      <w:r w:rsidRPr="00EE38E4">
        <w:br/>
        <w:t>Paekivist killustikalus (põhifraktsioon 32/64)</w:t>
      </w:r>
      <w:r w:rsidRPr="00EE38E4">
        <w:tab/>
      </w:r>
      <w:r w:rsidRPr="00EE38E4">
        <w:tab/>
      </w:r>
      <w:r w:rsidRPr="00EE38E4">
        <w:tab/>
        <w:t>H=25 cm</w:t>
      </w:r>
      <w:r w:rsidRPr="00EE38E4">
        <w:br/>
        <w:t>Torustiku kaeviku tagasitäide: täiteliiv</w:t>
      </w:r>
    </w:p>
    <w:p w14:paraId="470432FE" w14:textId="77777777" w:rsidR="000305EB" w:rsidRPr="00EE38E4" w:rsidRDefault="000305EB" w:rsidP="00966E57">
      <w:pPr>
        <w:pStyle w:val="Tekst"/>
        <w:numPr>
          <w:ilvl w:val="0"/>
          <w:numId w:val="11"/>
        </w:numPr>
        <w:jc w:val="left"/>
      </w:pPr>
      <w:r w:rsidRPr="00EE38E4">
        <w:rPr>
          <w:b/>
        </w:rPr>
        <w:t xml:space="preserve">Projekteeritud sõidutee </w:t>
      </w:r>
      <w:proofErr w:type="spellStart"/>
      <w:r w:rsidRPr="00EE38E4">
        <w:rPr>
          <w:b/>
        </w:rPr>
        <w:t>ab</w:t>
      </w:r>
      <w:proofErr w:type="spellEnd"/>
      <w:r w:rsidRPr="00EE38E4">
        <w:rPr>
          <w:b/>
        </w:rPr>
        <w:t>-katendi taastamine</w:t>
      </w:r>
      <w:r w:rsidRPr="00EE38E4">
        <w:t xml:space="preserve"> </w:t>
      </w:r>
      <w:r w:rsidRPr="00EE38E4">
        <w:rPr>
          <w:b/>
        </w:rPr>
        <w:t>Tüüp 2 (Tallinna tüüpkonstruktsioon E5)</w:t>
      </w:r>
      <w:r w:rsidRPr="00EE38E4">
        <w:br/>
      </w:r>
      <w:r w:rsidRPr="00EE38E4">
        <w:br/>
        <w:t xml:space="preserve">AC 16 </w:t>
      </w:r>
      <w:proofErr w:type="spellStart"/>
      <w:r w:rsidRPr="00EE38E4">
        <w:t>surf</w:t>
      </w:r>
      <w:proofErr w:type="spellEnd"/>
      <w:r w:rsidRPr="00EE38E4">
        <w:t xml:space="preserve"> 70/100</w:t>
      </w:r>
      <w:r w:rsidRPr="00EE38E4">
        <w:tab/>
      </w:r>
      <w:r w:rsidRPr="00EE38E4">
        <w:tab/>
      </w:r>
      <w:r w:rsidRPr="00EE38E4">
        <w:tab/>
      </w:r>
      <w:r w:rsidRPr="00EE38E4">
        <w:tab/>
      </w:r>
      <w:r w:rsidRPr="00EE38E4">
        <w:tab/>
      </w:r>
      <w:r w:rsidRPr="00EE38E4">
        <w:tab/>
      </w:r>
      <w:r w:rsidRPr="00EE38E4">
        <w:tab/>
        <w:t>H=6 cm</w:t>
      </w:r>
      <w:r w:rsidRPr="00EE38E4">
        <w:br/>
        <w:t>Paekivist killustikalus (põhifraktsioon 32/64)</w:t>
      </w:r>
      <w:r w:rsidRPr="00EE38E4">
        <w:tab/>
      </w:r>
      <w:r w:rsidRPr="00EE38E4">
        <w:tab/>
      </w:r>
      <w:r w:rsidRPr="00EE38E4">
        <w:tab/>
        <w:t>H=25 cm</w:t>
      </w:r>
      <w:r w:rsidRPr="00EE38E4">
        <w:br/>
        <w:t>Torustiku kaeviku tagasitäide: täiteliiv</w:t>
      </w:r>
    </w:p>
    <w:p w14:paraId="61F94769" w14:textId="77777777" w:rsidR="000305EB" w:rsidRPr="00EE38E4" w:rsidRDefault="000305EB" w:rsidP="00966E57">
      <w:pPr>
        <w:pStyle w:val="Tekst"/>
        <w:numPr>
          <w:ilvl w:val="0"/>
          <w:numId w:val="11"/>
        </w:numPr>
        <w:jc w:val="left"/>
      </w:pPr>
      <w:r w:rsidRPr="00EE38E4">
        <w:rPr>
          <w:b/>
        </w:rPr>
        <w:t xml:space="preserve">Projekteeritud sõidutee </w:t>
      </w:r>
      <w:proofErr w:type="spellStart"/>
      <w:r w:rsidRPr="00EE38E4">
        <w:rPr>
          <w:b/>
        </w:rPr>
        <w:t>ab</w:t>
      </w:r>
      <w:proofErr w:type="spellEnd"/>
      <w:r w:rsidRPr="00EE38E4">
        <w:rPr>
          <w:b/>
        </w:rPr>
        <w:t>-katendi taastamine</w:t>
      </w:r>
      <w:r w:rsidRPr="00EE38E4">
        <w:t xml:space="preserve"> </w:t>
      </w:r>
      <w:r w:rsidRPr="00EE38E4">
        <w:rPr>
          <w:b/>
        </w:rPr>
        <w:t>Tüüp 2</w:t>
      </w:r>
      <w:r w:rsidRPr="00EE38E4">
        <w:br/>
        <w:t xml:space="preserve">AC 16 </w:t>
      </w:r>
      <w:proofErr w:type="spellStart"/>
      <w:r w:rsidRPr="00EE38E4">
        <w:t>surf</w:t>
      </w:r>
      <w:proofErr w:type="spellEnd"/>
      <w:r w:rsidRPr="00EE38E4">
        <w:t xml:space="preserve"> 70/100</w:t>
      </w:r>
      <w:r w:rsidRPr="00EE38E4">
        <w:tab/>
      </w:r>
      <w:r w:rsidRPr="00EE38E4">
        <w:tab/>
      </w:r>
      <w:r w:rsidRPr="00EE38E4">
        <w:tab/>
      </w:r>
      <w:r w:rsidRPr="00EE38E4">
        <w:tab/>
      </w:r>
      <w:r w:rsidRPr="00EE38E4">
        <w:tab/>
      </w:r>
      <w:r w:rsidRPr="00EE38E4">
        <w:tab/>
      </w:r>
      <w:r w:rsidRPr="00EE38E4">
        <w:tab/>
        <w:t>H=6 cm</w:t>
      </w:r>
      <w:r w:rsidRPr="00EE38E4">
        <w:br/>
        <w:t>Paekivist killustikalus (põhifraktsioon 16/32)</w:t>
      </w:r>
      <w:r w:rsidRPr="00EE38E4">
        <w:tab/>
      </w:r>
      <w:r w:rsidRPr="00EE38E4">
        <w:tab/>
      </w:r>
      <w:r w:rsidRPr="00EE38E4">
        <w:tab/>
        <w:t>H=vajadusel</w:t>
      </w:r>
    </w:p>
    <w:p w14:paraId="33356A5A" w14:textId="77777777" w:rsidR="000305EB" w:rsidRPr="00EE38E4" w:rsidRDefault="000305EB" w:rsidP="00966E57">
      <w:pPr>
        <w:pStyle w:val="Tekst"/>
        <w:numPr>
          <w:ilvl w:val="0"/>
          <w:numId w:val="10"/>
        </w:numPr>
      </w:pPr>
      <w:r w:rsidRPr="00EE38E4">
        <w:rPr>
          <w:b/>
        </w:rPr>
        <w:t xml:space="preserve">Projekteeritud kergliiklustee </w:t>
      </w:r>
      <w:proofErr w:type="spellStart"/>
      <w:r w:rsidRPr="00EE38E4">
        <w:rPr>
          <w:b/>
        </w:rPr>
        <w:t>ab</w:t>
      </w:r>
      <w:proofErr w:type="spellEnd"/>
      <w:r w:rsidRPr="00EE38E4">
        <w:rPr>
          <w:b/>
        </w:rPr>
        <w:t>-katendi taastamine (kõnniteed, kergliiklusteed, eraldussaared), (Tallinna kergliiklusteede tüüpkonstruktsioon)</w:t>
      </w:r>
    </w:p>
    <w:p w14:paraId="233DC50E" w14:textId="77777777" w:rsidR="000305EB" w:rsidRPr="00EE38E4" w:rsidRDefault="000305EB" w:rsidP="000305EB">
      <w:pPr>
        <w:pStyle w:val="Tekst"/>
        <w:ind w:left="720"/>
        <w:jc w:val="left"/>
      </w:pPr>
      <w:r w:rsidRPr="00EE38E4">
        <w:t xml:space="preserve">AC 8 </w:t>
      </w:r>
      <w:proofErr w:type="spellStart"/>
      <w:r w:rsidRPr="00EE38E4">
        <w:t>surf</w:t>
      </w:r>
      <w:proofErr w:type="spellEnd"/>
      <w:r w:rsidRPr="00EE38E4">
        <w:t xml:space="preserve"> 70/100</w:t>
      </w:r>
      <w:r w:rsidRPr="00EE38E4">
        <w:tab/>
      </w:r>
      <w:r w:rsidRPr="00EE38E4">
        <w:tab/>
      </w:r>
      <w:r w:rsidRPr="00EE38E4">
        <w:tab/>
      </w:r>
      <w:r w:rsidRPr="00EE38E4">
        <w:tab/>
      </w:r>
      <w:r w:rsidRPr="00EE38E4">
        <w:tab/>
      </w:r>
      <w:r w:rsidRPr="00EE38E4">
        <w:tab/>
      </w:r>
      <w:r w:rsidRPr="00EE38E4">
        <w:tab/>
        <w:t>H=5 cm</w:t>
      </w:r>
      <w:r w:rsidRPr="00EE38E4">
        <w:br/>
        <w:t>Paekivist killustikalus (põhifraktsioon 16/32)</w:t>
      </w:r>
      <w:r w:rsidRPr="00EE38E4">
        <w:tab/>
      </w:r>
      <w:r w:rsidRPr="00EE38E4">
        <w:tab/>
      </w:r>
      <w:r w:rsidRPr="00EE38E4">
        <w:tab/>
        <w:t>H=20 cm</w:t>
      </w:r>
      <w:r w:rsidRPr="00EE38E4">
        <w:br/>
        <w:t>Torustiku kaeviku tagasitäide: täiteliiv</w:t>
      </w:r>
    </w:p>
    <w:p w14:paraId="222A2211" w14:textId="37B0F5D1" w:rsidR="00C52A68" w:rsidRPr="00EE38E4" w:rsidRDefault="00C52A68" w:rsidP="00966E57">
      <w:pPr>
        <w:pStyle w:val="Tekst"/>
        <w:numPr>
          <w:ilvl w:val="0"/>
          <w:numId w:val="10"/>
        </w:numPr>
        <w:rPr>
          <w:b/>
        </w:rPr>
      </w:pPr>
      <w:r w:rsidRPr="00EE38E4">
        <w:rPr>
          <w:b/>
        </w:rPr>
        <w:t>Projekteeritud hooldusmasinate juurdepääsutee</w:t>
      </w:r>
    </w:p>
    <w:p w14:paraId="45699A53" w14:textId="61CF1E24" w:rsidR="00C52A68" w:rsidRPr="00EE38E4" w:rsidRDefault="00C52A68" w:rsidP="00C52A68">
      <w:pPr>
        <w:pStyle w:val="Tekst"/>
        <w:ind w:left="720"/>
        <w:jc w:val="left"/>
      </w:pPr>
      <w:r w:rsidRPr="00EE38E4">
        <w:t>Lubjakivikillustik (võib kasutada ka purustatud kruusa)</w:t>
      </w:r>
      <w:r w:rsidRPr="00EE38E4">
        <w:br/>
        <w:t>segu nr 5* (</w:t>
      </w:r>
      <w:proofErr w:type="spellStart"/>
      <w:r w:rsidRPr="00EE38E4">
        <w:t>fr</w:t>
      </w:r>
      <w:proofErr w:type="spellEnd"/>
      <w:r w:rsidRPr="00EE38E4">
        <w:t xml:space="preserve"> 0/16 mm)            </w:t>
      </w:r>
      <w:r w:rsidRPr="00EE38E4">
        <w:tab/>
      </w:r>
      <w:r w:rsidRPr="00EE38E4">
        <w:tab/>
      </w:r>
      <w:r w:rsidRPr="00EE38E4">
        <w:tab/>
      </w:r>
      <w:r w:rsidRPr="00EE38E4">
        <w:tab/>
        <w:t xml:space="preserve">          H=10 cm           Paekivist killustikalus (põhifraktsioon 32/64)         </w:t>
      </w:r>
      <w:r w:rsidRPr="00EE38E4">
        <w:tab/>
        <w:t xml:space="preserve">                    H=25 cm</w:t>
      </w:r>
      <w:r w:rsidRPr="00EE38E4">
        <w:tab/>
        <w:t>Täiteliiv</w:t>
      </w:r>
      <w:r w:rsidR="00F128BD">
        <w:tab/>
      </w:r>
      <w:r w:rsidRPr="00EE38E4">
        <w:tab/>
      </w:r>
      <w:r w:rsidRPr="00EE38E4">
        <w:tab/>
      </w:r>
      <w:r w:rsidRPr="00EE38E4">
        <w:tab/>
      </w:r>
      <w:r w:rsidRPr="00EE38E4">
        <w:tab/>
      </w:r>
      <w:r w:rsidRPr="00EE38E4">
        <w:tab/>
      </w:r>
      <w:r w:rsidRPr="00EE38E4">
        <w:tab/>
      </w:r>
      <w:r w:rsidR="00F128BD">
        <w:t xml:space="preserve">          </w:t>
      </w:r>
      <w:r w:rsidRPr="00EE38E4">
        <w:t>H=65 cm</w:t>
      </w:r>
    </w:p>
    <w:p w14:paraId="40CD61B5" w14:textId="346A431A" w:rsidR="00C52A68" w:rsidRPr="00EE38E4" w:rsidRDefault="00C52A68" w:rsidP="00C52A68">
      <w:pPr>
        <w:pStyle w:val="Tekst"/>
        <w:ind w:left="720"/>
        <w:jc w:val="left"/>
      </w:pPr>
      <w:r w:rsidRPr="00EE38E4">
        <w:t>* Sõelkõver vastavalt Majandus- ja taristuministri 8. augusti 2015.a määrus nr 101 "Tee ehitamise kvaliteedi nõuded" Lisa 10</w:t>
      </w:r>
    </w:p>
    <w:p w14:paraId="62F7098E" w14:textId="77777777" w:rsidR="000305EB" w:rsidRPr="00EE38E4" w:rsidRDefault="000305EB" w:rsidP="00966E57">
      <w:pPr>
        <w:pStyle w:val="Tekst"/>
        <w:numPr>
          <w:ilvl w:val="0"/>
          <w:numId w:val="10"/>
        </w:numPr>
        <w:rPr>
          <w:b/>
        </w:rPr>
      </w:pPr>
      <w:r w:rsidRPr="00EE38E4">
        <w:rPr>
          <w:b/>
        </w:rPr>
        <w:t>Projekteeritud killustikkatendi taastamine</w:t>
      </w:r>
    </w:p>
    <w:p w14:paraId="3A36799B" w14:textId="00F96891" w:rsidR="000305EB" w:rsidRPr="00EE38E4" w:rsidRDefault="000305EB" w:rsidP="000305EB">
      <w:pPr>
        <w:pStyle w:val="Tekst"/>
        <w:ind w:left="720"/>
        <w:jc w:val="left"/>
      </w:pPr>
      <w:r w:rsidRPr="00EE38E4">
        <w:t>Lubjakivikillustik (võib kasutada ka purustatud kruusa)</w:t>
      </w:r>
      <w:r w:rsidRPr="00EE38E4">
        <w:br/>
        <w:t>segu nr 5* (</w:t>
      </w:r>
      <w:proofErr w:type="spellStart"/>
      <w:r w:rsidRPr="00EE38E4">
        <w:t>fr</w:t>
      </w:r>
      <w:proofErr w:type="spellEnd"/>
      <w:r w:rsidRPr="00EE38E4">
        <w:t xml:space="preserve"> 0/16 mm)            </w:t>
      </w:r>
      <w:r w:rsidRPr="00EE38E4">
        <w:tab/>
      </w:r>
      <w:r w:rsidRPr="00EE38E4">
        <w:tab/>
      </w:r>
      <w:r w:rsidRPr="00EE38E4">
        <w:tab/>
      </w:r>
      <w:r w:rsidRPr="00EE38E4">
        <w:tab/>
        <w:t xml:space="preserve">          H=12 cm           Paekivist killustikalus (põhifraktsioon 32/64)         </w:t>
      </w:r>
      <w:r w:rsidRPr="00EE38E4">
        <w:tab/>
        <w:t xml:space="preserve">                    H=20 cm</w:t>
      </w:r>
      <w:r w:rsidRPr="00EE38E4">
        <w:tab/>
        <w:t>Torustiku kaeviku tagasitäide: täiteliiv</w:t>
      </w:r>
      <w:r w:rsidRPr="00EE38E4">
        <w:tab/>
      </w:r>
      <w:r w:rsidRPr="00EE38E4">
        <w:tab/>
      </w:r>
      <w:r w:rsidRPr="00EE38E4">
        <w:tab/>
      </w:r>
    </w:p>
    <w:p w14:paraId="56E41429" w14:textId="77777777" w:rsidR="000305EB" w:rsidRDefault="000305EB" w:rsidP="000305EB">
      <w:pPr>
        <w:pStyle w:val="Tekst"/>
        <w:ind w:left="720"/>
        <w:jc w:val="left"/>
      </w:pPr>
      <w:r w:rsidRPr="00EE38E4">
        <w:t>* Sõelkõver vastavalt Majandus- ja taristuministri 8. augusti 2015.a määrus nr 101 "Tee ehitamise kvaliteedi nõuded" Lisa 10</w:t>
      </w:r>
    </w:p>
    <w:p w14:paraId="6469F1B7" w14:textId="77777777" w:rsidR="001C4BF3" w:rsidRDefault="001C4BF3" w:rsidP="000305EB">
      <w:pPr>
        <w:pStyle w:val="Tekst"/>
        <w:ind w:left="720"/>
        <w:jc w:val="left"/>
      </w:pPr>
    </w:p>
    <w:p w14:paraId="53E8980B" w14:textId="77777777" w:rsidR="001C4BF3" w:rsidRDefault="001C4BF3" w:rsidP="000305EB">
      <w:pPr>
        <w:pStyle w:val="Tekst"/>
        <w:ind w:left="720"/>
        <w:jc w:val="left"/>
      </w:pPr>
    </w:p>
    <w:p w14:paraId="16B82EB6" w14:textId="77777777" w:rsidR="001C4BF3" w:rsidRPr="00EE38E4" w:rsidRDefault="001C4BF3" w:rsidP="000305EB">
      <w:pPr>
        <w:pStyle w:val="Tekst"/>
        <w:ind w:left="720"/>
        <w:jc w:val="left"/>
      </w:pPr>
    </w:p>
    <w:p w14:paraId="6649BBF6" w14:textId="77777777" w:rsidR="000305EB" w:rsidRPr="00EE38E4" w:rsidRDefault="000305EB" w:rsidP="00966E57">
      <w:pPr>
        <w:pStyle w:val="Tekst"/>
        <w:numPr>
          <w:ilvl w:val="0"/>
          <w:numId w:val="10"/>
        </w:numPr>
        <w:jc w:val="left"/>
        <w:rPr>
          <w:b/>
        </w:rPr>
      </w:pPr>
      <w:r w:rsidRPr="00EE38E4">
        <w:rPr>
          <w:b/>
        </w:rPr>
        <w:lastRenderedPageBreak/>
        <w:t xml:space="preserve">Projekteeritud betoonkivisillutiskatendi taastamine </w:t>
      </w:r>
    </w:p>
    <w:p w14:paraId="35BCC06F" w14:textId="61C42F41" w:rsidR="000305EB" w:rsidRPr="00EE38E4" w:rsidRDefault="000305EB" w:rsidP="000305EB">
      <w:pPr>
        <w:spacing w:after="240" w:line="230" w:lineRule="atLeast"/>
        <w:ind w:left="720"/>
        <w:rPr>
          <w:rFonts w:ascii="Verdana" w:hAnsi="Verdana"/>
          <w:lang w:eastAsia="et-EE"/>
        </w:rPr>
      </w:pPr>
      <w:r w:rsidRPr="00EE38E4">
        <w:rPr>
          <w:rFonts w:ascii="Verdana" w:hAnsi="Verdana"/>
          <w:lang w:eastAsia="et-EE"/>
        </w:rPr>
        <w:t>Betoonkivisillutis</w:t>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t>H=olemasolev*</w:t>
      </w:r>
      <w:r w:rsidRPr="00EE38E4">
        <w:rPr>
          <w:rFonts w:ascii="Verdana" w:hAnsi="Verdana"/>
          <w:lang w:eastAsia="et-EE"/>
        </w:rPr>
        <w:br/>
        <w:t>Tasanduskiht liiva-tsemendi (5:1) segust</w:t>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t>H=3 cm</w:t>
      </w:r>
      <w:r w:rsidRPr="00EE38E4">
        <w:rPr>
          <w:rFonts w:ascii="Verdana" w:hAnsi="Verdana"/>
          <w:lang w:eastAsia="et-EE"/>
        </w:rPr>
        <w:br/>
        <w:t>Paekivist killustikalus (põhifraktsioon 16/32)</w:t>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t>H=20 cm</w:t>
      </w:r>
      <w:r w:rsidRPr="00EE38E4">
        <w:rPr>
          <w:rFonts w:ascii="Verdana" w:hAnsi="Verdana"/>
          <w:lang w:eastAsia="et-EE"/>
        </w:rPr>
        <w:br/>
      </w:r>
      <w:r w:rsidRPr="00EE38E4">
        <w:rPr>
          <w:rFonts w:ascii="Verdana" w:hAnsi="Verdana"/>
        </w:rPr>
        <w:tab/>
      </w:r>
      <w:r w:rsidRPr="00EE38E4">
        <w:rPr>
          <w:rFonts w:ascii="Verdana" w:hAnsi="Verdana"/>
          <w:lang w:eastAsia="et-EE"/>
        </w:rPr>
        <w:t>Torustiku kaeviku tagasitäide: täiteliiv</w:t>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t xml:space="preserve">  </w:t>
      </w:r>
    </w:p>
    <w:p w14:paraId="0B2F83E3" w14:textId="233AAED4" w:rsidR="00EF1D71" w:rsidRDefault="000305EB" w:rsidP="00C0532C">
      <w:pPr>
        <w:spacing w:after="240" w:line="230" w:lineRule="atLeast"/>
        <w:ind w:left="720"/>
        <w:rPr>
          <w:rFonts w:ascii="Verdana" w:hAnsi="Verdana"/>
          <w:lang w:eastAsia="et-EE"/>
        </w:rPr>
      </w:pPr>
      <w:r w:rsidRPr="00EE38E4">
        <w:rPr>
          <w:rFonts w:ascii="Verdana" w:hAnsi="Verdana"/>
          <w:lang w:eastAsia="et-EE"/>
        </w:rPr>
        <w:t>* Kaevel eemaldatud kivide tagasi paigaldamine, rikutud kivid asendatakse uutega</w:t>
      </w:r>
    </w:p>
    <w:p w14:paraId="0FE63954" w14:textId="77777777" w:rsidR="000305EB" w:rsidRPr="00EE38E4" w:rsidRDefault="000305EB" w:rsidP="00966E57">
      <w:pPr>
        <w:pStyle w:val="Tekst"/>
        <w:numPr>
          <w:ilvl w:val="0"/>
          <w:numId w:val="10"/>
        </w:numPr>
        <w:jc w:val="left"/>
      </w:pPr>
      <w:r w:rsidRPr="00EE38E4">
        <w:rPr>
          <w:b/>
        </w:rPr>
        <w:t xml:space="preserve">Projekteeritud graniitkividest katendi taastamine </w:t>
      </w:r>
    </w:p>
    <w:p w14:paraId="0E32097C" w14:textId="3E55CB32" w:rsidR="000305EB" w:rsidRPr="00EE38E4" w:rsidRDefault="000305EB" w:rsidP="000305EB">
      <w:pPr>
        <w:pStyle w:val="Tekst"/>
        <w:ind w:left="720"/>
        <w:jc w:val="left"/>
      </w:pPr>
      <w:r w:rsidRPr="00EE38E4">
        <w:t>Täringukivi</w:t>
      </w:r>
      <w:r w:rsidRPr="00EE38E4">
        <w:tab/>
      </w:r>
      <w:r w:rsidRPr="00EE38E4">
        <w:tab/>
      </w:r>
      <w:r w:rsidRPr="00EE38E4">
        <w:tab/>
      </w:r>
      <w:r w:rsidRPr="00EE38E4">
        <w:tab/>
      </w:r>
      <w:r w:rsidRPr="00EE38E4">
        <w:tab/>
      </w:r>
      <w:r w:rsidRPr="00EE38E4">
        <w:tab/>
      </w:r>
      <w:r w:rsidRPr="00EE38E4">
        <w:tab/>
      </w:r>
      <w:r w:rsidRPr="00EE38E4">
        <w:tab/>
        <w:t>H=</w:t>
      </w:r>
      <w:proofErr w:type="spellStart"/>
      <w:r w:rsidRPr="00EE38E4">
        <w:t>olemaolev</w:t>
      </w:r>
      <w:proofErr w:type="spellEnd"/>
      <w:r w:rsidRPr="00EE38E4">
        <w:t>*</w:t>
      </w:r>
      <w:r w:rsidRPr="00EE38E4">
        <w:br/>
      </w:r>
      <w:r w:rsidR="00042737" w:rsidRPr="00EE38E4">
        <w:t>Muldniiske b</w:t>
      </w:r>
      <w:r w:rsidRPr="00EE38E4">
        <w:t>etoon C16/20</w:t>
      </w:r>
      <w:r w:rsidRPr="00EE38E4">
        <w:tab/>
      </w:r>
      <w:r w:rsidRPr="00EE38E4">
        <w:tab/>
      </w:r>
      <w:r w:rsidRPr="00EE38E4">
        <w:tab/>
      </w:r>
      <w:r w:rsidRPr="00EE38E4">
        <w:tab/>
      </w:r>
      <w:r w:rsidRPr="00EE38E4">
        <w:tab/>
      </w:r>
      <w:r w:rsidRPr="00EE38E4">
        <w:tab/>
        <w:t xml:space="preserve">H=10 cm </w:t>
      </w:r>
      <w:r w:rsidR="00042737" w:rsidRPr="00EE38E4">
        <w:tab/>
      </w:r>
      <w:r w:rsidRPr="00EE38E4">
        <w:t>Ehituskile 2x</w:t>
      </w:r>
      <w:r w:rsidRPr="00EE38E4">
        <w:tab/>
      </w:r>
      <w:r w:rsidRPr="00EE38E4">
        <w:tab/>
      </w:r>
      <w:r w:rsidRPr="00EE38E4">
        <w:tab/>
      </w:r>
      <w:r w:rsidRPr="00EE38E4">
        <w:tab/>
      </w:r>
      <w:r w:rsidRPr="00EE38E4">
        <w:tab/>
      </w:r>
      <w:r w:rsidRPr="00EE38E4">
        <w:tab/>
        <w:t xml:space="preserve"> </w:t>
      </w:r>
      <w:r w:rsidRPr="00EE38E4">
        <w:tab/>
      </w:r>
      <w:r w:rsidRPr="00EE38E4">
        <w:tab/>
      </w:r>
      <w:r w:rsidRPr="00EE38E4">
        <w:tab/>
      </w:r>
      <w:r w:rsidRPr="00EE38E4">
        <w:tab/>
        <w:t>Paekivist killustikalus (põhifraktsioon 32/64)</w:t>
      </w:r>
      <w:r w:rsidRPr="00EE38E4">
        <w:tab/>
      </w:r>
      <w:r w:rsidRPr="00EE38E4">
        <w:tab/>
      </w:r>
      <w:r w:rsidRPr="00EE38E4">
        <w:tab/>
        <w:t>H=30 cm</w:t>
      </w:r>
      <w:r w:rsidRPr="00EE38E4">
        <w:br/>
        <w:t xml:space="preserve">Torustiku kaeviku tagasitäide: täiteliiv </w:t>
      </w:r>
    </w:p>
    <w:p w14:paraId="3404AE4D" w14:textId="3F6C7272" w:rsidR="00042737" w:rsidRPr="00EE38E4" w:rsidRDefault="000305EB" w:rsidP="00EE579C">
      <w:pPr>
        <w:pStyle w:val="Tekst"/>
        <w:ind w:left="720"/>
        <w:jc w:val="left"/>
      </w:pPr>
      <w:r w:rsidRPr="00EE38E4">
        <w:t>* Kaevel eemaldatud kivide tagasi paigaldamine, rikutud kivid asendatakse uutega</w:t>
      </w:r>
    </w:p>
    <w:p w14:paraId="3F2721E2" w14:textId="143506A8" w:rsidR="00593C75" w:rsidRPr="00EE38E4" w:rsidRDefault="00593C75" w:rsidP="00966E57">
      <w:pPr>
        <w:pStyle w:val="Tekst"/>
        <w:numPr>
          <w:ilvl w:val="0"/>
          <w:numId w:val="10"/>
        </w:numPr>
      </w:pPr>
      <w:r w:rsidRPr="00EE38E4">
        <w:rPr>
          <w:b/>
        </w:rPr>
        <w:t>Projekteeritud freespurukatendi taastamine</w:t>
      </w:r>
    </w:p>
    <w:p w14:paraId="031ABA89" w14:textId="480A7E53" w:rsidR="00593C75" w:rsidRPr="00EE38E4" w:rsidRDefault="00593C75" w:rsidP="00C52A68">
      <w:pPr>
        <w:spacing w:after="240" w:line="230" w:lineRule="atLeast"/>
        <w:ind w:left="720"/>
        <w:rPr>
          <w:rFonts w:ascii="Verdana" w:hAnsi="Verdana"/>
          <w:lang w:eastAsia="et-EE"/>
        </w:rPr>
      </w:pPr>
      <w:r w:rsidRPr="00EE38E4">
        <w:rPr>
          <w:rFonts w:ascii="Verdana" w:hAnsi="Verdana"/>
          <w:lang w:eastAsia="et-EE"/>
        </w:rPr>
        <w:t>Kuiv asfaldifreespuru</w:t>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t>H=10 cm</w:t>
      </w:r>
      <w:r w:rsidRPr="00EE38E4">
        <w:rPr>
          <w:rFonts w:ascii="Verdana" w:hAnsi="Verdana"/>
          <w:lang w:eastAsia="et-EE"/>
        </w:rPr>
        <w:tab/>
        <w:t xml:space="preserve">Paekivist killustikalus (põhifraktsioon 32/64)         </w:t>
      </w:r>
      <w:r w:rsidRPr="00EE38E4">
        <w:rPr>
          <w:rFonts w:ascii="Verdana" w:hAnsi="Verdana"/>
          <w:lang w:eastAsia="et-EE"/>
        </w:rPr>
        <w:tab/>
        <w:t xml:space="preserve">                     H=25 cm</w:t>
      </w:r>
      <w:r w:rsidRPr="00EE38E4">
        <w:rPr>
          <w:rFonts w:ascii="Verdana" w:hAnsi="Verdana"/>
          <w:lang w:eastAsia="et-EE"/>
        </w:rPr>
        <w:br/>
        <w:t>Torustiku kaeviku tagasitäide: täiteliiv</w:t>
      </w:r>
    </w:p>
    <w:p w14:paraId="2B4D0B7A" w14:textId="77777777" w:rsidR="000305EB" w:rsidRPr="00EE38E4" w:rsidRDefault="000305EB" w:rsidP="00966E57">
      <w:pPr>
        <w:pStyle w:val="Tekst"/>
        <w:numPr>
          <w:ilvl w:val="0"/>
          <w:numId w:val="10"/>
        </w:numPr>
      </w:pPr>
      <w:r w:rsidRPr="00EE38E4">
        <w:rPr>
          <w:b/>
        </w:rPr>
        <w:t>Projekteeritud haljasala taastamine</w:t>
      </w:r>
    </w:p>
    <w:p w14:paraId="45BE1DDD" w14:textId="77777777" w:rsidR="000305EB" w:rsidRPr="00EE38E4" w:rsidRDefault="000305EB" w:rsidP="000305EB">
      <w:pPr>
        <w:spacing w:after="240" w:line="230" w:lineRule="atLeast"/>
        <w:ind w:left="720"/>
        <w:rPr>
          <w:rFonts w:ascii="Verdana" w:hAnsi="Verdana"/>
          <w:lang w:eastAsia="et-EE"/>
        </w:rPr>
      </w:pPr>
      <w:r w:rsidRPr="00EE38E4">
        <w:rPr>
          <w:rFonts w:ascii="Verdana" w:hAnsi="Verdana"/>
          <w:lang w:eastAsia="et-EE"/>
        </w:rPr>
        <w:t>Kasvumuld ja murukülv</w:t>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r>
      <w:r w:rsidRPr="00EE38E4">
        <w:rPr>
          <w:rFonts w:ascii="Verdana" w:hAnsi="Verdana"/>
          <w:lang w:eastAsia="et-EE"/>
        </w:rPr>
        <w:tab/>
        <w:t>H=15 cm</w:t>
      </w:r>
      <w:r w:rsidRPr="00EE38E4">
        <w:rPr>
          <w:rFonts w:ascii="Verdana" w:hAnsi="Verdana"/>
          <w:lang w:eastAsia="et-EE"/>
        </w:rPr>
        <w:br/>
        <w:t>Kaeviku tagasitäide / olemasoleva pinnase planeerimine</w:t>
      </w:r>
    </w:p>
    <w:p w14:paraId="2D2CF9C8" w14:textId="77777777" w:rsidR="001C425C" w:rsidRPr="00EE38E4" w:rsidRDefault="001C425C" w:rsidP="000305EB">
      <w:pPr>
        <w:spacing w:after="240" w:line="230" w:lineRule="atLeast"/>
        <w:ind w:left="720"/>
        <w:rPr>
          <w:rFonts w:ascii="Verdana" w:hAnsi="Verdana"/>
          <w:lang w:eastAsia="et-EE"/>
        </w:rPr>
      </w:pPr>
    </w:p>
    <w:p w14:paraId="4EE4CD6B" w14:textId="77777777" w:rsidR="00206920" w:rsidRPr="00EE38E4" w:rsidRDefault="00206920" w:rsidP="00206920">
      <w:pPr>
        <w:spacing w:after="240" w:line="230" w:lineRule="atLeast"/>
        <w:rPr>
          <w:rFonts w:ascii="Verdana" w:hAnsi="Verdana"/>
          <w:lang w:val="en-US" w:eastAsia="et-EE"/>
        </w:rPr>
        <w:sectPr w:rsidR="00206920" w:rsidRPr="00EE38E4" w:rsidSect="0003292F">
          <w:pgSz w:w="11906" w:h="16838"/>
          <w:pgMar w:top="284" w:right="680" w:bottom="1418" w:left="1701" w:header="284" w:footer="284" w:gutter="0"/>
          <w:cols w:space="708"/>
          <w:docGrid w:linePitch="360"/>
        </w:sectPr>
      </w:pPr>
    </w:p>
    <w:p w14:paraId="3BFAA576" w14:textId="03B9BE60" w:rsidR="001C425C" w:rsidRDefault="001C425C" w:rsidP="00B66668">
      <w:pPr>
        <w:pStyle w:val="Heading3"/>
        <w:rPr>
          <w:szCs w:val="24"/>
        </w:rPr>
      </w:pPr>
      <w:bookmarkStart w:id="23" w:name="_Hlk138682155"/>
      <w:bookmarkStart w:id="24" w:name="_Toc189657989"/>
      <w:r w:rsidRPr="00EE38E4">
        <w:rPr>
          <w:szCs w:val="24"/>
        </w:rPr>
        <w:lastRenderedPageBreak/>
        <w:t>Asfaltsegudes ja killustikalustes kasutatavatele jämetäitematerjalidele esitatavad miinimumnõuded</w:t>
      </w:r>
      <w:bookmarkEnd w:id="24"/>
    </w:p>
    <w:p w14:paraId="14ADE298" w14:textId="2ECF5B27" w:rsidR="00F21E7B" w:rsidRPr="00F21E7B" w:rsidRDefault="00F21E7B" w:rsidP="00F21E7B">
      <w:pPr>
        <w:pStyle w:val="Tekst"/>
        <w:rPr>
          <w:i/>
          <w:iCs/>
          <w:sz w:val="16"/>
          <w:szCs w:val="16"/>
        </w:rPr>
      </w:pPr>
      <w:r w:rsidRPr="00EE38E4">
        <w:rPr>
          <w:i/>
          <w:iCs/>
          <w:sz w:val="16"/>
          <w:szCs w:val="16"/>
        </w:rPr>
        <w:t>Tabel 3.2 Asfaltsegudes ja killustikalustes kasutatavatele jämetäitematerjalidele esitatavad miinimumnõuded</w:t>
      </w:r>
    </w:p>
    <w:tbl>
      <w:tblPr>
        <w:tblStyle w:val="TableGrid"/>
        <w:tblpPr w:leftFromText="141" w:rightFromText="141" w:vertAnchor="text" w:horzAnchor="margin" w:tblpY="468"/>
        <w:tblW w:w="14879" w:type="dxa"/>
        <w:tblLook w:val="04A0" w:firstRow="1" w:lastRow="0" w:firstColumn="1" w:lastColumn="0" w:noHBand="0" w:noVBand="1"/>
      </w:tblPr>
      <w:tblGrid>
        <w:gridCol w:w="788"/>
        <w:gridCol w:w="705"/>
        <w:gridCol w:w="1106"/>
        <w:gridCol w:w="981"/>
        <w:gridCol w:w="1538"/>
        <w:gridCol w:w="1357"/>
        <w:gridCol w:w="1241"/>
        <w:gridCol w:w="1585"/>
        <w:gridCol w:w="964"/>
        <w:gridCol w:w="1762"/>
        <w:gridCol w:w="1260"/>
        <w:gridCol w:w="1592"/>
      </w:tblGrid>
      <w:tr w:rsidR="001C425C" w:rsidRPr="00EE38E4" w14:paraId="510F6C73" w14:textId="77777777" w:rsidTr="00F21E7B">
        <w:trPr>
          <w:cantSplit/>
          <w:trHeight w:val="1559"/>
          <w:tblHeader/>
        </w:trPr>
        <w:tc>
          <w:tcPr>
            <w:tcW w:w="788" w:type="dxa"/>
            <w:vAlign w:val="center"/>
          </w:tcPr>
          <w:p w14:paraId="19AA6807"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Materjal</w:t>
            </w:r>
          </w:p>
        </w:tc>
        <w:tc>
          <w:tcPr>
            <w:tcW w:w="705" w:type="dxa"/>
            <w:vAlign w:val="center"/>
          </w:tcPr>
          <w:p w14:paraId="396584F3"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 xml:space="preserve">Kihi paksus </w:t>
            </w:r>
            <w:proofErr w:type="spellStart"/>
            <w:r w:rsidRPr="00EE38E4">
              <w:rPr>
                <w:rFonts w:ascii="Verdana" w:hAnsi="Verdana"/>
                <w:b/>
                <w:bCs/>
                <w:sz w:val="14"/>
                <w:szCs w:val="14"/>
                <w:lang w:eastAsia="et-EE"/>
              </w:rPr>
              <w:t>h,cm</w:t>
            </w:r>
            <w:proofErr w:type="spellEnd"/>
          </w:p>
        </w:tc>
        <w:tc>
          <w:tcPr>
            <w:tcW w:w="1106" w:type="dxa"/>
            <w:vAlign w:val="center"/>
          </w:tcPr>
          <w:p w14:paraId="06AA1ECB"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Terakoostise kategooria</w:t>
            </w:r>
            <w:r w:rsidRPr="00EE38E4">
              <w:rPr>
                <w:rFonts w:ascii="Verdana" w:hAnsi="Verdana"/>
                <w:sz w:val="14"/>
                <w:szCs w:val="14"/>
                <w:lang w:eastAsia="et-EE"/>
              </w:rPr>
              <w:br/>
            </w:r>
            <w:proofErr w:type="spellStart"/>
            <w:r w:rsidRPr="00EE38E4">
              <w:rPr>
                <w:rFonts w:ascii="Verdana" w:hAnsi="Verdana"/>
                <w:b/>
                <w:bCs/>
                <w:sz w:val="14"/>
                <w:szCs w:val="14"/>
                <w:lang w:eastAsia="et-EE"/>
              </w:rPr>
              <w:t>Gc</w:t>
            </w:r>
            <w:proofErr w:type="spellEnd"/>
          </w:p>
        </w:tc>
        <w:tc>
          <w:tcPr>
            <w:tcW w:w="981" w:type="dxa"/>
            <w:vAlign w:val="center"/>
          </w:tcPr>
          <w:p w14:paraId="476C1448"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Purustatud pindade osakaalu kategooria</w:t>
            </w:r>
          </w:p>
          <w:p w14:paraId="1852F363" w14:textId="77777777" w:rsidR="001C425C" w:rsidRPr="00EE38E4" w:rsidRDefault="001C425C" w:rsidP="00EB6EB7">
            <w:pPr>
              <w:pStyle w:val="Tekst"/>
              <w:jc w:val="center"/>
              <w:rPr>
                <w:b/>
                <w:bCs/>
                <w:sz w:val="14"/>
                <w:szCs w:val="14"/>
              </w:rPr>
            </w:pPr>
            <w:r w:rsidRPr="00EE38E4">
              <w:rPr>
                <w:b/>
                <w:bCs/>
                <w:sz w:val="14"/>
                <w:szCs w:val="14"/>
              </w:rPr>
              <w:t>C</w:t>
            </w:r>
          </w:p>
        </w:tc>
        <w:tc>
          <w:tcPr>
            <w:tcW w:w="1538" w:type="dxa"/>
            <w:vAlign w:val="center"/>
          </w:tcPr>
          <w:p w14:paraId="414FDFA7" w14:textId="77777777" w:rsidR="001C425C" w:rsidRPr="00EE38E4" w:rsidRDefault="001C425C" w:rsidP="00EB6EB7">
            <w:pPr>
              <w:pStyle w:val="Heading4"/>
              <w:numPr>
                <w:ilvl w:val="0"/>
                <w:numId w:val="0"/>
              </w:numPr>
              <w:jc w:val="center"/>
              <w:rPr>
                <w:rFonts w:ascii="Verdana" w:hAnsi="Verdana"/>
                <w:b/>
                <w:bCs/>
                <w:sz w:val="14"/>
                <w:szCs w:val="14"/>
              </w:rPr>
            </w:pPr>
            <w:r w:rsidRPr="00EE38E4">
              <w:rPr>
                <w:rFonts w:ascii="Verdana" w:hAnsi="Verdana"/>
                <w:sz w:val="14"/>
                <w:szCs w:val="14"/>
                <w:lang w:eastAsia="et-EE"/>
              </w:rPr>
              <w:t>Purunemiskindluse kategooria Los Angeles katsel</w:t>
            </w:r>
            <w:r w:rsidRPr="00EE38E4">
              <w:rPr>
                <w:rFonts w:ascii="Verdana" w:hAnsi="Verdana"/>
                <w:sz w:val="14"/>
                <w:szCs w:val="14"/>
                <w:lang w:eastAsia="et-EE"/>
              </w:rPr>
              <w:br/>
            </w:r>
            <w:r w:rsidRPr="00EE38E4">
              <w:rPr>
                <w:rFonts w:ascii="Verdana" w:hAnsi="Verdana"/>
                <w:b/>
                <w:bCs/>
                <w:sz w:val="14"/>
                <w:szCs w:val="14"/>
              </w:rPr>
              <w:t>LA</w:t>
            </w:r>
          </w:p>
        </w:tc>
        <w:tc>
          <w:tcPr>
            <w:tcW w:w="1357" w:type="dxa"/>
            <w:vAlign w:val="center"/>
          </w:tcPr>
          <w:p w14:paraId="3043D679"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 xml:space="preserve">Kulumiskindluse kategooria Nordic katsel               </w:t>
            </w:r>
            <w:r w:rsidRPr="00EE38E4">
              <w:rPr>
                <w:rFonts w:ascii="Verdana" w:hAnsi="Verdana"/>
                <w:b/>
                <w:bCs/>
                <w:sz w:val="14"/>
                <w:szCs w:val="14"/>
                <w:lang w:eastAsia="et-EE"/>
              </w:rPr>
              <w:t>AN</w:t>
            </w:r>
          </w:p>
        </w:tc>
        <w:tc>
          <w:tcPr>
            <w:tcW w:w="1241" w:type="dxa"/>
            <w:vAlign w:val="center"/>
          </w:tcPr>
          <w:p w14:paraId="35879A67"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 xml:space="preserve">Külmakindluse kategooria </w:t>
            </w:r>
            <w:proofErr w:type="spellStart"/>
            <w:r w:rsidRPr="00EE38E4">
              <w:rPr>
                <w:rFonts w:ascii="Verdana" w:hAnsi="Verdana"/>
                <w:b/>
                <w:bCs/>
                <w:sz w:val="14"/>
                <w:szCs w:val="14"/>
                <w:lang w:eastAsia="et-EE"/>
              </w:rPr>
              <w:t>FNaCl</w:t>
            </w:r>
            <w:proofErr w:type="spellEnd"/>
            <w:r w:rsidRPr="00EE38E4">
              <w:rPr>
                <w:rFonts w:ascii="Verdana" w:hAnsi="Verdana"/>
                <w:b/>
                <w:bCs/>
                <w:sz w:val="14"/>
                <w:szCs w:val="14"/>
                <w:lang w:eastAsia="et-EE"/>
              </w:rPr>
              <w:t xml:space="preserve"> / F</w:t>
            </w:r>
          </w:p>
        </w:tc>
        <w:tc>
          <w:tcPr>
            <w:tcW w:w="1585" w:type="dxa"/>
            <w:vAlign w:val="center"/>
          </w:tcPr>
          <w:p w14:paraId="2E3B2EF8" w14:textId="77777777" w:rsidR="001C425C" w:rsidRPr="00EE38E4" w:rsidRDefault="001C425C" w:rsidP="00EB6EB7">
            <w:pPr>
              <w:pStyle w:val="Heading4"/>
              <w:numPr>
                <w:ilvl w:val="0"/>
                <w:numId w:val="0"/>
              </w:numPr>
              <w:jc w:val="center"/>
              <w:rPr>
                <w:rFonts w:ascii="Verdana" w:hAnsi="Verdana"/>
                <w:sz w:val="14"/>
                <w:szCs w:val="14"/>
                <w:lang w:eastAsia="et-EE"/>
              </w:rPr>
            </w:pPr>
            <w:proofErr w:type="spellStart"/>
            <w:r w:rsidRPr="00EE38E4">
              <w:rPr>
                <w:rFonts w:ascii="Verdana" w:hAnsi="Verdana"/>
                <w:sz w:val="14"/>
                <w:szCs w:val="14"/>
                <w:lang w:eastAsia="et-EE"/>
              </w:rPr>
              <w:t>Plaatsusteguri</w:t>
            </w:r>
            <w:proofErr w:type="spellEnd"/>
            <w:r w:rsidRPr="00EE38E4">
              <w:rPr>
                <w:rFonts w:ascii="Verdana" w:hAnsi="Verdana"/>
                <w:sz w:val="14"/>
                <w:szCs w:val="14"/>
                <w:lang w:eastAsia="et-EE"/>
              </w:rPr>
              <w:t xml:space="preserve"> maksimaalväärtuse kategooria,             </w:t>
            </w:r>
            <w:proofErr w:type="spellStart"/>
            <w:r w:rsidRPr="00EE38E4">
              <w:rPr>
                <w:rFonts w:ascii="Verdana" w:hAnsi="Verdana"/>
                <w:b/>
                <w:bCs/>
                <w:sz w:val="14"/>
                <w:szCs w:val="14"/>
                <w:lang w:eastAsia="et-EE"/>
              </w:rPr>
              <w:t>Fl</w:t>
            </w:r>
            <w:proofErr w:type="spellEnd"/>
          </w:p>
        </w:tc>
        <w:tc>
          <w:tcPr>
            <w:tcW w:w="964" w:type="dxa"/>
            <w:vAlign w:val="center"/>
          </w:tcPr>
          <w:p w14:paraId="2F85B9DC"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 xml:space="preserve">Peenosiste sisalduse kategooria        </w:t>
            </w:r>
            <w:r w:rsidRPr="00EE38E4">
              <w:rPr>
                <w:rFonts w:ascii="Verdana" w:hAnsi="Verdana"/>
                <w:b/>
                <w:bCs/>
                <w:sz w:val="14"/>
                <w:szCs w:val="14"/>
                <w:lang w:eastAsia="et-EE"/>
              </w:rPr>
              <w:t>f</w:t>
            </w:r>
          </w:p>
        </w:tc>
        <w:tc>
          <w:tcPr>
            <w:tcW w:w="1762" w:type="dxa"/>
            <w:vAlign w:val="center"/>
          </w:tcPr>
          <w:p w14:paraId="3837F7A0"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AC segu deformatsioonikindlus</w:t>
            </w:r>
            <w:r w:rsidRPr="00EE38E4">
              <w:rPr>
                <w:rFonts w:ascii="Verdana" w:hAnsi="Verdana"/>
                <w:sz w:val="14"/>
                <w:szCs w:val="14"/>
                <w:lang w:eastAsia="et-EE"/>
              </w:rPr>
              <w:br/>
            </w:r>
            <w:r w:rsidRPr="00EE38E4">
              <w:rPr>
                <w:rFonts w:ascii="Verdana" w:hAnsi="Verdana"/>
                <w:b/>
                <w:bCs/>
                <w:sz w:val="14"/>
                <w:szCs w:val="14"/>
                <w:lang w:eastAsia="et-EE"/>
              </w:rPr>
              <w:t>PRD</w:t>
            </w:r>
            <w:r w:rsidRPr="00EE38E4">
              <w:rPr>
                <w:rFonts w:ascii="Verdana" w:hAnsi="Verdana"/>
                <w:b/>
                <w:bCs/>
                <w:sz w:val="14"/>
                <w:szCs w:val="14"/>
                <w:vertAlign w:val="subscript"/>
                <w:lang w:eastAsia="et-EE"/>
              </w:rPr>
              <w:t>AIR</w:t>
            </w:r>
          </w:p>
        </w:tc>
        <w:tc>
          <w:tcPr>
            <w:tcW w:w="1260" w:type="dxa"/>
            <w:vAlign w:val="center"/>
          </w:tcPr>
          <w:p w14:paraId="562392A2"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 xml:space="preserve">AC </w:t>
            </w:r>
            <w:proofErr w:type="spellStart"/>
            <w:r w:rsidRPr="00EE38E4">
              <w:rPr>
                <w:rFonts w:ascii="Verdana" w:hAnsi="Verdana"/>
                <w:sz w:val="14"/>
                <w:szCs w:val="14"/>
                <w:lang w:eastAsia="et-EE"/>
              </w:rPr>
              <w:t>surf</w:t>
            </w:r>
            <w:proofErr w:type="spellEnd"/>
            <w:r w:rsidRPr="00EE38E4">
              <w:rPr>
                <w:rFonts w:ascii="Verdana" w:hAnsi="Verdana"/>
                <w:sz w:val="14"/>
                <w:szCs w:val="14"/>
                <w:lang w:eastAsia="et-EE"/>
              </w:rPr>
              <w:t xml:space="preserve"> segu kulumiskindlus </w:t>
            </w:r>
            <w:proofErr w:type="spellStart"/>
            <w:r w:rsidRPr="00EE38E4">
              <w:rPr>
                <w:rFonts w:ascii="Verdana" w:hAnsi="Verdana"/>
                <w:b/>
                <w:bCs/>
                <w:sz w:val="14"/>
                <w:szCs w:val="14"/>
                <w:lang w:eastAsia="et-EE"/>
              </w:rPr>
              <w:t>Abr</w:t>
            </w:r>
            <w:r w:rsidRPr="00EE38E4">
              <w:rPr>
                <w:rFonts w:ascii="Verdana" w:hAnsi="Verdana"/>
                <w:b/>
                <w:bCs/>
                <w:sz w:val="14"/>
                <w:szCs w:val="14"/>
                <w:vertAlign w:val="subscript"/>
                <w:lang w:eastAsia="et-EE"/>
              </w:rPr>
              <w:t>A</w:t>
            </w:r>
            <w:proofErr w:type="spellEnd"/>
          </w:p>
        </w:tc>
        <w:tc>
          <w:tcPr>
            <w:tcW w:w="1592" w:type="dxa"/>
            <w:vAlign w:val="center"/>
          </w:tcPr>
          <w:p w14:paraId="2DBD4511"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Katendi tüüp, märkused</w:t>
            </w:r>
          </w:p>
        </w:tc>
      </w:tr>
      <w:tr w:rsidR="001C425C" w:rsidRPr="00EE38E4" w14:paraId="68620F47" w14:textId="77777777" w:rsidTr="00F21E7B">
        <w:trPr>
          <w:cantSplit/>
          <w:trHeight w:val="576"/>
        </w:trPr>
        <w:tc>
          <w:tcPr>
            <w:tcW w:w="788" w:type="dxa"/>
            <w:vAlign w:val="center"/>
          </w:tcPr>
          <w:p w14:paraId="1AEEC5C5" w14:textId="77777777" w:rsidR="001C425C" w:rsidRPr="00EE38E4" w:rsidRDefault="001C425C" w:rsidP="00EB6EB7">
            <w:pPr>
              <w:pStyle w:val="Heading4"/>
              <w:numPr>
                <w:ilvl w:val="0"/>
                <w:numId w:val="0"/>
              </w:numPr>
              <w:jc w:val="left"/>
              <w:rPr>
                <w:rFonts w:ascii="Verdana" w:hAnsi="Verdana"/>
                <w:sz w:val="14"/>
                <w:szCs w:val="14"/>
                <w:lang w:eastAsia="et-EE"/>
              </w:rPr>
            </w:pPr>
            <w:r w:rsidRPr="00EE38E4">
              <w:rPr>
                <w:rFonts w:ascii="Verdana" w:hAnsi="Verdana"/>
                <w:sz w:val="14"/>
                <w:szCs w:val="14"/>
                <w:lang w:eastAsia="et-EE"/>
              </w:rPr>
              <w:t xml:space="preserve">AC 8 </w:t>
            </w:r>
            <w:proofErr w:type="spellStart"/>
            <w:r w:rsidRPr="00EE38E4">
              <w:rPr>
                <w:rFonts w:ascii="Verdana" w:hAnsi="Verdana"/>
                <w:sz w:val="14"/>
                <w:szCs w:val="14"/>
                <w:lang w:eastAsia="et-EE"/>
              </w:rPr>
              <w:t>surf</w:t>
            </w:r>
            <w:proofErr w:type="spellEnd"/>
            <w:r w:rsidRPr="00EE38E4">
              <w:rPr>
                <w:rFonts w:ascii="Verdana" w:hAnsi="Verdana"/>
                <w:sz w:val="14"/>
                <w:szCs w:val="14"/>
                <w:lang w:eastAsia="et-EE"/>
              </w:rPr>
              <w:t xml:space="preserve"> 70/100</w:t>
            </w:r>
          </w:p>
        </w:tc>
        <w:tc>
          <w:tcPr>
            <w:tcW w:w="705" w:type="dxa"/>
            <w:vAlign w:val="center"/>
          </w:tcPr>
          <w:p w14:paraId="5525C3E6" w14:textId="77777777" w:rsidR="001C425C" w:rsidRPr="00EE38E4" w:rsidRDefault="001C425C" w:rsidP="00EB6EB7">
            <w:pPr>
              <w:pStyle w:val="Heading4"/>
              <w:numPr>
                <w:ilvl w:val="0"/>
                <w:numId w:val="0"/>
              </w:numPr>
              <w:jc w:val="center"/>
              <w:rPr>
                <w:rFonts w:ascii="Verdana" w:hAnsi="Verdana"/>
                <w:sz w:val="14"/>
                <w:szCs w:val="14"/>
              </w:rPr>
            </w:pPr>
            <w:r w:rsidRPr="00EE38E4">
              <w:rPr>
                <w:rFonts w:ascii="Verdana" w:hAnsi="Verdana"/>
                <w:sz w:val="14"/>
                <w:szCs w:val="14"/>
              </w:rPr>
              <w:t>5</w:t>
            </w:r>
          </w:p>
        </w:tc>
        <w:tc>
          <w:tcPr>
            <w:tcW w:w="1106" w:type="dxa"/>
            <w:vAlign w:val="center"/>
          </w:tcPr>
          <w:p w14:paraId="24D92446" w14:textId="77777777" w:rsidR="001C425C" w:rsidRPr="00EE38E4" w:rsidRDefault="001C425C" w:rsidP="00EB6EB7">
            <w:pPr>
              <w:pStyle w:val="Heading4"/>
              <w:numPr>
                <w:ilvl w:val="0"/>
                <w:numId w:val="0"/>
              </w:numPr>
              <w:jc w:val="center"/>
              <w:rPr>
                <w:rFonts w:ascii="Verdana" w:hAnsi="Verdana"/>
                <w:sz w:val="14"/>
                <w:szCs w:val="14"/>
              </w:rPr>
            </w:pPr>
            <w:r w:rsidRPr="00EE38E4">
              <w:rPr>
                <w:rFonts w:ascii="Verdana" w:hAnsi="Verdana"/>
                <w:sz w:val="14"/>
                <w:szCs w:val="14"/>
              </w:rPr>
              <w:t>85/20</w:t>
            </w:r>
          </w:p>
        </w:tc>
        <w:tc>
          <w:tcPr>
            <w:tcW w:w="981" w:type="dxa"/>
            <w:vAlign w:val="center"/>
          </w:tcPr>
          <w:p w14:paraId="3951637A" w14:textId="77777777" w:rsidR="001C425C" w:rsidRPr="00EE38E4" w:rsidRDefault="001C425C" w:rsidP="00EB6EB7">
            <w:pPr>
              <w:pStyle w:val="Heading4"/>
              <w:numPr>
                <w:ilvl w:val="0"/>
                <w:numId w:val="0"/>
              </w:numPr>
              <w:jc w:val="center"/>
              <w:rPr>
                <w:rFonts w:ascii="Verdana" w:hAnsi="Verdana"/>
                <w:sz w:val="14"/>
                <w:szCs w:val="14"/>
                <w:lang w:val="ru-RU"/>
              </w:rPr>
            </w:pPr>
            <w:r w:rsidRPr="00EE38E4">
              <w:rPr>
                <w:rFonts w:ascii="Verdana" w:hAnsi="Verdana"/>
                <w:sz w:val="14"/>
                <w:szCs w:val="14"/>
              </w:rPr>
              <w:t>-</w:t>
            </w:r>
          </w:p>
        </w:tc>
        <w:tc>
          <w:tcPr>
            <w:tcW w:w="1538" w:type="dxa"/>
            <w:vAlign w:val="center"/>
          </w:tcPr>
          <w:p w14:paraId="02621531" w14:textId="77777777" w:rsidR="001C425C" w:rsidRPr="00EE38E4" w:rsidRDefault="001C425C" w:rsidP="00EB6EB7">
            <w:pPr>
              <w:pStyle w:val="Heading4"/>
              <w:numPr>
                <w:ilvl w:val="0"/>
                <w:numId w:val="0"/>
              </w:numPr>
              <w:jc w:val="center"/>
              <w:rPr>
                <w:rFonts w:ascii="Verdana" w:hAnsi="Verdana"/>
                <w:sz w:val="14"/>
                <w:szCs w:val="14"/>
              </w:rPr>
            </w:pPr>
            <w:r w:rsidRPr="00EE38E4">
              <w:rPr>
                <w:rFonts w:ascii="Verdana" w:hAnsi="Verdana"/>
                <w:sz w:val="14"/>
                <w:szCs w:val="14"/>
              </w:rPr>
              <w:t>30</w:t>
            </w:r>
          </w:p>
        </w:tc>
        <w:tc>
          <w:tcPr>
            <w:tcW w:w="1357" w:type="dxa"/>
            <w:vAlign w:val="center"/>
          </w:tcPr>
          <w:p w14:paraId="07D3B26D" w14:textId="77777777" w:rsidR="001C425C" w:rsidRPr="00EE38E4" w:rsidRDefault="001C425C" w:rsidP="00EB6EB7">
            <w:pPr>
              <w:pStyle w:val="Heading4"/>
              <w:numPr>
                <w:ilvl w:val="0"/>
                <w:numId w:val="0"/>
              </w:numPr>
              <w:jc w:val="center"/>
              <w:rPr>
                <w:rFonts w:ascii="Verdana" w:hAnsi="Verdana"/>
                <w:sz w:val="14"/>
                <w:szCs w:val="14"/>
              </w:rPr>
            </w:pPr>
            <w:r w:rsidRPr="00EE38E4">
              <w:rPr>
                <w:rFonts w:ascii="Verdana" w:hAnsi="Verdana"/>
                <w:sz w:val="14"/>
                <w:szCs w:val="14"/>
              </w:rPr>
              <w:t>PN</w:t>
            </w:r>
          </w:p>
        </w:tc>
        <w:tc>
          <w:tcPr>
            <w:tcW w:w="1241" w:type="dxa"/>
            <w:vAlign w:val="center"/>
          </w:tcPr>
          <w:p w14:paraId="5F70A6DC" w14:textId="78922D1F" w:rsidR="001C425C" w:rsidRPr="00EE38E4" w:rsidRDefault="00F0628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2</w:t>
            </w:r>
          </w:p>
        </w:tc>
        <w:tc>
          <w:tcPr>
            <w:tcW w:w="1585" w:type="dxa"/>
            <w:vAlign w:val="center"/>
          </w:tcPr>
          <w:p w14:paraId="7FBE3DA5" w14:textId="77777777" w:rsidR="001C425C" w:rsidRPr="00EE38E4" w:rsidRDefault="001C425C" w:rsidP="00EB6EB7">
            <w:pPr>
              <w:pStyle w:val="Heading4"/>
              <w:numPr>
                <w:ilvl w:val="0"/>
                <w:numId w:val="0"/>
              </w:numPr>
              <w:jc w:val="center"/>
              <w:rPr>
                <w:rFonts w:ascii="Verdana" w:hAnsi="Verdana"/>
                <w:sz w:val="14"/>
                <w:szCs w:val="14"/>
              </w:rPr>
            </w:pPr>
            <w:r w:rsidRPr="00EE38E4">
              <w:rPr>
                <w:rFonts w:ascii="Verdana" w:hAnsi="Verdana"/>
                <w:sz w:val="14"/>
                <w:szCs w:val="14"/>
              </w:rPr>
              <w:t>25</w:t>
            </w:r>
          </w:p>
        </w:tc>
        <w:tc>
          <w:tcPr>
            <w:tcW w:w="964" w:type="dxa"/>
            <w:vAlign w:val="center"/>
          </w:tcPr>
          <w:p w14:paraId="404FDDE6" w14:textId="31E77960" w:rsidR="001C425C" w:rsidRPr="00EE38E4" w:rsidRDefault="00E07006" w:rsidP="00EB6EB7">
            <w:pPr>
              <w:pStyle w:val="Heading4"/>
              <w:numPr>
                <w:ilvl w:val="0"/>
                <w:numId w:val="0"/>
              </w:numPr>
              <w:jc w:val="center"/>
              <w:rPr>
                <w:rFonts w:ascii="Verdana" w:hAnsi="Verdana"/>
                <w:sz w:val="14"/>
                <w:szCs w:val="14"/>
              </w:rPr>
            </w:pPr>
            <w:r w:rsidRPr="00EE38E4">
              <w:rPr>
                <w:rFonts w:ascii="Verdana" w:hAnsi="Verdana"/>
                <w:sz w:val="14"/>
                <w:szCs w:val="14"/>
              </w:rPr>
              <w:t>4</w:t>
            </w:r>
          </w:p>
        </w:tc>
        <w:tc>
          <w:tcPr>
            <w:tcW w:w="1762" w:type="dxa"/>
            <w:vAlign w:val="center"/>
          </w:tcPr>
          <w:p w14:paraId="53009D3D" w14:textId="77777777" w:rsidR="001C425C" w:rsidRPr="00EE38E4" w:rsidRDefault="001C425C" w:rsidP="00EB6EB7">
            <w:pPr>
              <w:pStyle w:val="Heading4"/>
              <w:numPr>
                <w:ilvl w:val="0"/>
                <w:numId w:val="0"/>
              </w:numPr>
              <w:jc w:val="center"/>
              <w:rPr>
                <w:rFonts w:ascii="Verdana" w:hAnsi="Verdana"/>
                <w:sz w:val="14"/>
                <w:szCs w:val="14"/>
              </w:rPr>
            </w:pPr>
            <w:r w:rsidRPr="00EE38E4">
              <w:rPr>
                <w:rFonts w:ascii="Verdana" w:hAnsi="Verdana"/>
                <w:sz w:val="14"/>
                <w:szCs w:val="14"/>
              </w:rPr>
              <w:t>PN</w:t>
            </w:r>
          </w:p>
        </w:tc>
        <w:tc>
          <w:tcPr>
            <w:tcW w:w="1260" w:type="dxa"/>
            <w:vAlign w:val="center"/>
          </w:tcPr>
          <w:p w14:paraId="599D2173" w14:textId="77777777" w:rsidR="001C425C" w:rsidRPr="00EE38E4" w:rsidRDefault="001C425C" w:rsidP="00EB6EB7">
            <w:pPr>
              <w:pStyle w:val="Heading4"/>
              <w:numPr>
                <w:ilvl w:val="0"/>
                <w:numId w:val="0"/>
              </w:numPr>
              <w:jc w:val="center"/>
              <w:rPr>
                <w:rFonts w:ascii="Verdana" w:hAnsi="Verdana"/>
                <w:sz w:val="14"/>
                <w:szCs w:val="14"/>
              </w:rPr>
            </w:pPr>
            <w:r w:rsidRPr="00EE38E4">
              <w:rPr>
                <w:rFonts w:ascii="Verdana" w:hAnsi="Verdana"/>
                <w:sz w:val="14"/>
                <w:szCs w:val="14"/>
              </w:rPr>
              <w:t>-</w:t>
            </w:r>
          </w:p>
        </w:tc>
        <w:tc>
          <w:tcPr>
            <w:tcW w:w="1592" w:type="dxa"/>
            <w:vAlign w:val="center"/>
          </w:tcPr>
          <w:p w14:paraId="7C190F04" w14:textId="49D8A50B" w:rsidR="001C425C" w:rsidRPr="00F21E7B" w:rsidRDefault="002B57FE" w:rsidP="00F21E7B">
            <w:pPr>
              <w:spacing w:line="230" w:lineRule="atLeast"/>
              <w:jc w:val="center"/>
              <w:rPr>
                <w:rFonts w:ascii="Verdana" w:hAnsi="Verdana"/>
                <w:sz w:val="10"/>
                <w:szCs w:val="10"/>
                <w:lang w:eastAsia="et-EE"/>
              </w:rPr>
            </w:pPr>
            <w:r w:rsidRPr="00F21E7B">
              <w:rPr>
                <w:rFonts w:ascii="Verdana" w:hAnsi="Verdana"/>
                <w:sz w:val="10"/>
                <w:szCs w:val="10"/>
                <w:lang w:eastAsia="et-EE"/>
              </w:rPr>
              <w:t xml:space="preserve">Projekteeritud kergliiklustee </w:t>
            </w:r>
            <w:proofErr w:type="spellStart"/>
            <w:r w:rsidRPr="00F21E7B">
              <w:rPr>
                <w:rFonts w:ascii="Verdana" w:hAnsi="Verdana"/>
                <w:sz w:val="10"/>
                <w:szCs w:val="10"/>
                <w:lang w:eastAsia="et-EE"/>
              </w:rPr>
              <w:t>ab</w:t>
            </w:r>
            <w:proofErr w:type="spellEnd"/>
            <w:r w:rsidRPr="00F21E7B">
              <w:rPr>
                <w:rFonts w:ascii="Verdana" w:hAnsi="Verdana"/>
                <w:sz w:val="10"/>
                <w:szCs w:val="10"/>
                <w:lang w:eastAsia="et-EE"/>
              </w:rPr>
              <w:t>-katendi taastamine.</w:t>
            </w:r>
          </w:p>
        </w:tc>
      </w:tr>
      <w:tr w:rsidR="001C425C" w:rsidRPr="00EE38E4" w14:paraId="2818BC7D" w14:textId="77777777" w:rsidTr="00F21E7B">
        <w:trPr>
          <w:cantSplit/>
          <w:trHeight w:val="576"/>
        </w:trPr>
        <w:tc>
          <w:tcPr>
            <w:tcW w:w="788" w:type="dxa"/>
          </w:tcPr>
          <w:p w14:paraId="48A7BB3A" w14:textId="77777777" w:rsidR="001C425C" w:rsidRPr="00EE38E4" w:rsidRDefault="001C425C" w:rsidP="00EB6EB7">
            <w:pPr>
              <w:pStyle w:val="Heading4"/>
              <w:numPr>
                <w:ilvl w:val="0"/>
                <w:numId w:val="0"/>
              </w:numPr>
              <w:jc w:val="left"/>
              <w:rPr>
                <w:rFonts w:ascii="Verdana" w:hAnsi="Verdana"/>
                <w:sz w:val="14"/>
                <w:szCs w:val="14"/>
                <w:lang w:eastAsia="et-EE"/>
              </w:rPr>
            </w:pPr>
            <w:r w:rsidRPr="00EE38E4">
              <w:rPr>
                <w:rFonts w:ascii="Verdana" w:hAnsi="Verdana"/>
                <w:sz w:val="14"/>
                <w:szCs w:val="14"/>
                <w:lang w:eastAsia="et-EE"/>
              </w:rPr>
              <w:t xml:space="preserve">AC 16 </w:t>
            </w:r>
            <w:proofErr w:type="spellStart"/>
            <w:r w:rsidRPr="00EE38E4">
              <w:rPr>
                <w:rFonts w:ascii="Verdana" w:hAnsi="Verdana"/>
                <w:sz w:val="14"/>
                <w:szCs w:val="14"/>
                <w:lang w:eastAsia="et-EE"/>
              </w:rPr>
              <w:t>surf</w:t>
            </w:r>
            <w:proofErr w:type="spellEnd"/>
            <w:r w:rsidRPr="00EE38E4">
              <w:rPr>
                <w:rFonts w:ascii="Verdana" w:hAnsi="Verdana"/>
                <w:sz w:val="14"/>
                <w:szCs w:val="14"/>
                <w:lang w:eastAsia="et-EE"/>
              </w:rPr>
              <w:t xml:space="preserve"> 70/100</w:t>
            </w:r>
          </w:p>
        </w:tc>
        <w:tc>
          <w:tcPr>
            <w:tcW w:w="705" w:type="dxa"/>
          </w:tcPr>
          <w:p w14:paraId="65C68D2A" w14:textId="77777777" w:rsidR="001C425C" w:rsidRPr="00EE38E4" w:rsidRDefault="001C425C" w:rsidP="00EB6EB7">
            <w:pPr>
              <w:pStyle w:val="Heading4"/>
              <w:numPr>
                <w:ilvl w:val="0"/>
                <w:numId w:val="0"/>
              </w:numPr>
              <w:jc w:val="center"/>
              <w:rPr>
                <w:rFonts w:ascii="Verdana" w:hAnsi="Verdana"/>
                <w:sz w:val="14"/>
                <w:szCs w:val="14"/>
                <w:lang w:val="ru-RU" w:eastAsia="et-EE"/>
              </w:rPr>
            </w:pPr>
            <w:r w:rsidRPr="00EE38E4">
              <w:rPr>
                <w:rFonts w:ascii="Verdana" w:hAnsi="Verdana"/>
                <w:sz w:val="14"/>
                <w:szCs w:val="14"/>
                <w:lang w:eastAsia="et-EE"/>
              </w:rPr>
              <w:t>4-6</w:t>
            </w:r>
          </w:p>
        </w:tc>
        <w:tc>
          <w:tcPr>
            <w:tcW w:w="1106" w:type="dxa"/>
          </w:tcPr>
          <w:p w14:paraId="0D227015" w14:textId="02163EE7" w:rsidR="001C425C" w:rsidRPr="00EE38E4" w:rsidRDefault="009A430D"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85</w:t>
            </w:r>
            <w:r w:rsidR="001C425C" w:rsidRPr="00EE38E4">
              <w:rPr>
                <w:rFonts w:ascii="Verdana" w:hAnsi="Verdana"/>
                <w:sz w:val="14"/>
                <w:szCs w:val="14"/>
                <w:lang w:eastAsia="et-EE"/>
              </w:rPr>
              <w:t>/15</w:t>
            </w:r>
          </w:p>
        </w:tc>
        <w:tc>
          <w:tcPr>
            <w:tcW w:w="981" w:type="dxa"/>
          </w:tcPr>
          <w:p w14:paraId="7D3297B6"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100/0</w:t>
            </w:r>
          </w:p>
        </w:tc>
        <w:tc>
          <w:tcPr>
            <w:tcW w:w="1538" w:type="dxa"/>
          </w:tcPr>
          <w:p w14:paraId="18F32944" w14:textId="32EF2BF1" w:rsidR="001C425C" w:rsidRPr="00EE38E4" w:rsidRDefault="001728F7"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15</w:t>
            </w:r>
          </w:p>
        </w:tc>
        <w:tc>
          <w:tcPr>
            <w:tcW w:w="1357" w:type="dxa"/>
          </w:tcPr>
          <w:p w14:paraId="4382CAD4" w14:textId="62711607" w:rsidR="001C425C" w:rsidRPr="00EE38E4" w:rsidRDefault="001728F7"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7</w:t>
            </w:r>
          </w:p>
        </w:tc>
        <w:tc>
          <w:tcPr>
            <w:tcW w:w="1241" w:type="dxa"/>
          </w:tcPr>
          <w:p w14:paraId="0BABF88B"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FNaCl4</w:t>
            </w:r>
          </w:p>
        </w:tc>
        <w:tc>
          <w:tcPr>
            <w:tcW w:w="1585" w:type="dxa"/>
          </w:tcPr>
          <w:p w14:paraId="5F6A9196" w14:textId="1DBD385C" w:rsidR="001C425C" w:rsidRPr="00EE38E4" w:rsidRDefault="009A430D"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10</w:t>
            </w:r>
          </w:p>
        </w:tc>
        <w:tc>
          <w:tcPr>
            <w:tcW w:w="964" w:type="dxa"/>
          </w:tcPr>
          <w:p w14:paraId="165FFDF6" w14:textId="77777777" w:rsidR="001C425C" w:rsidRPr="00EE38E4" w:rsidRDefault="001C425C"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2</w:t>
            </w:r>
          </w:p>
        </w:tc>
        <w:tc>
          <w:tcPr>
            <w:tcW w:w="1762" w:type="dxa"/>
          </w:tcPr>
          <w:p w14:paraId="7B9E915E" w14:textId="368179A8" w:rsidR="001C425C" w:rsidRPr="00EE38E4" w:rsidRDefault="001C425C" w:rsidP="00EB6EB7">
            <w:pPr>
              <w:pStyle w:val="Heading4"/>
              <w:numPr>
                <w:ilvl w:val="0"/>
                <w:numId w:val="0"/>
              </w:numPr>
              <w:jc w:val="center"/>
              <w:rPr>
                <w:rFonts w:ascii="Verdana" w:hAnsi="Verdana"/>
                <w:sz w:val="14"/>
                <w:szCs w:val="14"/>
              </w:rPr>
            </w:pPr>
            <w:r w:rsidRPr="00EE38E4">
              <w:rPr>
                <w:rFonts w:ascii="Verdana" w:hAnsi="Verdana"/>
                <w:sz w:val="14"/>
                <w:szCs w:val="14"/>
              </w:rPr>
              <w:t>PRD</w:t>
            </w:r>
            <w:r w:rsidRPr="00EE38E4">
              <w:rPr>
                <w:rFonts w:ascii="Verdana" w:hAnsi="Verdana"/>
                <w:sz w:val="14"/>
                <w:szCs w:val="14"/>
                <w:vertAlign w:val="subscript"/>
              </w:rPr>
              <w:t>AIR</w:t>
            </w:r>
            <w:r w:rsidRPr="00EE38E4">
              <w:rPr>
                <w:rFonts w:ascii="Verdana" w:hAnsi="Verdana"/>
                <w:sz w:val="14"/>
                <w:szCs w:val="14"/>
              </w:rPr>
              <w:t xml:space="preserve"> </w:t>
            </w:r>
            <w:r w:rsidR="001728F7" w:rsidRPr="00EE38E4">
              <w:rPr>
                <w:rFonts w:ascii="Verdana" w:hAnsi="Verdana"/>
                <w:sz w:val="14"/>
                <w:szCs w:val="14"/>
              </w:rPr>
              <w:t>7</w:t>
            </w:r>
          </w:p>
        </w:tc>
        <w:tc>
          <w:tcPr>
            <w:tcW w:w="1260" w:type="dxa"/>
          </w:tcPr>
          <w:p w14:paraId="0D3BBC89" w14:textId="0E1C05D1" w:rsidR="001C425C" w:rsidRPr="00EE38E4" w:rsidRDefault="001728F7" w:rsidP="00EB6EB7">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28</w:t>
            </w:r>
          </w:p>
        </w:tc>
        <w:tc>
          <w:tcPr>
            <w:tcW w:w="1592" w:type="dxa"/>
          </w:tcPr>
          <w:p w14:paraId="47BC9123" w14:textId="0FAE86BE" w:rsidR="001C425C" w:rsidRPr="00F21E7B" w:rsidRDefault="00BB2766" w:rsidP="00F21E7B">
            <w:pPr>
              <w:spacing w:line="230" w:lineRule="atLeast"/>
              <w:jc w:val="center"/>
              <w:rPr>
                <w:rFonts w:ascii="Verdana" w:hAnsi="Verdana"/>
                <w:sz w:val="10"/>
                <w:szCs w:val="10"/>
                <w:lang w:eastAsia="et-EE"/>
              </w:rPr>
            </w:pPr>
            <w:r w:rsidRPr="00F21E7B">
              <w:rPr>
                <w:rFonts w:ascii="Verdana" w:hAnsi="Verdana"/>
                <w:sz w:val="10"/>
                <w:szCs w:val="10"/>
                <w:lang w:eastAsia="et-EE"/>
              </w:rPr>
              <w:t>Projekteeritud s</w:t>
            </w:r>
            <w:r w:rsidR="001C425C" w:rsidRPr="00F21E7B">
              <w:rPr>
                <w:rFonts w:ascii="Verdana" w:hAnsi="Verdana"/>
                <w:sz w:val="10"/>
                <w:szCs w:val="10"/>
                <w:lang w:eastAsia="et-EE"/>
              </w:rPr>
              <w:t xml:space="preserve">õidutee </w:t>
            </w:r>
            <w:proofErr w:type="spellStart"/>
            <w:r w:rsidR="001C425C" w:rsidRPr="00F21E7B">
              <w:rPr>
                <w:rFonts w:ascii="Verdana" w:hAnsi="Verdana"/>
                <w:sz w:val="10"/>
                <w:szCs w:val="10"/>
                <w:lang w:eastAsia="et-EE"/>
              </w:rPr>
              <w:t>ab</w:t>
            </w:r>
            <w:proofErr w:type="spellEnd"/>
            <w:r w:rsidR="001C425C" w:rsidRPr="00F21E7B">
              <w:rPr>
                <w:rFonts w:ascii="Verdana" w:hAnsi="Verdana"/>
                <w:sz w:val="10"/>
                <w:szCs w:val="10"/>
                <w:lang w:eastAsia="et-EE"/>
              </w:rPr>
              <w:t>-katend</w:t>
            </w:r>
            <w:r w:rsidRPr="00F21E7B">
              <w:rPr>
                <w:rFonts w:ascii="Verdana" w:hAnsi="Verdana"/>
                <w:sz w:val="10"/>
                <w:szCs w:val="10"/>
                <w:lang w:eastAsia="et-EE"/>
              </w:rPr>
              <w:t xml:space="preserve">i </w:t>
            </w:r>
            <w:proofErr w:type="spellStart"/>
            <w:r w:rsidRPr="00F21E7B">
              <w:rPr>
                <w:rFonts w:ascii="Verdana" w:hAnsi="Verdana"/>
                <w:sz w:val="10"/>
                <w:szCs w:val="10"/>
                <w:lang w:eastAsia="et-EE"/>
              </w:rPr>
              <w:t>taasatamine</w:t>
            </w:r>
            <w:proofErr w:type="spellEnd"/>
            <w:r w:rsidR="001C425C" w:rsidRPr="00F21E7B">
              <w:rPr>
                <w:rFonts w:ascii="Verdana" w:hAnsi="Verdana"/>
                <w:sz w:val="10"/>
                <w:szCs w:val="10"/>
                <w:lang w:eastAsia="et-EE"/>
              </w:rPr>
              <w:t xml:space="preserve"> Tüüp </w:t>
            </w:r>
            <w:r w:rsidRPr="00F21E7B">
              <w:rPr>
                <w:rFonts w:ascii="Verdana" w:hAnsi="Verdana"/>
                <w:sz w:val="10"/>
                <w:szCs w:val="10"/>
                <w:lang w:eastAsia="et-EE"/>
              </w:rPr>
              <w:t>1;</w:t>
            </w:r>
            <w:r w:rsidR="00DB336A" w:rsidRPr="00F21E7B">
              <w:rPr>
                <w:rFonts w:ascii="Verdana" w:hAnsi="Verdana"/>
                <w:sz w:val="10"/>
                <w:szCs w:val="10"/>
                <w:lang w:eastAsia="et-EE"/>
              </w:rPr>
              <w:t xml:space="preserve"> Projekteeritud sõidutee </w:t>
            </w:r>
            <w:proofErr w:type="spellStart"/>
            <w:r w:rsidR="00DB336A" w:rsidRPr="00F21E7B">
              <w:rPr>
                <w:rFonts w:ascii="Verdana" w:hAnsi="Verdana"/>
                <w:sz w:val="10"/>
                <w:szCs w:val="10"/>
                <w:lang w:eastAsia="et-EE"/>
              </w:rPr>
              <w:t>ab</w:t>
            </w:r>
            <w:proofErr w:type="spellEnd"/>
            <w:r w:rsidR="00DB336A" w:rsidRPr="00F21E7B">
              <w:rPr>
                <w:rFonts w:ascii="Verdana" w:hAnsi="Verdana"/>
                <w:sz w:val="10"/>
                <w:szCs w:val="10"/>
                <w:lang w:eastAsia="et-EE"/>
              </w:rPr>
              <w:t xml:space="preserve">-katendi </w:t>
            </w:r>
            <w:proofErr w:type="spellStart"/>
            <w:r w:rsidR="00DB336A" w:rsidRPr="00F21E7B">
              <w:rPr>
                <w:rFonts w:ascii="Verdana" w:hAnsi="Verdana"/>
                <w:sz w:val="10"/>
                <w:szCs w:val="10"/>
                <w:lang w:eastAsia="et-EE"/>
              </w:rPr>
              <w:t>taasatamine</w:t>
            </w:r>
            <w:proofErr w:type="spellEnd"/>
            <w:r w:rsidR="00DB336A" w:rsidRPr="00F21E7B">
              <w:rPr>
                <w:rFonts w:ascii="Verdana" w:hAnsi="Verdana"/>
                <w:sz w:val="10"/>
                <w:szCs w:val="10"/>
                <w:lang w:eastAsia="et-EE"/>
              </w:rPr>
              <w:t xml:space="preserve"> Tüüp 1 + künnis; </w:t>
            </w:r>
            <w:r w:rsidRPr="00F21E7B">
              <w:rPr>
                <w:rFonts w:ascii="Verdana" w:hAnsi="Verdana"/>
                <w:sz w:val="10"/>
                <w:szCs w:val="10"/>
                <w:lang w:eastAsia="et-EE"/>
              </w:rPr>
              <w:t xml:space="preserve">Projekteeritud sõidutee </w:t>
            </w:r>
            <w:proofErr w:type="spellStart"/>
            <w:r w:rsidRPr="00F21E7B">
              <w:rPr>
                <w:rFonts w:ascii="Verdana" w:hAnsi="Verdana"/>
                <w:sz w:val="10"/>
                <w:szCs w:val="10"/>
                <w:lang w:eastAsia="et-EE"/>
              </w:rPr>
              <w:t>ab</w:t>
            </w:r>
            <w:proofErr w:type="spellEnd"/>
            <w:r w:rsidRPr="00F21E7B">
              <w:rPr>
                <w:rFonts w:ascii="Verdana" w:hAnsi="Verdana"/>
                <w:sz w:val="10"/>
                <w:szCs w:val="10"/>
                <w:lang w:eastAsia="et-EE"/>
              </w:rPr>
              <w:t xml:space="preserve">-katendi </w:t>
            </w:r>
            <w:proofErr w:type="spellStart"/>
            <w:r w:rsidRPr="00F21E7B">
              <w:rPr>
                <w:rFonts w:ascii="Verdana" w:hAnsi="Verdana"/>
                <w:sz w:val="10"/>
                <w:szCs w:val="10"/>
                <w:lang w:eastAsia="et-EE"/>
              </w:rPr>
              <w:t>taasatamine</w:t>
            </w:r>
            <w:proofErr w:type="spellEnd"/>
            <w:r w:rsidRPr="00F21E7B">
              <w:rPr>
                <w:rFonts w:ascii="Verdana" w:hAnsi="Verdana"/>
                <w:sz w:val="10"/>
                <w:szCs w:val="10"/>
                <w:lang w:eastAsia="et-EE"/>
              </w:rPr>
              <w:t xml:space="preserve"> Tüüp 2</w:t>
            </w:r>
            <w:r w:rsidR="00DB336A" w:rsidRPr="00F21E7B">
              <w:rPr>
                <w:rFonts w:ascii="Verdana" w:hAnsi="Verdana"/>
                <w:sz w:val="10"/>
                <w:szCs w:val="10"/>
                <w:lang w:eastAsia="et-EE"/>
              </w:rPr>
              <w:t>.</w:t>
            </w:r>
          </w:p>
        </w:tc>
      </w:tr>
      <w:tr w:rsidR="005B74FC" w:rsidRPr="00EE38E4" w14:paraId="18D0EB27" w14:textId="77777777" w:rsidTr="00F21E7B">
        <w:trPr>
          <w:cantSplit/>
          <w:trHeight w:val="576"/>
        </w:trPr>
        <w:tc>
          <w:tcPr>
            <w:tcW w:w="788" w:type="dxa"/>
          </w:tcPr>
          <w:p w14:paraId="174F7E57" w14:textId="3E9899A9" w:rsidR="005B74FC" w:rsidRPr="00EE38E4" w:rsidRDefault="005B74FC" w:rsidP="005B74FC">
            <w:pPr>
              <w:pStyle w:val="Heading4"/>
              <w:numPr>
                <w:ilvl w:val="0"/>
                <w:numId w:val="0"/>
              </w:numPr>
              <w:jc w:val="left"/>
              <w:rPr>
                <w:rFonts w:ascii="Verdana" w:hAnsi="Verdana"/>
                <w:sz w:val="14"/>
                <w:szCs w:val="14"/>
                <w:lang w:eastAsia="et-EE"/>
              </w:rPr>
            </w:pPr>
            <w:r w:rsidRPr="00EE38E4">
              <w:rPr>
                <w:rFonts w:ascii="Verdana" w:hAnsi="Verdana"/>
                <w:sz w:val="14"/>
                <w:szCs w:val="14"/>
                <w:lang w:eastAsia="et-EE"/>
              </w:rPr>
              <w:t xml:space="preserve">AC </w:t>
            </w:r>
            <w:r w:rsidRPr="00EE38E4">
              <w:rPr>
                <w:rFonts w:ascii="Verdana" w:hAnsi="Verdana"/>
                <w:sz w:val="14"/>
                <w:szCs w:val="14"/>
                <w:lang w:val="ru-RU" w:eastAsia="et-EE"/>
              </w:rPr>
              <w:t>20</w:t>
            </w:r>
            <w:r w:rsidRPr="00EE38E4">
              <w:rPr>
                <w:rFonts w:ascii="Verdana" w:hAnsi="Verdana"/>
                <w:sz w:val="14"/>
                <w:szCs w:val="14"/>
                <w:lang w:eastAsia="et-EE"/>
              </w:rPr>
              <w:t xml:space="preserve"> </w:t>
            </w:r>
            <w:proofErr w:type="spellStart"/>
            <w:r w:rsidRPr="00EE38E4">
              <w:rPr>
                <w:rFonts w:ascii="Verdana" w:hAnsi="Verdana"/>
                <w:sz w:val="14"/>
                <w:szCs w:val="14"/>
                <w:lang w:eastAsia="et-EE"/>
              </w:rPr>
              <w:t>base</w:t>
            </w:r>
            <w:proofErr w:type="spellEnd"/>
            <w:r w:rsidRPr="00EE38E4">
              <w:rPr>
                <w:rFonts w:ascii="Verdana" w:hAnsi="Verdana"/>
                <w:sz w:val="14"/>
                <w:szCs w:val="14"/>
                <w:lang w:eastAsia="et-EE"/>
              </w:rPr>
              <w:t xml:space="preserve"> 70/100 </w:t>
            </w:r>
          </w:p>
        </w:tc>
        <w:tc>
          <w:tcPr>
            <w:tcW w:w="705" w:type="dxa"/>
          </w:tcPr>
          <w:p w14:paraId="5FAE8255" w14:textId="7F4BBCD6" w:rsidR="005B74FC" w:rsidRPr="00EE38E4" w:rsidRDefault="005B74FC"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val="ru-RU" w:eastAsia="et-EE"/>
              </w:rPr>
              <w:t>5</w:t>
            </w:r>
          </w:p>
        </w:tc>
        <w:tc>
          <w:tcPr>
            <w:tcW w:w="1106" w:type="dxa"/>
          </w:tcPr>
          <w:p w14:paraId="44CACF98" w14:textId="179852C8" w:rsidR="005B74FC" w:rsidRPr="00EE38E4" w:rsidRDefault="005B74FC"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85/15</w:t>
            </w:r>
          </w:p>
        </w:tc>
        <w:tc>
          <w:tcPr>
            <w:tcW w:w="981" w:type="dxa"/>
          </w:tcPr>
          <w:p w14:paraId="338AD675" w14:textId="49AC9201" w:rsidR="005B74FC" w:rsidRPr="00EE38E4" w:rsidRDefault="005B74FC"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100/0</w:t>
            </w:r>
          </w:p>
        </w:tc>
        <w:tc>
          <w:tcPr>
            <w:tcW w:w="1538" w:type="dxa"/>
          </w:tcPr>
          <w:p w14:paraId="705210FB" w14:textId="7C6A17E9" w:rsidR="005B74FC" w:rsidRPr="00EE38E4" w:rsidRDefault="005B74FC"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30</w:t>
            </w:r>
          </w:p>
        </w:tc>
        <w:tc>
          <w:tcPr>
            <w:tcW w:w="1357" w:type="dxa"/>
          </w:tcPr>
          <w:p w14:paraId="17625C28" w14:textId="0D2446E6" w:rsidR="005B74FC" w:rsidRPr="00EE38E4" w:rsidRDefault="005B74FC"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7</w:t>
            </w:r>
          </w:p>
        </w:tc>
        <w:tc>
          <w:tcPr>
            <w:tcW w:w="1241" w:type="dxa"/>
          </w:tcPr>
          <w:p w14:paraId="33761E75" w14:textId="2448E3B2" w:rsidR="005B74FC" w:rsidRPr="00EE38E4" w:rsidRDefault="00012721"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2</w:t>
            </w:r>
          </w:p>
        </w:tc>
        <w:tc>
          <w:tcPr>
            <w:tcW w:w="1585" w:type="dxa"/>
          </w:tcPr>
          <w:p w14:paraId="557B439F" w14:textId="50A44398" w:rsidR="005B74FC" w:rsidRPr="00EE38E4" w:rsidRDefault="005B74FC"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10</w:t>
            </w:r>
          </w:p>
        </w:tc>
        <w:tc>
          <w:tcPr>
            <w:tcW w:w="964" w:type="dxa"/>
          </w:tcPr>
          <w:p w14:paraId="74DE11C9" w14:textId="48C1ED91" w:rsidR="005B74FC" w:rsidRPr="00EE38E4" w:rsidRDefault="005B74FC"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4</w:t>
            </w:r>
          </w:p>
        </w:tc>
        <w:tc>
          <w:tcPr>
            <w:tcW w:w="1762" w:type="dxa"/>
          </w:tcPr>
          <w:p w14:paraId="065D42DC" w14:textId="52C3BB3A" w:rsidR="005B74FC" w:rsidRPr="00EE38E4" w:rsidRDefault="005B74FC" w:rsidP="005B74FC">
            <w:pPr>
              <w:pStyle w:val="Heading4"/>
              <w:numPr>
                <w:ilvl w:val="0"/>
                <w:numId w:val="0"/>
              </w:numPr>
              <w:jc w:val="center"/>
              <w:rPr>
                <w:rFonts w:ascii="Verdana" w:hAnsi="Verdana"/>
                <w:sz w:val="14"/>
                <w:szCs w:val="14"/>
              </w:rPr>
            </w:pPr>
            <w:r w:rsidRPr="00EE38E4">
              <w:rPr>
                <w:rFonts w:ascii="Verdana" w:hAnsi="Verdana"/>
                <w:sz w:val="14"/>
                <w:szCs w:val="14"/>
              </w:rPr>
              <w:t>PRD</w:t>
            </w:r>
            <w:r w:rsidRPr="00EE38E4">
              <w:rPr>
                <w:rFonts w:ascii="Verdana" w:hAnsi="Verdana"/>
                <w:sz w:val="14"/>
                <w:szCs w:val="14"/>
                <w:vertAlign w:val="subscript"/>
              </w:rPr>
              <w:t>AIR</w:t>
            </w:r>
            <w:r w:rsidRPr="00EE38E4">
              <w:rPr>
                <w:rFonts w:ascii="Verdana" w:hAnsi="Verdana"/>
                <w:sz w:val="14"/>
                <w:szCs w:val="14"/>
              </w:rPr>
              <w:t xml:space="preserve"> 7</w:t>
            </w:r>
          </w:p>
        </w:tc>
        <w:tc>
          <w:tcPr>
            <w:tcW w:w="1260" w:type="dxa"/>
          </w:tcPr>
          <w:p w14:paraId="42DAA8B2" w14:textId="39F27AF6" w:rsidR="005B74FC" w:rsidRPr="00EE38E4" w:rsidRDefault="005B74FC" w:rsidP="005B74FC">
            <w:pPr>
              <w:pStyle w:val="Heading4"/>
              <w:numPr>
                <w:ilvl w:val="0"/>
                <w:numId w:val="0"/>
              </w:numPr>
              <w:jc w:val="center"/>
              <w:rPr>
                <w:rFonts w:ascii="Verdana" w:hAnsi="Verdana"/>
                <w:sz w:val="14"/>
                <w:szCs w:val="14"/>
                <w:lang w:eastAsia="et-EE"/>
              </w:rPr>
            </w:pPr>
            <w:r w:rsidRPr="00EE38E4">
              <w:rPr>
                <w:rFonts w:ascii="Verdana" w:hAnsi="Verdana"/>
                <w:sz w:val="14"/>
                <w:szCs w:val="14"/>
                <w:lang w:eastAsia="et-EE"/>
              </w:rPr>
              <w:t>-</w:t>
            </w:r>
          </w:p>
        </w:tc>
        <w:tc>
          <w:tcPr>
            <w:tcW w:w="1592" w:type="dxa"/>
          </w:tcPr>
          <w:p w14:paraId="59868609" w14:textId="508A624C" w:rsidR="005B74FC" w:rsidRPr="00EE38E4" w:rsidRDefault="004809B1" w:rsidP="00F21E7B">
            <w:pPr>
              <w:spacing w:line="230" w:lineRule="atLeast"/>
              <w:jc w:val="center"/>
              <w:rPr>
                <w:rFonts w:ascii="Verdana" w:hAnsi="Verdana"/>
                <w:sz w:val="14"/>
                <w:szCs w:val="14"/>
                <w:lang w:eastAsia="et-EE"/>
              </w:rPr>
            </w:pPr>
            <w:r w:rsidRPr="00F21E7B">
              <w:rPr>
                <w:rFonts w:ascii="Verdana" w:hAnsi="Verdana"/>
                <w:sz w:val="10"/>
                <w:szCs w:val="10"/>
                <w:lang w:eastAsia="et-EE"/>
              </w:rPr>
              <w:t xml:space="preserve">Projekteeritud sõidutee </w:t>
            </w:r>
            <w:proofErr w:type="spellStart"/>
            <w:r w:rsidRPr="00F21E7B">
              <w:rPr>
                <w:rFonts w:ascii="Verdana" w:hAnsi="Verdana"/>
                <w:sz w:val="10"/>
                <w:szCs w:val="10"/>
                <w:lang w:eastAsia="et-EE"/>
              </w:rPr>
              <w:t>ab</w:t>
            </w:r>
            <w:proofErr w:type="spellEnd"/>
            <w:r w:rsidRPr="00F21E7B">
              <w:rPr>
                <w:rFonts w:ascii="Verdana" w:hAnsi="Verdana"/>
                <w:sz w:val="10"/>
                <w:szCs w:val="10"/>
                <w:lang w:eastAsia="et-EE"/>
              </w:rPr>
              <w:t xml:space="preserve">-katendi </w:t>
            </w:r>
            <w:proofErr w:type="spellStart"/>
            <w:r w:rsidRPr="00F21E7B">
              <w:rPr>
                <w:rFonts w:ascii="Verdana" w:hAnsi="Verdana"/>
                <w:sz w:val="10"/>
                <w:szCs w:val="10"/>
                <w:lang w:eastAsia="et-EE"/>
              </w:rPr>
              <w:t>taasatamine</w:t>
            </w:r>
            <w:proofErr w:type="spellEnd"/>
            <w:r w:rsidRPr="00F21E7B">
              <w:rPr>
                <w:rFonts w:ascii="Verdana" w:hAnsi="Verdana"/>
                <w:sz w:val="10"/>
                <w:szCs w:val="10"/>
                <w:lang w:eastAsia="et-EE"/>
              </w:rPr>
              <w:t xml:space="preserve"> Tüüp 1; ; Projekteeritud sõidutee </w:t>
            </w:r>
            <w:proofErr w:type="spellStart"/>
            <w:r w:rsidRPr="00F21E7B">
              <w:rPr>
                <w:rFonts w:ascii="Verdana" w:hAnsi="Verdana"/>
                <w:sz w:val="10"/>
                <w:szCs w:val="10"/>
                <w:lang w:eastAsia="et-EE"/>
              </w:rPr>
              <w:t>ab</w:t>
            </w:r>
            <w:proofErr w:type="spellEnd"/>
            <w:r w:rsidRPr="00F21E7B">
              <w:rPr>
                <w:rFonts w:ascii="Verdana" w:hAnsi="Verdana"/>
                <w:sz w:val="10"/>
                <w:szCs w:val="10"/>
                <w:lang w:eastAsia="et-EE"/>
              </w:rPr>
              <w:t xml:space="preserve">-katendi </w:t>
            </w:r>
            <w:proofErr w:type="spellStart"/>
            <w:r w:rsidRPr="00F21E7B">
              <w:rPr>
                <w:rFonts w:ascii="Verdana" w:hAnsi="Verdana"/>
                <w:sz w:val="10"/>
                <w:szCs w:val="10"/>
                <w:lang w:eastAsia="et-EE"/>
              </w:rPr>
              <w:t>taasatamine</w:t>
            </w:r>
            <w:proofErr w:type="spellEnd"/>
            <w:r w:rsidRPr="00F21E7B">
              <w:rPr>
                <w:rFonts w:ascii="Verdana" w:hAnsi="Verdana"/>
                <w:sz w:val="10"/>
                <w:szCs w:val="10"/>
                <w:lang w:eastAsia="et-EE"/>
              </w:rPr>
              <w:t xml:space="preserve"> Tüüp 1 + künnis.</w:t>
            </w:r>
          </w:p>
        </w:tc>
      </w:tr>
      <w:bookmarkEnd w:id="23"/>
    </w:tbl>
    <w:p w14:paraId="639696D4" w14:textId="59F941B4" w:rsidR="001C425C" w:rsidRPr="00EE38E4" w:rsidRDefault="001C425C">
      <w:pPr>
        <w:spacing w:after="200" w:line="276" w:lineRule="auto"/>
        <w:rPr>
          <w:rFonts w:ascii="Verdana" w:hAnsi="Verdana"/>
          <w:lang w:eastAsia="et-EE"/>
        </w:rPr>
      </w:pPr>
      <w:r w:rsidRPr="00EE38E4">
        <w:rPr>
          <w:rFonts w:ascii="Verdana" w:hAnsi="Verdana"/>
          <w:lang w:eastAsia="et-EE"/>
        </w:rPr>
        <w:br w:type="page"/>
      </w:r>
    </w:p>
    <w:tbl>
      <w:tblPr>
        <w:tblStyle w:val="TableGrid"/>
        <w:tblpPr w:leftFromText="141" w:rightFromText="141" w:vertAnchor="text" w:horzAnchor="page" w:tblpXSpec="center" w:tblpY="669"/>
        <w:tblW w:w="13745" w:type="dxa"/>
        <w:tblLayout w:type="fixed"/>
        <w:tblLook w:val="04A0" w:firstRow="1" w:lastRow="0" w:firstColumn="1" w:lastColumn="0" w:noHBand="0" w:noVBand="1"/>
      </w:tblPr>
      <w:tblGrid>
        <w:gridCol w:w="1270"/>
        <w:gridCol w:w="852"/>
        <w:gridCol w:w="850"/>
        <w:gridCol w:w="992"/>
        <w:gridCol w:w="1418"/>
        <w:gridCol w:w="850"/>
        <w:gridCol w:w="851"/>
        <w:gridCol w:w="1276"/>
        <w:gridCol w:w="992"/>
        <w:gridCol w:w="1417"/>
        <w:gridCol w:w="1134"/>
        <w:gridCol w:w="1843"/>
      </w:tblGrid>
      <w:tr w:rsidR="00E25E6C" w:rsidRPr="00EE38E4" w14:paraId="4C759EC0" w14:textId="77777777" w:rsidTr="00EB6EB7">
        <w:trPr>
          <w:trHeight w:hRule="exact" w:val="1003"/>
          <w:tblHeader/>
        </w:trPr>
        <w:tc>
          <w:tcPr>
            <w:tcW w:w="1270" w:type="dxa"/>
            <w:vAlign w:val="center"/>
          </w:tcPr>
          <w:p w14:paraId="274662D6" w14:textId="77777777" w:rsidR="00E25E6C" w:rsidRPr="00EE38E4" w:rsidRDefault="00E25E6C" w:rsidP="00EB6EB7">
            <w:pPr>
              <w:spacing w:line="230" w:lineRule="atLeast"/>
              <w:jc w:val="center"/>
              <w:rPr>
                <w:rFonts w:ascii="Verdana" w:hAnsi="Verdana"/>
                <w:sz w:val="16"/>
                <w:szCs w:val="16"/>
                <w:lang w:eastAsia="et-EE"/>
              </w:rPr>
            </w:pPr>
            <w:r w:rsidRPr="00EE38E4">
              <w:rPr>
                <w:rFonts w:ascii="Verdana" w:hAnsi="Verdana"/>
                <w:sz w:val="14"/>
                <w:szCs w:val="14"/>
                <w:lang w:eastAsia="et-EE"/>
              </w:rPr>
              <w:lastRenderedPageBreak/>
              <w:t>Materjal</w:t>
            </w:r>
          </w:p>
        </w:tc>
        <w:tc>
          <w:tcPr>
            <w:tcW w:w="852" w:type="dxa"/>
            <w:vAlign w:val="center"/>
          </w:tcPr>
          <w:p w14:paraId="524A6A9B"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 xml:space="preserve">Kihi paksus </w:t>
            </w:r>
            <w:proofErr w:type="spellStart"/>
            <w:r w:rsidRPr="00EE38E4">
              <w:rPr>
                <w:rFonts w:ascii="Verdana" w:hAnsi="Verdana"/>
                <w:b/>
                <w:bCs/>
                <w:sz w:val="14"/>
                <w:szCs w:val="14"/>
                <w:lang w:eastAsia="et-EE"/>
              </w:rPr>
              <w:t>h,cm</w:t>
            </w:r>
            <w:proofErr w:type="spellEnd"/>
          </w:p>
        </w:tc>
        <w:tc>
          <w:tcPr>
            <w:tcW w:w="850" w:type="dxa"/>
            <w:vAlign w:val="center"/>
          </w:tcPr>
          <w:p w14:paraId="0BE8A55D"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Terakoostise kategooria</w:t>
            </w:r>
            <w:r w:rsidRPr="00EE38E4">
              <w:rPr>
                <w:rFonts w:ascii="Verdana" w:hAnsi="Verdana"/>
                <w:sz w:val="14"/>
                <w:szCs w:val="14"/>
                <w:lang w:eastAsia="et-EE"/>
              </w:rPr>
              <w:br/>
            </w:r>
            <w:proofErr w:type="spellStart"/>
            <w:r w:rsidRPr="00EE38E4">
              <w:rPr>
                <w:rFonts w:ascii="Verdana" w:hAnsi="Verdana"/>
                <w:b/>
                <w:bCs/>
                <w:sz w:val="14"/>
                <w:szCs w:val="14"/>
                <w:lang w:eastAsia="et-EE"/>
              </w:rPr>
              <w:t>Gc</w:t>
            </w:r>
            <w:proofErr w:type="spellEnd"/>
          </w:p>
        </w:tc>
        <w:tc>
          <w:tcPr>
            <w:tcW w:w="992" w:type="dxa"/>
            <w:vAlign w:val="center"/>
          </w:tcPr>
          <w:p w14:paraId="771C8738"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Purustatud pindade osakaalu kategooria</w:t>
            </w:r>
          </w:p>
          <w:p w14:paraId="1C7C7684" w14:textId="77777777" w:rsidR="00E25E6C" w:rsidRPr="00EE38E4" w:rsidRDefault="00E25E6C" w:rsidP="00EB6EB7">
            <w:pPr>
              <w:pStyle w:val="Heading4"/>
              <w:numPr>
                <w:ilvl w:val="0"/>
                <w:numId w:val="0"/>
              </w:numPr>
              <w:spacing w:before="0" w:after="0"/>
              <w:jc w:val="center"/>
              <w:rPr>
                <w:rFonts w:ascii="Verdana" w:hAnsi="Verdana"/>
                <w:b/>
                <w:bCs/>
                <w:sz w:val="14"/>
                <w:szCs w:val="14"/>
                <w:lang w:eastAsia="et-EE"/>
              </w:rPr>
            </w:pPr>
            <w:r w:rsidRPr="00EE38E4">
              <w:rPr>
                <w:rFonts w:ascii="Verdana" w:hAnsi="Verdana"/>
                <w:b/>
                <w:bCs/>
                <w:sz w:val="14"/>
                <w:szCs w:val="14"/>
                <w:lang w:eastAsia="et-EE"/>
              </w:rPr>
              <w:t>C</w:t>
            </w:r>
          </w:p>
        </w:tc>
        <w:tc>
          <w:tcPr>
            <w:tcW w:w="1418" w:type="dxa"/>
            <w:vAlign w:val="center"/>
          </w:tcPr>
          <w:p w14:paraId="6DDB7380"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Purunemiskindluse kategooria Los Angeles katsel</w:t>
            </w:r>
            <w:r w:rsidRPr="00EE38E4">
              <w:rPr>
                <w:rFonts w:ascii="Verdana" w:hAnsi="Verdana"/>
                <w:sz w:val="14"/>
                <w:szCs w:val="14"/>
                <w:lang w:eastAsia="et-EE"/>
              </w:rPr>
              <w:br/>
            </w:r>
            <w:r w:rsidRPr="00EE38E4">
              <w:rPr>
                <w:rFonts w:ascii="Verdana" w:hAnsi="Verdana"/>
                <w:b/>
                <w:bCs/>
                <w:sz w:val="14"/>
                <w:szCs w:val="14"/>
                <w:lang w:eastAsia="et-EE"/>
              </w:rPr>
              <w:t>LA</w:t>
            </w:r>
          </w:p>
        </w:tc>
        <w:tc>
          <w:tcPr>
            <w:tcW w:w="850" w:type="dxa"/>
            <w:vAlign w:val="center"/>
          </w:tcPr>
          <w:p w14:paraId="16EAF5A1"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 xml:space="preserve">Kulumiskindluse kategooria Nordic katsel               </w:t>
            </w:r>
            <w:r w:rsidRPr="00EE38E4">
              <w:rPr>
                <w:rFonts w:ascii="Verdana" w:hAnsi="Verdana"/>
                <w:b/>
                <w:bCs/>
                <w:sz w:val="14"/>
                <w:szCs w:val="14"/>
                <w:lang w:eastAsia="et-EE"/>
              </w:rPr>
              <w:t>AN</w:t>
            </w:r>
          </w:p>
        </w:tc>
        <w:tc>
          <w:tcPr>
            <w:tcW w:w="851" w:type="dxa"/>
            <w:vAlign w:val="center"/>
          </w:tcPr>
          <w:p w14:paraId="4EDDEC57"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 xml:space="preserve">Külmakindluse kategooria </w:t>
            </w:r>
            <w:proofErr w:type="spellStart"/>
            <w:r w:rsidRPr="00EE38E4">
              <w:rPr>
                <w:rFonts w:ascii="Verdana" w:hAnsi="Verdana"/>
                <w:b/>
                <w:bCs/>
                <w:sz w:val="14"/>
                <w:szCs w:val="14"/>
                <w:lang w:eastAsia="et-EE"/>
              </w:rPr>
              <w:t>FNaCl</w:t>
            </w:r>
            <w:proofErr w:type="spellEnd"/>
            <w:r w:rsidRPr="00EE38E4">
              <w:rPr>
                <w:rFonts w:ascii="Verdana" w:hAnsi="Verdana"/>
                <w:b/>
                <w:bCs/>
                <w:sz w:val="14"/>
                <w:szCs w:val="14"/>
                <w:lang w:eastAsia="et-EE"/>
              </w:rPr>
              <w:t xml:space="preserve"> / F</w:t>
            </w:r>
          </w:p>
        </w:tc>
        <w:tc>
          <w:tcPr>
            <w:tcW w:w="1276" w:type="dxa"/>
            <w:vAlign w:val="center"/>
          </w:tcPr>
          <w:p w14:paraId="32C0B10E"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proofErr w:type="spellStart"/>
            <w:r w:rsidRPr="00EE38E4">
              <w:rPr>
                <w:rFonts w:ascii="Verdana" w:hAnsi="Verdana"/>
                <w:sz w:val="14"/>
                <w:szCs w:val="14"/>
                <w:lang w:eastAsia="et-EE"/>
              </w:rPr>
              <w:t>Plaatsusteguri</w:t>
            </w:r>
            <w:proofErr w:type="spellEnd"/>
            <w:r w:rsidRPr="00EE38E4">
              <w:rPr>
                <w:rFonts w:ascii="Verdana" w:hAnsi="Verdana"/>
                <w:sz w:val="14"/>
                <w:szCs w:val="14"/>
                <w:lang w:eastAsia="et-EE"/>
              </w:rPr>
              <w:t xml:space="preserve"> maksimaalväärtuse kategooria,             </w:t>
            </w:r>
            <w:proofErr w:type="spellStart"/>
            <w:r w:rsidRPr="00EE38E4">
              <w:rPr>
                <w:rFonts w:ascii="Verdana" w:hAnsi="Verdana"/>
                <w:b/>
                <w:bCs/>
                <w:sz w:val="14"/>
                <w:szCs w:val="14"/>
                <w:lang w:eastAsia="et-EE"/>
              </w:rPr>
              <w:t>Fl</w:t>
            </w:r>
            <w:proofErr w:type="spellEnd"/>
          </w:p>
        </w:tc>
        <w:tc>
          <w:tcPr>
            <w:tcW w:w="992" w:type="dxa"/>
            <w:vAlign w:val="center"/>
          </w:tcPr>
          <w:p w14:paraId="25552BB2"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 xml:space="preserve">Peenosiste sisalduse kategooria        </w:t>
            </w:r>
            <w:r w:rsidRPr="00EE38E4">
              <w:rPr>
                <w:rFonts w:ascii="Verdana" w:hAnsi="Verdana"/>
                <w:b/>
                <w:bCs/>
                <w:sz w:val="14"/>
                <w:szCs w:val="14"/>
                <w:lang w:eastAsia="et-EE"/>
              </w:rPr>
              <w:t>f</w:t>
            </w:r>
          </w:p>
        </w:tc>
        <w:tc>
          <w:tcPr>
            <w:tcW w:w="1417" w:type="dxa"/>
            <w:vAlign w:val="center"/>
          </w:tcPr>
          <w:p w14:paraId="4F7A1BB0"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AC segu deformatsiooni-kindlus</w:t>
            </w:r>
            <w:r w:rsidRPr="00EE38E4">
              <w:rPr>
                <w:rFonts w:ascii="Verdana" w:hAnsi="Verdana"/>
                <w:sz w:val="14"/>
                <w:szCs w:val="14"/>
                <w:lang w:eastAsia="et-EE"/>
              </w:rPr>
              <w:br/>
            </w:r>
            <w:r w:rsidRPr="00EE38E4">
              <w:rPr>
                <w:rFonts w:ascii="Verdana" w:hAnsi="Verdana"/>
                <w:b/>
                <w:bCs/>
                <w:sz w:val="14"/>
                <w:szCs w:val="14"/>
                <w:lang w:eastAsia="et-EE"/>
              </w:rPr>
              <w:t>PRD</w:t>
            </w:r>
            <w:r w:rsidRPr="00EE38E4">
              <w:rPr>
                <w:rFonts w:ascii="Verdana" w:hAnsi="Verdana"/>
                <w:b/>
                <w:bCs/>
                <w:sz w:val="14"/>
                <w:szCs w:val="14"/>
                <w:vertAlign w:val="subscript"/>
                <w:lang w:eastAsia="et-EE"/>
              </w:rPr>
              <w:t>AIR</w:t>
            </w:r>
          </w:p>
        </w:tc>
        <w:tc>
          <w:tcPr>
            <w:tcW w:w="1134" w:type="dxa"/>
            <w:vAlign w:val="center"/>
          </w:tcPr>
          <w:p w14:paraId="1A85087B"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 xml:space="preserve">AC </w:t>
            </w:r>
            <w:proofErr w:type="spellStart"/>
            <w:r w:rsidRPr="00EE38E4">
              <w:rPr>
                <w:rFonts w:ascii="Verdana" w:hAnsi="Verdana"/>
                <w:sz w:val="14"/>
                <w:szCs w:val="14"/>
                <w:lang w:eastAsia="et-EE"/>
              </w:rPr>
              <w:t>surf</w:t>
            </w:r>
            <w:proofErr w:type="spellEnd"/>
            <w:r w:rsidRPr="00EE38E4">
              <w:rPr>
                <w:rFonts w:ascii="Verdana" w:hAnsi="Verdana"/>
                <w:sz w:val="14"/>
                <w:szCs w:val="14"/>
                <w:lang w:eastAsia="et-EE"/>
              </w:rPr>
              <w:t xml:space="preserve"> segu kulumiskindlus </w:t>
            </w:r>
          </w:p>
          <w:p w14:paraId="7CA30C7B"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proofErr w:type="spellStart"/>
            <w:r w:rsidRPr="00EE38E4">
              <w:rPr>
                <w:rFonts w:ascii="Verdana" w:hAnsi="Verdana"/>
                <w:b/>
                <w:bCs/>
                <w:sz w:val="14"/>
                <w:szCs w:val="14"/>
                <w:lang w:eastAsia="et-EE"/>
              </w:rPr>
              <w:t>AbrA</w:t>
            </w:r>
            <w:proofErr w:type="spellEnd"/>
          </w:p>
        </w:tc>
        <w:tc>
          <w:tcPr>
            <w:tcW w:w="1843" w:type="dxa"/>
            <w:vAlign w:val="center"/>
          </w:tcPr>
          <w:p w14:paraId="1622B48F" w14:textId="77777777" w:rsidR="00E25E6C" w:rsidRPr="00EE38E4" w:rsidRDefault="00E25E6C" w:rsidP="00EB6EB7">
            <w:pPr>
              <w:pStyle w:val="Heading4"/>
              <w:numPr>
                <w:ilvl w:val="0"/>
                <w:numId w:val="0"/>
              </w:numPr>
              <w:spacing w:before="0" w:after="0"/>
              <w:jc w:val="center"/>
              <w:rPr>
                <w:rFonts w:ascii="Verdana" w:hAnsi="Verdana"/>
                <w:sz w:val="14"/>
                <w:szCs w:val="14"/>
                <w:lang w:eastAsia="et-EE"/>
              </w:rPr>
            </w:pPr>
            <w:r w:rsidRPr="00EE38E4">
              <w:rPr>
                <w:rFonts w:ascii="Verdana" w:hAnsi="Verdana"/>
                <w:sz w:val="14"/>
                <w:szCs w:val="14"/>
                <w:lang w:eastAsia="et-EE"/>
              </w:rPr>
              <w:t>Katendi tüüp, märkused</w:t>
            </w:r>
          </w:p>
        </w:tc>
      </w:tr>
      <w:tr w:rsidR="00E25E6C" w:rsidRPr="00EE38E4" w14:paraId="183EC584" w14:textId="77777777" w:rsidTr="00EB6EB7">
        <w:tc>
          <w:tcPr>
            <w:tcW w:w="1270" w:type="dxa"/>
            <w:vAlign w:val="center"/>
          </w:tcPr>
          <w:p w14:paraId="57580C8E" w14:textId="77777777" w:rsidR="00E25E6C" w:rsidRPr="00EE38E4" w:rsidRDefault="00E25E6C" w:rsidP="00EB6EB7">
            <w:pPr>
              <w:spacing w:line="230" w:lineRule="atLeast"/>
              <w:rPr>
                <w:rFonts w:ascii="Verdana" w:hAnsi="Verdana"/>
                <w:sz w:val="14"/>
                <w:szCs w:val="14"/>
                <w:lang w:eastAsia="et-EE"/>
              </w:rPr>
            </w:pPr>
            <w:r w:rsidRPr="00EE38E4">
              <w:rPr>
                <w:rFonts w:ascii="Verdana" w:hAnsi="Verdana"/>
                <w:sz w:val="14"/>
                <w:szCs w:val="14"/>
                <w:lang w:eastAsia="et-EE"/>
              </w:rPr>
              <w:t>Killustik põhifraktsioon 32/64mm</w:t>
            </w:r>
          </w:p>
        </w:tc>
        <w:tc>
          <w:tcPr>
            <w:tcW w:w="852" w:type="dxa"/>
            <w:vAlign w:val="center"/>
          </w:tcPr>
          <w:p w14:paraId="67E6977F" w14:textId="3179DA71" w:rsidR="00E25E6C" w:rsidRPr="00EE38E4" w:rsidRDefault="001356A4" w:rsidP="00EB6EB7">
            <w:pPr>
              <w:spacing w:line="230" w:lineRule="atLeast"/>
              <w:jc w:val="center"/>
              <w:rPr>
                <w:rFonts w:ascii="Verdana" w:hAnsi="Verdana"/>
                <w:sz w:val="14"/>
                <w:szCs w:val="14"/>
                <w:lang w:eastAsia="et-EE"/>
              </w:rPr>
            </w:pPr>
            <w:r w:rsidRPr="00EE38E4">
              <w:rPr>
                <w:rFonts w:ascii="Verdana" w:hAnsi="Verdana"/>
                <w:sz w:val="14"/>
                <w:szCs w:val="14"/>
                <w:lang w:eastAsia="et-EE"/>
              </w:rPr>
              <w:t>2</w:t>
            </w:r>
            <w:r w:rsidR="00E25E6C" w:rsidRPr="00EE38E4">
              <w:rPr>
                <w:rFonts w:ascii="Verdana" w:hAnsi="Verdana"/>
                <w:sz w:val="14"/>
                <w:szCs w:val="14"/>
                <w:lang w:eastAsia="et-EE"/>
              </w:rPr>
              <w:t>5-30</w:t>
            </w:r>
          </w:p>
        </w:tc>
        <w:tc>
          <w:tcPr>
            <w:tcW w:w="850" w:type="dxa"/>
            <w:vAlign w:val="center"/>
          </w:tcPr>
          <w:p w14:paraId="144EE344" w14:textId="77777777" w:rsidR="00E25E6C" w:rsidRPr="00EE38E4" w:rsidRDefault="00E25E6C" w:rsidP="00EB6EB7">
            <w:pPr>
              <w:spacing w:line="230" w:lineRule="atLeast"/>
              <w:jc w:val="center"/>
              <w:rPr>
                <w:rFonts w:ascii="Verdana" w:hAnsi="Verdana"/>
                <w:sz w:val="14"/>
                <w:szCs w:val="14"/>
                <w:lang w:eastAsia="et-EE"/>
              </w:rPr>
            </w:pPr>
            <w:r w:rsidRPr="00EE38E4">
              <w:rPr>
                <w:rFonts w:ascii="Verdana" w:hAnsi="Verdana"/>
                <w:sz w:val="14"/>
                <w:szCs w:val="14"/>
                <w:lang w:eastAsia="et-EE"/>
              </w:rPr>
              <w:t>80/20</w:t>
            </w:r>
          </w:p>
        </w:tc>
        <w:tc>
          <w:tcPr>
            <w:tcW w:w="992" w:type="dxa"/>
            <w:vAlign w:val="center"/>
          </w:tcPr>
          <w:p w14:paraId="31717268" w14:textId="5E58305A" w:rsidR="00E25E6C" w:rsidRPr="00EE38E4" w:rsidRDefault="00052ABE" w:rsidP="00EB6EB7">
            <w:pPr>
              <w:spacing w:line="230" w:lineRule="atLeast"/>
              <w:jc w:val="center"/>
              <w:rPr>
                <w:rFonts w:ascii="Verdana" w:hAnsi="Verdana"/>
                <w:sz w:val="14"/>
                <w:szCs w:val="14"/>
                <w:lang w:eastAsia="et-EE"/>
              </w:rPr>
            </w:pPr>
            <w:r w:rsidRPr="00EE38E4">
              <w:rPr>
                <w:rFonts w:ascii="Verdana" w:hAnsi="Verdana"/>
                <w:sz w:val="14"/>
                <w:szCs w:val="14"/>
                <w:lang w:eastAsia="et-EE"/>
              </w:rPr>
              <w:t>90</w:t>
            </w:r>
            <w:r w:rsidR="00E25E6C" w:rsidRPr="00EE38E4">
              <w:rPr>
                <w:rFonts w:ascii="Verdana" w:hAnsi="Verdana"/>
                <w:sz w:val="14"/>
                <w:szCs w:val="14"/>
                <w:lang w:eastAsia="et-EE"/>
              </w:rPr>
              <w:t>/</w:t>
            </w:r>
            <w:r w:rsidRPr="00EE38E4">
              <w:rPr>
                <w:rFonts w:ascii="Verdana" w:hAnsi="Verdana"/>
                <w:sz w:val="14"/>
                <w:szCs w:val="14"/>
                <w:lang w:eastAsia="et-EE"/>
              </w:rPr>
              <w:t>3</w:t>
            </w:r>
          </w:p>
        </w:tc>
        <w:tc>
          <w:tcPr>
            <w:tcW w:w="1418" w:type="dxa"/>
            <w:vAlign w:val="center"/>
          </w:tcPr>
          <w:p w14:paraId="683EDD4A" w14:textId="5858DB7E" w:rsidR="00E25E6C" w:rsidRPr="00EE38E4" w:rsidRDefault="00E25E6C" w:rsidP="00EB6EB7">
            <w:pPr>
              <w:spacing w:line="230" w:lineRule="atLeast"/>
              <w:jc w:val="center"/>
              <w:rPr>
                <w:rFonts w:ascii="Verdana" w:hAnsi="Verdana"/>
                <w:sz w:val="14"/>
                <w:szCs w:val="14"/>
                <w:lang w:eastAsia="et-EE"/>
              </w:rPr>
            </w:pPr>
            <w:r w:rsidRPr="00EE38E4">
              <w:rPr>
                <w:rFonts w:ascii="Verdana" w:hAnsi="Verdana"/>
                <w:sz w:val="14"/>
                <w:szCs w:val="14"/>
                <w:lang w:eastAsia="et-EE"/>
              </w:rPr>
              <w:t>3</w:t>
            </w:r>
            <w:r w:rsidR="00F67300" w:rsidRPr="00EE38E4">
              <w:rPr>
                <w:rFonts w:ascii="Verdana" w:hAnsi="Verdana"/>
                <w:sz w:val="14"/>
                <w:szCs w:val="14"/>
                <w:lang w:eastAsia="et-EE"/>
              </w:rPr>
              <w:t>0</w:t>
            </w:r>
          </w:p>
        </w:tc>
        <w:tc>
          <w:tcPr>
            <w:tcW w:w="850" w:type="dxa"/>
            <w:vAlign w:val="center"/>
          </w:tcPr>
          <w:p w14:paraId="4EBC5419" w14:textId="77777777" w:rsidR="00E25E6C" w:rsidRPr="00EE38E4" w:rsidRDefault="00E25E6C" w:rsidP="00EB6EB7">
            <w:pPr>
              <w:spacing w:line="230" w:lineRule="atLeast"/>
              <w:jc w:val="center"/>
              <w:rPr>
                <w:rFonts w:ascii="Verdana" w:hAnsi="Verdana"/>
                <w:sz w:val="14"/>
                <w:szCs w:val="14"/>
                <w:lang w:eastAsia="et-EE"/>
              </w:rPr>
            </w:pPr>
            <w:r w:rsidRPr="00EE38E4">
              <w:rPr>
                <w:rFonts w:ascii="Verdana" w:hAnsi="Verdana"/>
                <w:sz w:val="14"/>
                <w:szCs w:val="14"/>
                <w:lang w:eastAsia="et-EE"/>
              </w:rPr>
              <w:t>-</w:t>
            </w:r>
          </w:p>
        </w:tc>
        <w:tc>
          <w:tcPr>
            <w:tcW w:w="851" w:type="dxa"/>
            <w:vAlign w:val="center"/>
          </w:tcPr>
          <w:p w14:paraId="29F3125C" w14:textId="277DAD8E" w:rsidR="00E25E6C" w:rsidRPr="00EE38E4" w:rsidRDefault="00E25E6C" w:rsidP="00EB6EB7">
            <w:pPr>
              <w:spacing w:line="230" w:lineRule="atLeast"/>
              <w:jc w:val="center"/>
              <w:rPr>
                <w:rFonts w:ascii="Verdana" w:hAnsi="Verdana"/>
                <w:sz w:val="14"/>
                <w:szCs w:val="14"/>
                <w:lang w:eastAsia="et-EE"/>
              </w:rPr>
            </w:pPr>
            <w:r w:rsidRPr="004A5D8D">
              <w:rPr>
                <w:rFonts w:ascii="Verdana" w:hAnsi="Verdana"/>
                <w:sz w:val="14"/>
                <w:szCs w:val="14"/>
                <w:lang w:eastAsia="et-EE"/>
              </w:rPr>
              <w:t>4</w:t>
            </w:r>
          </w:p>
        </w:tc>
        <w:tc>
          <w:tcPr>
            <w:tcW w:w="1276" w:type="dxa"/>
            <w:vAlign w:val="center"/>
          </w:tcPr>
          <w:p w14:paraId="6D140DA4" w14:textId="1E0A4DB6" w:rsidR="00E25E6C" w:rsidRPr="00EE38E4" w:rsidRDefault="00716323" w:rsidP="00EB6EB7">
            <w:pPr>
              <w:spacing w:line="230" w:lineRule="atLeast"/>
              <w:jc w:val="center"/>
              <w:rPr>
                <w:rFonts w:ascii="Verdana" w:hAnsi="Verdana"/>
                <w:sz w:val="14"/>
                <w:szCs w:val="14"/>
                <w:lang w:eastAsia="et-EE"/>
              </w:rPr>
            </w:pPr>
            <w:r w:rsidRPr="00EE38E4">
              <w:rPr>
                <w:rFonts w:ascii="Verdana" w:hAnsi="Verdana"/>
                <w:sz w:val="14"/>
                <w:szCs w:val="14"/>
                <w:lang w:eastAsia="et-EE"/>
              </w:rPr>
              <w:t>20</w:t>
            </w:r>
          </w:p>
        </w:tc>
        <w:tc>
          <w:tcPr>
            <w:tcW w:w="992" w:type="dxa"/>
            <w:vAlign w:val="center"/>
          </w:tcPr>
          <w:p w14:paraId="355C2B97" w14:textId="77777777" w:rsidR="00E25E6C" w:rsidRPr="00EE38E4" w:rsidRDefault="00E25E6C" w:rsidP="00EB6EB7">
            <w:pPr>
              <w:spacing w:line="230" w:lineRule="atLeast"/>
              <w:jc w:val="center"/>
              <w:rPr>
                <w:rFonts w:ascii="Verdana" w:hAnsi="Verdana"/>
                <w:sz w:val="14"/>
                <w:szCs w:val="14"/>
                <w:lang w:eastAsia="et-EE"/>
              </w:rPr>
            </w:pPr>
            <w:r w:rsidRPr="00EE38E4">
              <w:rPr>
                <w:rFonts w:ascii="Verdana" w:hAnsi="Verdana"/>
                <w:sz w:val="14"/>
                <w:szCs w:val="14"/>
                <w:lang w:eastAsia="et-EE"/>
              </w:rPr>
              <w:t>4</w:t>
            </w:r>
          </w:p>
        </w:tc>
        <w:tc>
          <w:tcPr>
            <w:tcW w:w="1417" w:type="dxa"/>
            <w:vAlign w:val="center"/>
          </w:tcPr>
          <w:p w14:paraId="2C00FF9F" w14:textId="77777777" w:rsidR="00E25E6C" w:rsidRPr="00EE38E4" w:rsidRDefault="00E25E6C" w:rsidP="00EB6EB7">
            <w:pPr>
              <w:spacing w:line="230" w:lineRule="atLeast"/>
              <w:jc w:val="center"/>
              <w:rPr>
                <w:rFonts w:ascii="Verdana" w:hAnsi="Verdana"/>
                <w:sz w:val="14"/>
                <w:szCs w:val="14"/>
                <w:lang w:eastAsia="et-EE"/>
              </w:rPr>
            </w:pPr>
            <w:r w:rsidRPr="00EE38E4">
              <w:rPr>
                <w:rFonts w:ascii="Verdana" w:hAnsi="Verdana"/>
                <w:sz w:val="14"/>
                <w:szCs w:val="14"/>
                <w:lang w:eastAsia="et-EE"/>
              </w:rPr>
              <w:t>-</w:t>
            </w:r>
          </w:p>
        </w:tc>
        <w:tc>
          <w:tcPr>
            <w:tcW w:w="1134" w:type="dxa"/>
            <w:vAlign w:val="center"/>
          </w:tcPr>
          <w:p w14:paraId="3D5B4057" w14:textId="77777777" w:rsidR="00E25E6C" w:rsidRPr="00EE38E4" w:rsidRDefault="00E25E6C" w:rsidP="00EB6EB7">
            <w:pPr>
              <w:spacing w:line="230" w:lineRule="atLeast"/>
              <w:jc w:val="center"/>
              <w:rPr>
                <w:rFonts w:ascii="Verdana" w:hAnsi="Verdana"/>
                <w:sz w:val="14"/>
                <w:szCs w:val="14"/>
                <w:lang w:eastAsia="et-EE"/>
              </w:rPr>
            </w:pPr>
            <w:r w:rsidRPr="00EE38E4">
              <w:rPr>
                <w:rFonts w:ascii="Verdana" w:hAnsi="Verdana"/>
                <w:sz w:val="14"/>
                <w:szCs w:val="14"/>
                <w:lang w:eastAsia="et-EE"/>
              </w:rPr>
              <w:t>-</w:t>
            </w:r>
          </w:p>
        </w:tc>
        <w:tc>
          <w:tcPr>
            <w:tcW w:w="1843" w:type="dxa"/>
            <w:vAlign w:val="center"/>
          </w:tcPr>
          <w:p w14:paraId="70C031AE" w14:textId="47CE0996" w:rsidR="00E25E6C" w:rsidRPr="00EE38E4" w:rsidRDefault="00622CD6" w:rsidP="00EB6EB7">
            <w:pPr>
              <w:spacing w:line="230" w:lineRule="atLeast"/>
              <w:jc w:val="center"/>
              <w:rPr>
                <w:rFonts w:ascii="Verdana" w:hAnsi="Verdana"/>
                <w:sz w:val="10"/>
                <w:szCs w:val="10"/>
                <w:lang w:eastAsia="et-EE"/>
              </w:rPr>
            </w:pPr>
            <w:r w:rsidRPr="00EE38E4">
              <w:rPr>
                <w:rFonts w:ascii="Verdana" w:hAnsi="Verdana"/>
                <w:sz w:val="10"/>
                <w:szCs w:val="10"/>
                <w:lang w:eastAsia="et-EE"/>
              </w:rPr>
              <w:t xml:space="preserve">Projekteeritud sõidutee </w:t>
            </w:r>
            <w:proofErr w:type="spellStart"/>
            <w:r w:rsidRPr="00EE38E4">
              <w:rPr>
                <w:rFonts w:ascii="Verdana" w:hAnsi="Verdana"/>
                <w:sz w:val="10"/>
                <w:szCs w:val="10"/>
                <w:lang w:eastAsia="et-EE"/>
              </w:rPr>
              <w:t>ab</w:t>
            </w:r>
            <w:proofErr w:type="spellEnd"/>
            <w:r w:rsidRPr="00EE38E4">
              <w:rPr>
                <w:rFonts w:ascii="Verdana" w:hAnsi="Verdana"/>
                <w:sz w:val="10"/>
                <w:szCs w:val="10"/>
                <w:lang w:eastAsia="et-EE"/>
              </w:rPr>
              <w:t xml:space="preserve">-katendi </w:t>
            </w:r>
            <w:proofErr w:type="spellStart"/>
            <w:r w:rsidRPr="00EE38E4">
              <w:rPr>
                <w:rFonts w:ascii="Verdana" w:hAnsi="Verdana"/>
                <w:sz w:val="10"/>
                <w:szCs w:val="10"/>
                <w:lang w:eastAsia="et-EE"/>
              </w:rPr>
              <w:t>taasatamine</w:t>
            </w:r>
            <w:proofErr w:type="spellEnd"/>
            <w:r w:rsidRPr="00EE38E4">
              <w:rPr>
                <w:rFonts w:ascii="Verdana" w:hAnsi="Verdana"/>
                <w:sz w:val="10"/>
                <w:szCs w:val="10"/>
                <w:lang w:eastAsia="et-EE"/>
              </w:rPr>
              <w:t xml:space="preserve"> Tüüp 1; Projekteeritud sõidutee </w:t>
            </w:r>
            <w:proofErr w:type="spellStart"/>
            <w:r w:rsidRPr="00EE38E4">
              <w:rPr>
                <w:rFonts w:ascii="Verdana" w:hAnsi="Verdana"/>
                <w:sz w:val="10"/>
                <w:szCs w:val="10"/>
                <w:lang w:eastAsia="et-EE"/>
              </w:rPr>
              <w:t>ab</w:t>
            </w:r>
            <w:proofErr w:type="spellEnd"/>
            <w:r w:rsidRPr="00EE38E4">
              <w:rPr>
                <w:rFonts w:ascii="Verdana" w:hAnsi="Verdana"/>
                <w:sz w:val="10"/>
                <w:szCs w:val="10"/>
                <w:lang w:eastAsia="et-EE"/>
              </w:rPr>
              <w:t xml:space="preserve">-katendi </w:t>
            </w:r>
            <w:proofErr w:type="spellStart"/>
            <w:r w:rsidRPr="00EE38E4">
              <w:rPr>
                <w:rFonts w:ascii="Verdana" w:hAnsi="Verdana"/>
                <w:sz w:val="10"/>
                <w:szCs w:val="10"/>
                <w:lang w:eastAsia="et-EE"/>
              </w:rPr>
              <w:t>taasatamine</w:t>
            </w:r>
            <w:proofErr w:type="spellEnd"/>
            <w:r w:rsidRPr="00EE38E4">
              <w:rPr>
                <w:rFonts w:ascii="Verdana" w:hAnsi="Verdana"/>
                <w:sz w:val="10"/>
                <w:szCs w:val="10"/>
                <w:lang w:eastAsia="et-EE"/>
              </w:rPr>
              <w:t xml:space="preserve"> Tüüp 1 + künnis;  Projekteeritud sõidutee </w:t>
            </w:r>
            <w:proofErr w:type="spellStart"/>
            <w:r w:rsidRPr="00EE38E4">
              <w:rPr>
                <w:rFonts w:ascii="Verdana" w:hAnsi="Verdana"/>
                <w:sz w:val="10"/>
                <w:szCs w:val="10"/>
                <w:lang w:eastAsia="et-EE"/>
              </w:rPr>
              <w:t>ab</w:t>
            </w:r>
            <w:proofErr w:type="spellEnd"/>
            <w:r w:rsidRPr="00EE38E4">
              <w:rPr>
                <w:rFonts w:ascii="Verdana" w:hAnsi="Verdana"/>
                <w:sz w:val="10"/>
                <w:szCs w:val="10"/>
                <w:lang w:eastAsia="et-EE"/>
              </w:rPr>
              <w:t xml:space="preserve">-katendi </w:t>
            </w:r>
            <w:proofErr w:type="spellStart"/>
            <w:r w:rsidRPr="00EE38E4">
              <w:rPr>
                <w:rFonts w:ascii="Verdana" w:hAnsi="Verdana"/>
                <w:sz w:val="10"/>
                <w:szCs w:val="10"/>
                <w:lang w:eastAsia="et-EE"/>
              </w:rPr>
              <w:t>taasatamine</w:t>
            </w:r>
            <w:proofErr w:type="spellEnd"/>
            <w:r w:rsidRPr="00EE38E4">
              <w:rPr>
                <w:rFonts w:ascii="Verdana" w:hAnsi="Verdana"/>
                <w:sz w:val="10"/>
                <w:szCs w:val="10"/>
                <w:lang w:eastAsia="et-EE"/>
              </w:rPr>
              <w:t xml:space="preserve"> Tüüp 2</w:t>
            </w:r>
            <w:r w:rsidR="00B616AA" w:rsidRPr="00EE38E4">
              <w:rPr>
                <w:rFonts w:ascii="Verdana" w:hAnsi="Verdana"/>
                <w:sz w:val="10"/>
                <w:szCs w:val="10"/>
                <w:lang w:eastAsia="et-EE"/>
              </w:rPr>
              <w:t xml:space="preserve">; </w:t>
            </w:r>
            <w:r w:rsidR="00801E16" w:rsidRPr="00EE38E4">
              <w:rPr>
                <w:rFonts w:ascii="Verdana" w:hAnsi="Verdana"/>
                <w:sz w:val="10"/>
                <w:szCs w:val="10"/>
                <w:lang w:eastAsia="et-EE"/>
              </w:rPr>
              <w:t>Projekteeritud killustikkatendi taastamine</w:t>
            </w:r>
            <w:r w:rsidR="001356A4" w:rsidRPr="00EE38E4">
              <w:rPr>
                <w:rFonts w:ascii="Verdana" w:hAnsi="Verdana"/>
                <w:sz w:val="10"/>
                <w:szCs w:val="10"/>
                <w:lang w:eastAsia="et-EE"/>
              </w:rPr>
              <w:t>; Projekteeritud freespurukatendi taastamine</w:t>
            </w:r>
            <w:r w:rsidR="00380955" w:rsidRPr="00EE38E4">
              <w:rPr>
                <w:rFonts w:ascii="Verdana" w:hAnsi="Verdana"/>
                <w:sz w:val="10"/>
                <w:szCs w:val="10"/>
                <w:lang w:eastAsia="et-EE"/>
              </w:rPr>
              <w:t>; Projekteeritud graniitkividest katendi taastamine; Projekteeritud hooldusmasinate juurdepääsutee.</w:t>
            </w:r>
          </w:p>
        </w:tc>
      </w:tr>
      <w:tr w:rsidR="00103BBB" w:rsidRPr="00EE38E4" w14:paraId="3A9525D5" w14:textId="77777777" w:rsidTr="00EB6EB7">
        <w:trPr>
          <w:trHeight w:val="1773"/>
        </w:trPr>
        <w:tc>
          <w:tcPr>
            <w:tcW w:w="1270" w:type="dxa"/>
            <w:vAlign w:val="center"/>
          </w:tcPr>
          <w:p w14:paraId="3B2C229C" w14:textId="77777777" w:rsidR="00103BBB" w:rsidRPr="00EE38E4" w:rsidRDefault="00103BBB" w:rsidP="00103BBB">
            <w:pPr>
              <w:spacing w:line="230" w:lineRule="atLeast"/>
              <w:rPr>
                <w:rFonts w:ascii="Verdana" w:hAnsi="Verdana"/>
                <w:sz w:val="14"/>
                <w:szCs w:val="14"/>
                <w:lang w:eastAsia="et-EE"/>
              </w:rPr>
            </w:pPr>
            <w:r w:rsidRPr="00EE38E4">
              <w:rPr>
                <w:rFonts w:ascii="Verdana" w:hAnsi="Verdana"/>
                <w:sz w:val="14"/>
                <w:szCs w:val="14"/>
                <w:lang w:eastAsia="et-EE"/>
              </w:rPr>
              <w:t xml:space="preserve">Killustik põhifraktsioon 16/32mm </w:t>
            </w:r>
          </w:p>
        </w:tc>
        <w:tc>
          <w:tcPr>
            <w:tcW w:w="852" w:type="dxa"/>
            <w:vAlign w:val="center"/>
          </w:tcPr>
          <w:p w14:paraId="2738835B" w14:textId="22115BC7" w:rsidR="00103BBB" w:rsidRPr="00EE38E4" w:rsidRDefault="00B13A4D" w:rsidP="00103BBB">
            <w:pPr>
              <w:spacing w:line="230" w:lineRule="atLeast"/>
              <w:jc w:val="center"/>
              <w:rPr>
                <w:rFonts w:ascii="Verdana" w:hAnsi="Verdana"/>
                <w:sz w:val="14"/>
                <w:szCs w:val="14"/>
                <w:lang w:eastAsia="et-EE"/>
              </w:rPr>
            </w:pPr>
            <w:r w:rsidRPr="00EE38E4">
              <w:rPr>
                <w:rFonts w:ascii="Verdana" w:hAnsi="Verdana"/>
                <w:sz w:val="14"/>
                <w:szCs w:val="14"/>
                <w:lang w:eastAsia="et-EE"/>
              </w:rPr>
              <w:t>20</w:t>
            </w:r>
          </w:p>
        </w:tc>
        <w:tc>
          <w:tcPr>
            <w:tcW w:w="850" w:type="dxa"/>
            <w:vAlign w:val="center"/>
          </w:tcPr>
          <w:p w14:paraId="3E13F4E1" w14:textId="77777777" w:rsidR="00103BBB" w:rsidRPr="00EE38E4" w:rsidRDefault="00103BBB" w:rsidP="00103BBB">
            <w:pPr>
              <w:spacing w:line="230" w:lineRule="atLeast"/>
              <w:jc w:val="center"/>
              <w:rPr>
                <w:rFonts w:ascii="Verdana" w:hAnsi="Verdana"/>
                <w:sz w:val="14"/>
                <w:szCs w:val="14"/>
                <w:lang w:eastAsia="et-EE"/>
              </w:rPr>
            </w:pPr>
            <w:r w:rsidRPr="00EE38E4">
              <w:rPr>
                <w:rFonts w:ascii="Verdana" w:hAnsi="Verdana"/>
                <w:sz w:val="14"/>
                <w:szCs w:val="14"/>
                <w:lang w:eastAsia="et-EE"/>
              </w:rPr>
              <w:t>80/20</w:t>
            </w:r>
          </w:p>
        </w:tc>
        <w:tc>
          <w:tcPr>
            <w:tcW w:w="992" w:type="dxa"/>
            <w:vAlign w:val="center"/>
          </w:tcPr>
          <w:p w14:paraId="1EA625C5" w14:textId="77777777" w:rsidR="00103BBB" w:rsidRPr="00EE38E4" w:rsidRDefault="00103BBB" w:rsidP="00103BBB">
            <w:pPr>
              <w:spacing w:line="230" w:lineRule="atLeast"/>
              <w:jc w:val="center"/>
              <w:rPr>
                <w:rFonts w:ascii="Verdana" w:hAnsi="Verdana"/>
                <w:sz w:val="14"/>
                <w:szCs w:val="14"/>
                <w:lang w:eastAsia="et-EE"/>
              </w:rPr>
            </w:pPr>
            <w:r w:rsidRPr="00EE38E4">
              <w:rPr>
                <w:rFonts w:ascii="Verdana" w:hAnsi="Verdana"/>
                <w:sz w:val="14"/>
                <w:szCs w:val="14"/>
                <w:lang w:eastAsia="et-EE"/>
              </w:rPr>
              <w:t>90/3</w:t>
            </w:r>
          </w:p>
        </w:tc>
        <w:tc>
          <w:tcPr>
            <w:tcW w:w="1418" w:type="dxa"/>
            <w:vAlign w:val="center"/>
          </w:tcPr>
          <w:p w14:paraId="6703BBB9" w14:textId="7011D975" w:rsidR="00103BBB" w:rsidRPr="00EE38E4" w:rsidRDefault="00103BBB" w:rsidP="00103BBB">
            <w:pPr>
              <w:spacing w:line="230" w:lineRule="atLeast"/>
              <w:jc w:val="center"/>
              <w:rPr>
                <w:rFonts w:ascii="Verdana" w:hAnsi="Verdana"/>
                <w:sz w:val="14"/>
                <w:szCs w:val="14"/>
                <w:lang w:eastAsia="et-EE"/>
              </w:rPr>
            </w:pPr>
            <w:r w:rsidRPr="00EE38E4">
              <w:rPr>
                <w:rFonts w:ascii="Verdana" w:hAnsi="Verdana"/>
                <w:sz w:val="14"/>
                <w:szCs w:val="14"/>
                <w:lang w:eastAsia="et-EE"/>
              </w:rPr>
              <w:t>3</w:t>
            </w:r>
            <w:r w:rsidR="00F67300" w:rsidRPr="00EE38E4">
              <w:rPr>
                <w:rFonts w:ascii="Verdana" w:hAnsi="Verdana"/>
                <w:sz w:val="14"/>
                <w:szCs w:val="14"/>
                <w:lang w:eastAsia="et-EE"/>
              </w:rPr>
              <w:t>0</w:t>
            </w:r>
          </w:p>
        </w:tc>
        <w:tc>
          <w:tcPr>
            <w:tcW w:w="850" w:type="dxa"/>
            <w:vAlign w:val="center"/>
          </w:tcPr>
          <w:p w14:paraId="15459B26" w14:textId="77777777" w:rsidR="00103BBB" w:rsidRPr="00EE38E4" w:rsidRDefault="00103BBB" w:rsidP="00103BBB">
            <w:pPr>
              <w:spacing w:line="230" w:lineRule="atLeast"/>
              <w:jc w:val="center"/>
              <w:rPr>
                <w:rFonts w:ascii="Verdana" w:hAnsi="Verdana"/>
                <w:sz w:val="14"/>
                <w:szCs w:val="14"/>
                <w:lang w:eastAsia="et-EE"/>
              </w:rPr>
            </w:pPr>
            <w:r w:rsidRPr="00EE38E4">
              <w:rPr>
                <w:rFonts w:ascii="Verdana" w:hAnsi="Verdana"/>
                <w:sz w:val="14"/>
                <w:szCs w:val="14"/>
                <w:lang w:eastAsia="et-EE"/>
              </w:rPr>
              <w:t>-</w:t>
            </w:r>
          </w:p>
        </w:tc>
        <w:tc>
          <w:tcPr>
            <w:tcW w:w="851" w:type="dxa"/>
            <w:vAlign w:val="center"/>
          </w:tcPr>
          <w:p w14:paraId="2A5DCCB5" w14:textId="66DB736E" w:rsidR="00103BBB" w:rsidRPr="00EE38E4" w:rsidRDefault="00103BBB" w:rsidP="00103BBB">
            <w:pPr>
              <w:spacing w:line="230" w:lineRule="atLeast"/>
              <w:jc w:val="center"/>
              <w:rPr>
                <w:rFonts w:ascii="Verdana" w:hAnsi="Verdana"/>
                <w:sz w:val="14"/>
                <w:szCs w:val="14"/>
                <w:lang w:eastAsia="et-EE"/>
              </w:rPr>
            </w:pPr>
            <w:r w:rsidRPr="004A5D8D">
              <w:rPr>
                <w:rFonts w:ascii="Verdana" w:hAnsi="Verdana"/>
                <w:sz w:val="14"/>
                <w:szCs w:val="14"/>
                <w:lang w:eastAsia="et-EE"/>
              </w:rPr>
              <w:t>4</w:t>
            </w:r>
          </w:p>
        </w:tc>
        <w:tc>
          <w:tcPr>
            <w:tcW w:w="1276" w:type="dxa"/>
            <w:vAlign w:val="center"/>
          </w:tcPr>
          <w:p w14:paraId="6B8315AA" w14:textId="77777777" w:rsidR="00103BBB" w:rsidRPr="00EE38E4" w:rsidRDefault="00103BBB" w:rsidP="00103BBB">
            <w:pPr>
              <w:spacing w:line="230" w:lineRule="atLeast"/>
              <w:jc w:val="center"/>
              <w:rPr>
                <w:rFonts w:ascii="Verdana" w:hAnsi="Verdana"/>
                <w:sz w:val="14"/>
                <w:szCs w:val="14"/>
                <w:lang w:eastAsia="et-EE"/>
              </w:rPr>
            </w:pPr>
            <w:r w:rsidRPr="00EE38E4">
              <w:rPr>
                <w:rFonts w:ascii="Verdana" w:hAnsi="Verdana"/>
                <w:sz w:val="14"/>
                <w:szCs w:val="14"/>
                <w:lang w:eastAsia="et-EE"/>
              </w:rPr>
              <w:t>20</w:t>
            </w:r>
          </w:p>
        </w:tc>
        <w:tc>
          <w:tcPr>
            <w:tcW w:w="992" w:type="dxa"/>
            <w:vAlign w:val="center"/>
          </w:tcPr>
          <w:p w14:paraId="1EE319C3" w14:textId="77777777" w:rsidR="00103BBB" w:rsidRPr="00EE38E4" w:rsidRDefault="00103BBB" w:rsidP="00103BBB">
            <w:pPr>
              <w:spacing w:line="230" w:lineRule="atLeast"/>
              <w:jc w:val="center"/>
              <w:rPr>
                <w:rFonts w:ascii="Verdana" w:hAnsi="Verdana"/>
                <w:sz w:val="14"/>
                <w:szCs w:val="14"/>
                <w:lang w:eastAsia="et-EE"/>
              </w:rPr>
            </w:pPr>
            <w:r w:rsidRPr="00EE38E4">
              <w:rPr>
                <w:rFonts w:ascii="Verdana" w:hAnsi="Verdana"/>
                <w:sz w:val="14"/>
                <w:szCs w:val="14"/>
                <w:lang w:eastAsia="et-EE"/>
              </w:rPr>
              <w:t>4</w:t>
            </w:r>
          </w:p>
        </w:tc>
        <w:tc>
          <w:tcPr>
            <w:tcW w:w="1417" w:type="dxa"/>
            <w:vAlign w:val="center"/>
          </w:tcPr>
          <w:p w14:paraId="09602330" w14:textId="77777777" w:rsidR="00103BBB" w:rsidRPr="00EE38E4" w:rsidRDefault="00103BBB" w:rsidP="00103BBB">
            <w:pPr>
              <w:spacing w:line="230" w:lineRule="atLeast"/>
              <w:jc w:val="center"/>
              <w:rPr>
                <w:rFonts w:ascii="Verdana" w:hAnsi="Verdana"/>
                <w:sz w:val="14"/>
                <w:szCs w:val="14"/>
                <w:lang w:eastAsia="et-EE"/>
              </w:rPr>
            </w:pPr>
            <w:r w:rsidRPr="00EE38E4">
              <w:rPr>
                <w:rFonts w:ascii="Verdana" w:hAnsi="Verdana"/>
                <w:sz w:val="14"/>
                <w:szCs w:val="14"/>
                <w:lang w:eastAsia="et-EE"/>
              </w:rPr>
              <w:t>-</w:t>
            </w:r>
          </w:p>
        </w:tc>
        <w:tc>
          <w:tcPr>
            <w:tcW w:w="1134" w:type="dxa"/>
            <w:vAlign w:val="center"/>
          </w:tcPr>
          <w:p w14:paraId="483297A4" w14:textId="77777777" w:rsidR="00103BBB" w:rsidRPr="00EE38E4" w:rsidRDefault="00103BBB" w:rsidP="00103BBB">
            <w:pPr>
              <w:spacing w:line="230" w:lineRule="atLeast"/>
              <w:jc w:val="center"/>
              <w:rPr>
                <w:rFonts w:ascii="Verdana" w:hAnsi="Verdana"/>
                <w:sz w:val="14"/>
                <w:szCs w:val="14"/>
                <w:lang w:eastAsia="et-EE"/>
              </w:rPr>
            </w:pPr>
            <w:r w:rsidRPr="00EE38E4">
              <w:rPr>
                <w:rFonts w:ascii="Verdana" w:hAnsi="Verdana"/>
                <w:sz w:val="14"/>
                <w:szCs w:val="14"/>
                <w:lang w:eastAsia="et-EE"/>
              </w:rPr>
              <w:t>-</w:t>
            </w:r>
          </w:p>
        </w:tc>
        <w:tc>
          <w:tcPr>
            <w:tcW w:w="1843" w:type="dxa"/>
            <w:vAlign w:val="center"/>
          </w:tcPr>
          <w:p w14:paraId="57F0590D" w14:textId="2157C8E4" w:rsidR="00103BBB" w:rsidRPr="00EE38E4" w:rsidRDefault="00103BBB" w:rsidP="00103BBB">
            <w:pPr>
              <w:spacing w:line="230" w:lineRule="atLeast"/>
              <w:jc w:val="center"/>
              <w:rPr>
                <w:rFonts w:ascii="Verdana" w:hAnsi="Verdana"/>
                <w:sz w:val="14"/>
                <w:szCs w:val="14"/>
                <w:highlight w:val="yellow"/>
                <w:lang w:eastAsia="et-EE"/>
              </w:rPr>
            </w:pPr>
            <w:r w:rsidRPr="00EE38E4">
              <w:rPr>
                <w:rFonts w:ascii="Verdana" w:hAnsi="Verdana"/>
                <w:sz w:val="10"/>
                <w:szCs w:val="10"/>
                <w:lang w:eastAsia="et-EE"/>
              </w:rPr>
              <w:t xml:space="preserve">Projekteeritud kergliiklustee </w:t>
            </w:r>
            <w:proofErr w:type="spellStart"/>
            <w:r w:rsidRPr="00EE38E4">
              <w:rPr>
                <w:rFonts w:ascii="Verdana" w:hAnsi="Verdana"/>
                <w:sz w:val="10"/>
                <w:szCs w:val="10"/>
                <w:lang w:eastAsia="et-EE"/>
              </w:rPr>
              <w:t>ab</w:t>
            </w:r>
            <w:proofErr w:type="spellEnd"/>
            <w:r w:rsidRPr="00EE38E4">
              <w:rPr>
                <w:rFonts w:ascii="Verdana" w:hAnsi="Verdana"/>
                <w:sz w:val="10"/>
                <w:szCs w:val="10"/>
                <w:lang w:eastAsia="et-EE"/>
              </w:rPr>
              <w:t xml:space="preserve">-katendi taastamine; Projekteeritud betoonkivisillutiskatendi taastamine; Projekteeritud sõidutee </w:t>
            </w:r>
            <w:proofErr w:type="spellStart"/>
            <w:r w:rsidRPr="00EE38E4">
              <w:rPr>
                <w:rFonts w:ascii="Verdana" w:hAnsi="Verdana"/>
                <w:sz w:val="10"/>
                <w:szCs w:val="10"/>
                <w:lang w:eastAsia="et-EE"/>
              </w:rPr>
              <w:t>ab</w:t>
            </w:r>
            <w:proofErr w:type="spellEnd"/>
            <w:r w:rsidRPr="00EE38E4">
              <w:rPr>
                <w:rFonts w:ascii="Verdana" w:hAnsi="Verdana"/>
                <w:sz w:val="10"/>
                <w:szCs w:val="10"/>
                <w:lang w:eastAsia="et-EE"/>
              </w:rPr>
              <w:t xml:space="preserve">-katendi </w:t>
            </w:r>
            <w:proofErr w:type="spellStart"/>
            <w:r w:rsidRPr="00EE38E4">
              <w:rPr>
                <w:rFonts w:ascii="Verdana" w:hAnsi="Verdana"/>
                <w:sz w:val="10"/>
                <w:szCs w:val="10"/>
                <w:lang w:eastAsia="et-EE"/>
              </w:rPr>
              <w:t>taasatamine</w:t>
            </w:r>
            <w:proofErr w:type="spellEnd"/>
            <w:r w:rsidRPr="00EE38E4">
              <w:rPr>
                <w:rFonts w:ascii="Verdana" w:hAnsi="Verdana"/>
                <w:sz w:val="10"/>
                <w:szCs w:val="10"/>
                <w:lang w:eastAsia="et-EE"/>
              </w:rPr>
              <w:t xml:space="preserve"> Tüüp 2</w:t>
            </w:r>
            <w:r w:rsidR="00C220D1" w:rsidRPr="00EE38E4">
              <w:rPr>
                <w:rFonts w:ascii="Verdana" w:hAnsi="Verdana"/>
                <w:sz w:val="10"/>
                <w:szCs w:val="10"/>
                <w:lang w:eastAsia="et-EE"/>
              </w:rPr>
              <w:t>.</w:t>
            </w:r>
            <w:r w:rsidR="00A06E8E" w:rsidRPr="00EE38E4">
              <w:rPr>
                <w:rFonts w:ascii="Verdana" w:hAnsi="Verdana"/>
                <w:sz w:val="10"/>
                <w:szCs w:val="10"/>
                <w:lang w:eastAsia="et-EE"/>
              </w:rPr>
              <w:t xml:space="preserve"> </w:t>
            </w:r>
          </w:p>
        </w:tc>
      </w:tr>
    </w:tbl>
    <w:p w14:paraId="151FED20" w14:textId="77777777" w:rsidR="001C425C" w:rsidRPr="00EE38E4" w:rsidRDefault="001C425C" w:rsidP="00E25E6C">
      <w:pPr>
        <w:spacing w:after="240" w:line="230" w:lineRule="atLeast"/>
        <w:rPr>
          <w:rFonts w:ascii="Verdana" w:hAnsi="Verdana"/>
          <w:lang w:eastAsia="et-EE"/>
        </w:rPr>
      </w:pPr>
    </w:p>
    <w:p w14:paraId="3AA966CD" w14:textId="77777777" w:rsidR="00206920" w:rsidRPr="00EE38E4" w:rsidRDefault="00206920" w:rsidP="00B13A4D">
      <w:pPr>
        <w:spacing w:after="240" w:line="230" w:lineRule="atLeast"/>
        <w:rPr>
          <w:rFonts w:ascii="Verdana" w:hAnsi="Verdana"/>
          <w:lang w:eastAsia="et-EE"/>
        </w:rPr>
        <w:sectPr w:rsidR="00206920" w:rsidRPr="00EE38E4" w:rsidSect="00206920">
          <w:pgSz w:w="16838" w:h="11906" w:orient="landscape"/>
          <w:pgMar w:top="1701" w:right="284" w:bottom="680" w:left="1418" w:header="284" w:footer="284" w:gutter="0"/>
          <w:cols w:space="708"/>
          <w:docGrid w:linePitch="360"/>
        </w:sectPr>
      </w:pPr>
    </w:p>
    <w:p w14:paraId="1C018148" w14:textId="5D3A1FE9" w:rsidR="00CC2461" w:rsidRPr="00EE38E4" w:rsidRDefault="00CC2461" w:rsidP="00CC2461">
      <w:pPr>
        <w:pStyle w:val="Heading3"/>
        <w:rPr>
          <w:szCs w:val="24"/>
        </w:rPr>
      </w:pPr>
      <w:bookmarkStart w:id="25" w:name="_Toc38373648"/>
      <w:bookmarkStart w:id="26" w:name="_Toc189657990"/>
      <w:r w:rsidRPr="00EE38E4">
        <w:rPr>
          <w:szCs w:val="24"/>
        </w:rPr>
        <w:lastRenderedPageBreak/>
        <w:t>Katendikonstruktsiooni rajamine</w:t>
      </w:r>
      <w:bookmarkEnd w:id="25"/>
      <w:bookmarkEnd w:id="26"/>
    </w:p>
    <w:p w14:paraId="0C1EDB10" w14:textId="77777777" w:rsidR="00FA2942" w:rsidRPr="00EE38E4" w:rsidRDefault="00FA2942" w:rsidP="00FA2942">
      <w:pPr>
        <w:pStyle w:val="Tekst"/>
      </w:pPr>
      <w:r w:rsidRPr="00EE38E4">
        <w:t xml:space="preserve">Tehnovõrkude ja äärekivide paigalduskaevikute asukohtades katendite taastamisel ja olemasoleva ja rajatava või taastatava asfaltbetoonkatendi liitekohtades rajada konstruktsioonide kihid vuukide kohakuti sattumise vältimiseks ja </w:t>
      </w:r>
      <w:proofErr w:type="spellStart"/>
      <w:r w:rsidRPr="00EE38E4">
        <w:t>vajumite</w:t>
      </w:r>
      <w:proofErr w:type="spellEnd"/>
      <w:r w:rsidRPr="00EE38E4">
        <w:t xml:space="preserve"> ühtlustamiseks üksteise suhtes </w:t>
      </w:r>
      <w:proofErr w:type="spellStart"/>
      <w:r w:rsidRPr="00EE38E4">
        <w:t>ülekattega</w:t>
      </w:r>
      <w:proofErr w:type="spellEnd"/>
      <w:r w:rsidRPr="00EE38E4">
        <w:t xml:space="preserve"> vastavalt lõigetele katete taastamise joonisel. Uue kattega ala kokku viimisel olemasoleva kattega ei tohi kattele jääda lohke ega vajumisi. </w:t>
      </w:r>
    </w:p>
    <w:p w14:paraId="16C6BB79" w14:textId="77777777" w:rsidR="00FA2942" w:rsidRPr="00EE38E4" w:rsidRDefault="00FA2942" w:rsidP="00FA2942">
      <w:pPr>
        <w:pStyle w:val="Tekst"/>
      </w:pPr>
      <w:r w:rsidRPr="00EE38E4">
        <w:t>Teekatendi konstruktsiooni kihtide rajamine, materjalide omadused ja kandevõime peavad vastama „Tallinna tüüpkatendite juhendile“.</w:t>
      </w:r>
    </w:p>
    <w:p w14:paraId="6112CF72" w14:textId="543EDCC7" w:rsidR="00FA2942" w:rsidRPr="00EE38E4" w:rsidRDefault="00FA2942" w:rsidP="00FA2942">
      <w:pPr>
        <w:pStyle w:val="Tekst"/>
      </w:pPr>
      <w:r w:rsidRPr="00EE38E4">
        <w:t>Sidumata teekatendi kihtide kandevõime määratakse staatilise plaatkoormuskatsega vastavalt normatiivsele juhendile</w:t>
      </w:r>
      <w:r w:rsidR="00E0651F">
        <w:t xml:space="preserve"> EVS 934:2016</w:t>
      </w:r>
      <w:r w:rsidRPr="00EE38E4">
        <w:t xml:space="preserve">. </w:t>
      </w:r>
    </w:p>
    <w:p w14:paraId="29AD34FD" w14:textId="77777777" w:rsidR="00FA2942" w:rsidRPr="00EE38E4" w:rsidRDefault="00FA2942" w:rsidP="00FA2942">
      <w:pPr>
        <w:pStyle w:val="Tekst"/>
      </w:pPr>
      <w:r w:rsidRPr="00EE38E4">
        <w:t>Katse tulemusena esitatakse deformatsioonimoodul (E-moodul) Ev2. Täidetud peab olema tingimus Ev2 / Ev1&lt; 2,3. Ev1 – esmasel koormamisel määratud staatiline deformatsioonimoodul.</w:t>
      </w:r>
    </w:p>
    <w:p w14:paraId="03BAC5B2" w14:textId="7A676F1E" w:rsidR="00CE12B2" w:rsidRPr="00EE38E4" w:rsidRDefault="00CE12B2" w:rsidP="00CE12B2">
      <w:pPr>
        <w:pStyle w:val="Heading3"/>
      </w:pPr>
      <w:bookmarkStart w:id="27" w:name="_Toc189657991"/>
      <w:r w:rsidRPr="00EE38E4">
        <w:t>Katted</w:t>
      </w:r>
      <w:bookmarkEnd w:id="27"/>
    </w:p>
    <w:p w14:paraId="45BC1B75" w14:textId="77777777" w:rsidR="00CE12B2" w:rsidRPr="00EE38E4" w:rsidRDefault="00CE12B2" w:rsidP="00CE12B2">
      <w:pPr>
        <w:pStyle w:val="Tekst"/>
        <w:rPr>
          <w:szCs w:val="22"/>
        </w:rPr>
      </w:pPr>
      <w:r w:rsidRPr="00EE38E4">
        <w:rPr>
          <w:szCs w:val="22"/>
          <w:lang w:eastAsia="en-US"/>
        </w:rPr>
        <w:t xml:space="preserve">Asfalteerimisel tuleb vuukide töötlemine ja ehitus teostada vastavalt </w:t>
      </w:r>
      <w:r w:rsidRPr="00EE38E4">
        <w:t xml:space="preserve">Asfaldist katendikihtide ehitamise juhisele (Transpordiameti end. </w:t>
      </w:r>
      <w:r w:rsidRPr="00EE38E4">
        <w:rPr>
          <w:rFonts w:eastAsiaTheme="minorHAnsi"/>
        </w:rPr>
        <w:t>Maanteeameti peadirektori 2021. a)</w:t>
      </w:r>
      <w:r w:rsidRPr="00EE38E4">
        <w:rPr>
          <w:szCs w:val="22"/>
        </w:rPr>
        <w:t>. Kui asfaltbetooni vuuke ei ole võimalik ehitada sooja vuugina (olemasoleva ja uue katte liitekohad), kasutada vuugiliimi (</w:t>
      </w:r>
      <w:proofErr w:type="spellStart"/>
      <w:r w:rsidRPr="00EE38E4">
        <w:rPr>
          <w:szCs w:val="22"/>
        </w:rPr>
        <w:t>Tokplast</w:t>
      </w:r>
      <w:proofErr w:type="spellEnd"/>
      <w:r w:rsidRPr="00EE38E4">
        <w:rPr>
          <w:szCs w:val="22"/>
        </w:rPr>
        <w:t xml:space="preserve"> või analoog).</w:t>
      </w:r>
    </w:p>
    <w:p w14:paraId="36A33B0E" w14:textId="1690ED52" w:rsidR="00765068" w:rsidRDefault="004022FE" w:rsidP="00CE12B2">
      <w:pPr>
        <w:pStyle w:val="Tekst"/>
      </w:pPr>
      <w:r w:rsidRPr="00AA7A1E">
        <w:t>Paigaldatavad ning asendatavad b</w:t>
      </w:r>
      <w:r w:rsidR="00CE12B2" w:rsidRPr="00AA7A1E">
        <w:t>etoonist sillutisekivid peavad vastama standardile EVS-EN 1338 "Betoonist sillutisekivid", ilmastikukindluse klass 3.</w:t>
      </w:r>
      <w:r w:rsidR="00765068" w:rsidRPr="00AA7A1E">
        <w:t xml:space="preserve"> Lisaks eeltoodule tuleb arvestada määruses nr 101 „Tee ehitamise kvaliteedi nõuded“ esitatud nõuetega sillutiskivide külmakindlusele. Kui sillutuskivid puutuvad kokku jäätumisvastaste sooladega, ei tohi kivide ega plaatide keskmine massikadu külmakindluse katsel ületada 0,2 kg/m² ja üksiktulemus ei või ületada 0,5 kg/m².</w:t>
      </w:r>
    </w:p>
    <w:p w14:paraId="3F001686" w14:textId="32A506A4" w:rsidR="00CE12B2" w:rsidRPr="00EE38E4" w:rsidRDefault="0057769A" w:rsidP="0057769A">
      <w:pPr>
        <w:pStyle w:val="Heading3"/>
      </w:pPr>
      <w:bookmarkStart w:id="28" w:name="_Toc189657992"/>
      <w:r w:rsidRPr="00EE38E4">
        <w:t>Alus</w:t>
      </w:r>
      <w:bookmarkEnd w:id="28"/>
    </w:p>
    <w:p w14:paraId="07D9D3DC" w14:textId="77777777" w:rsidR="0057769A" w:rsidRPr="00EE38E4" w:rsidRDefault="0057769A" w:rsidP="0057769A">
      <w:pPr>
        <w:pStyle w:val="Tekst"/>
      </w:pPr>
      <w:r w:rsidRPr="00EE38E4">
        <w:t xml:space="preserve">Killustikalused rajada </w:t>
      </w:r>
      <w:proofErr w:type="spellStart"/>
      <w:r w:rsidRPr="00EE38E4">
        <w:t>fraktsioneeritud</w:t>
      </w:r>
      <w:proofErr w:type="spellEnd"/>
      <w:r w:rsidRPr="00EE38E4">
        <w:t xml:space="preserve"> killustikust kiilumismeetodil, kasutatava materjali põhifraktsioon on esitatud katendikonstruktsioonide kirjeldustes, </w:t>
      </w:r>
      <w:proofErr w:type="spellStart"/>
      <w:r w:rsidRPr="00EE38E4">
        <w:t>kiilekillustiku</w:t>
      </w:r>
      <w:proofErr w:type="spellEnd"/>
      <w:r w:rsidRPr="00EE38E4">
        <w:t xml:space="preserve"> fraktsioon ja kulunorm peavad vastama „Tee ehitamise kvaliteedi nõuded“ § 12 (2) „Aluse ehitamine.“</w:t>
      </w:r>
    </w:p>
    <w:p w14:paraId="4AA154CC" w14:textId="77777777" w:rsidR="0057769A" w:rsidRPr="00EE38E4" w:rsidRDefault="0057769A" w:rsidP="0057769A">
      <w:pPr>
        <w:pStyle w:val="Tekst"/>
      </w:pPr>
      <w:r w:rsidRPr="00EE38E4">
        <w:t xml:space="preserve">Ehitamisel lähtuda kehtivast Transpordiameti „Killustikust katendikihtide ehitamise juhisest“. </w:t>
      </w:r>
    </w:p>
    <w:p w14:paraId="2991C966" w14:textId="77777777" w:rsidR="00816E27" w:rsidRPr="00EE38E4" w:rsidRDefault="0057769A" w:rsidP="00816E27">
      <w:pPr>
        <w:pStyle w:val="Tekst"/>
      </w:pPr>
      <w:r w:rsidRPr="00EE38E4">
        <w:t xml:space="preserve">Killustikaluse kandevõime peab olema „Tallinna tüüpkatendite juhendi“  </w:t>
      </w:r>
      <w:r w:rsidR="00816E27" w:rsidRPr="00EE38E4">
        <w:t xml:space="preserve">kohaselt nõutav Tüüp 1 puhul (D4): Ev2&gt;130 </w:t>
      </w:r>
      <w:proofErr w:type="spellStart"/>
      <w:r w:rsidR="00816E27" w:rsidRPr="00EE38E4">
        <w:t>MPa</w:t>
      </w:r>
      <w:proofErr w:type="spellEnd"/>
      <w:r w:rsidR="00816E27" w:rsidRPr="00EE38E4">
        <w:t xml:space="preserve"> sõiduteel; Tüüp 2 (E5): Ev2&gt;117 </w:t>
      </w:r>
      <w:proofErr w:type="spellStart"/>
      <w:r w:rsidR="00816E27" w:rsidRPr="00EE38E4">
        <w:t>MPa</w:t>
      </w:r>
      <w:proofErr w:type="spellEnd"/>
      <w:r w:rsidR="00816E27" w:rsidRPr="00EE38E4">
        <w:t xml:space="preserve"> sõiduteel; killustikkatendi puhul: Ev2&gt;117 </w:t>
      </w:r>
      <w:proofErr w:type="spellStart"/>
      <w:r w:rsidR="00816E27" w:rsidRPr="00EE38E4">
        <w:t>MPa</w:t>
      </w:r>
      <w:proofErr w:type="spellEnd"/>
      <w:r w:rsidR="00816E27" w:rsidRPr="00EE38E4">
        <w:t xml:space="preserve">; kõnniteede, kergliiklusteede, eraldussaarte puhul: Ev2&gt;103 </w:t>
      </w:r>
      <w:proofErr w:type="spellStart"/>
      <w:r w:rsidR="00816E27" w:rsidRPr="00EE38E4">
        <w:t>MPa</w:t>
      </w:r>
      <w:proofErr w:type="spellEnd"/>
      <w:r w:rsidR="00816E27" w:rsidRPr="00EE38E4">
        <w:t xml:space="preserve">; betoonkivisillutiskatendi puhul: Ev2&gt;103 </w:t>
      </w:r>
      <w:proofErr w:type="spellStart"/>
      <w:r w:rsidR="00816E27" w:rsidRPr="00EE38E4">
        <w:t>MPa</w:t>
      </w:r>
      <w:proofErr w:type="spellEnd"/>
      <w:r w:rsidR="00816E27" w:rsidRPr="00EE38E4">
        <w:t>.</w:t>
      </w:r>
    </w:p>
    <w:p w14:paraId="15007227" w14:textId="69454EFE" w:rsidR="00D7713A" w:rsidRPr="00EE38E4" w:rsidRDefault="00CC2461" w:rsidP="00D7713A">
      <w:pPr>
        <w:pStyle w:val="Heading3"/>
      </w:pPr>
      <w:bookmarkStart w:id="29" w:name="_Toc189657993"/>
      <w:r w:rsidRPr="00EE38E4">
        <w:t>Dreenkiht</w:t>
      </w:r>
      <w:r w:rsidR="002D5409" w:rsidRPr="00EE38E4">
        <w:t xml:space="preserve"> ja muldkeha</w:t>
      </w:r>
      <w:bookmarkEnd w:id="29"/>
    </w:p>
    <w:p w14:paraId="4C55F221" w14:textId="77777777" w:rsidR="00160971" w:rsidRPr="00EE38E4" w:rsidRDefault="00160971" w:rsidP="00160971">
      <w:pPr>
        <w:pStyle w:val="Tekst"/>
        <w:rPr>
          <w:szCs w:val="22"/>
          <w:lang w:eastAsia="en-US"/>
        </w:rPr>
      </w:pPr>
      <w:r w:rsidRPr="00EE38E4">
        <w:t xml:space="preserve">Projekteeritud katendikonstruktsioonides dreenkihti eraldi ei käsitleta. Liivast täide rajatakse muldkehana, mille kvaliteet peab vastama „Sillutiskivi, asfaltbetoon- ja tsementbetoonkatenditega teede ja tänavate tüüpkatendikonstruktsioonide projekteerimisele, rajamisele ja remondile esitatud nõuded Tallinna linnas“ ülemise liivakihi nõuetele. </w:t>
      </w:r>
      <w:r w:rsidRPr="00EE38E4">
        <w:rPr>
          <w:szCs w:val="22"/>
          <w:lang w:eastAsia="en-US"/>
        </w:rPr>
        <w:t>Muldkeha liiva sõelkõver peab vastama nimetatud Tallinna juhendi §5 „Muldkeha aluspinnased ja täitematerjalid“.</w:t>
      </w:r>
    </w:p>
    <w:p w14:paraId="1836B575" w14:textId="6E0353FD" w:rsidR="00160971" w:rsidRPr="00EE38E4" w:rsidRDefault="00160971" w:rsidP="00160971">
      <w:pPr>
        <w:pStyle w:val="Tekst"/>
        <w:rPr>
          <w:szCs w:val="22"/>
          <w:lang w:eastAsia="en-US"/>
        </w:rPr>
      </w:pPr>
      <w:r w:rsidRPr="00EE38E4">
        <w:rPr>
          <w:szCs w:val="22"/>
          <w:lang w:eastAsia="en-US"/>
        </w:rPr>
        <w:lastRenderedPageBreak/>
        <w:t>Pinnase (või EVS-EN 13242 ja EVS-EN 13285 standardite järgi toodetud materjali) saab lugeda Maanteeameti peadirektori 05.01.2016.a käskkirja nr 0001</w:t>
      </w:r>
      <w:r w:rsidR="00F1537F" w:rsidRPr="00EE38E4">
        <w:rPr>
          <w:szCs w:val="22"/>
          <w:lang w:eastAsia="en-US"/>
        </w:rPr>
        <w:t xml:space="preserve"> </w:t>
      </w:r>
      <w:r w:rsidRPr="00EE38E4">
        <w:rPr>
          <w:szCs w:val="22"/>
          <w:lang w:eastAsia="en-US"/>
        </w:rPr>
        <w:t>„Muldkeha ja dreenkihi projekteerimise, ehitamise ja remondi juhis (2020)“ lisa 1 järgi dreenivaks, kui:</w:t>
      </w:r>
    </w:p>
    <w:p w14:paraId="05DBF857" w14:textId="77777777" w:rsidR="00160971" w:rsidRPr="00EE38E4" w:rsidRDefault="00160971" w:rsidP="00966E57">
      <w:pPr>
        <w:pStyle w:val="Tekst"/>
        <w:numPr>
          <w:ilvl w:val="0"/>
          <w:numId w:val="12"/>
        </w:numPr>
        <w:rPr>
          <w:szCs w:val="22"/>
          <w:lang w:eastAsia="en-US"/>
        </w:rPr>
      </w:pPr>
      <w:r w:rsidRPr="00EE38E4">
        <w:rPr>
          <w:szCs w:val="22"/>
          <w:lang w:eastAsia="en-US"/>
        </w:rPr>
        <w:t>Osakesi tera suurusega alla 0,063 mm on vähem kui 10% ning samal ajal osakesi tera suurusega alla 0,006 mm on vähem kui 2%</w:t>
      </w:r>
    </w:p>
    <w:p w14:paraId="62D2C2DF" w14:textId="77777777" w:rsidR="00160971" w:rsidRPr="00EE38E4" w:rsidRDefault="00160971" w:rsidP="00160971">
      <w:pPr>
        <w:pStyle w:val="Tekst"/>
        <w:rPr>
          <w:szCs w:val="22"/>
          <w:lang w:eastAsia="en-US"/>
        </w:rPr>
      </w:pPr>
      <w:r w:rsidRPr="00EE38E4">
        <w:rPr>
          <w:szCs w:val="22"/>
          <w:lang w:eastAsia="en-US"/>
        </w:rPr>
        <w:t>või</w:t>
      </w:r>
    </w:p>
    <w:p w14:paraId="4A8AD7BA" w14:textId="77777777" w:rsidR="00160971" w:rsidRPr="00EE38E4" w:rsidRDefault="00160971" w:rsidP="00966E57">
      <w:pPr>
        <w:pStyle w:val="Tekst"/>
        <w:numPr>
          <w:ilvl w:val="0"/>
          <w:numId w:val="12"/>
        </w:numPr>
        <w:rPr>
          <w:szCs w:val="22"/>
          <w:lang w:eastAsia="en-US"/>
        </w:rPr>
      </w:pPr>
      <w:r w:rsidRPr="00EE38E4">
        <w:rPr>
          <w:szCs w:val="22"/>
          <w:lang w:eastAsia="en-US"/>
        </w:rPr>
        <w:t>Osakesi tera suurusega alla 0,063 mm on vähem kui 7%.</w:t>
      </w:r>
    </w:p>
    <w:p w14:paraId="4B82D7EE" w14:textId="77777777" w:rsidR="00160971" w:rsidRPr="00EE38E4" w:rsidRDefault="00160971" w:rsidP="00160971">
      <w:pPr>
        <w:pStyle w:val="Tekst"/>
        <w:rPr>
          <w:szCs w:val="22"/>
          <w:lang w:eastAsia="en-US"/>
        </w:rPr>
      </w:pPr>
      <w:r w:rsidRPr="00EE38E4">
        <w:rPr>
          <w:szCs w:val="22"/>
          <w:lang w:eastAsia="en-US"/>
        </w:rPr>
        <w:t>Projektis ette nähtud täiteliiv peab vastama neile nõuetele.</w:t>
      </w:r>
    </w:p>
    <w:p w14:paraId="75A2ABBC" w14:textId="77777777" w:rsidR="00160971" w:rsidRPr="00EE38E4" w:rsidRDefault="00160971" w:rsidP="00160971">
      <w:pPr>
        <w:pStyle w:val="Tekst"/>
        <w:rPr>
          <w:szCs w:val="22"/>
          <w:lang w:eastAsia="en-US"/>
        </w:rPr>
      </w:pPr>
      <w:r w:rsidRPr="00EE38E4">
        <w:t>Katendite taastamisel on aluspinnaseks rajatavate torustike kaevikute tagasitäite liiv. Torustike kaeviku tagasitäitel kasutatava liiva materjali- ja tihendamise nõuded peavad vastama projekti teekonstruktsioonide juures esitatud muldkeha nõuetele ja Tallinna juhendile.</w:t>
      </w:r>
    </w:p>
    <w:p w14:paraId="40AB75E2" w14:textId="4F797E69" w:rsidR="00160971" w:rsidRPr="00EE38E4" w:rsidRDefault="00160971" w:rsidP="00160971">
      <w:pPr>
        <w:pStyle w:val="Tekst"/>
      </w:pPr>
      <w:r w:rsidRPr="00EE38E4">
        <w:t xml:space="preserve">Tagasitäite liiva kandevõime peab olema „Tallinna tüüpkatendite juhendi“  kohaselt nõutav Tüüp 1 puhul (D4): Ev2&gt;59 </w:t>
      </w:r>
      <w:proofErr w:type="spellStart"/>
      <w:r w:rsidRPr="00EE38E4">
        <w:t>MPa</w:t>
      </w:r>
      <w:proofErr w:type="spellEnd"/>
      <w:r w:rsidRPr="00EE38E4">
        <w:t xml:space="preserve"> sõiduteel; Tüüp 2 (E5): Ev2&gt;57 </w:t>
      </w:r>
      <w:proofErr w:type="spellStart"/>
      <w:r w:rsidRPr="00EE38E4">
        <w:t>MPa</w:t>
      </w:r>
      <w:proofErr w:type="spellEnd"/>
      <w:r w:rsidRPr="00EE38E4">
        <w:t xml:space="preserve"> sõiduteel</w:t>
      </w:r>
      <w:r w:rsidR="00007DCE" w:rsidRPr="00EE38E4">
        <w:t>;</w:t>
      </w:r>
      <w:r w:rsidRPr="00EE38E4">
        <w:t xml:space="preserve"> </w:t>
      </w:r>
      <w:r w:rsidR="00007DCE" w:rsidRPr="00EE38E4">
        <w:t xml:space="preserve">killustikkatendi puhul: Ev2&gt;57 </w:t>
      </w:r>
      <w:proofErr w:type="spellStart"/>
      <w:r w:rsidR="00007DCE" w:rsidRPr="00EE38E4">
        <w:t>MPa</w:t>
      </w:r>
      <w:proofErr w:type="spellEnd"/>
      <w:r w:rsidR="00007DCE" w:rsidRPr="00EE38E4">
        <w:t xml:space="preserve">; kõnniteede, kergliiklusteede, eraldussaarte puhul: Ev2&gt;55 </w:t>
      </w:r>
      <w:proofErr w:type="spellStart"/>
      <w:r w:rsidR="00007DCE" w:rsidRPr="00EE38E4">
        <w:t>MPa</w:t>
      </w:r>
      <w:proofErr w:type="spellEnd"/>
      <w:r w:rsidR="00007DCE" w:rsidRPr="00EE38E4">
        <w:t xml:space="preserve">; betoonkivisillutiskatendi puhul: Ev2&gt;55 </w:t>
      </w:r>
      <w:proofErr w:type="spellStart"/>
      <w:r w:rsidR="00007DCE" w:rsidRPr="00EE38E4">
        <w:t>MPa</w:t>
      </w:r>
      <w:proofErr w:type="spellEnd"/>
      <w:r w:rsidR="00007DCE" w:rsidRPr="00EE38E4">
        <w:t>.</w:t>
      </w:r>
    </w:p>
    <w:p w14:paraId="23A3C8DE" w14:textId="77777777" w:rsidR="00F1537F" w:rsidRPr="00EE38E4" w:rsidRDefault="00F1537F" w:rsidP="00F1537F">
      <w:pPr>
        <w:pStyle w:val="Tekst"/>
        <w:rPr>
          <w:szCs w:val="22"/>
          <w:lang w:eastAsia="en-US"/>
        </w:rPr>
      </w:pPr>
      <w:r w:rsidRPr="00EE38E4">
        <w:rPr>
          <w:szCs w:val="22"/>
          <w:lang w:eastAsia="en-US"/>
        </w:rPr>
        <w:t>Enne mulde materjali paigaldamist tuleb aluspinnas planeerida ning tihendada, mitte jätta lohke, mis vett mitte läbilaskva pinnase korral võiks jääda mulde sisse vett koguma.</w:t>
      </w:r>
    </w:p>
    <w:p w14:paraId="5D5DA79E" w14:textId="77777777" w:rsidR="00F1537F" w:rsidRPr="00EE38E4" w:rsidRDefault="00F1537F" w:rsidP="00F1537F">
      <w:pPr>
        <w:pStyle w:val="Tekst"/>
        <w:rPr>
          <w:szCs w:val="22"/>
          <w:lang w:eastAsia="en-US"/>
        </w:rPr>
      </w:pPr>
      <w:r w:rsidRPr="00EE38E4">
        <w:rPr>
          <w:szCs w:val="22"/>
          <w:lang w:eastAsia="en-US"/>
        </w:rPr>
        <w:t>Liigniiskena pinnast mitte tihendada vaid rakendada enne meetmed pinnase kuivamiseks.</w:t>
      </w:r>
    </w:p>
    <w:p w14:paraId="6CF4305D" w14:textId="7F616D24" w:rsidR="00F1537F" w:rsidRDefault="00F1537F" w:rsidP="00F1537F">
      <w:pPr>
        <w:pStyle w:val="Tekst"/>
        <w:rPr>
          <w:szCs w:val="22"/>
          <w:lang w:eastAsia="en-US"/>
        </w:rPr>
      </w:pPr>
      <w:r w:rsidRPr="00EE38E4">
        <w:rPr>
          <w:szCs w:val="22"/>
          <w:lang w:eastAsia="en-US"/>
        </w:rPr>
        <w:t xml:space="preserve">Minimeerimaks taastatud konstruktsioonide </w:t>
      </w:r>
      <w:proofErr w:type="spellStart"/>
      <w:r w:rsidRPr="00EE38E4">
        <w:rPr>
          <w:szCs w:val="22"/>
          <w:lang w:eastAsia="en-US"/>
        </w:rPr>
        <w:t>vajumeid</w:t>
      </w:r>
      <w:proofErr w:type="spellEnd"/>
      <w:r w:rsidRPr="00EE38E4">
        <w:rPr>
          <w:szCs w:val="22"/>
          <w:lang w:eastAsia="en-US"/>
        </w:rPr>
        <w:t xml:space="preserve"> varem ehitatu suhtes tihendada teede täiteliiva töökiht (kihi sügavus katte pinnast 0,8 m) tihendustegurini </w:t>
      </w:r>
      <w:r w:rsidR="00783A9E" w:rsidRPr="00EE38E4">
        <w:rPr>
          <w:szCs w:val="22"/>
          <w:lang w:eastAsia="en-US"/>
        </w:rPr>
        <w:t>0</w:t>
      </w:r>
      <w:r w:rsidRPr="00EE38E4">
        <w:rPr>
          <w:szCs w:val="22"/>
          <w:lang w:eastAsia="en-US"/>
        </w:rPr>
        <w:t>,</w:t>
      </w:r>
      <w:r w:rsidR="00783A9E" w:rsidRPr="00EE38E4">
        <w:rPr>
          <w:szCs w:val="22"/>
          <w:lang w:eastAsia="en-US"/>
        </w:rPr>
        <w:t>98</w:t>
      </w:r>
      <w:r w:rsidRPr="00EE38E4">
        <w:rPr>
          <w:szCs w:val="22"/>
          <w:lang w:eastAsia="en-US"/>
        </w:rPr>
        <w:t>. Sellest sügavamal peab täiteliiv olema tihendatud tihendustegurini 0,9</w:t>
      </w:r>
      <w:r w:rsidR="00783A9E" w:rsidRPr="00EE38E4">
        <w:rPr>
          <w:szCs w:val="22"/>
          <w:lang w:eastAsia="en-US"/>
        </w:rPr>
        <w:t>6</w:t>
      </w:r>
      <w:r w:rsidRPr="00EE38E4">
        <w:rPr>
          <w:szCs w:val="22"/>
          <w:lang w:eastAsia="en-US"/>
        </w:rPr>
        <w:t>.</w:t>
      </w:r>
    </w:p>
    <w:p w14:paraId="766AE3EE" w14:textId="005E36C3" w:rsidR="00966E57" w:rsidRDefault="00966E57" w:rsidP="00966E57">
      <w:pPr>
        <w:pStyle w:val="Heading3"/>
      </w:pPr>
      <w:bookmarkStart w:id="30" w:name="_Toc189657994"/>
      <w:r w:rsidRPr="00966E57">
        <w:t>Äärekivid</w:t>
      </w:r>
      <w:bookmarkEnd w:id="30"/>
    </w:p>
    <w:p w14:paraId="3B165A83" w14:textId="21126F70" w:rsidR="00AE5582" w:rsidRDefault="00966E57" w:rsidP="00AE5582">
      <w:pPr>
        <w:pStyle w:val="Tekst"/>
      </w:pPr>
      <w:r w:rsidRPr="00966E57">
        <w:rPr>
          <w:lang w:eastAsia="en-US"/>
        </w:rPr>
        <w:t xml:space="preserve">Betoonäärekividena kasutada </w:t>
      </w:r>
      <w:proofErr w:type="spellStart"/>
      <w:r w:rsidRPr="00966E57">
        <w:rPr>
          <w:lang w:eastAsia="en-US"/>
        </w:rPr>
        <w:t>tardkivikillustiku</w:t>
      </w:r>
      <w:proofErr w:type="spellEnd"/>
      <w:r w:rsidRPr="00966E57">
        <w:rPr>
          <w:lang w:eastAsia="en-US"/>
        </w:rPr>
        <w:t xml:space="preserve"> baasil sõiduteede, kõnniteede, kergliiklusteede ning eraldussaarte ääres kasutamiseks toodetud </w:t>
      </w:r>
      <w:r w:rsidRPr="00D602F7">
        <w:rPr>
          <w:lang w:eastAsia="en-US"/>
        </w:rPr>
        <w:t>betoonäärekive, mis on vastupidavad teede talihooldes kasutatavatele kemikaalidele. Ilmastikukindluse klass 3.</w:t>
      </w:r>
      <w:r w:rsidR="00AE5582" w:rsidRPr="00D602F7">
        <w:rPr>
          <w:lang w:eastAsia="en-US"/>
        </w:rPr>
        <w:t xml:space="preserve"> </w:t>
      </w:r>
      <w:r w:rsidR="00AE5582" w:rsidRPr="00D602F7">
        <w:t>Paigaldatavad ning asendatavad äärekivid peavad vastama EVS-EN 1340:2003+AC:2006/AC:2014 "Betoonist äärekivid. Nõuded ja katsemeetodid". Kuna äärekivid puutuvad kokku jäätumisvastaste sooladega, ei tohi kivide keskmine massikadu külmakindluse katsel ületada 0,2 kg/m² ja katse üksiktulemuse massikadu ei tohi ületada 0,5 kg/m².</w:t>
      </w:r>
    </w:p>
    <w:p w14:paraId="67FA4013" w14:textId="17E242DF" w:rsidR="00BB11F1" w:rsidRPr="00390587" w:rsidRDefault="00BB11F1" w:rsidP="00AE5582">
      <w:pPr>
        <w:pStyle w:val="Tekst"/>
        <w:rPr>
          <w:lang w:eastAsia="en-US"/>
        </w:rPr>
      </w:pPr>
      <w:r w:rsidRPr="00BB5D55">
        <w:rPr>
          <w:lang w:eastAsia="en-US"/>
        </w:rPr>
        <w:t xml:space="preserve">Äärekivid paigaldada (muldniiskele) betooni C 16/20 kihile h/min=6 cm. Betoon tuleb paigaldada vähemalt </w:t>
      </w:r>
      <w:r w:rsidR="00390587" w:rsidRPr="00BB5D55">
        <w:rPr>
          <w:lang w:eastAsia="en-US"/>
        </w:rPr>
        <w:t xml:space="preserve">15 </w:t>
      </w:r>
      <w:r w:rsidRPr="00BB5D55">
        <w:rPr>
          <w:lang w:eastAsia="en-US"/>
        </w:rPr>
        <w:t>cm suurusele killustiku kihile.</w:t>
      </w:r>
      <w:r w:rsidR="00390587" w:rsidRPr="00BB5D55">
        <w:rPr>
          <w:lang w:eastAsia="en-US"/>
        </w:rPr>
        <w:t xml:space="preserve"> </w:t>
      </w:r>
      <w:r w:rsidRPr="00BB5D55">
        <w:rPr>
          <w:lang w:eastAsia="en-US"/>
        </w:rPr>
        <w:t xml:space="preserve">0 cm kõrgusega äärekivi </w:t>
      </w:r>
      <w:r w:rsidR="00B60BFA" w:rsidRPr="00BB5D55">
        <w:rPr>
          <w:lang w:eastAsia="en-US"/>
        </w:rPr>
        <w:t>tuleb paigaldada</w:t>
      </w:r>
      <w:r w:rsidRPr="00BB5D55">
        <w:rPr>
          <w:lang w:eastAsia="en-US"/>
        </w:rPr>
        <w:t xml:space="preserve"> </w:t>
      </w:r>
      <w:r w:rsidR="000A4C0C" w:rsidRPr="00BB5D55">
        <w:rPr>
          <w:lang w:eastAsia="en-US"/>
        </w:rPr>
        <w:t xml:space="preserve">äärekivi </w:t>
      </w:r>
      <w:r w:rsidRPr="00BB5D55">
        <w:rPr>
          <w:lang w:eastAsia="en-US"/>
        </w:rPr>
        <w:t xml:space="preserve">faas </w:t>
      </w:r>
      <w:r w:rsidR="000A4C0C" w:rsidRPr="00BB5D55">
        <w:rPr>
          <w:lang w:eastAsia="en-US"/>
        </w:rPr>
        <w:t>allapoole</w:t>
      </w:r>
      <w:r w:rsidRPr="00BB5D55">
        <w:rPr>
          <w:lang w:eastAsia="en-US"/>
        </w:rPr>
        <w:t>.</w:t>
      </w:r>
    </w:p>
    <w:p w14:paraId="35674787" w14:textId="19A1247D" w:rsidR="00402A1A" w:rsidRPr="00390587" w:rsidRDefault="00402A1A" w:rsidP="00AE5582">
      <w:pPr>
        <w:pStyle w:val="Tekst"/>
        <w:rPr>
          <w:lang w:eastAsia="en-US"/>
        </w:rPr>
      </w:pPr>
      <w:r w:rsidRPr="00402A1A">
        <w:rPr>
          <w:lang w:eastAsia="en-US"/>
        </w:rPr>
        <w:t xml:space="preserve">Sõidutee äärekivi aluse elastsusmoodul peab olema ≥140 </w:t>
      </w:r>
      <w:proofErr w:type="spellStart"/>
      <w:r w:rsidRPr="00402A1A">
        <w:rPr>
          <w:lang w:eastAsia="en-US"/>
        </w:rPr>
        <w:t>MPa</w:t>
      </w:r>
      <w:proofErr w:type="spellEnd"/>
      <w:r w:rsidRPr="00402A1A">
        <w:rPr>
          <w:lang w:eastAsia="en-US"/>
        </w:rPr>
        <w:t>, mõõdetuna LOADMAN- või INSPECTOR-tüüpi seadmega.</w:t>
      </w:r>
    </w:p>
    <w:p w14:paraId="3E57C2FF" w14:textId="5334E1AA" w:rsidR="00160971" w:rsidRPr="00EE38E4" w:rsidRDefault="005B5184" w:rsidP="00CC2461">
      <w:pPr>
        <w:pStyle w:val="Heading2"/>
      </w:pPr>
      <w:bookmarkStart w:id="31" w:name="_Toc189657995"/>
      <w:r w:rsidRPr="00EE38E4">
        <w:t>Tehnovõrgud</w:t>
      </w:r>
      <w:bookmarkEnd w:id="31"/>
      <w:r w:rsidRPr="00EE38E4">
        <w:t xml:space="preserve"> </w:t>
      </w:r>
    </w:p>
    <w:p w14:paraId="003FD72E" w14:textId="77777777" w:rsidR="005B5184" w:rsidRPr="00EE38E4" w:rsidRDefault="005B5184" w:rsidP="005B5184">
      <w:pPr>
        <w:pStyle w:val="Tekst"/>
        <w:rPr>
          <w:szCs w:val="22"/>
          <w:lang w:eastAsia="en-US"/>
        </w:rPr>
      </w:pPr>
      <w:r w:rsidRPr="00EE38E4">
        <w:rPr>
          <w:szCs w:val="22"/>
          <w:lang w:eastAsia="en-US"/>
        </w:rPr>
        <w:t>Uute tehnovõrkude rajamist käsitlevad vastavad projektiosad.</w:t>
      </w:r>
    </w:p>
    <w:p w14:paraId="2C2EBD4E" w14:textId="77777777" w:rsidR="005B5184" w:rsidRPr="00EE38E4" w:rsidRDefault="005B5184" w:rsidP="005B5184">
      <w:pPr>
        <w:pStyle w:val="Tekst"/>
        <w:rPr>
          <w:szCs w:val="22"/>
          <w:lang w:eastAsia="en-US"/>
        </w:rPr>
      </w:pPr>
      <w:r w:rsidRPr="00EE38E4">
        <w:rPr>
          <w:szCs w:val="22"/>
          <w:lang w:eastAsia="en-US"/>
        </w:rPr>
        <w:lastRenderedPageBreak/>
        <w:t>Kõik ehitustsooni jäävad tehnovõrkude kaevuluugid on projektis ette nähtud tõsta projektiga ette antud tasapinda. Kõik teekattele jäävad kaevuluugid peavad olema ujuvat tüüpi. Ehituse ajal tuleb jälgida, et oleks tagatud kõikide luukide säilimine. Kaevu kaane reguleerimisel peab kaevu teleskoop jääma kaevukeha sisse vähemalt 20 cm. Kaevu teleskoobi maksimaalne pikkus 80 cm. Juhul kui tõstetakse kaevukaant ja teleskooptoru ei jää kaevukeha sisse 20 cm, tuleb pikendada kaevukeha mitte teleskooptoru.</w:t>
      </w:r>
    </w:p>
    <w:p w14:paraId="182118A8" w14:textId="77777777" w:rsidR="005B5184" w:rsidRPr="00EE38E4" w:rsidRDefault="005B5184" w:rsidP="005B5184">
      <w:pPr>
        <w:pStyle w:val="Tekst"/>
        <w:rPr>
          <w:szCs w:val="22"/>
          <w:lang w:eastAsia="en-US"/>
        </w:rPr>
      </w:pPr>
      <w:r w:rsidRPr="00EE38E4">
        <w:rPr>
          <w:szCs w:val="22"/>
          <w:lang w:eastAsia="en-US"/>
        </w:rPr>
        <w:t xml:space="preserve">Maakraani/siibri spindel peab jääma maapinnast mitte sügavamale kui 15 cm. Veetorustike süsteemil kuuluvad </w:t>
      </w:r>
      <w:proofErr w:type="spellStart"/>
      <w:r w:rsidRPr="00EE38E4">
        <w:rPr>
          <w:szCs w:val="22"/>
          <w:lang w:eastAsia="en-US"/>
        </w:rPr>
        <w:t>kaped</w:t>
      </w:r>
      <w:proofErr w:type="spellEnd"/>
      <w:r w:rsidRPr="00EE38E4">
        <w:rPr>
          <w:szCs w:val="22"/>
          <w:lang w:eastAsia="en-US"/>
        </w:rPr>
        <w:t xml:space="preserve"> ja spindlipikendused ühte komplekti, vajadusel tuleb mõlemad välja vahetada. Hetkel haljasala all paiknevad ja peale ehitust kõvakattega tee alla jäävad olemasolevad </w:t>
      </w:r>
      <w:proofErr w:type="spellStart"/>
      <w:r w:rsidRPr="00EE38E4">
        <w:rPr>
          <w:szCs w:val="22"/>
          <w:lang w:eastAsia="en-US"/>
        </w:rPr>
        <w:t>kaped</w:t>
      </w:r>
      <w:proofErr w:type="spellEnd"/>
      <w:r w:rsidRPr="00EE38E4">
        <w:rPr>
          <w:szCs w:val="22"/>
          <w:lang w:eastAsia="en-US"/>
        </w:rPr>
        <w:t xml:space="preserve"> tuleb vajadusel asendada </w:t>
      </w:r>
      <w:proofErr w:type="spellStart"/>
      <w:r w:rsidRPr="00EE38E4">
        <w:rPr>
          <w:szCs w:val="22"/>
          <w:lang w:eastAsia="en-US"/>
        </w:rPr>
        <w:t>ujuvkapedega</w:t>
      </w:r>
      <w:proofErr w:type="spellEnd"/>
      <w:r w:rsidRPr="00EE38E4">
        <w:rPr>
          <w:szCs w:val="22"/>
          <w:lang w:eastAsia="en-US"/>
        </w:rPr>
        <w:t xml:space="preserve"> kandevõimega 40 t.</w:t>
      </w:r>
    </w:p>
    <w:p w14:paraId="090E0D66" w14:textId="77777777" w:rsidR="003A5D65" w:rsidRPr="00EE38E4" w:rsidRDefault="003A5D65" w:rsidP="003A5D65">
      <w:pPr>
        <w:pStyle w:val="Tekst"/>
        <w:rPr>
          <w:szCs w:val="22"/>
          <w:lang w:eastAsia="en-US"/>
        </w:rPr>
      </w:pPr>
      <w:r w:rsidRPr="00EE38E4">
        <w:rPr>
          <w:szCs w:val="22"/>
          <w:lang w:eastAsia="en-US"/>
        </w:rPr>
        <w:t>Tehnovõrkude kaevikute tagasitäite materjali- ja tihendamise kvaliteedinõuded peavad vastama tee muldkeha ehitamise nõuetele.</w:t>
      </w:r>
    </w:p>
    <w:p w14:paraId="7B24C5DD" w14:textId="77777777" w:rsidR="003A5D65" w:rsidRPr="00EE38E4" w:rsidRDefault="003A5D65" w:rsidP="003A5D65">
      <w:pPr>
        <w:pStyle w:val="Tekst"/>
        <w:rPr>
          <w:szCs w:val="22"/>
          <w:lang w:val="en-US" w:eastAsia="en-US"/>
        </w:rPr>
      </w:pPr>
      <w:r w:rsidRPr="00EE38E4">
        <w:rPr>
          <w:szCs w:val="22"/>
          <w:lang w:eastAsia="en-US"/>
        </w:rPr>
        <w:t xml:space="preserve">Mittetöötavate tehnovõrkude kaevud ja </w:t>
      </w:r>
      <w:proofErr w:type="spellStart"/>
      <w:r w:rsidRPr="00EE38E4">
        <w:rPr>
          <w:szCs w:val="22"/>
          <w:lang w:eastAsia="en-US"/>
        </w:rPr>
        <w:t>kaped</w:t>
      </w:r>
      <w:proofErr w:type="spellEnd"/>
      <w:r w:rsidRPr="00EE38E4">
        <w:rPr>
          <w:szCs w:val="22"/>
          <w:lang w:eastAsia="en-US"/>
        </w:rPr>
        <w:t xml:space="preserve"> tuleb tee muldkehast teisaldada.</w:t>
      </w:r>
    </w:p>
    <w:p w14:paraId="0523F804" w14:textId="09D1DFAC" w:rsidR="000F4AAF" w:rsidRPr="00EE38E4" w:rsidRDefault="000F4AAF" w:rsidP="00365186">
      <w:pPr>
        <w:pStyle w:val="Heading1"/>
        <w:rPr>
          <w:caps w:val="0"/>
          <w:szCs w:val="24"/>
        </w:rPr>
      </w:pPr>
      <w:bookmarkStart w:id="32" w:name="_Toc189657996"/>
      <w:r w:rsidRPr="00EE38E4">
        <w:rPr>
          <w:caps w:val="0"/>
          <w:szCs w:val="24"/>
        </w:rPr>
        <w:t>Keskkonnakaitse</w:t>
      </w:r>
      <w:bookmarkEnd w:id="32"/>
    </w:p>
    <w:p w14:paraId="179E6D4D" w14:textId="77777777" w:rsidR="00365186" w:rsidRPr="00EE38E4" w:rsidRDefault="00365186" w:rsidP="00365186">
      <w:pPr>
        <w:pStyle w:val="Tekst"/>
      </w:pPr>
      <w:r w:rsidRPr="00EE38E4">
        <w:rPr>
          <w:rStyle w:val="TekstChar"/>
        </w:rPr>
        <w:t>Keskkonnakaitse eest ehitusplatsil ja sellega vahetult piirnevatel aladel vastutab Ehituse Töövõtja vastavalt Eesti Vabariigis kehtivaile seadustele ja nõuetele. Ehitusjäätmete käitlemise eest vastutab jäätmete valdaja kelleks on Töövõtja kui ei ole teisiti kokku lepitud</w:t>
      </w:r>
      <w:r w:rsidRPr="00EE38E4">
        <w:t>.</w:t>
      </w:r>
    </w:p>
    <w:p w14:paraId="33D3D16E" w14:textId="77777777" w:rsidR="00365186" w:rsidRPr="00EE38E4" w:rsidRDefault="00365186" w:rsidP="00365186">
      <w:pPr>
        <w:pStyle w:val="Heading2"/>
      </w:pPr>
      <w:bookmarkStart w:id="33" w:name="_Toc164781431"/>
      <w:bookmarkStart w:id="34" w:name="_Toc185597339"/>
      <w:bookmarkStart w:id="35" w:name="_Toc189657997"/>
      <w:r w:rsidRPr="00EE38E4">
        <w:t>Ehitusjäätmete käitlemine</w:t>
      </w:r>
      <w:bookmarkEnd w:id="33"/>
      <w:bookmarkEnd w:id="34"/>
      <w:bookmarkEnd w:id="35"/>
    </w:p>
    <w:p w14:paraId="6016341D" w14:textId="77777777" w:rsidR="00365186" w:rsidRPr="00EE38E4" w:rsidRDefault="00365186" w:rsidP="00365186">
      <w:pPr>
        <w:pStyle w:val="Tekst"/>
        <w:rPr>
          <w:lang w:eastAsia="en-US"/>
        </w:rPr>
      </w:pPr>
      <w:r w:rsidRPr="00EE38E4">
        <w:rPr>
          <w:lang w:eastAsia="en-US"/>
        </w:rPr>
        <w:t>Jäätmeid käidelda vastavalt Tallinna linna kehtivale jäätmehoolduseeskirjale (https://www.riigiteataja.ee/akt/418032023007).</w:t>
      </w:r>
    </w:p>
    <w:p w14:paraId="4EDA1D7E" w14:textId="77777777" w:rsidR="00365186" w:rsidRPr="00EE38E4" w:rsidRDefault="00365186" w:rsidP="00365186">
      <w:pPr>
        <w:pStyle w:val="Tekst"/>
        <w:rPr>
          <w:lang w:eastAsia="en-US"/>
        </w:rPr>
      </w:pPr>
      <w:r w:rsidRPr="00EE38E4">
        <w:rPr>
          <w:lang w:eastAsia="en-US"/>
        </w:rPr>
        <w:t>Ehituse Töövõtja vastutab ehitusperioodil keskkonnakaitse eest ehitusplatsil ja sellega vahetult piirnevail aladel Eesti Vabariigis kehtivaile seadustele ja nõuetele ning Tellija poolt esitatud juhistele vastavalt. Tähelepanu tuleb pöörata ehitustöödel tekkivate jäätmete käitlusele. Ehitusjäätmed tuleb nende tekkekohas koguda liigiti ja anda üle nõuetele vastavale jäätmekäitlejale. Ohtlikud jäätmed tuleb koguda muudest jäätmetest eraldi ning üle anda ohtlike jäätmete käitlemise litsentsi omavatele ettevõtetele.</w:t>
      </w:r>
    </w:p>
    <w:p w14:paraId="20AA4643" w14:textId="77777777" w:rsidR="00365186" w:rsidRPr="00EE38E4" w:rsidRDefault="00365186" w:rsidP="00365186">
      <w:pPr>
        <w:pStyle w:val="Tekst"/>
        <w:rPr>
          <w:lang w:eastAsia="en-US"/>
        </w:rPr>
      </w:pPr>
      <w:r w:rsidRPr="00EE38E4">
        <w:rPr>
          <w:lang w:eastAsia="en-US"/>
        </w:rPr>
        <w:t>Väljakaevatavat pinnast saab objektil kasutada lähtuvalt selle kvaliteedist haljasalade täiteks. Kohalikeks töödeks ebasobiv ja üle jääv pinnas tuleb vedada seadusega lubatud ladustuskohta või anda üle jäätmekäitlusettevõttele.</w:t>
      </w:r>
    </w:p>
    <w:p w14:paraId="3F5649DD" w14:textId="77777777" w:rsidR="00365186" w:rsidRPr="00EE38E4" w:rsidRDefault="00365186" w:rsidP="00365186">
      <w:pPr>
        <w:pStyle w:val="Tekst"/>
        <w:rPr>
          <w:lang w:eastAsia="en-US"/>
        </w:rPr>
      </w:pPr>
      <w:r w:rsidRPr="00EE38E4">
        <w:rPr>
          <w:lang w:eastAsia="en-US"/>
        </w:rPr>
        <w:t>Pinnasetööde teostamisel tuleb jälgida pinnase omadusi organoleptiliselt (hinnata lõhna ja visuaalsuse alusel). Kui väljakaevatavas pinnases on tunda kütusele iseloomulikku lõhna või näha pinnasekihtides selgesti eristuvat naftasaaduste reostust, tuleb teavitada sellest koheselt  Tallinna Strateegiakeskuse spetsialisti (640 4131). Reostuskolde likvideerimiseni muu reostuse levikut soodustav tegevus peatada.</w:t>
      </w:r>
    </w:p>
    <w:p w14:paraId="6C5C6EBC" w14:textId="77777777" w:rsidR="00365186" w:rsidRPr="00EE38E4" w:rsidRDefault="00365186" w:rsidP="00365186">
      <w:pPr>
        <w:pStyle w:val="Tekst"/>
        <w:rPr>
          <w:lang w:eastAsia="en-US"/>
        </w:rPr>
      </w:pPr>
      <w:r w:rsidRPr="00EE38E4">
        <w:rPr>
          <w:lang w:eastAsia="en-US"/>
        </w:rPr>
        <w:t xml:space="preserve">Kaeve- ja ehitustöödel kasutada korras tehnikat ja välistada maapinna või pinnase reostumine. Reostustunnustega pinnase ilmnemisel võtta sellest pinnaseproov ning tööstustsooni piirarvu ületava reostuse korral asendada reostunud pinnas puhta täitepinnasega. Reostunud pinnase </w:t>
      </w:r>
      <w:proofErr w:type="spellStart"/>
      <w:r w:rsidRPr="00EE38E4">
        <w:rPr>
          <w:lang w:eastAsia="en-US"/>
        </w:rPr>
        <w:t>kokkukogumine</w:t>
      </w:r>
      <w:proofErr w:type="spellEnd"/>
      <w:r w:rsidRPr="00EE38E4">
        <w:rPr>
          <w:lang w:eastAsia="en-US"/>
        </w:rPr>
        <w:t xml:space="preserve"> ja </w:t>
      </w:r>
      <w:proofErr w:type="spellStart"/>
      <w:r w:rsidRPr="00EE38E4">
        <w:rPr>
          <w:lang w:eastAsia="en-US"/>
        </w:rPr>
        <w:t>äravedu</w:t>
      </w:r>
      <w:proofErr w:type="spellEnd"/>
      <w:r w:rsidRPr="00EE38E4">
        <w:rPr>
          <w:lang w:eastAsia="en-US"/>
        </w:rPr>
        <w:t xml:space="preserve"> tellida vastavat jäätmeluba omavalt ettevõttelt.</w:t>
      </w:r>
    </w:p>
    <w:p w14:paraId="31111F21" w14:textId="77777777" w:rsidR="00365186" w:rsidRPr="00EE38E4" w:rsidRDefault="00365186" w:rsidP="00365186">
      <w:pPr>
        <w:pStyle w:val="Tekst"/>
        <w:rPr>
          <w:lang w:eastAsia="en-US"/>
        </w:rPr>
      </w:pPr>
      <w:r w:rsidRPr="00EE38E4">
        <w:rPr>
          <w:lang w:eastAsia="en-US"/>
        </w:rPr>
        <w:t>Ehitustööde käigus tekkinud prügi tuleb eemaldada ehitusplatsilt ilma tänavaid reostamata ja külgnevaid krunte kahjustamata.</w:t>
      </w:r>
    </w:p>
    <w:p w14:paraId="78E40023" w14:textId="77777777" w:rsidR="00365186" w:rsidRPr="00EE38E4" w:rsidRDefault="00365186" w:rsidP="00365186">
      <w:pPr>
        <w:pStyle w:val="Tekst"/>
        <w:rPr>
          <w:lang w:eastAsia="en-US"/>
        </w:rPr>
      </w:pPr>
      <w:r w:rsidRPr="00EE38E4">
        <w:rPr>
          <w:lang w:eastAsia="en-US"/>
        </w:rPr>
        <w:lastRenderedPageBreak/>
        <w:t>Kasutusest välja jäävad kommunikatsioonid- (torustikud) likvideerida tööde teostamise ulatuses ja anda üle vastavat keskkonnaluba omavale käitlusettevõttele.</w:t>
      </w:r>
    </w:p>
    <w:p w14:paraId="5DE64609" w14:textId="77777777" w:rsidR="00365186" w:rsidRPr="00EE38E4" w:rsidRDefault="00365186" w:rsidP="00365186">
      <w:pPr>
        <w:pStyle w:val="Tekst"/>
        <w:rPr>
          <w:lang w:eastAsia="en-US"/>
        </w:rPr>
      </w:pPr>
      <w:r w:rsidRPr="00EE38E4">
        <w:rPr>
          <w:lang w:eastAsia="en-US"/>
        </w:rPr>
        <w:t xml:space="preserve">Ehitusplatsil jäätmete liigiti kogumiseks (Tallinna jäätmehoolduseeskiri </w:t>
      </w:r>
      <w:proofErr w:type="spellStart"/>
      <w:r w:rsidRPr="00EE38E4">
        <w:rPr>
          <w:lang w:eastAsia="en-US"/>
        </w:rPr>
        <w:t>ptk</w:t>
      </w:r>
      <w:proofErr w:type="spellEnd"/>
      <w:r w:rsidRPr="00EE38E4">
        <w:rPr>
          <w:lang w:eastAsia="en-US"/>
        </w:rPr>
        <w:t xml:space="preserve"> 3) kasutatavate tähistatud mahutite tüübid ja asukohad valib ja vastutab Töövõtja.</w:t>
      </w:r>
    </w:p>
    <w:p w14:paraId="6619A2E8" w14:textId="77777777" w:rsidR="00365186" w:rsidRPr="00EE38E4" w:rsidRDefault="00365186" w:rsidP="00365186">
      <w:pPr>
        <w:pStyle w:val="Tekst"/>
        <w:rPr>
          <w:lang w:eastAsia="en-US"/>
        </w:rPr>
      </w:pPr>
      <w:r w:rsidRPr="00EE38E4">
        <w:rPr>
          <w:lang w:eastAsia="en-US"/>
        </w:rPr>
        <w:t>Kõik ehituse käigus tekkivad jäätmed ja nende üleandmine tuleb dokumenteerida ja kajastada kas ehituspäevikus või lisada kasutusloa materjalide juurde (üleandmise aktid, arved jms).</w:t>
      </w:r>
    </w:p>
    <w:p w14:paraId="008B7DBE" w14:textId="77777777" w:rsidR="00365186" w:rsidRPr="00EE38E4" w:rsidRDefault="00365186" w:rsidP="00365186">
      <w:pPr>
        <w:pStyle w:val="Heading2"/>
      </w:pPr>
      <w:bookmarkStart w:id="36" w:name="_Toc164781432"/>
      <w:bookmarkStart w:id="37" w:name="_Toc185597340"/>
      <w:bookmarkStart w:id="38" w:name="_Toc189657998"/>
      <w:r w:rsidRPr="00EE38E4">
        <w:t>Puude kaitsemeetmed  ehitustööde ajal</w:t>
      </w:r>
      <w:bookmarkEnd w:id="36"/>
      <w:bookmarkEnd w:id="37"/>
      <w:bookmarkEnd w:id="38"/>
    </w:p>
    <w:p w14:paraId="0263A53D" w14:textId="4886C201" w:rsidR="00365186" w:rsidRPr="00EE38E4" w:rsidRDefault="00365186" w:rsidP="00365186">
      <w:pPr>
        <w:pStyle w:val="Tekst"/>
        <w:rPr>
          <w:lang w:eastAsia="en-US"/>
        </w:rPr>
      </w:pPr>
      <w:r w:rsidRPr="00EE38E4">
        <w:rPr>
          <w:lang w:eastAsia="en-US"/>
        </w:rPr>
        <w:t>Ehituse ajal on vajalik olemasolevate säilitatavate puude kaitsmi</w:t>
      </w:r>
      <w:r w:rsidR="00B732AA" w:rsidRPr="00EE38E4">
        <w:rPr>
          <w:lang w:eastAsia="en-US"/>
        </w:rPr>
        <w:t>s</w:t>
      </w:r>
      <w:r w:rsidRPr="00EE38E4">
        <w:rPr>
          <w:lang w:eastAsia="en-US"/>
        </w:rPr>
        <w:t xml:space="preserve">e vt </w:t>
      </w:r>
      <w:r w:rsidR="00B732AA" w:rsidRPr="00EE38E4">
        <w:rPr>
          <w:lang w:eastAsia="en-US"/>
        </w:rPr>
        <w:t>VKV-seletuskiri</w:t>
      </w:r>
      <w:r w:rsidRPr="00EE38E4">
        <w:rPr>
          <w:lang w:eastAsia="en-US"/>
        </w:rPr>
        <w:t>.</w:t>
      </w:r>
    </w:p>
    <w:p w14:paraId="43C6C604" w14:textId="77777777" w:rsidR="00365186" w:rsidRPr="00EE38E4" w:rsidRDefault="00365186" w:rsidP="00365186">
      <w:pPr>
        <w:pStyle w:val="Tekst"/>
        <w:rPr>
          <w:lang w:eastAsia="en-US"/>
        </w:rPr>
      </w:pPr>
      <w:r w:rsidRPr="00EE38E4">
        <w:rPr>
          <w:lang w:eastAsia="en-US"/>
        </w:rPr>
        <w:t xml:space="preserve">Vajadusel teostada  alal kasvavate puude okste lõikamisi, mis tuleb eelnevalt kooskõlastada tellijaga (vajadusel vormistada hoolduslõikusluba). Puude hooldamisel tohib puude lõikamist teostada vaid kutsetunnistusega </w:t>
      </w:r>
      <w:proofErr w:type="spellStart"/>
      <w:r w:rsidRPr="00EE38E4">
        <w:rPr>
          <w:lang w:eastAsia="en-US"/>
        </w:rPr>
        <w:t>arborist</w:t>
      </w:r>
      <w:proofErr w:type="spellEnd"/>
      <w:r w:rsidRPr="00EE38E4">
        <w:rPr>
          <w:lang w:eastAsia="en-US"/>
        </w:rPr>
        <w:t>.</w:t>
      </w:r>
    </w:p>
    <w:p w14:paraId="3BA756EA" w14:textId="77777777" w:rsidR="00365186" w:rsidRPr="00EE38E4" w:rsidRDefault="00365186" w:rsidP="00365186">
      <w:pPr>
        <w:pStyle w:val="Heading2"/>
      </w:pPr>
      <w:bookmarkStart w:id="39" w:name="_Toc164781433"/>
      <w:bookmarkStart w:id="40" w:name="_Toc185597341"/>
      <w:bookmarkStart w:id="41" w:name="_Toc189657999"/>
      <w:r w:rsidRPr="00EE38E4">
        <w:t>Nõuded ehitustööde teostamise ajal</w:t>
      </w:r>
      <w:bookmarkEnd w:id="39"/>
      <w:bookmarkEnd w:id="40"/>
      <w:bookmarkEnd w:id="41"/>
    </w:p>
    <w:p w14:paraId="1DBE16DE" w14:textId="77777777" w:rsidR="00365186" w:rsidRPr="00EE38E4" w:rsidRDefault="00365186" w:rsidP="00365186">
      <w:pPr>
        <w:pStyle w:val="Tekst"/>
        <w:rPr>
          <w:lang w:eastAsia="en-US"/>
        </w:rPr>
      </w:pPr>
      <w:r w:rsidRPr="00EE38E4">
        <w:rPr>
          <w:lang w:eastAsia="en-US"/>
        </w:rPr>
        <w:t>Väljaspool töömaad ei tohi ehitamise ajal ladustada ehitusmaterjale ega sõita sõidukite ja ehitustehnikaga.</w:t>
      </w:r>
    </w:p>
    <w:p w14:paraId="207FFD8B" w14:textId="77777777" w:rsidR="00365186" w:rsidRPr="00EE38E4" w:rsidRDefault="00365186" w:rsidP="00365186">
      <w:pPr>
        <w:pStyle w:val="Tekst"/>
        <w:rPr>
          <w:lang w:eastAsia="en-US"/>
        </w:rPr>
      </w:pPr>
      <w:r w:rsidRPr="00EE38E4">
        <w:rPr>
          <w:lang w:eastAsia="en-US"/>
        </w:rPr>
        <w:t xml:space="preserve">Haljasalade taastamisel ei tohi kasutada kompostmulda ega muruseemet vaid olemasolevat pinnast ja alale sobivat niidutaimede seemnesegu.  </w:t>
      </w:r>
    </w:p>
    <w:p w14:paraId="692E8E7E" w14:textId="77777777" w:rsidR="00365186" w:rsidRPr="00EE38E4" w:rsidRDefault="00365186" w:rsidP="00365186">
      <w:pPr>
        <w:pStyle w:val="Tekst"/>
        <w:rPr>
          <w:lang w:eastAsia="en-US"/>
        </w:rPr>
      </w:pPr>
      <w:r w:rsidRPr="00EE38E4">
        <w:rPr>
          <w:lang w:eastAsia="en-US"/>
        </w:rPr>
        <w:t>Ehitamisel tuleb tagada alale jäävate kraavide ja tehnovõrkude pidev toimimine tööde ajal ja tööde lõppedes. Tuleb vältida väljakaevatud pinnase sattumine kraavidesse ja truupide-torude suudmetesse.</w:t>
      </w:r>
    </w:p>
    <w:p w14:paraId="3A1D5F2D" w14:textId="769A6135" w:rsidR="00365186" w:rsidRPr="00EE38E4" w:rsidRDefault="00365186" w:rsidP="00365186">
      <w:pPr>
        <w:pStyle w:val="Tekst"/>
        <w:rPr>
          <w:lang w:eastAsia="en-US"/>
        </w:rPr>
      </w:pPr>
      <w:r w:rsidRPr="00EE38E4">
        <w:rPr>
          <w:lang w:eastAsia="en-US"/>
        </w:rPr>
        <w:t>Puude kaitsmine ehituse ajal peab toimuma vastavuses standardiga EVS 939-3:2020 Puittaimed haljastuses. Osa 3: Ehitusaegne puude kaitse ja punktis 1.2 toodud nõuetele.</w:t>
      </w:r>
    </w:p>
    <w:p w14:paraId="13D90E4D" w14:textId="77777777" w:rsidR="00365186" w:rsidRPr="00EE38E4" w:rsidRDefault="00365186" w:rsidP="00365186">
      <w:pPr>
        <w:pStyle w:val="Tekst"/>
      </w:pPr>
      <w:r w:rsidRPr="00EE38E4">
        <w:t>Ehitustööde käigus tekkinud prügi tuleb eemaldada ehitusplatsilt ilma tänavaid reostamata ja külgnevaid krunte kahjustamata.</w:t>
      </w:r>
    </w:p>
    <w:p w14:paraId="0906685B" w14:textId="77777777" w:rsidR="00365186" w:rsidRPr="00EE38E4" w:rsidRDefault="00365186" w:rsidP="00365186">
      <w:pPr>
        <w:pStyle w:val="Tekst"/>
      </w:pPr>
      <w:r w:rsidRPr="00EE38E4">
        <w:t xml:space="preserve">Reoveetorustike ehitamisel tuleb vältida reovee sattumist pinnasesse. Reovee juhtimine sademeveekanalisatsiooni või veekogusse on keelatud. Torustike läbipesust ning torustiku ja mahutite tühjendamisel tekkiva reovesi tuleb transportida ning purgida Tallinna puhastusseadmetesse. </w:t>
      </w:r>
    </w:p>
    <w:p w14:paraId="47A45A28" w14:textId="77777777" w:rsidR="00752D9B" w:rsidRPr="00EE38E4" w:rsidRDefault="00752D9B" w:rsidP="00752D9B">
      <w:pPr>
        <w:pStyle w:val="Heading1"/>
        <w:rPr>
          <w:szCs w:val="24"/>
        </w:rPr>
      </w:pPr>
      <w:bookmarkStart w:id="42" w:name="_Toc189658000"/>
      <w:r w:rsidRPr="00EE38E4">
        <w:rPr>
          <w:caps w:val="0"/>
          <w:szCs w:val="24"/>
        </w:rPr>
        <w:t>EHITUSTÖÖDE TEHNOLOOGIA</w:t>
      </w:r>
      <w:bookmarkEnd w:id="42"/>
    </w:p>
    <w:p w14:paraId="07238EDF" w14:textId="77777777" w:rsidR="00752D9B" w:rsidRPr="00EE38E4" w:rsidRDefault="00752D9B" w:rsidP="00752D9B">
      <w:pPr>
        <w:pStyle w:val="Heading2"/>
      </w:pPr>
      <w:bookmarkStart w:id="43" w:name="_Toc189658001"/>
      <w:r w:rsidRPr="00EE38E4">
        <w:t>Üldnõuded</w:t>
      </w:r>
      <w:bookmarkEnd w:id="43"/>
    </w:p>
    <w:p w14:paraId="7A2CA86C" w14:textId="77777777" w:rsidR="00752D9B" w:rsidRPr="00EE38E4" w:rsidRDefault="00752D9B" w:rsidP="00752D9B">
      <w:pPr>
        <w:pStyle w:val="Tekst"/>
        <w:rPr>
          <w:szCs w:val="22"/>
          <w:lang w:eastAsia="en-US"/>
        </w:rPr>
      </w:pPr>
      <w:r w:rsidRPr="00EE38E4">
        <w:rPr>
          <w:szCs w:val="22"/>
          <w:lang w:eastAsia="en-US"/>
        </w:rPr>
        <w:t>Ehitustööde teostamisel tuleb arvestada kooskõlastuste koondnimekirjas märgitud tingimustega.</w:t>
      </w:r>
    </w:p>
    <w:p w14:paraId="1E4625E8" w14:textId="77777777" w:rsidR="00752D9B" w:rsidRPr="00EE38E4" w:rsidRDefault="00752D9B" w:rsidP="00752D9B">
      <w:pPr>
        <w:pStyle w:val="Tekst"/>
        <w:rPr>
          <w:szCs w:val="22"/>
          <w:lang w:eastAsia="en-US"/>
        </w:rPr>
      </w:pPr>
      <w:r w:rsidRPr="00EE38E4">
        <w:rPr>
          <w:szCs w:val="22"/>
          <w:lang w:eastAsia="en-US"/>
        </w:rPr>
        <w:t>Tööde tegemisel ja kvaliteedi tagamisel lähtuda kehtivatest juhenditest, normatiivdokumentidest ja standarditest.</w:t>
      </w:r>
    </w:p>
    <w:p w14:paraId="0428F3B3" w14:textId="77777777" w:rsidR="00752D9B" w:rsidRPr="00EE38E4" w:rsidRDefault="00752D9B" w:rsidP="00752D9B">
      <w:pPr>
        <w:pStyle w:val="Tekst"/>
        <w:rPr>
          <w:szCs w:val="22"/>
          <w:lang w:eastAsia="en-US"/>
        </w:rPr>
      </w:pPr>
      <w:r w:rsidRPr="00EE38E4">
        <w:rPr>
          <w:szCs w:val="22"/>
          <w:lang w:eastAsia="en-US"/>
        </w:rPr>
        <w:t>Enne ehitustööde alustamist tuleb Töövõtjal teavitada kohalikku omavalitsust ja teisi asjasse puutuvaid ametkondi.</w:t>
      </w:r>
    </w:p>
    <w:p w14:paraId="3219D945" w14:textId="77777777" w:rsidR="00752D9B" w:rsidRPr="00EE38E4" w:rsidRDefault="00752D9B" w:rsidP="00752D9B">
      <w:pPr>
        <w:pStyle w:val="Tekst"/>
        <w:rPr>
          <w:szCs w:val="22"/>
          <w:lang w:eastAsia="en-US"/>
        </w:rPr>
      </w:pPr>
      <w:r w:rsidRPr="00EE38E4">
        <w:rPr>
          <w:szCs w:val="22"/>
          <w:lang w:eastAsia="en-US"/>
        </w:rPr>
        <w:lastRenderedPageBreak/>
        <w:t>Geodeetiline alusplaan on koostatud enne projekteerimist, seega võib ehitustöödega alustamise hetkeks olla reaalne olukord muutunud. Enne ehitustöödega alustamist on ehitajal kohustus kontrollida, kas projekteerimise aluseks olnud geodeetiline alusplaan on ajakohane. Asukohtades, kus geodeetiline alusplaan ei ole ajakohane, on ehitajal kohustus koostada lahenduses vastavad muudatused.</w:t>
      </w:r>
    </w:p>
    <w:p w14:paraId="24B0EB3C" w14:textId="77777777" w:rsidR="00752D9B" w:rsidRPr="00EE38E4" w:rsidRDefault="00752D9B" w:rsidP="00752D9B">
      <w:pPr>
        <w:pStyle w:val="Tekst"/>
        <w:rPr>
          <w:szCs w:val="22"/>
          <w:lang w:eastAsia="en-US"/>
        </w:rPr>
      </w:pPr>
      <w:r w:rsidRPr="00EE38E4">
        <w:rPr>
          <w:szCs w:val="22"/>
          <w:lang w:eastAsia="en-US"/>
        </w:rPr>
        <w:t>Ehitamisel tuleb arvestada olemasolevate, teadmata asukohaga, kõrgusega ja läbimõõduga rajatiste võimalikust ümberpaigutamisest, toestamisest, kaitsmisest jm tuleneva kuluga.</w:t>
      </w:r>
    </w:p>
    <w:p w14:paraId="323D14FF" w14:textId="4AB9B674" w:rsidR="00752D9B" w:rsidRDefault="00752D9B" w:rsidP="00752D9B">
      <w:pPr>
        <w:pStyle w:val="Tekst"/>
        <w:rPr>
          <w:szCs w:val="22"/>
          <w:lang w:eastAsia="en-US"/>
        </w:rPr>
      </w:pPr>
      <w:r w:rsidRPr="00EE38E4">
        <w:rPr>
          <w:szCs w:val="22"/>
          <w:lang w:eastAsia="en-US"/>
        </w:rPr>
        <w:t>Peale asfaltkatete taastamist kohustub Töövõtja taastama endise teekatete märgistuse ning ehitustöödel kahjustatud ja/või tööde ajaks kõrvaldatud liiklusmärgid</w:t>
      </w:r>
      <w:r w:rsidR="00E01078" w:rsidRPr="00EE38E4">
        <w:rPr>
          <w:szCs w:val="22"/>
          <w:lang w:eastAsia="en-US"/>
        </w:rPr>
        <w:t xml:space="preserve"> ja teised liikluskorraldusvahendid</w:t>
      </w:r>
      <w:r w:rsidRPr="00EE38E4">
        <w:rPr>
          <w:szCs w:val="22"/>
          <w:lang w:eastAsia="en-US"/>
        </w:rPr>
        <w:t>.</w:t>
      </w:r>
    </w:p>
    <w:p w14:paraId="269CD145" w14:textId="77777777" w:rsidR="00080CD8" w:rsidRPr="00080CD8" w:rsidRDefault="00080CD8" w:rsidP="00080CD8">
      <w:pPr>
        <w:pStyle w:val="Tekst"/>
        <w:rPr>
          <w:szCs w:val="22"/>
          <w:u w:val="single"/>
          <w:lang w:eastAsia="en-US"/>
        </w:rPr>
      </w:pPr>
      <w:r w:rsidRPr="00080CD8">
        <w:rPr>
          <w:szCs w:val="22"/>
          <w:u w:val="single"/>
          <w:lang w:eastAsia="en-US"/>
        </w:rPr>
        <w:t>Transpordiameti nõuetest:</w:t>
      </w:r>
    </w:p>
    <w:p w14:paraId="324BF257" w14:textId="0B2EA1FD" w:rsidR="00080CD8" w:rsidRPr="00080CD8" w:rsidRDefault="00080CD8" w:rsidP="00080CD8">
      <w:pPr>
        <w:pStyle w:val="Tekst"/>
        <w:rPr>
          <w:szCs w:val="22"/>
          <w:lang w:eastAsia="en-US"/>
        </w:rPr>
      </w:pPr>
      <w:r w:rsidRPr="00080CD8">
        <w:rPr>
          <w:szCs w:val="22"/>
          <w:lang w:eastAsia="en-US"/>
        </w:rPr>
        <w:t>Riigitee nr 4 teelõik km 13-16 oli ehitustööde objekt 2017.-2020. aastatel ning teelõik km 13,0-13,7 oli ehitusobjekt 2018.-2021. aastatel. Tuleb arvestada, et riigitee katendile ja kõikidele väljaehitatud rajatistele ning tehnovõrkudele kehtib ehitaja poolne garantii 5 aastat alates tööde vastuvõtmise kuupäevast ning riigitee konstruktsioonide ja rajatiste kahjustamine peab olema välistatud.</w:t>
      </w:r>
    </w:p>
    <w:p w14:paraId="6C5B36F4" w14:textId="77777777" w:rsidR="00752D9B" w:rsidRPr="00EE38E4" w:rsidRDefault="00752D9B" w:rsidP="00752D9B">
      <w:pPr>
        <w:pStyle w:val="Heading2"/>
        <w:rPr>
          <w:szCs w:val="24"/>
        </w:rPr>
      </w:pPr>
      <w:bookmarkStart w:id="44" w:name="_Toc189658002"/>
      <w:r w:rsidRPr="00EE38E4">
        <w:rPr>
          <w:caps/>
          <w:szCs w:val="24"/>
        </w:rPr>
        <w:t>E</w:t>
      </w:r>
      <w:r w:rsidRPr="00EE38E4">
        <w:rPr>
          <w:szCs w:val="24"/>
        </w:rPr>
        <w:t>hitustööde aegne liikluskorraldus</w:t>
      </w:r>
      <w:bookmarkEnd w:id="44"/>
    </w:p>
    <w:p w14:paraId="2D9C8E00" w14:textId="4C8988AF" w:rsidR="00F64B9E" w:rsidRPr="00EE38E4" w:rsidRDefault="00F64B9E" w:rsidP="00E85F3E">
      <w:pPr>
        <w:pStyle w:val="Tekst"/>
        <w:rPr>
          <w:szCs w:val="22"/>
          <w:lang w:eastAsia="en-US"/>
        </w:rPr>
      </w:pPr>
      <w:r w:rsidRPr="00EE38E4">
        <w:rPr>
          <w:szCs w:val="22"/>
          <w:lang w:eastAsia="en-US"/>
        </w:rPr>
        <w:t xml:space="preserve">Töövõtja koostab ajutise liikluskorralduse skeemid vastavalt valitud ehitustööde tehnoloogiale ja ajagraafikule ning kooskõlastab selle vastavalt kehtivale korrale </w:t>
      </w:r>
      <w:r w:rsidR="006C5F5C" w:rsidRPr="00EE38E4">
        <w:rPr>
          <w:szCs w:val="22"/>
          <w:lang w:eastAsia="en-US"/>
        </w:rPr>
        <w:t>riikliku Transpordiameti</w:t>
      </w:r>
      <w:r w:rsidRPr="00EE38E4">
        <w:rPr>
          <w:szCs w:val="22"/>
          <w:lang w:eastAsia="en-US"/>
        </w:rPr>
        <w:t xml:space="preserve"> </w:t>
      </w:r>
      <w:r w:rsidR="0006753E" w:rsidRPr="00EE38E4">
        <w:rPr>
          <w:szCs w:val="22"/>
          <w:lang w:eastAsia="en-US"/>
        </w:rPr>
        <w:t>või</w:t>
      </w:r>
      <w:r w:rsidRPr="00EE38E4">
        <w:rPr>
          <w:szCs w:val="22"/>
          <w:lang w:eastAsia="en-US"/>
        </w:rPr>
        <w:t xml:space="preserve"> Tallinna Transpordiametiga. Järgida „Nõuded ajutisele liikluskorraldusele“ (Majandus- ja taristuministri  13.07.2018 määrus nr 43).</w:t>
      </w:r>
    </w:p>
    <w:p w14:paraId="078EF9BF" w14:textId="77777777" w:rsidR="00752D9B" w:rsidRPr="00EE38E4" w:rsidRDefault="00752D9B" w:rsidP="00752D9B">
      <w:pPr>
        <w:pStyle w:val="Heading2"/>
        <w:rPr>
          <w:szCs w:val="24"/>
        </w:rPr>
      </w:pPr>
      <w:bookmarkStart w:id="45" w:name="_Toc189658003"/>
      <w:r w:rsidRPr="00EE38E4">
        <w:rPr>
          <w:caps/>
          <w:szCs w:val="24"/>
        </w:rPr>
        <w:t>K</w:t>
      </w:r>
      <w:r w:rsidRPr="00EE38E4">
        <w:rPr>
          <w:szCs w:val="24"/>
        </w:rPr>
        <w:t>aevetööde üldnõuded</w:t>
      </w:r>
      <w:bookmarkEnd w:id="45"/>
    </w:p>
    <w:p w14:paraId="5A720FD1" w14:textId="77777777" w:rsidR="00C81BAF" w:rsidRPr="00EE38E4" w:rsidRDefault="00C81BAF" w:rsidP="00C81BAF">
      <w:pPr>
        <w:pStyle w:val="Tekst"/>
        <w:rPr>
          <w:szCs w:val="22"/>
          <w:lang w:eastAsia="en-US"/>
        </w:rPr>
      </w:pPr>
      <w:r w:rsidRPr="00EE38E4">
        <w:rPr>
          <w:szCs w:val="22"/>
          <w:lang w:eastAsia="en-US"/>
        </w:rPr>
        <w:t>Enne kaevetööde alustamist on vajalik trassivaldajate teavitamine Töövõtja poolt  ja vajalike kaevelubade hankimine. Samuti raietööde kooskõlastamine asjasse puutuvate ametkondadega ja töölubade hankimine.</w:t>
      </w:r>
    </w:p>
    <w:p w14:paraId="64D5A9C7" w14:textId="77777777" w:rsidR="00C81BAF" w:rsidRPr="00EE38E4" w:rsidRDefault="00C81BAF" w:rsidP="00C81BAF">
      <w:pPr>
        <w:pStyle w:val="Tekst"/>
        <w:rPr>
          <w:szCs w:val="22"/>
          <w:lang w:eastAsia="en-US"/>
        </w:rPr>
      </w:pPr>
      <w:r w:rsidRPr="00EE38E4">
        <w:rPr>
          <w:szCs w:val="22"/>
          <w:lang w:eastAsia="en-US"/>
        </w:rPr>
        <w:t>Kaevetööd (projekteeritud uutel teedel) on ette nähtud teha vastavalt projekteeritud vertikaalplaneeringule ja katendikonstruktsioonidele ning olemasolevale ehitusgeoloogilisele olukorrale. Ettenägematute asjaolude ilmnemisel peab Töövõtja koheselt teavitama Tellijat ja Projekteerijat.</w:t>
      </w:r>
    </w:p>
    <w:p w14:paraId="73DF23DC" w14:textId="77777777" w:rsidR="00C81BAF" w:rsidRPr="00EE38E4" w:rsidRDefault="00C81BAF" w:rsidP="00C81BAF">
      <w:pPr>
        <w:pStyle w:val="Tekst"/>
        <w:rPr>
          <w:szCs w:val="22"/>
          <w:lang w:eastAsia="en-US"/>
        </w:rPr>
      </w:pPr>
      <w:r w:rsidRPr="00EE38E4">
        <w:rPr>
          <w:szCs w:val="22"/>
          <w:lang w:eastAsia="en-US"/>
        </w:rPr>
        <w:t>Ehitustööde teostamisel olemasolevate säilivate tehnovõrkude piirkonnas tagada nende puutumatus.</w:t>
      </w:r>
    </w:p>
    <w:p w14:paraId="526FB6B1" w14:textId="77777777" w:rsidR="00C81BAF" w:rsidRPr="00EE38E4" w:rsidRDefault="00C81BAF" w:rsidP="00C81BAF">
      <w:pPr>
        <w:pStyle w:val="Tekst"/>
        <w:rPr>
          <w:szCs w:val="22"/>
          <w:lang w:eastAsia="en-US"/>
        </w:rPr>
      </w:pPr>
      <w:r w:rsidRPr="00EE38E4">
        <w:rPr>
          <w:szCs w:val="22"/>
          <w:lang w:eastAsia="en-US"/>
        </w:rPr>
        <w:t>Kõigi postide paigaldamisel (piirded, liiklusmärkide kandjad) tuleb olemasolevate kaablite jt maa-aluste tehnovõrkude läheduses kaeve- ja puurimistöid tehes kaablite asukoht  eelnevalt surfida.</w:t>
      </w:r>
    </w:p>
    <w:p w14:paraId="5F419F3C" w14:textId="77777777" w:rsidR="00752D9B" w:rsidRPr="00EE38E4" w:rsidRDefault="00752D9B" w:rsidP="00752D9B">
      <w:pPr>
        <w:pStyle w:val="Heading2"/>
        <w:rPr>
          <w:szCs w:val="24"/>
        </w:rPr>
      </w:pPr>
      <w:bookmarkStart w:id="46" w:name="_Toc189658004"/>
      <w:r w:rsidRPr="00EE38E4">
        <w:rPr>
          <w:caps/>
          <w:szCs w:val="24"/>
        </w:rPr>
        <w:t>K</w:t>
      </w:r>
      <w:r w:rsidRPr="00EE38E4">
        <w:rPr>
          <w:szCs w:val="24"/>
        </w:rPr>
        <w:t>valiteedinõuded</w:t>
      </w:r>
      <w:bookmarkEnd w:id="46"/>
    </w:p>
    <w:p w14:paraId="7386A93E" w14:textId="77777777" w:rsidR="00752D9B" w:rsidRPr="00EE38E4" w:rsidRDefault="00752D9B" w:rsidP="00752D9B">
      <w:pPr>
        <w:pStyle w:val="Tekst"/>
        <w:rPr>
          <w:szCs w:val="22"/>
          <w:lang w:eastAsia="en-US"/>
        </w:rPr>
      </w:pPr>
      <w:r w:rsidRPr="00EE38E4">
        <w:rPr>
          <w:szCs w:val="22"/>
          <w:lang w:eastAsia="en-US"/>
        </w:rPr>
        <w:t>Tänava pikaajalisuse tagab ehitusel kasutatud kvaliteetne tehnoloogia ja sertifitseeritud ehitusmaterjalide kasutamine. Tööde kvaliteet tagatakse ehituse järelevalvega vastavalt Omanikujärelevalve tegemise kord (Majandus- ja taristuministri määrus nr 80, RT I, 03.07.2015, 27; jõustunud 06.07.2015).</w:t>
      </w:r>
    </w:p>
    <w:p w14:paraId="4376F3E9" w14:textId="77777777" w:rsidR="00615024" w:rsidRPr="00EE38E4" w:rsidRDefault="00752D9B" w:rsidP="00752D9B">
      <w:pPr>
        <w:pStyle w:val="Tekst"/>
        <w:rPr>
          <w:szCs w:val="22"/>
          <w:lang w:eastAsia="en-US"/>
        </w:rPr>
      </w:pPr>
      <w:r w:rsidRPr="00EE38E4">
        <w:rPr>
          <w:szCs w:val="22"/>
          <w:lang w:eastAsia="en-US"/>
        </w:rPr>
        <w:lastRenderedPageBreak/>
        <w:t xml:space="preserve">Teede ehitamisel, </w:t>
      </w:r>
      <w:r w:rsidRPr="00EE38E4">
        <w:rPr>
          <w:szCs w:val="22"/>
        </w:rPr>
        <w:t>seisundi tagamisel ja korrashoiul, teedel liiklemisel, teede kasutamisel ja tegevusel tee kaitsevööndis</w:t>
      </w:r>
      <w:r w:rsidRPr="00EE38E4">
        <w:rPr>
          <w:szCs w:val="22"/>
          <w:lang w:eastAsia="en-US"/>
        </w:rPr>
        <w:t xml:space="preserve"> järgida Tee ehitamise kvaliteedi nõuded (Majandus- ja taristuministri määrus nr 101, RT I, 07.08.2015, 1; jõustunud 10.08.2015).</w:t>
      </w:r>
    </w:p>
    <w:p w14:paraId="2ACD552B" w14:textId="22490F3D" w:rsidR="00615024" w:rsidRPr="00EE38E4" w:rsidRDefault="00615024" w:rsidP="00752D9B">
      <w:pPr>
        <w:pStyle w:val="Tekst"/>
        <w:rPr>
          <w:szCs w:val="22"/>
          <w:lang w:eastAsia="en-US"/>
        </w:rPr>
      </w:pPr>
      <w:r w:rsidRPr="00EE38E4">
        <w:rPr>
          <w:szCs w:val="22"/>
          <w:lang w:eastAsia="en-US"/>
        </w:rPr>
        <w:t>Tihenduskvaliteedi hindamisel dünaamilise katseseadmega (</w:t>
      </w:r>
      <w:proofErr w:type="spellStart"/>
      <w:r w:rsidRPr="00EE38E4">
        <w:rPr>
          <w:szCs w:val="22"/>
          <w:lang w:eastAsia="en-US"/>
        </w:rPr>
        <w:t>Inspector</w:t>
      </w:r>
      <w:proofErr w:type="spellEnd"/>
      <w:r w:rsidRPr="00EE38E4">
        <w:rPr>
          <w:szCs w:val="22"/>
          <w:lang w:eastAsia="en-US"/>
        </w:rPr>
        <w:t xml:space="preserve">, </w:t>
      </w:r>
      <w:proofErr w:type="spellStart"/>
      <w:r w:rsidRPr="00EE38E4">
        <w:rPr>
          <w:szCs w:val="22"/>
          <w:lang w:eastAsia="en-US"/>
        </w:rPr>
        <w:t>Loadman</w:t>
      </w:r>
      <w:proofErr w:type="spellEnd"/>
      <w:r w:rsidRPr="00EE38E4">
        <w:rPr>
          <w:szCs w:val="22"/>
          <w:lang w:eastAsia="en-US"/>
        </w:rPr>
        <w:t>) peab nõutav kandevõime olema tagatud ka plaatkoormuskatsega mõõtes.</w:t>
      </w:r>
    </w:p>
    <w:p w14:paraId="78EDF69B" w14:textId="70889988" w:rsidR="00752D9B" w:rsidRPr="00EE38E4" w:rsidRDefault="00752D9B" w:rsidP="00752D9B">
      <w:pPr>
        <w:pStyle w:val="Tekst"/>
        <w:rPr>
          <w:szCs w:val="22"/>
          <w:lang w:eastAsia="en-US"/>
        </w:rPr>
      </w:pPr>
      <w:r w:rsidRPr="00EE38E4">
        <w:rPr>
          <w:szCs w:val="22"/>
          <w:lang w:eastAsia="en-US"/>
        </w:rPr>
        <w:t>Kõik katendikonstruktsioonikihid peavad vastama kehtivatele normidele ja eeskirjadele. Asfaltbetoonkattel peab vastama projektile katte projektjoon, katte laius ja tasasus ning põikkalle. Katte tihedus peab olema piisav.</w:t>
      </w:r>
    </w:p>
    <w:p w14:paraId="5C1A9031" w14:textId="77777777" w:rsidR="00752D9B" w:rsidRPr="00EE38E4" w:rsidRDefault="00752D9B" w:rsidP="00752D9B">
      <w:pPr>
        <w:pStyle w:val="Tekst"/>
        <w:rPr>
          <w:szCs w:val="22"/>
          <w:lang w:eastAsia="en-US"/>
        </w:rPr>
      </w:pPr>
      <w:r w:rsidRPr="00EE38E4">
        <w:rPr>
          <w:szCs w:val="22"/>
          <w:lang w:eastAsia="en-US"/>
        </w:rPr>
        <w:t>Teekonstruktsiooni rajamisel tuleb kõrvaldada olemasolev pinnakatte muld, liivasegune muld, vanad võimalikud konstruktsioonid ja muu ebasobiv pinnas. Vältima peab olemasolevate kommunikatsioonide vigastamist.</w:t>
      </w:r>
    </w:p>
    <w:p w14:paraId="021A999F" w14:textId="77777777" w:rsidR="00752D9B" w:rsidRPr="00EE38E4" w:rsidRDefault="00752D9B" w:rsidP="00752D9B">
      <w:pPr>
        <w:pStyle w:val="Tekst"/>
        <w:rPr>
          <w:szCs w:val="22"/>
          <w:lang w:eastAsia="en-US"/>
        </w:rPr>
      </w:pPr>
      <w:r w:rsidRPr="00EE38E4">
        <w:rPr>
          <w:szCs w:val="22"/>
          <w:lang w:eastAsia="en-US"/>
        </w:rPr>
        <w:t>Soovitav on tee kihtkonstruktsioonide ehitus läbi viia kuival aastaajal.</w:t>
      </w:r>
    </w:p>
    <w:p w14:paraId="518418DD" w14:textId="77777777" w:rsidR="00752D9B" w:rsidRPr="00EE38E4" w:rsidRDefault="00752D9B" w:rsidP="00752D9B">
      <w:pPr>
        <w:pStyle w:val="Tekst"/>
        <w:rPr>
          <w:szCs w:val="22"/>
          <w:lang w:eastAsia="en-US"/>
        </w:rPr>
      </w:pPr>
      <w:r w:rsidRPr="00EE38E4">
        <w:rPr>
          <w:szCs w:val="22"/>
          <w:lang w:eastAsia="en-US"/>
        </w:rPr>
        <w:t>Kui tööde käigus selgub, et tee kihtkonstruktsioonide alla jääb ebasobiv pinnas, tuleb kõlbmatu pinnas välja kaevata ja asendada sobiliku pinnasega.</w:t>
      </w:r>
    </w:p>
    <w:p w14:paraId="53BAC7A7" w14:textId="77777777" w:rsidR="00752D9B" w:rsidRPr="00EE38E4" w:rsidRDefault="00752D9B" w:rsidP="00752D9B">
      <w:pPr>
        <w:pStyle w:val="Tekst"/>
        <w:rPr>
          <w:szCs w:val="22"/>
          <w:lang w:eastAsia="en-US"/>
        </w:rPr>
      </w:pPr>
      <w:r w:rsidRPr="00EE38E4">
        <w:rPr>
          <w:szCs w:val="22"/>
          <w:lang w:eastAsia="en-US"/>
        </w:rPr>
        <w:t>Kõigi teedeehituslike tööde tehnoloogia ja kasutatavad materjalid peavad vastama nõuetele ja materjalid peavad olema tõendatavad. Vastavalt kehtivatele nõuetele esitada teostusdokumentatsioon (vt Tee ehitamise kvaliteedi nõuded; Majandus- ja taristuministri määrus nr 101).</w:t>
      </w:r>
    </w:p>
    <w:p w14:paraId="7B324414" w14:textId="6E532CC6" w:rsidR="005F0A4D" w:rsidRPr="00EE38E4" w:rsidRDefault="005F0A4D" w:rsidP="005F0A4D">
      <w:pPr>
        <w:pStyle w:val="Heading1"/>
        <w:rPr>
          <w:rFonts w:eastAsia="CIDFont+F1"/>
        </w:rPr>
      </w:pPr>
      <w:bookmarkStart w:id="47" w:name="_Toc189658005"/>
      <w:r w:rsidRPr="00EE38E4">
        <w:rPr>
          <w:rFonts w:eastAsia="CIDFont+F1"/>
        </w:rPr>
        <w:t>TEEDE KASUTAMINE JA KORRASHOID</w:t>
      </w:r>
      <w:bookmarkEnd w:id="47"/>
    </w:p>
    <w:p w14:paraId="2B2B25D6" w14:textId="77777777" w:rsidR="005F0A4D" w:rsidRPr="00EE38E4" w:rsidRDefault="005F0A4D" w:rsidP="00CC7ECA">
      <w:pPr>
        <w:pStyle w:val="Tekst"/>
        <w:spacing w:line="240" w:lineRule="auto"/>
        <w:rPr>
          <w:szCs w:val="22"/>
        </w:rPr>
      </w:pPr>
      <w:r w:rsidRPr="00EE38E4">
        <w:rPr>
          <w:szCs w:val="22"/>
        </w:rPr>
        <w:t>Teede seisundi tagamisel ja tee korrashoiul, teel liiklemisel, tee kasutamisel ja tegevusel tee kaitsevööndis juhinduda järgmiste õigusaktidega kehtestatud nõuetest, lähtuda kehtivast redaktsioonist:</w:t>
      </w:r>
    </w:p>
    <w:p w14:paraId="31573E50" w14:textId="7055D0B7" w:rsidR="005F0A4D" w:rsidRPr="00EE38E4" w:rsidRDefault="005F0A4D" w:rsidP="005F0A4D">
      <w:pPr>
        <w:pStyle w:val="Tekst"/>
        <w:rPr>
          <w:szCs w:val="22"/>
        </w:rPr>
      </w:pPr>
      <w:r w:rsidRPr="00EE38E4">
        <w:rPr>
          <w:szCs w:val="22"/>
        </w:rPr>
        <w:t>-</w:t>
      </w:r>
      <w:r w:rsidRPr="00EE38E4">
        <w:rPr>
          <w:szCs w:val="22"/>
        </w:rPr>
        <w:tab/>
        <w:t>Ehitusseadustik (RT I, 04.12.2024, 4, jõustunud 01.07.2015)</w:t>
      </w:r>
    </w:p>
    <w:p w14:paraId="7AFE460C" w14:textId="52039A67" w:rsidR="005F0A4D" w:rsidRPr="00EE38E4" w:rsidRDefault="005F0A4D" w:rsidP="005F0A4D">
      <w:pPr>
        <w:pStyle w:val="Tekst"/>
        <w:rPr>
          <w:szCs w:val="22"/>
        </w:rPr>
      </w:pPr>
      <w:r w:rsidRPr="00EE38E4">
        <w:rPr>
          <w:szCs w:val="22"/>
        </w:rPr>
        <w:t>-</w:t>
      </w:r>
      <w:r w:rsidRPr="00EE38E4">
        <w:rPr>
          <w:szCs w:val="22"/>
        </w:rPr>
        <w:tab/>
        <w:t>Liiklusseadus (RT I, 31.12.2025, 8, jõustunud 01.07.2011)</w:t>
      </w:r>
    </w:p>
    <w:p w14:paraId="07D2230A" w14:textId="77929045" w:rsidR="005F0A4D" w:rsidRPr="00EE38E4" w:rsidRDefault="005F0A4D" w:rsidP="005F0A4D">
      <w:pPr>
        <w:pStyle w:val="Tekst"/>
        <w:rPr>
          <w:szCs w:val="22"/>
        </w:rPr>
      </w:pPr>
      <w:r w:rsidRPr="00EE38E4">
        <w:rPr>
          <w:szCs w:val="22"/>
        </w:rPr>
        <w:t>-</w:t>
      </w:r>
      <w:r w:rsidRPr="00EE38E4">
        <w:rPr>
          <w:szCs w:val="22"/>
        </w:rPr>
        <w:tab/>
        <w:t xml:space="preserve">Tee seisundinõuded (Majandus- ja taristuministri määrus nr 92; RT I, </w:t>
      </w:r>
      <w:r w:rsidR="006705AB" w:rsidRPr="00EE38E4">
        <w:rPr>
          <w:szCs w:val="22"/>
        </w:rPr>
        <w:t>02</w:t>
      </w:r>
      <w:r w:rsidRPr="00EE38E4">
        <w:rPr>
          <w:szCs w:val="22"/>
        </w:rPr>
        <w:t>.</w:t>
      </w:r>
      <w:r w:rsidR="006705AB" w:rsidRPr="00EE38E4">
        <w:rPr>
          <w:szCs w:val="22"/>
        </w:rPr>
        <w:t>11</w:t>
      </w:r>
      <w:r w:rsidRPr="00EE38E4">
        <w:rPr>
          <w:szCs w:val="22"/>
        </w:rPr>
        <w:t>.201</w:t>
      </w:r>
      <w:r w:rsidR="006705AB" w:rsidRPr="00EE38E4">
        <w:rPr>
          <w:szCs w:val="22"/>
        </w:rPr>
        <w:t>8</w:t>
      </w:r>
      <w:r w:rsidRPr="00EE38E4">
        <w:rPr>
          <w:szCs w:val="22"/>
        </w:rPr>
        <w:t>, 3, jõustunud 18.07.2015).</w:t>
      </w:r>
    </w:p>
    <w:p w14:paraId="27B5511A" w14:textId="77777777" w:rsidR="005F0A4D" w:rsidRPr="00EE38E4" w:rsidRDefault="005F0A4D" w:rsidP="00752D9B">
      <w:pPr>
        <w:pStyle w:val="Tekst"/>
        <w:rPr>
          <w:szCs w:val="22"/>
          <w:lang w:eastAsia="en-US"/>
        </w:rPr>
      </w:pPr>
    </w:p>
    <w:p w14:paraId="40CF2E78" w14:textId="77777777" w:rsidR="00160971" w:rsidRPr="00EE38E4" w:rsidRDefault="00160971" w:rsidP="00CC2461">
      <w:pPr>
        <w:pStyle w:val="Tekst"/>
        <w:rPr>
          <w:szCs w:val="22"/>
          <w:lang w:eastAsia="en-US"/>
        </w:rPr>
      </w:pPr>
    </w:p>
    <w:p w14:paraId="29BE3EFD" w14:textId="77777777" w:rsidR="00160971" w:rsidRPr="00EE38E4" w:rsidRDefault="00160971" w:rsidP="00CC2461">
      <w:pPr>
        <w:pStyle w:val="Tekst"/>
        <w:rPr>
          <w:szCs w:val="22"/>
          <w:lang w:eastAsia="en-US"/>
        </w:rPr>
      </w:pPr>
    </w:p>
    <w:p w14:paraId="55FA4CCE" w14:textId="77777777" w:rsidR="00160971" w:rsidRPr="00EE38E4" w:rsidRDefault="00160971" w:rsidP="00CC2461">
      <w:pPr>
        <w:pStyle w:val="Tekst"/>
        <w:rPr>
          <w:szCs w:val="22"/>
          <w:lang w:eastAsia="en-US"/>
        </w:rPr>
      </w:pPr>
    </w:p>
    <w:p w14:paraId="463F4939" w14:textId="77777777" w:rsidR="00160971" w:rsidRPr="00EE38E4" w:rsidRDefault="00160971" w:rsidP="00CC2461">
      <w:pPr>
        <w:pStyle w:val="Tekst"/>
        <w:rPr>
          <w:szCs w:val="22"/>
          <w:lang w:eastAsia="en-US"/>
        </w:rPr>
      </w:pPr>
    </w:p>
    <w:p w14:paraId="4060DD19" w14:textId="77777777" w:rsidR="00160971" w:rsidRPr="00EE38E4" w:rsidRDefault="00160971" w:rsidP="00CC2461">
      <w:pPr>
        <w:pStyle w:val="Tekst"/>
        <w:rPr>
          <w:szCs w:val="22"/>
          <w:lang w:eastAsia="en-US"/>
        </w:rPr>
      </w:pPr>
    </w:p>
    <w:sectPr w:rsidR="00160971" w:rsidRPr="00EE38E4" w:rsidSect="00206920">
      <w:pgSz w:w="11906" w:h="16838"/>
      <w:pgMar w:top="284" w:right="680" w:bottom="1418"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FE486" w14:textId="77777777" w:rsidR="00B07845" w:rsidRDefault="00B07845" w:rsidP="00BC0D53">
      <w:r>
        <w:separator/>
      </w:r>
    </w:p>
  </w:endnote>
  <w:endnote w:type="continuationSeparator" w:id="0">
    <w:p w14:paraId="469DF06B" w14:textId="77777777" w:rsidR="00B07845" w:rsidRDefault="00B07845" w:rsidP="00BC0D53">
      <w:r>
        <w:continuationSeparator/>
      </w:r>
    </w:p>
  </w:endnote>
  <w:endnote w:type="continuationNotice" w:id="1">
    <w:p w14:paraId="5A9D1F34" w14:textId="77777777" w:rsidR="00B07845" w:rsidRDefault="00B07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Verdana Pro">
    <w:charset w:val="00"/>
    <w:family w:val="swiss"/>
    <w:pitch w:val="variable"/>
    <w:sig w:usb0="80000287" w:usb1="00000043" w:usb2="00000000" w:usb3="00000000" w:csb0="0000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0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982"/>
      <w:gridCol w:w="2967"/>
    </w:tblGrid>
    <w:tr w:rsidR="009F2BCD" w:rsidRPr="00EA1E06" w14:paraId="50FFB020" w14:textId="77777777" w:rsidTr="0003292F">
      <w:trPr>
        <w:jc w:val="center"/>
      </w:trPr>
      <w:tc>
        <w:tcPr>
          <w:tcW w:w="4111" w:type="dxa"/>
        </w:tcPr>
        <w:p w14:paraId="3F6B1A6B" w14:textId="4FD15E1E" w:rsidR="009F2BCD" w:rsidRPr="00C262DD" w:rsidRDefault="009F2BCD" w:rsidP="009C310C">
          <w:pPr>
            <w:pStyle w:val="Footer"/>
            <w:tabs>
              <w:tab w:val="clear" w:pos="4513"/>
              <w:tab w:val="clear" w:pos="9026"/>
            </w:tabs>
            <w:rPr>
              <w:rStyle w:val="PageNumber"/>
              <w:i/>
              <w:sz w:val="18"/>
              <w:szCs w:val="18"/>
            </w:rPr>
          </w:pPr>
          <w:r w:rsidRPr="00C262DD">
            <w:rPr>
              <w:rStyle w:val="PageNumber"/>
              <w:i/>
              <w:sz w:val="18"/>
              <w:szCs w:val="18"/>
            </w:rPr>
            <w:t>Faili nimi:</w:t>
          </w:r>
        </w:p>
      </w:tc>
      <w:tc>
        <w:tcPr>
          <w:tcW w:w="2982" w:type="dxa"/>
        </w:tcPr>
        <w:p w14:paraId="0AE14C3F" w14:textId="77777777" w:rsidR="009F2BCD" w:rsidRPr="00C262DD" w:rsidRDefault="009F2BCD" w:rsidP="009C310C">
          <w:pPr>
            <w:pStyle w:val="Footer"/>
            <w:tabs>
              <w:tab w:val="clear" w:pos="4513"/>
              <w:tab w:val="clear" w:pos="9026"/>
            </w:tabs>
            <w:rPr>
              <w:rStyle w:val="PageNumber"/>
              <w:i/>
              <w:sz w:val="18"/>
              <w:szCs w:val="18"/>
            </w:rPr>
          </w:pPr>
          <w:r w:rsidRPr="00C262DD">
            <w:rPr>
              <w:rStyle w:val="PageNumber"/>
              <w:i/>
              <w:sz w:val="18"/>
              <w:szCs w:val="18"/>
            </w:rPr>
            <w:t>Kuupäev:</w:t>
          </w:r>
        </w:p>
      </w:tc>
      <w:tc>
        <w:tcPr>
          <w:tcW w:w="2967" w:type="dxa"/>
        </w:tcPr>
        <w:p w14:paraId="0036CA68" w14:textId="5F23AB17" w:rsidR="009F2BCD" w:rsidRPr="00C262DD" w:rsidRDefault="009F2BCD" w:rsidP="009C310C">
          <w:pPr>
            <w:pStyle w:val="Footer"/>
            <w:tabs>
              <w:tab w:val="clear" w:pos="4513"/>
              <w:tab w:val="clear" w:pos="9026"/>
            </w:tabs>
            <w:jc w:val="right"/>
            <w:rPr>
              <w:rStyle w:val="PageNumber"/>
              <w:i/>
              <w:sz w:val="18"/>
              <w:szCs w:val="18"/>
            </w:rPr>
          </w:pPr>
          <w:r w:rsidRPr="00C262DD">
            <w:rPr>
              <w:rStyle w:val="PageNumber"/>
              <w:i/>
              <w:sz w:val="18"/>
              <w:szCs w:val="18"/>
            </w:rPr>
            <w:t>Leh</w:t>
          </w:r>
          <w:r>
            <w:rPr>
              <w:rStyle w:val="PageNumber"/>
              <w:i/>
              <w:sz w:val="18"/>
              <w:szCs w:val="18"/>
            </w:rPr>
            <w:t>t</w:t>
          </w:r>
          <w:r w:rsidRPr="00C262DD">
            <w:rPr>
              <w:rStyle w:val="PageNumber"/>
              <w:i/>
              <w:sz w:val="18"/>
              <w:szCs w:val="18"/>
            </w:rPr>
            <w:t xml:space="preserve"> / leh</w:t>
          </w:r>
          <w:r>
            <w:rPr>
              <w:rStyle w:val="PageNumber"/>
              <w:i/>
              <w:sz w:val="18"/>
              <w:szCs w:val="18"/>
            </w:rPr>
            <w:t>ti</w:t>
          </w:r>
        </w:p>
      </w:tc>
    </w:tr>
    <w:tr w:rsidR="009F2BCD" w:rsidRPr="00EA1E06" w14:paraId="3BE28751" w14:textId="77777777" w:rsidTr="0003292F">
      <w:trPr>
        <w:jc w:val="center"/>
      </w:trPr>
      <w:tc>
        <w:tcPr>
          <w:tcW w:w="4111" w:type="dxa"/>
        </w:tcPr>
        <w:p w14:paraId="7C14AC3E" w14:textId="696A2438" w:rsidR="009F2BCD" w:rsidRPr="00C262DD" w:rsidRDefault="009F2BCD" w:rsidP="009C310C">
          <w:pPr>
            <w:pStyle w:val="Footer"/>
            <w:tabs>
              <w:tab w:val="clear" w:pos="4513"/>
              <w:tab w:val="clear" w:pos="9026"/>
            </w:tabs>
            <w:rPr>
              <w:rStyle w:val="PageNumber"/>
              <w:i/>
              <w:sz w:val="18"/>
              <w:szCs w:val="18"/>
            </w:rPr>
          </w:pPr>
          <w:r w:rsidRPr="00C262DD">
            <w:rPr>
              <w:rStyle w:val="PageNumber"/>
              <w:i/>
              <w:sz w:val="18"/>
              <w:szCs w:val="18"/>
            </w:rPr>
            <w:fldChar w:fldCharType="begin"/>
          </w:r>
          <w:r w:rsidRPr="00C262DD">
            <w:rPr>
              <w:rStyle w:val="PageNumber"/>
              <w:i/>
              <w:sz w:val="18"/>
              <w:szCs w:val="18"/>
            </w:rPr>
            <w:instrText xml:space="preserve"> FILENAME   \* MERGEFORMAT </w:instrText>
          </w:r>
          <w:r w:rsidRPr="00C262DD">
            <w:rPr>
              <w:rStyle w:val="PageNumber"/>
              <w:i/>
              <w:sz w:val="18"/>
              <w:szCs w:val="18"/>
            </w:rPr>
            <w:fldChar w:fldCharType="separate"/>
          </w:r>
          <w:r w:rsidR="00E55AEE">
            <w:rPr>
              <w:rStyle w:val="PageNumber"/>
              <w:i/>
              <w:noProof/>
              <w:sz w:val="18"/>
              <w:szCs w:val="18"/>
            </w:rPr>
            <w:t>23053_TP_TL-3-01_seletus</w:t>
          </w:r>
          <w:r w:rsidRPr="00C262DD">
            <w:rPr>
              <w:rStyle w:val="PageNumber"/>
              <w:i/>
              <w:sz w:val="18"/>
              <w:szCs w:val="18"/>
            </w:rPr>
            <w:fldChar w:fldCharType="end"/>
          </w:r>
        </w:p>
      </w:tc>
      <w:tc>
        <w:tcPr>
          <w:tcW w:w="2982" w:type="dxa"/>
        </w:tcPr>
        <w:p w14:paraId="4020AEF9" w14:textId="3254F0A7" w:rsidR="009F2BCD" w:rsidRPr="00C262DD" w:rsidRDefault="009F2BCD" w:rsidP="009C310C">
          <w:pPr>
            <w:pStyle w:val="Footer"/>
            <w:tabs>
              <w:tab w:val="clear" w:pos="4513"/>
              <w:tab w:val="clear" w:pos="9026"/>
            </w:tabs>
            <w:rPr>
              <w:rStyle w:val="PageNumber"/>
              <w:i/>
              <w:sz w:val="18"/>
              <w:szCs w:val="18"/>
            </w:rPr>
          </w:pPr>
          <w:r w:rsidRPr="00C262DD">
            <w:rPr>
              <w:rStyle w:val="PageNumber"/>
              <w:i/>
              <w:sz w:val="18"/>
              <w:szCs w:val="18"/>
            </w:rPr>
            <w:fldChar w:fldCharType="begin"/>
          </w:r>
          <w:r w:rsidRPr="00C262DD">
            <w:rPr>
              <w:rStyle w:val="PageNumber"/>
              <w:i/>
              <w:sz w:val="18"/>
              <w:szCs w:val="18"/>
            </w:rPr>
            <w:instrText xml:space="preserve"> SAVEDATE  \@ "d.MM.yyyy"  \* MERGEFORMAT </w:instrText>
          </w:r>
          <w:r w:rsidRPr="00C262DD">
            <w:rPr>
              <w:rStyle w:val="PageNumber"/>
              <w:i/>
              <w:sz w:val="18"/>
              <w:szCs w:val="18"/>
            </w:rPr>
            <w:fldChar w:fldCharType="separate"/>
          </w:r>
          <w:r w:rsidR="00E55AEE">
            <w:rPr>
              <w:rStyle w:val="PageNumber"/>
              <w:i/>
              <w:noProof/>
              <w:sz w:val="18"/>
              <w:szCs w:val="18"/>
            </w:rPr>
            <w:t>5.02.2025</w:t>
          </w:r>
          <w:r w:rsidRPr="00C262DD">
            <w:rPr>
              <w:rStyle w:val="PageNumber"/>
              <w:i/>
              <w:sz w:val="18"/>
              <w:szCs w:val="18"/>
            </w:rPr>
            <w:fldChar w:fldCharType="end"/>
          </w:r>
        </w:p>
      </w:tc>
      <w:tc>
        <w:tcPr>
          <w:tcW w:w="2967" w:type="dxa"/>
        </w:tcPr>
        <w:p w14:paraId="40E56863" w14:textId="77777777" w:rsidR="009F2BCD" w:rsidRPr="00C262DD" w:rsidRDefault="009F2BCD" w:rsidP="009C310C">
          <w:pPr>
            <w:pStyle w:val="Footer"/>
            <w:tabs>
              <w:tab w:val="clear" w:pos="4513"/>
              <w:tab w:val="clear" w:pos="9026"/>
            </w:tabs>
            <w:jc w:val="right"/>
            <w:rPr>
              <w:rStyle w:val="PageNumber"/>
              <w:i/>
              <w:sz w:val="18"/>
              <w:szCs w:val="18"/>
            </w:rPr>
          </w:pPr>
          <w:r w:rsidRPr="00C262DD">
            <w:rPr>
              <w:rStyle w:val="PageNumber"/>
              <w:i/>
              <w:sz w:val="18"/>
              <w:szCs w:val="18"/>
            </w:rPr>
            <w:fldChar w:fldCharType="begin"/>
          </w:r>
          <w:r w:rsidRPr="00C262DD">
            <w:rPr>
              <w:rStyle w:val="PageNumber"/>
              <w:i/>
              <w:sz w:val="18"/>
              <w:szCs w:val="18"/>
            </w:rPr>
            <w:instrText xml:space="preserve"> PAGE  </w:instrText>
          </w:r>
          <w:r w:rsidRPr="00C262DD">
            <w:rPr>
              <w:rStyle w:val="PageNumber"/>
              <w:i/>
              <w:sz w:val="18"/>
              <w:szCs w:val="18"/>
            </w:rPr>
            <w:fldChar w:fldCharType="separate"/>
          </w:r>
          <w:r w:rsidRPr="00C262DD">
            <w:rPr>
              <w:rStyle w:val="PageNumber"/>
              <w:i/>
              <w:noProof/>
              <w:sz w:val="18"/>
              <w:szCs w:val="18"/>
            </w:rPr>
            <w:t>1</w:t>
          </w:r>
          <w:r w:rsidRPr="00C262DD">
            <w:rPr>
              <w:rStyle w:val="PageNumber"/>
              <w:i/>
              <w:sz w:val="18"/>
              <w:szCs w:val="18"/>
            </w:rPr>
            <w:fldChar w:fldCharType="end"/>
          </w:r>
          <w:r w:rsidRPr="00C262DD">
            <w:rPr>
              <w:rStyle w:val="PageNumber"/>
              <w:i/>
              <w:sz w:val="18"/>
              <w:szCs w:val="18"/>
            </w:rPr>
            <w:t xml:space="preserve"> / </w:t>
          </w:r>
          <w:r w:rsidRPr="00C262DD">
            <w:rPr>
              <w:rStyle w:val="PageNumber"/>
              <w:i/>
              <w:sz w:val="18"/>
              <w:szCs w:val="18"/>
            </w:rPr>
            <w:fldChar w:fldCharType="begin"/>
          </w:r>
          <w:r w:rsidRPr="00C262DD">
            <w:rPr>
              <w:rStyle w:val="PageNumber"/>
              <w:i/>
              <w:sz w:val="18"/>
              <w:szCs w:val="18"/>
            </w:rPr>
            <w:instrText xml:space="preserve"> NUMPAGES   \* MERGEFORMAT </w:instrText>
          </w:r>
          <w:r w:rsidRPr="00C262DD">
            <w:rPr>
              <w:rStyle w:val="PageNumber"/>
              <w:i/>
              <w:sz w:val="18"/>
              <w:szCs w:val="18"/>
            </w:rPr>
            <w:fldChar w:fldCharType="separate"/>
          </w:r>
          <w:r w:rsidRPr="00C262DD">
            <w:rPr>
              <w:rStyle w:val="PageNumber"/>
              <w:i/>
              <w:noProof/>
              <w:sz w:val="18"/>
              <w:szCs w:val="18"/>
            </w:rPr>
            <w:t>13</w:t>
          </w:r>
          <w:r w:rsidRPr="00C262DD">
            <w:rPr>
              <w:rStyle w:val="PageNumber"/>
              <w:i/>
              <w:sz w:val="18"/>
              <w:szCs w:val="18"/>
            </w:rPr>
            <w:fldChar w:fldCharType="end"/>
          </w:r>
        </w:p>
      </w:tc>
    </w:tr>
  </w:tbl>
  <w:p w14:paraId="140619F6" w14:textId="2E14924C" w:rsidR="009F2BCD" w:rsidRPr="009C310C" w:rsidRDefault="009F2BCD" w:rsidP="009C310C">
    <w:pPr>
      <w:pStyle w:val="Footer"/>
      <w:rPr>
        <w:rStyle w:val="PageNumber"/>
      </w:rPr>
    </w:pPr>
    <w:r>
      <w:rPr>
        <w:noProof/>
      </w:rPr>
      <mc:AlternateContent>
        <mc:Choice Requires="wps">
          <w:drawing>
            <wp:anchor distT="0" distB="0" distL="114300" distR="114300" simplePos="0" relativeHeight="251658240" behindDoc="0" locked="0" layoutInCell="1" allowOverlap="1" wp14:anchorId="02DA2E05" wp14:editId="6EC31D47">
              <wp:simplePos x="0" y="0"/>
              <wp:positionH relativeFrom="column">
                <wp:posOffset>-320040</wp:posOffset>
              </wp:positionH>
              <wp:positionV relativeFrom="paragraph">
                <wp:posOffset>-354330</wp:posOffset>
              </wp:positionV>
              <wp:extent cx="6522720" cy="0"/>
              <wp:effectExtent l="0" t="0" r="0" b="0"/>
              <wp:wrapNone/>
              <wp:docPr id="10" name="Straight Connector 10"/>
              <wp:cNvGraphicFramePr/>
              <a:graphic xmlns:a="http://schemas.openxmlformats.org/drawingml/2006/main">
                <a:graphicData uri="http://schemas.microsoft.com/office/word/2010/wordprocessingShape">
                  <wps:wsp>
                    <wps:cNvCnPr/>
                    <wps:spPr>
                      <a:xfrm flipV="1">
                        <a:off x="0" y="0"/>
                        <a:ext cx="6522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CBB0859" id="Straight Connector 10"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2pt,-27.9pt" to="488.4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QFo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" strokecolor="black [3040]"/>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A3CCE" w14:textId="77777777" w:rsidR="009F2BCD" w:rsidRPr="00CC4B11" w:rsidRDefault="00000000" w:rsidP="00E86D7C">
    <w:pPr>
      <w:pStyle w:val="Footer"/>
      <w:pBdr>
        <w:top w:val="single" w:sz="4" w:space="1" w:color="A5A5A5" w:themeColor="background1" w:themeShade="A5"/>
      </w:pBdr>
      <w:tabs>
        <w:tab w:val="left" w:pos="3156"/>
      </w:tabs>
      <w:rPr>
        <w:i/>
        <w:color w:val="808080" w:themeColor="background1" w:themeShade="80"/>
        <w:sz w:val="16"/>
        <w:szCs w:val="16"/>
      </w:rPr>
    </w:pPr>
    <w:sdt>
      <w:sdtPr>
        <w:rPr>
          <w:i/>
          <w:color w:val="808080" w:themeColor="background1" w:themeShade="80"/>
          <w:sz w:val="16"/>
          <w:szCs w:val="16"/>
        </w:rPr>
        <w:alias w:val="Ettevõte"/>
        <w:tag w:val="Ettevõte"/>
        <w:id w:val="315465648"/>
        <w:placeholder>
          <w:docPart w:val="16E06440E04F4B7FA3DB82F5707FD390"/>
        </w:placeholder>
        <w:dataBinding w:prefixMappings="xmlns:ns0='http://schemas.openxmlformats.org/officeDocument/2006/extended-properties'" w:xpath="/ns0:Properties[1]/ns0:Company[1]" w:storeItemID="{6668398D-A668-4E3E-A5EB-62B293D839F1}"/>
        <w:text/>
      </w:sdtPr>
      <w:sdtContent>
        <w:r w:rsidR="009F2BCD">
          <w:rPr>
            <w:i/>
            <w:color w:val="808080" w:themeColor="background1" w:themeShade="80"/>
            <w:sz w:val="16"/>
            <w:szCs w:val="16"/>
          </w:rPr>
          <w:t>K-Projekt Aktsiaselts</w:t>
        </w:r>
      </w:sdtContent>
    </w:sdt>
    <w:r w:rsidR="009F2BCD" w:rsidRPr="00CC4B11">
      <w:rPr>
        <w:i/>
        <w:color w:val="808080" w:themeColor="background1" w:themeShade="80"/>
        <w:sz w:val="16"/>
        <w:szCs w:val="16"/>
      </w:rPr>
      <w:ptab w:relativeTo="margin" w:alignment="center" w:leader="none"/>
    </w:r>
    <w:r w:rsidR="009F2BCD" w:rsidRPr="00CC4B11">
      <w:rPr>
        <w:i/>
        <w:color w:val="808080" w:themeColor="background1" w:themeShade="80"/>
        <w:sz w:val="16"/>
        <w:szCs w:val="16"/>
      </w:rPr>
      <w:t xml:space="preserve">Töö nr </w:t>
    </w:r>
    <w:sdt>
      <w:sdtPr>
        <w:rPr>
          <w:i/>
          <w:color w:val="808080" w:themeColor="background1" w:themeShade="80"/>
          <w:sz w:val="16"/>
          <w:szCs w:val="16"/>
        </w:rPr>
        <w:alias w:val="Töö number"/>
        <w:tag w:val=""/>
        <w:id w:val="2012569466"/>
        <w:placeholder>
          <w:docPart w:val="92CAC2CF88A746DAB1CCCF134F6FB2C2"/>
        </w:placeholder>
        <w:dataBinding w:prefixMappings="xmlns:ns0='http://schemas.microsoft.com/office/2006/coverPageProps' " w:xpath="/ns0:CoverPageProperties[1]/ns0:CompanyPhone[1]" w:storeItemID="{55AF091B-3C7A-41E3-B477-F2FDAA23CFDA}"/>
        <w:text/>
      </w:sdtPr>
      <w:sdtContent>
        <w:r w:rsidR="009F2BCD">
          <w:rPr>
            <w:i/>
            <w:color w:val="808080" w:themeColor="background1" w:themeShade="80"/>
            <w:sz w:val="16"/>
            <w:szCs w:val="16"/>
          </w:rPr>
          <w:t>15135</w:t>
        </w:r>
      </w:sdtContent>
    </w:sdt>
  </w:p>
  <w:p w14:paraId="0C3B75B1" w14:textId="77777777" w:rsidR="009F2BCD" w:rsidRPr="00CC4B11" w:rsidRDefault="00000000" w:rsidP="00E86D7C">
    <w:pPr>
      <w:pStyle w:val="Footer"/>
      <w:pBdr>
        <w:top w:val="single" w:sz="4" w:space="1" w:color="A5A5A5" w:themeColor="background1" w:themeShade="A5"/>
      </w:pBdr>
      <w:jc w:val="center"/>
      <w:rPr>
        <w:i/>
        <w:color w:val="808080" w:themeColor="background1" w:themeShade="80"/>
        <w:sz w:val="16"/>
        <w:szCs w:val="16"/>
      </w:rPr>
    </w:pPr>
    <w:sdt>
      <w:sdtPr>
        <w:rPr>
          <w:i/>
          <w:color w:val="808080" w:themeColor="background1" w:themeShade="80"/>
          <w:sz w:val="16"/>
          <w:szCs w:val="16"/>
        </w:rPr>
        <w:alias w:val="Aadress"/>
        <w:tag w:val="Aadress"/>
        <w:id w:val="494691979"/>
        <w:placeholder>
          <w:docPart w:val="41F387B3142143978B51AE468ADBF408"/>
        </w:placeholder>
        <w:dataBinding w:prefixMappings="xmlns:ns0='http://schemas.microsoft.com/office/2006/coverPageProps'" w:xpath="/ns0:CoverPageProperties[1]/ns0:CompanyAddress[1]" w:storeItemID="{55AF091B-3C7A-41E3-B477-F2FDAA23CFDA}"/>
        <w:text w:multiLine="1"/>
      </w:sdtPr>
      <w:sdtContent>
        <w:r w:rsidR="009F2BCD">
          <w:rPr>
            <w:i/>
            <w:color w:val="808080" w:themeColor="background1" w:themeShade="80"/>
            <w:sz w:val="16"/>
            <w:szCs w:val="16"/>
          </w:rPr>
          <w:t>Majaka tänav ,Lasnamäe LO</w:t>
        </w:r>
      </w:sdtContent>
    </w:sdt>
  </w:p>
  <w:sdt>
    <w:sdtPr>
      <w:rPr>
        <w:i/>
        <w:color w:val="808080" w:themeColor="background1" w:themeShade="80"/>
        <w:sz w:val="16"/>
        <w:szCs w:val="16"/>
      </w:rPr>
      <w:alias w:val="Projekti nimi"/>
      <w:tag w:val=""/>
      <w:id w:val="797415075"/>
      <w:dataBinding w:prefixMappings="xmlns:ns0='http://schemas.microsoft.com/office/2006/coverPageProps' " w:xpath="/ns0:CoverPageProperties[1]/ns0:CompanyEmail[1]" w:storeItemID="{55AF091B-3C7A-41E3-B477-F2FDAA23CFDA}"/>
      <w:text/>
    </w:sdtPr>
    <w:sdtContent>
      <w:p w14:paraId="601ECC62" w14:textId="77777777" w:rsidR="009F2BCD" w:rsidRPr="00CC4B11" w:rsidRDefault="009F2BCD" w:rsidP="00E86D7C">
        <w:pPr>
          <w:pStyle w:val="Footer"/>
          <w:jc w:val="center"/>
          <w:rPr>
            <w:i/>
            <w:color w:val="808080" w:themeColor="background1" w:themeShade="80"/>
            <w:sz w:val="16"/>
            <w:szCs w:val="16"/>
          </w:rPr>
        </w:pPr>
        <w:r>
          <w:rPr>
            <w:i/>
            <w:color w:val="808080" w:themeColor="background1" w:themeShade="80"/>
            <w:sz w:val="16"/>
            <w:szCs w:val="16"/>
          </w:rPr>
          <w:t>Majaka tänava rekonstrueerimine</w:t>
        </w:r>
      </w:p>
    </w:sdtContent>
  </w:sdt>
  <w:p w14:paraId="1893B793" w14:textId="3BAECC45" w:rsidR="009F2BCD" w:rsidRDefault="009F2BCD" w:rsidP="00E86D7C">
    <w:pPr>
      <w:pStyle w:val="Footer"/>
      <w:tabs>
        <w:tab w:val="clear" w:pos="4513"/>
        <w:tab w:val="clear" w:pos="9026"/>
        <w:tab w:val="left" w:pos="3828"/>
        <w:tab w:val="right" w:pos="7230"/>
        <w:tab w:val="right" w:pos="8931"/>
      </w:tabs>
    </w:pPr>
    <w:r w:rsidRPr="00CC4B11">
      <w:rPr>
        <w:rStyle w:val="PageNumber"/>
        <w:i/>
        <w:color w:val="808080" w:themeColor="background1" w:themeShade="80"/>
        <w:sz w:val="16"/>
        <w:szCs w:val="16"/>
      </w:rPr>
      <w:fldChar w:fldCharType="begin"/>
    </w:r>
    <w:r w:rsidRPr="00CC4B11">
      <w:rPr>
        <w:rStyle w:val="PageNumber"/>
        <w:i/>
        <w:color w:val="808080" w:themeColor="background1" w:themeShade="80"/>
        <w:sz w:val="16"/>
        <w:szCs w:val="16"/>
      </w:rPr>
      <w:instrText xml:space="preserve"> FILENAME   \* MERGEFORMAT </w:instrText>
    </w:r>
    <w:r w:rsidRPr="00CC4B11">
      <w:rPr>
        <w:rStyle w:val="PageNumber"/>
        <w:i/>
        <w:color w:val="808080" w:themeColor="background1" w:themeShade="80"/>
        <w:sz w:val="16"/>
        <w:szCs w:val="16"/>
      </w:rPr>
      <w:fldChar w:fldCharType="separate"/>
    </w:r>
    <w:r w:rsidR="00E55AEE">
      <w:rPr>
        <w:rStyle w:val="PageNumber"/>
        <w:i/>
        <w:noProof/>
        <w:color w:val="808080" w:themeColor="background1" w:themeShade="80"/>
        <w:sz w:val="16"/>
        <w:szCs w:val="16"/>
      </w:rPr>
      <w:t>23053_TP_TL-3-01_seletus</w:t>
    </w:r>
    <w:r w:rsidRPr="00CC4B11">
      <w:rPr>
        <w:rStyle w:val="PageNumber"/>
        <w:i/>
        <w:color w:val="808080" w:themeColor="background1" w:themeShade="80"/>
        <w:sz w:val="16"/>
        <w:szCs w:val="16"/>
      </w:rPr>
      <w:fldChar w:fldCharType="end"/>
    </w:r>
    <w:r w:rsidRPr="00CC4B11">
      <w:rPr>
        <w:rStyle w:val="PageNumber"/>
        <w:i/>
        <w:color w:val="808080" w:themeColor="background1" w:themeShade="80"/>
        <w:sz w:val="16"/>
        <w:szCs w:val="16"/>
      </w:rPr>
      <w:tab/>
    </w:r>
    <w:r w:rsidRPr="00CC4B11">
      <w:rPr>
        <w:rStyle w:val="PageNumber"/>
        <w:i/>
        <w:color w:val="808080" w:themeColor="background1" w:themeShade="80"/>
        <w:sz w:val="16"/>
        <w:szCs w:val="16"/>
      </w:rPr>
      <w:tab/>
    </w:r>
    <w:r w:rsidRPr="00CC4B11">
      <w:rPr>
        <w:rStyle w:val="PageNumber"/>
        <w:i/>
        <w:color w:val="808080" w:themeColor="background1" w:themeShade="80"/>
        <w:sz w:val="16"/>
        <w:szCs w:val="16"/>
      </w:rPr>
      <w:tab/>
    </w:r>
    <w:r w:rsidRPr="00CC4B11">
      <w:rPr>
        <w:rStyle w:val="PageNumber"/>
        <w:i/>
        <w:color w:val="808080" w:themeColor="background1" w:themeShade="80"/>
        <w:sz w:val="16"/>
        <w:szCs w:val="16"/>
      </w:rPr>
      <w:fldChar w:fldCharType="begin"/>
    </w:r>
    <w:r w:rsidRPr="00CC4B11">
      <w:rPr>
        <w:rStyle w:val="PageNumber"/>
        <w:i/>
        <w:color w:val="808080" w:themeColor="background1" w:themeShade="80"/>
        <w:sz w:val="16"/>
        <w:szCs w:val="16"/>
      </w:rPr>
      <w:instrText xml:space="preserve"> SAVEDATE  \@ "dd.MM.yyyy"  \* MERGEFORMAT </w:instrText>
    </w:r>
    <w:r w:rsidRPr="00CC4B11">
      <w:rPr>
        <w:rStyle w:val="PageNumber"/>
        <w:i/>
        <w:color w:val="808080" w:themeColor="background1" w:themeShade="80"/>
        <w:sz w:val="16"/>
        <w:szCs w:val="16"/>
      </w:rPr>
      <w:fldChar w:fldCharType="separate"/>
    </w:r>
    <w:r w:rsidR="00E55AEE">
      <w:rPr>
        <w:rStyle w:val="PageNumber"/>
        <w:i/>
        <w:noProof/>
        <w:color w:val="808080" w:themeColor="background1" w:themeShade="80"/>
        <w:sz w:val="16"/>
        <w:szCs w:val="16"/>
      </w:rPr>
      <w:t>05.02.2025</w:t>
    </w:r>
    <w:r w:rsidRPr="00CC4B11">
      <w:rPr>
        <w:rStyle w:val="PageNumber"/>
        <w:i/>
        <w:color w:val="808080" w:themeColor="background1" w:themeShade="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61510" w14:textId="77777777" w:rsidR="00B07845" w:rsidRDefault="00B07845" w:rsidP="00BC0D53">
      <w:r>
        <w:separator/>
      </w:r>
    </w:p>
  </w:footnote>
  <w:footnote w:type="continuationSeparator" w:id="0">
    <w:p w14:paraId="26DB9DF6" w14:textId="77777777" w:rsidR="00B07845" w:rsidRDefault="00B07845" w:rsidP="00BC0D53">
      <w:r>
        <w:continuationSeparator/>
      </w:r>
    </w:p>
  </w:footnote>
  <w:footnote w:type="continuationNotice" w:id="1">
    <w:p w14:paraId="2053003A" w14:textId="77777777" w:rsidR="00B07845" w:rsidRDefault="00B07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1"/>
      <w:tblW w:w="9689"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93"/>
      <w:gridCol w:w="2680"/>
      <w:gridCol w:w="1862"/>
      <w:gridCol w:w="2354"/>
    </w:tblGrid>
    <w:tr w:rsidR="00795A99" w:rsidRPr="00795A99" w14:paraId="6B3D808A" w14:textId="77777777" w:rsidTr="00DF6EB2">
      <w:trPr>
        <w:trHeight w:hRule="exact" w:val="454"/>
        <w:jc w:val="center"/>
      </w:trPr>
      <w:tc>
        <w:tcPr>
          <w:tcW w:w="2793" w:type="dxa"/>
          <w:vMerge w:val="restart"/>
        </w:tcPr>
        <w:p w14:paraId="76114B22" w14:textId="77777777" w:rsidR="00795A99" w:rsidRPr="00795A99" w:rsidRDefault="00795A99" w:rsidP="00795A99">
          <w:pPr>
            <w:tabs>
              <w:tab w:val="center" w:pos="4513"/>
              <w:tab w:val="right" w:pos="9026"/>
            </w:tabs>
            <w:spacing w:before="20"/>
            <w:rPr>
              <w:rFonts w:ascii="Verdana Pro" w:hAnsi="Verdana Pro"/>
              <w:sz w:val="16"/>
              <w:szCs w:val="16"/>
            </w:rPr>
          </w:pPr>
          <w:bookmarkStart w:id="2" w:name="_Hlk67918981"/>
          <w:r w:rsidRPr="00795A99">
            <w:rPr>
              <w:rFonts w:ascii="Verdana Pro" w:hAnsi="Verdana Pro"/>
              <w:noProof/>
              <w:sz w:val="22"/>
            </w:rPr>
            <w:drawing>
              <wp:inline distT="0" distB="0" distL="0" distR="0" wp14:anchorId="701CB9FA" wp14:editId="19178C68">
                <wp:extent cx="1616927" cy="399212"/>
                <wp:effectExtent l="0" t="0" r="0" b="0"/>
                <wp:docPr id="1901169671" name="Picture 190116967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02300" cy="469669"/>
                        </a:xfrm>
                        <a:prstGeom prst="rect">
                          <a:avLst/>
                        </a:prstGeom>
                      </pic:spPr>
                    </pic:pic>
                  </a:graphicData>
                </a:graphic>
              </wp:inline>
            </w:drawing>
          </w:r>
        </w:p>
        <w:p w14:paraId="107C462C" w14:textId="4FF4B179" w:rsidR="00795A99" w:rsidRPr="00795A99" w:rsidRDefault="00795A99" w:rsidP="00795A99">
          <w:pPr>
            <w:jc w:val="center"/>
            <w:rPr>
              <w:rFonts w:ascii="Verdana" w:hAnsi="Verdana"/>
              <w:sz w:val="18"/>
              <w:szCs w:val="18"/>
            </w:rPr>
          </w:pPr>
          <w:r w:rsidRPr="00795A99">
            <w:rPr>
              <w:rFonts w:ascii="Verdana" w:hAnsi="Verdana"/>
              <w:sz w:val="18"/>
              <w:szCs w:val="18"/>
            </w:rPr>
            <w:t>Ahtri tn 6a Tallinn</w:t>
          </w:r>
          <w:r w:rsidR="00937F70">
            <w:rPr>
              <w:rFonts w:ascii="Verdana" w:hAnsi="Verdana"/>
              <w:sz w:val="18"/>
              <w:szCs w:val="18"/>
            </w:rPr>
            <w:t xml:space="preserve"> </w:t>
          </w:r>
          <w:r w:rsidRPr="00795A99">
            <w:rPr>
              <w:rFonts w:ascii="Verdana" w:hAnsi="Verdana"/>
              <w:sz w:val="18"/>
              <w:szCs w:val="18"/>
            </w:rPr>
            <w:t>10151</w:t>
          </w:r>
        </w:p>
        <w:p w14:paraId="0A9CD257" w14:textId="77777777" w:rsidR="00795A99" w:rsidRPr="00795A99" w:rsidRDefault="00795A99" w:rsidP="00795A99">
          <w:pPr>
            <w:jc w:val="center"/>
            <w:rPr>
              <w:rFonts w:ascii="Verdana Pro" w:hAnsi="Verdana Pro"/>
              <w:sz w:val="22"/>
            </w:rPr>
          </w:pPr>
          <w:r w:rsidRPr="00795A99">
            <w:rPr>
              <w:rFonts w:asciiTheme="majorHAnsi" w:hAnsiTheme="majorHAnsi"/>
              <w:sz w:val="18"/>
              <w:szCs w:val="18"/>
            </w:rPr>
            <w:t>kprojekt@kprojekt.ee</w:t>
          </w:r>
        </w:p>
      </w:tc>
      <w:tc>
        <w:tcPr>
          <w:tcW w:w="6896" w:type="dxa"/>
          <w:gridSpan w:val="3"/>
        </w:tcPr>
        <w:p w14:paraId="3D3E0A9A" w14:textId="77777777" w:rsidR="00795A99" w:rsidRPr="00BC2443" w:rsidRDefault="00795A99" w:rsidP="00795A99">
          <w:pPr>
            <w:tabs>
              <w:tab w:val="center" w:pos="4513"/>
              <w:tab w:val="right" w:pos="9026"/>
            </w:tabs>
            <w:rPr>
              <w:rFonts w:ascii="Verdana" w:hAnsi="Verdana"/>
              <w:sz w:val="16"/>
              <w:szCs w:val="16"/>
            </w:rPr>
          </w:pPr>
          <w:r w:rsidRPr="00BC2443">
            <w:rPr>
              <w:rFonts w:ascii="Verdana" w:hAnsi="Verdana"/>
              <w:sz w:val="16"/>
              <w:szCs w:val="16"/>
            </w:rPr>
            <w:t>Projekti nimetus:</w:t>
          </w:r>
        </w:p>
        <w:p w14:paraId="275B0E3A" w14:textId="27527185" w:rsidR="00795A99" w:rsidRPr="00BC2443" w:rsidRDefault="00777573" w:rsidP="00BC2443">
          <w:pPr>
            <w:jc w:val="center"/>
            <w:rPr>
              <w:rFonts w:ascii="Verdana" w:hAnsi="Verdana"/>
              <w:b/>
              <w:bCs/>
              <w:sz w:val="17"/>
              <w:szCs w:val="17"/>
            </w:rPr>
          </w:pPr>
          <w:r>
            <w:rPr>
              <w:rFonts w:ascii="Verdana" w:hAnsi="Verdana"/>
              <w:b/>
              <w:bCs/>
              <w:sz w:val="17"/>
              <w:szCs w:val="17"/>
            </w:rPr>
            <w:t>DN800 kanalisatsiooni kollektor</w:t>
          </w:r>
        </w:p>
      </w:tc>
    </w:tr>
    <w:tr w:rsidR="00795A99" w:rsidRPr="00795A99" w14:paraId="48FAC189" w14:textId="77777777" w:rsidTr="004B04BF">
      <w:trPr>
        <w:trHeight w:hRule="exact" w:val="693"/>
        <w:jc w:val="center"/>
      </w:trPr>
      <w:tc>
        <w:tcPr>
          <w:tcW w:w="2793" w:type="dxa"/>
          <w:vMerge/>
        </w:tcPr>
        <w:p w14:paraId="31791430" w14:textId="77777777" w:rsidR="00795A99" w:rsidRPr="00795A99" w:rsidRDefault="00795A99" w:rsidP="00795A99">
          <w:pPr>
            <w:rPr>
              <w:rFonts w:ascii="Verdana Pro" w:hAnsi="Verdana Pro"/>
              <w:noProof/>
              <w:sz w:val="22"/>
            </w:rPr>
          </w:pPr>
        </w:p>
      </w:tc>
      <w:tc>
        <w:tcPr>
          <w:tcW w:w="6896" w:type="dxa"/>
          <w:gridSpan w:val="3"/>
        </w:tcPr>
        <w:p w14:paraId="0D083834" w14:textId="77777777" w:rsidR="00795A99" w:rsidRPr="00795A99" w:rsidRDefault="00795A99" w:rsidP="00795A99">
          <w:pPr>
            <w:tabs>
              <w:tab w:val="center" w:pos="4513"/>
              <w:tab w:val="right" w:pos="9026"/>
            </w:tabs>
            <w:rPr>
              <w:rFonts w:ascii="Verdana" w:hAnsi="Verdana"/>
              <w:sz w:val="16"/>
              <w:szCs w:val="16"/>
            </w:rPr>
          </w:pPr>
          <w:r w:rsidRPr="00795A99">
            <w:rPr>
              <w:rFonts w:ascii="Verdana" w:hAnsi="Verdana"/>
              <w:sz w:val="16"/>
              <w:szCs w:val="16"/>
            </w:rPr>
            <w:t>Aadress:</w:t>
          </w:r>
        </w:p>
        <w:p w14:paraId="1023D04D" w14:textId="5A02280F" w:rsidR="00795A99" w:rsidRPr="004B04BF" w:rsidRDefault="004B04BF" w:rsidP="00795A99">
          <w:pPr>
            <w:jc w:val="center"/>
            <w:rPr>
              <w:rFonts w:ascii="Verdana" w:hAnsi="Verdana"/>
              <w:sz w:val="18"/>
              <w:szCs w:val="18"/>
              <w:lang w:val="en-US"/>
            </w:rPr>
          </w:pPr>
          <w:r w:rsidRPr="004B04BF">
            <w:rPr>
              <w:rFonts w:ascii="Verdana" w:hAnsi="Verdana"/>
              <w:b/>
              <w:bCs/>
              <w:sz w:val="18"/>
              <w:szCs w:val="18"/>
            </w:rPr>
            <w:t>Kaskede pst, Pärnade pst, Männimetsa tee Nõmme  LO Tallinn,  Nõlvaku tn Saue vald</w:t>
          </w:r>
        </w:p>
      </w:tc>
    </w:tr>
    <w:tr w:rsidR="00795A99" w:rsidRPr="00795A99" w14:paraId="7C130E58" w14:textId="77777777" w:rsidTr="00DF6EB2">
      <w:trPr>
        <w:trHeight w:hRule="exact" w:val="454"/>
        <w:jc w:val="center"/>
      </w:trPr>
      <w:tc>
        <w:tcPr>
          <w:tcW w:w="2793" w:type="dxa"/>
        </w:tcPr>
        <w:p w14:paraId="56DF7B03" w14:textId="77777777" w:rsidR="00795A99" w:rsidRPr="00795A99" w:rsidRDefault="00795A99" w:rsidP="00795A99">
          <w:pPr>
            <w:tabs>
              <w:tab w:val="center" w:pos="4513"/>
              <w:tab w:val="right" w:pos="9026"/>
            </w:tabs>
            <w:jc w:val="both"/>
            <w:rPr>
              <w:rFonts w:ascii="Verdana" w:hAnsi="Verdana"/>
              <w:sz w:val="16"/>
              <w:szCs w:val="16"/>
            </w:rPr>
          </w:pPr>
          <w:r w:rsidRPr="00795A99">
            <w:rPr>
              <w:rFonts w:ascii="Verdana" w:hAnsi="Verdana"/>
              <w:sz w:val="16"/>
              <w:szCs w:val="16"/>
            </w:rPr>
            <w:t>Projektijuht:</w:t>
          </w:r>
        </w:p>
        <w:p w14:paraId="567EFE8D" w14:textId="501647BF" w:rsidR="00795A99" w:rsidRPr="00795A99" w:rsidRDefault="00F20809" w:rsidP="00795A99">
          <w:pPr>
            <w:tabs>
              <w:tab w:val="center" w:pos="4513"/>
              <w:tab w:val="right" w:pos="9026"/>
            </w:tabs>
            <w:jc w:val="center"/>
            <w:rPr>
              <w:rFonts w:ascii="Verdana" w:hAnsi="Verdana"/>
              <w:sz w:val="18"/>
              <w:szCs w:val="18"/>
            </w:rPr>
          </w:pPr>
          <w:r>
            <w:rPr>
              <w:rFonts w:ascii="Verdana" w:hAnsi="Verdana"/>
              <w:b/>
              <w:bCs/>
              <w:sz w:val="18"/>
              <w:szCs w:val="18"/>
            </w:rPr>
            <w:t>M. Ütt</w:t>
          </w:r>
        </w:p>
      </w:tc>
      <w:tc>
        <w:tcPr>
          <w:tcW w:w="6896" w:type="dxa"/>
          <w:gridSpan w:val="3"/>
        </w:tcPr>
        <w:p w14:paraId="60F8469B" w14:textId="77777777" w:rsidR="00795A99" w:rsidRPr="00795A99" w:rsidRDefault="00795A99" w:rsidP="00795A99">
          <w:pPr>
            <w:tabs>
              <w:tab w:val="center" w:pos="4513"/>
              <w:tab w:val="right" w:pos="9026"/>
            </w:tabs>
            <w:jc w:val="both"/>
            <w:rPr>
              <w:rFonts w:ascii="Verdana" w:hAnsi="Verdana"/>
              <w:sz w:val="16"/>
              <w:szCs w:val="16"/>
            </w:rPr>
          </w:pPr>
          <w:r w:rsidRPr="00795A99">
            <w:rPr>
              <w:rFonts w:ascii="Verdana" w:hAnsi="Verdana"/>
              <w:sz w:val="16"/>
              <w:szCs w:val="16"/>
            </w:rPr>
            <w:t>Dokumendi nimetus:</w:t>
          </w:r>
        </w:p>
        <w:p w14:paraId="2FB98AEA" w14:textId="26DDE6E5" w:rsidR="00795A99" w:rsidRPr="00795A99" w:rsidRDefault="00795A99" w:rsidP="00795A99">
          <w:pPr>
            <w:tabs>
              <w:tab w:val="center" w:pos="4513"/>
              <w:tab w:val="right" w:pos="9026"/>
            </w:tabs>
            <w:jc w:val="center"/>
            <w:rPr>
              <w:rFonts w:ascii="Verdana" w:hAnsi="Verdana"/>
              <w:sz w:val="18"/>
              <w:szCs w:val="18"/>
            </w:rPr>
          </w:pPr>
          <w:r w:rsidRPr="00795A99">
            <w:rPr>
              <w:rFonts w:ascii="Verdana" w:hAnsi="Verdana"/>
              <w:b/>
              <w:bCs/>
              <w:sz w:val="18"/>
              <w:szCs w:val="18"/>
            </w:rPr>
            <w:t>Seletuskiri</w:t>
          </w:r>
          <w:r w:rsidR="00052472">
            <w:rPr>
              <w:rFonts w:ascii="Verdana" w:hAnsi="Verdana"/>
              <w:b/>
              <w:bCs/>
              <w:sz w:val="18"/>
              <w:szCs w:val="18"/>
            </w:rPr>
            <w:t>. Katete taastamine</w:t>
          </w:r>
        </w:p>
      </w:tc>
    </w:tr>
    <w:tr w:rsidR="00795A99" w:rsidRPr="00795A99" w14:paraId="4A0D0244" w14:textId="77777777" w:rsidTr="00DF6EB2">
      <w:trPr>
        <w:trHeight w:hRule="exact" w:val="454"/>
        <w:jc w:val="center"/>
      </w:trPr>
      <w:tc>
        <w:tcPr>
          <w:tcW w:w="2793" w:type="dxa"/>
        </w:tcPr>
        <w:p w14:paraId="021A2FEC" w14:textId="2A88EC3C" w:rsidR="00795A99" w:rsidRPr="00795A99" w:rsidRDefault="00795A99" w:rsidP="00795A99">
          <w:pPr>
            <w:rPr>
              <w:rFonts w:ascii="Verdana" w:hAnsi="Verdana"/>
              <w:sz w:val="16"/>
              <w:szCs w:val="16"/>
            </w:rPr>
          </w:pPr>
          <w:r w:rsidRPr="00795A99">
            <w:rPr>
              <w:rFonts w:ascii="Verdana" w:hAnsi="Verdana"/>
              <w:sz w:val="16"/>
              <w:szCs w:val="16"/>
            </w:rPr>
            <w:t>Koostaja</w:t>
          </w:r>
          <w:r w:rsidR="0028232E">
            <w:rPr>
              <w:rFonts w:ascii="Verdana" w:hAnsi="Verdana"/>
              <w:sz w:val="16"/>
              <w:szCs w:val="16"/>
            </w:rPr>
            <w:t>/Vastutav spetsialist</w:t>
          </w:r>
          <w:r w:rsidRPr="00795A99">
            <w:rPr>
              <w:rFonts w:ascii="Verdana" w:hAnsi="Verdana"/>
              <w:sz w:val="16"/>
              <w:szCs w:val="16"/>
            </w:rPr>
            <w:t>:</w:t>
          </w:r>
        </w:p>
        <w:p w14:paraId="202D7983" w14:textId="6E3AE614" w:rsidR="00795A99" w:rsidRDefault="007674F7" w:rsidP="00795A99">
          <w:pPr>
            <w:jc w:val="center"/>
            <w:rPr>
              <w:rFonts w:ascii="Verdana" w:hAnsi="Verdana"/>
              <w:b/>
              <w:bCs/>
              <w:sz w:val="18"/>
              <w:szCs w:val="18"/>
            </w:rPr>
          </w:pPr>
          <w:r>
            <w:rPr>
              <w:rFonts w:ascii="Verdana" w:hAnsi="Verdana"/>
              <w:b/>
              <w:bCs/>
              <w:sz w:val="18"/>
              <w:szCs w:val="18"/>
            </w:rPr>
            <w:t>S. Tavstõgin</w:t>
          </w:r>
          <w:r w:rsidR="0097486E">
            <w:rPr>
              <w:rFonts w:ascii="Verdana" w:hAnsi="Verdana"/>
              <w:b/>
              <w:bCs/>
              <w:sz w:val="18"/>
              <w:szCs w:val="18"/>
            </w:rPr>
            <w:t xml:space="preserve"> </w:t>
          </w:r>
          <w:r w:rsidR="0028232E">
            <w:rPr>
              <w:rFonts w:ascii="Verdana" w:hAnsi="Verdana"/>
              <w:b/>
              <w:bCs/>
              <w:sz w:val="18"/>
              <w:szCs w:val="18"/>
            </w:rPr>
            <w:t>/</w:t>
          </w:r>
          <w:r w:rsidRPr="007674F7">
            <w:rPr>
              <w:rFonts w:ascii="Verdana" w:hAnsi="Verdana"/>
              <w:b/>
              <w:bCs/>
              <w:sz w:val="18"/>
              <w:szCs w:val="18"/>
              <w:lang w:val="en-US"/>
            </w:rPr>
            <w:t xml:space="preserve"> </w:t>
          </w:r>
          <w:r>
            <w:rPr>
              <w:rFonts w:ascii="Verdana" w:hAnsi="Verdana"/>
              <w:b/>
              <w:bCs/>
              <w:sz w:val="18"/>
              <w:szCs w:val="18"/>
              <w:lang w:val="en-US"/>
            </w:rPr>
            <w:t xml:space="preserve">K. </w:t>
          </w:r>
          <w:proofErr w:type="spellStart"/>
          <w:r>
            <w:rPr>
              <w:rFonts w:ascii="Verdana" w:hAnsi="Verdana"/>
              <w:b/>
              <w:bCs/>
              <w:sz w:val="18"/>
              <w:szCs w:val="18"/>
              <w:lang w:val="en-US"/>
            </w:rPr>
            <w:t>Koplus</w:t>
          </w:r>
          <w:proofErr w:type="spellEnd"/>
          <w:r>
            <w:rPr>
              <w:rFonts w:ascii="Verdana" w:hAnsi="Verdana"/>
              <w:b/>
              <w:bCs/>
              <w:sz w:val="18"/>
              <w:szCs w:val="18"/>
            </w:rPr>
            <w:br/>
          </w:r>
          <w:r w:rsidR="0028232E">
            <w:rPr>
              <w:rFonts w:ascii="Verdana" w:hAnsi="Verdana"/>
              <w:b/>
              <w:bCs/>
              <w:sz w:val="18"/>
              <w:szCs w:val="18"/>
            </w:rPr>
            <w:t>R. Peterson</w:t>
          </w:r>
        </w:p>
        <w:p w14:paraId="41AD1E37" w14:textId="1D0D3EC3" w:rsidR="00106B37" w:rsidRPr="00795A99" w:rsidRDefault="00106B37" w:rsidP="00795A99">
          <w:pPr>
            <w:jc w:val="center"/>
            <w:rPr>
              <w:rFonts w:ascii="Verdana" w:hAnsi="Verdana"/>
              <w:sz w:val="18"/>
              <w:szCs w:val="18"/>
            </w:rPr>
          </w:pPr>
        </w:p>
      </w:tc>
      <w:tc>
        <w:tcPr>
          <w:tcW w:w="2680" w:type="dxa"/>
        </w:tcPr>
        <w:p w14:paraId="296D07A4" w14:textId="77777777" w:rsidR="00795A99" w:rsidRPr="00795A99" w:rsidRDefault="00795A99" w:rsidP="00795A99">
          <w:pPr>
            <w:tabs>
              <w:tab w:val="center" w:pos="4513"/>
              <w:tab w:val="right" w:pos="9026"/>
            </w:tabs>
            <w:rPr>
              <w:rFonts w:ascii="Verdana" w:hAnsi="Verdana"/>
              <w:sz w:val="16"/>
              <w:szCs w:val="16"/>
            </w:rPr>
          </w:pPr>
          <w:r w:rsidRPr="00795A99">
            <w:rPr>
              <w:rFonts w:ascii="Verdana" w:hAnsi="Verdana"/>
              <w:sz w:val="16"/>
              <w:szCs w:val="16"/>
            </w:rPr>
            <w:t>Töö nr:</w:t>
          </w:r>
        </w:p>
        <w:p w14:paraId="56CAD905" w14:textId="53E706E9" w:rsidR="00795A99" w:rsidRPr="00795A99" w:rsidRDefault="005C54BF" w:rsidP="00795A99">
          <w:pPr>
            <w:jc w:val="center"/>
            <w:rPr>
              <w:rFonts w:ascii="Verdana" w:hAnsi="Verdana"/>
              <w:sz w:val="18"/>
              <w:szCs w:val="18"/>
            </w:rPr>
          </w:pPr>
          <w:r>
            <w:rPr>
              <w:rFonts w:ascii="Verdana" w:hAnsi="Verdana"/>
              <w:b/>
              <w:bCs/>
              <w:sz w:val="18"/>
              <w:szCs w:val="18"/>
            </w:rPr>
            <w:t>2</w:t>
          </w:r>
          <w:r w:rsidR="007674F7">
            <w:rPr>
              <w:rFonts w:ascii="Verdana" w:hAnsi="Verdana"/>
              <w:b/>
              <w:bCs/>
              <w:sz w:val="18"/>
              <w:szCs w:val="18"/>
            </w:rPr>
            <w:t>3053</w:t>
          </w:r>
        </w:p>
      </w:tc>
      <w:tc>
        <w:tcPr>
          <w:tcW w:w="1862" w:type="dxa"/>
        </w:tcPr>
        <w:p w14:paraId="3EF488BB" w14:textId="77777777" w:rsidR="00795A99" w:rsidRPr="00795A99" w:rsidRDefault="00795A99" w:rsidP="00795A99">
          <w:pPr>
            <w:tabs>
              <w:tab w:val="center" w:pos="4513"/>
              <w:tab w:val="right" w:pos="9026"/>
            </w:tabs>
            <w:rPr>
              <w:rFonts w:ascii="Verdana" w:hAnsi="Verdana"/>
              <w:sz w:val="16"/>
              <w:szCs w:val="16"/>
            </w:rPr>
          </w:pPr>
          <w:r w:rsidRPr="00795A99">
            <w:rPr>
              <w:rFonts w:ascii="Verdana" w:hAnsi="Verdana"/>
              <w:sz w:val="16"/>
              <w:szCs w:val="16"/>
            </w:rPr>
            <w:t>Staadium:</w:t>
          </w:r>
        </w:p>
        <w:p w14:paraId="462E47B3" w14:textId="7D660385" w:rsidR="00795A99" w:rsidRPr="00795A99" w:rsidRDefault="0008626D" w:rsidP="00795A99">
          <w:pPr>
            <w:jc w:val="center"/>
            <w:rPr>
              <w:rFonts w:ascii="Verdana" w:hAnsi="Verdana"/>
              <w:sz w:val="18"/>
              <w:szCs w:val="18"/>
            </w:rPr>
          </w:pPr>
          <w:r>
            <w:rPr>
              <w:rFonts w:ascii="Verdana" w:hAnsi="Verdana"/>
              <w:b/>
              <w:bCs/>
              <w:sz w:val="18"/>
              <w:szCs w:val="18"/>
            </w:rPr>
            <w:t>Töö</w:t>
          </w:r>
          <w:r w:rsidR="00795A99" w:rsidRPr="00795A99">
            <w:rPr>
              <w:rFonts w:ascii="Verdana" w:hAnsi="Verdana"/>
              <w:b/>
              <w:bCs/>
              <w:sz w:val="18"/>
              <w:szCs w:val="18"/>
            </w:rPr>
            <w:t>projekt</w:t>
          </w:r>
          <w:r w:rsidR="00795A99" w:rsidRPr="00795A99">
            <w:rPr>
              <w:rFonts w:ascii="Verdana" w:hAnsi="Verdana"/>
              <w:sz w:val="18"/>
              <w:szCs w:val="18"/>
            </w:rPr>
            <w:t xml:space="preserve"> </w:t>
          </w:r>
        </w:p>
      </w:tc>
      <w:tc>
        <w:tcPr>
          <w:tcW w:w="2353" w:type="dxa"/>
        </w:tcPr>
        <w:p w14:paraId="788168BA" w14:textId="77777777" w:rsidR="00795A99" w:rsidRPr="00795A99" w:rsidRDefault="00795A99" w:rsidP="00795A99">
          <w:pPr>
            <w:tabs>
              <w:tab w:val="center" w:pos="4513"/>
              <w:tab w:val="right" w:pos="9026"/>
            </w:tabs>
            <w:rPr>
              <w:rFonts w:ascii="Verdana" w:hAnsi="Verdana"/>
              <w:sz w:val="16"/>
              <w:szCs w:val="16"/>
            </w:rPr>
          </w:pPr>
          <w:r w:rsidRPr="00795A99">
            <w:rPr>
              <w:rFonts w:ascii="Verdana" w:hAnsi="Verdana"/>
              <w:sz w:val="16"/>
              <w:szCs w:val="16"/>
            </w:rPr>
            <w:t>Dokumendi tähis:</w:t>
          </w:r>
        </w:p>
        <w:p w14:paraId="179BAB72" w14:textId="306FC1DA" w:rsidR="00795A99" w:rsidRPr="00795A99" w:rsidRDefault="00106B37" w:rsidP="00795A99">
          <w:pPr>
            <w:jc w:val="center"/>
            <w:rPr>
              <w:rFonts w:ascii="Verdana" w:hAnsi="Verdana"/>
              <w:sz w:val="18"/>
              <w:szCs w:val="18"/>
            </w:rPr>
          </w:pPr>
          <w:r>
            <w:rPr>
              <w:rFonts w:ascii="Verdana" w:hAnsi="Verdana"/>
              <w:b/>
              <w:bCs/>
              <w:sz w:val="18"/>
              <w:szCs w:val="18"/>
            </w:rPr>
            <w:t>TL</w:t>
          </w:r>
          <w:r w:rsidR="00795A99" w:rsidRPr="00795A99">
            <w:rPr>
              <w:rFonts w:ascii="Verdana" w:hAnsi="Verdana"/>
              <w:b/>
              <w:bCs/>
              <w:sz w:val="18"/>
              <w:szCs w:val="18"/>
            </w:rPr>
            <w:t>-3-01</w:t>
          </w:r>
        </w:p>
      </w:tc>
    </w:tr>
    <w:bookmarkEnd w:id="2"/>
  </w:tbl>
  <w:p w14:paraId="4EB8B9AE" w14:textId="77777777" w:rsidR="009F2BCD" w:rsidRDefault="009F2BCD" w:rsidP="009C31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97B31"/>
    <w:multiLevelType w:val="hybridMultilevel"/>
    <w:tmpl w:val="5BA8D788"/>
    <w:lvl w:ilvl="0" w:tplc="2DAC9A8C">
      <w:start w:val="1"/>
      <w:numFmt w:val="bullet"/>
      <w:pStyle w:val="Heading5"/>
      <w:lvlText w:val=""/>
      <w:lvlJc w:val="left"/>
      <w:pPr>
        <w:ind w:left="720" w:hanging="360"/>
      </w:pPr>
      <w:rPr>
        <w:rFonts w:ascii="Symbol" w:hAnsi="Symbol" w:cs="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cs="Wingdings" w:hint="default"/>
      </w:rPr>
    </w:lvl>
    <w:lvl w:ilvl="3" w:tplc="04250001" w:tentative="1">
      <w:start w:val="1"/>
      <w:numFmt w:val="bullet"/>
      <w:lvlText w:val=""/>
      <w:lvlJc w:val="left"/>
      <w:pPr>
        <w:ind w:left="2880" w:hanging="360"/>
      </w:pPr>
      <w:rPr>
        <w:rFonts w:ascii="Symbol" w:hAnsi="Symbol" w:cs="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cs="Wingdings" w:hint="default"/>
      </w:rPr>
    </w:lvl>
    <w:lvl w:ilvl="6" w:tplc="04250001" w:tentative="1">
      <w:start w:val="1"/>
      <w:numFmt w:val="bullet"/>
      <w:lvlText w:val=""/>
      <w:lvlJc w:val="left"/>
      <w:pPr>
        <w:ind w:left="5040" w:hanging="360"/>
      </w:pPr>
      <w:rPr>
        <w:rFonts w:ascii="Symbol" w:hAnsi="Symbol" w:cs="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F7102B0"/>
    <w:multiLevelType w:val="multilevel"/>
    <w:tmpl w:val="374A7DE0"/>
    <w:lvl w:ilvl="0">
      <w:start w:val="1"/>
      <w:numFmt w:val="bullet"/>
      <w:lvlText w:val=""/>
      <w:lvlJc w:val="left"/>
      <w:pPr>
        <w:ind w:left="717" w:hanging="360"/>
      </w:pPr>
      <w:rPr>
        <w:rFonts w:ascii="Symbol" w:hAnsi="Symbol"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hint="default"/>
      </w:rPr>
    </w:lvl>
    <w:lvl w:ilvl="3">
      <w:start w:val="1"/>
      <w:numFmt w:val="decimal"/>
      <w:lvlText w:val="%2.%3.%4"/>
      <w:lvlJc w:val="left"/>
      <w:pPr>
        <w:tabs>
          <w:tab w:val="num" w:pos="0"/>
        </w:tabs>
        <w:ind w:left="2232" w:hanging="2232"/>
      </w:pPr>
      <w:rPr>
        <w:rFonts w:hint="default"/>
      </w:rPr>
    </w:lvl>
    <w:lvl w:ilvl="4">
      <w:start w:val="1"/>
      <w:numFmt w:val="decimal"/>
      <w:lvlText w:val="%5.1.1.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04B1174"/>
    <w:multiLevelType w:val="hybridMultilevel"/>
    <w:tmpl w:val="852EDD5E"/>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3EE2D10"/>
    <w:multiLevelType w:val="hybridMultilevel"/>
    <w:tmpl w:val="12A2325E"/>
    <w:lvl w:ilvl="0" w:tplc="BEF8BC30">
      <w:start w:val="1"/>
      <w:numFmt w:val="decimal"/>
      <w:lvlText w:val="%1."/>
      <w:lvlJc w:val="left"/>
      <w:pPr>
        <w:ind w:left="720" w:hanging="360"/>
      </w:pPr>
      <w:rPr>
        <w:rFonts w:ascii="Verdana" w:eastAsia="Times New Roman" w:hAnsi="Verdana"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C344A4C"/>
    <w:multiLevelType w:val="hybridMultilevel"/>
    <w:tmpl w:val="243A2F80"/>
    <w:lvl w:ilvl="0" w:tplc="43E298FC">
      <w:numFmt w:val="bullet"/>
      <w:lvlText w:val="•"/>
      <w:lvlJc w:val="left"/>
      <w:pPr>
        <w:ind w:left="720" w:hanging="360"/>
      </w:pPr>
      <w:rPr>
        <w:rFonts w:ascii="Verdana" w:eastAsia="Times New Roman"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E4E07BD"/>
    <w:multiLevelType w:val="multilevel"/>
    <w:tmpl w:val="DBEC717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Verdana Pro" w:hAnsi="Verdana Pro"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Verdana Pro" w:hAnsi="Verdana Pro"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40FD7232"/>
    <w:multiLevelType w:val="hybridMultilevel"/>
    <w:tmpl w:val="746E2B6A"/>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7" w15:restartNumberingAfterBreak="0">
    <w:nsid w:val="481F0AB3"/>
    <w:multiLevelType w:val="hybridMultilevel"/>
    <w:tmpl w:val="62968388"/>
    <w:lvl w:ilvl="0" w:tplc="43E298FC">
      <w:numFmt w:val="bullet"/>
      <w:lvlText w:val="•"/>
      <w:lvlJc w:val="left"/>
      <w:pPr>
        <w:ind w:left="720" w:hanging="360"/>
      </w:pPr>
      <w:rPr>
        <w:rFonts w:ascii="Verdana" w:eastAsia="Times New Roman" w:hAnsi="Verdana"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2B0574"/>
    <w:multiLevelType w:val="hybridMultilevel"/>
    <w:tmpl w:val="AA9EE9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9E42E3B"/>
    <w:multiLevelType w:val="hybridMultilevel"/>
    <w:tmpl w:val="811EF5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9E67C05"/>
    <w:multiLevelType w:val="multilevel"/>
    <w:tmpl w:val="CFC0A814"/>
    <w:styleLink w:val="Style1"/>
    <w:lvl w:ilvl="0">
      <w:start w:val="1"/>
      <w:numFmt w:val="decimal"/>
      <w:lvlText w:val="%1"/>
      <w:lvlJc w:val="left"/>
      <w:pPr>
        <w:tabs>
          <w:tab w:val="num" w:pos="851"/>
        </w:tabs>
        <w:ind w:left="851" w:hanging="851"/>
      </w:pPr>
      <w:rPr>
        <w:rFonts w:hint="default"/>
      </w:rPr>
    </w:lvl>
    <w:lvl w:ilvl="1">
      <w:start w:val="1"/>
      <w:numFmt w:val="decimal"/>
      <w:lvlText w:val="%2.1"/>
      <w:lvlJc w:val="left"/>
      <w:pPr>
        <w:tabs>
          <w:tab w:val="num" w:pos="851"/>
        </w:tabs>
        <w:ind w:left="851" w:hanging="851"/>
      </w:pPr>
      <w:rPr>
        <w:rFonts w:hint="default"/>
      </w:rPr>
    </w:lvl>
    <w:lvl w:ilvl="2">
      <w:start w:val="1"/>
      <w:numFmt w:val="decimal"/>
      <w:lvlText w:val="%2.%3.1"/>
      <w:lvlJc w:val="left"/>
      <w:pPr>
        <w:tabs>
          <w:tab w:val="num" w:pos="851"/>
        </w:tabs>
        <w:ind w:left="851" w:hanging="851"/>
      </w:pPr>
      <w:rPr>
        <w:rFonts w:hint="default"/>
      </w:rPr>
    </w:lvl>
    <w:lvl w:ilvl="3">
      <w:start w:val="1"/>
      <w:numFmt w:val="decimal"/>
      <w:lvlText w:val="%2.%4.1.1"/>
      <w:lvlJc w:val="left"/>
      <w:pPr>
        <w:tabs>
          <w:tab w:val="num" w:pos="851"/>
        </w:tabs>
        <w:ind w:left="851" w:hanging="851"/>
      </w:pPr>
      <w:rPr>
        <w:rFonts w:hint="default"/>
      </w:rPr>
    </w:lvl>
    <w:lvl w:ilvl="4">
      <w:start w:val="1"/>
      <w:numFmt w:val="decimal"/>
      <w:lvlText w:val="%4%2.%3..%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1" w15:restartNumberingAfterBreak="0">
    <w:nsid w:val="7F9B39DD"/>
    <w:multiLevelType w:val="hybridMultilevel"/>
    <w:tmpl w:val="405C9822"/>
    <w:lvl w:ilvl="0" w:tplc="B2ACFBEA">
      <w:start w:val="1"/>
      <w:numFmt w:val="bullet"/>
      <w:pStyle w:val="Loetelu"/>
      <w:lvlText w:val=""/>
      <w:lvlJc w:val="left"/>
      <w:pPr>
        <w:ind w:left="720" w:hanging="360"/>
      </w:pPr>
      <w:rPr>
        <w:rFonts w:ascii="Symbol" w:hAnsi="Symbol" w:cs="Symbol" w:hint="default"/>
        <w:color w:val="006AC6"/>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cs="Wingdings" w:hint="default"/>
      </w:rPr>
    </w:lvl>
    <w:lvl w:ilvl="3" w:tplc="04250001" w:tentative="1">
      <w:start w:val="1"/>
      <w:numFmt w:val="bullet"/>
      <w:lvlText w:val=""/>
      <w:lvlJc w:val="left"/>
      <w:pPr>
        <w:ind w:left="2880" w:hanging="360"/>
      </w:pPr>
      <w:rPr>
        <w:rFonts w:ascii="Symbol" w:hAnsi="Symbol" w:cs="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cs="Wingdings" w:hint="default"/>
      </w:rPr>
    </w:lvl>
    <w:lvl w:ilvl="6" w:tplc="04250001" w:tentative="1">
      <w:start w:val="1"/>
      <w:numFmt w:val="bullet"/>
      <w:lvlText w:val=""/>
      <w:lvlJc w:val="left"/>
      <w:pPr>
        <w:ind w:left="5040" w:hanging="360"/>
      </w:pPr>
      <w:rPr>
        <w:rFonts w:ascii="Symbol" w:hAnsi="Symbol" w:cs="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cs="Wingdings" w:hint="default"/>
      </w:rPr>
    </w:lvl>
  </w:abstractNum>
  <w:num w:numId="1" w16cid:durableId="331642227">
    <w:abstractNumId w:val="5"/>
  </w:num>
  <w:num w:numId="2" w16cid:durableId="1042362494">
    <w:abstractNumId w:val="1"/>
  </w:num>
  <w:num w:numId="3" w16cid:durableId="2123761645">
    <w:abstractNumId w:val="10"/>
  </w:num>
  <w:num w:numId="4" w16cid:durableId="1180896439">
    <w:abstractNumId w:val="11"/>
  </w:num>
  <w:num w:numId="5" w16cid:durableId="109251029">
    <w:abstractNumId w:val="2"/>
  </w:num>
  <w:num w:numId="6" w16cid:durableId="1945531027">
    <w:abstractNumId w:val="0"/>
  </w:num>
  <w:num w:numId="7" w16cid:durableId="413940444">
    <w:abstractNumId w:val="3"/>
  </w:num>
  <w:num w:numId="8" w16cid:durableId="1134522276">
    <w:abstractNumId w:val="6"/>
  </w:num>
  <w:num w:numId="9" w16cid:durableId="941646115">
    <w:abstractNumId w:val="5"/>
    <w:lvlOverride w:ilvl="0">
      <w:startOverride w:val="2"/>
    </w:lvlOverride>
    <w:lvlOverride w:ilvl="1">
      <w:startOverride w:val="1"/>
    </w:lvlOverride>
    <w:lvlOverride w:ilvl="2">
      <w:startOverride w:val="1"/>
    </w:lvlOverride>
  </w:num>
  <w:num w:numId="10" w16cid:durableId="544368854">
    <w:abstractNumId w:val="7"/>
  </w:num>
  <w:num w:numId="11" w16cid:durableId="558325991">
    <w:abstractNumId w:val="4"/>
  </w:num>
  <w:num w:numId="12" w16cid:durableId="243419045">
    <w:abstractNumId w:val="8"/>
  </w:num>
  <w:num w:numId="13" w16cid:durableId="739252778">
    <w:abstractNumId w:val="9"/>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ilje Ounapuu">
    <w15:presenceInfo w15:providerId="Windows Live" w15:userId="a604b397df2ecc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3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400"/>
    <w:rsid w:val="000012BE"/>
    <w:rsid w:val="00004D29"/>
    <w:rsid w:val="00005260"/>
    <w:rsid w:val="00007DCE"/>
    <w:rsid w:val="00010136"/>
    <w:rsid w:val="00012721"/>
    <w:rsid w:val="0001301F"/>
    <w:rsid w:val="00021264"/>
    <w:rsid w:val="00022867"/>
    <w:rsid w:val="000242FA"/>
    <w:rsid w:val="00024A2D"/>
    <w:rsid w:val="00024BEB"/>
    <w:rsid w:val="00024D17"/>
    <w:rsid w:val="00025959"/>
    <w:rsid w:val="00030384"/>
    <w:rsid w:val="000305EB"/>
    <w:rsid w:val="0003292F"/>
    <w:rsid w:val="00034E63"/>
    <w:rsid w:val="000357F8"/>
    <w:rsid w:val="00036A10"/>
    <w:rsid w:val="00041425"/>
    <w:rsid w:val="000425B0"/>
    <w:rsid w:val="00042737"/>
    <w:rsid w:val="00042A5A"/>
    <w:rsid w:val="00043171"/>
    <w:rsid w:val="000431BA"/>
    <w:rsid w:val="00043863"/>
    <w:rsid w:val="000447C6"/>
    <w:rsid w:val="00044C04"/>
    <w:rsid w:val="0004680D"/>
    <w:rsid w:val="000474B9"/>
    <w:rsid w:val="00050024"/>
    <w:rsid w:val="000513CE"/>
    <w:rsid w:val="00051DCD"/>
    <w:rsid w:val="00052472"/>
    <w:rsid w:val="000524A5"/>
    <w:rsid w:val="00052ABE"/>
    <w:rsid w:val="00054C05"/>
    <w:rsid w:val="0005514E"/>
    <w:rsid w:val="00056173"/>
    <w:rsid w:val="00060086"/>
    <w:rsid w:val="00060754"/>
    <w:rsid w:val="00065CAF"/>
    <w:rsid w:val="0006753E"/>
    <w:rsid w:val="00070FC2"/>
    <w:rsid w:val="00077D0C"/>
    <w:rsid w:val="00080CD8"/>
    <w:rsid w:val="000819DE"/>
    <w:rsid w:val="00082D16"/>
    <w:rsid w:val="0008626D"/>
    <w:rsid w:val="000874A5"/>
    <w:rsid w:val="00087D87"/>
    <w:rsid w:val="000903DF"/>
    <w:rsid w:val="00090457"/>
    <w:rsid w:val="00090E42"/>
    <w:rsid w:val="00091C14"/>
    <w:rsid w:val="000931DF"/>
    <w:rsid w:val="000964AD"/>
    <w:rsid w:val="000A27AF"/>
    <w:rsid w:val="000A3D73"/>
    <w:rsid w:val="000A4322"/>
    <w:rsid w:val="000A4C0C"/>
    <w:rsid w:val="000A5138"/>
    <w:rsid w:val="000A7C60"/>
    <w:rsid w:val="000B0369"/>
    <w:rsid w:val="000B14F5"/>
    <w:rsid w:val="000B3300"/>
    <w:rsid w:val="000B475C"/>
    <w:rsid w:val="000C0C03"/>
    <w:rsid w:val="000C40B9"/>
    <w:rsid w:val="000C48C0"/>
    <w:rsid w:val="000C70D3"/>
    <w:rsid w:val="000D1810"/>
    <w:rsid w:val="000D2035"/>
    <w:rsid w:val="000D3DCD"/>
    <w:rsid w:val="000D3E2E"/>
    <w:rsid w:val="000E061E"/>
    <w:rsid w:val="000E0FB5"/>
    <w:rsid w:val="000E22FD"/>
    <w:rsid w:val="000E3B48"/>
    <w:rsid w:val="000E4456"/>
    <w:rsid w:val="000E4C90"/>
    <w:rsid w:val="000E57C4"/>
    <w:rsid w:val="000E7101"/>
    <w:rsid w:val="000E7CC8"/>
    <w:rsid w:val="000F01D0"/>
    <w:rsid w:val="000F0546"/>
    <w:rsid w:val="000F4AAF"/>
    <w:rsid w:val="000F5577"/>
    <w:rsid w:val="00103BBB"/>
    <w:rsid w:val="00103E0E"/>
    <w:rsid w:val="00106B37"/>
    <w:rsid w:val="00110477"/>
    <w:rsid w:val="001117C9"/>
    <w:rsid w:val="0011288E"/>
    <w:rsid w:val="00112B98"/>
    <w:rsid w:val="00114AF7"/>
    <w:rsid w:val="00114F5A"/>
    <w:rsid w:val="00115D4C"/>
    <w:rsid w:val="001210B8"/>
    <w:rsid w:val="00122169"/>
    <w:rsid w:val="00123667"/>
    <w:rsid w:val="001237FA"/>
    <w:rsid w:val="001239C9"/>
    <w:rsid w:val="0012416B"/>
    <w:rsid w:val="00125E34"/>
    <w:rsid w:val="00130863"/>
    <w:rsid w:val="0013207F"/>
    <w:rsid w:val="00133276"/>
    <w:rsid w:val="001356A4"/>
    <w:rsid w:val="00136966"/>
    <w:rsid w:val="00143BF6"/>
    <w:rsid w:val="00144E54"/>
    <w:rsid w:val="00145EF3"/>
    <w:rsid w:val="0015300C"/>
    <w:rsid w:val="0015384A"/>
    <w:rsid w:val="00154197"/>
    <w:rsid w:val="00154BE0"/>
    <w:rsid w:val="00155FD0"/>
    <w:rsid w:val="00160971"/>
    <w:rsid w:val="00165158"/>
    <w:rsid w:val="00166F7F"/>
    <w:rsid w:val="00167D90"/>
    <w:rsid w:val="00171AB5"/>
    <w:rsid w:val="00171D0F"/>
    <w:rsid w:val="001728F7"/>
    <w:rsid w:val="00172C0C"/>
    <w:rsid w:val="00174414"/>
    <w:rsid w:val="00174CE7"/>
    <w:rsid w:val="001753F5"/>
    <w:rsid w:val="001759FC"/>
    <w:rsid w:val="001763FC"/>
    <w:rsid w:val="00177841"/>
    <w:rsid w:val="001800DC"/>
    <w:rsid w:val="0018050F"/>
    <w:rsid w:val="00180D38"/>
    <w:rsid w:val="00181E10"/>
    <w:rsid w:val="0018313F"/>
    <w:rsid w:val="00183E66"/>
    <w:rsid w:val="00183FB2"/>
    <w:rsid w:val="00184649"/>
    <w:rsid w:val="001879B4"/>
    <w:rsid w:val="00190301"/>
    <w:rsid w:val="001A158A"/>
    <w:rsid w:val="001A1D97"/>
    <w:rsid w:val="001A273D"/>
    <w:rsid w:val="001A3A60"/>
    <w:rsid w:val="001A4BC0"/>
    <w:rsid w:val="001A5B84"/>
    <w:rsid w:val="001B02A3"/>
    <w:rsid w:val="001B08F9"/>
    <w:rsid w:val="001B3607"/>
    <w:rsid w:val="001B4A3C"/>
    <w:rsid w:val="001B5A8D"/>
    <w:rsid w:val="001B792E"/>
    <w:rsid w:val="001B7FDF"/>
    <w:rsid w:val="001C24A2"/>
    <w:rsid w:val="001C2B64"/>
    <w:rsid w:val="001C3167"/>
    <w:rsid w:val="001C3272"/>
    <w:rsid w:val="001C3B9C"/>
    <w:rsid w:val="001C3BF6"/>
    <w:rsid w:val="001C425C"/>
    <w:rsid w:val="001C4BF3"/>
    <w:rsid w:val="001C57AE"/>
    <w:rsid w:val="001D0ADE"/>
    <w:rsid w:val="001D28D8"/>
    <w:rsid w:val="001D2C32"/>
    <w:rsid w:val="001D3177"/>
    <w:rsid w:val="001D3919"/>
    <w:rsid w:val="001D3CCD"/>
    <w:rsid w:val="001D683A"/>
    <w:rsid w:val="001D6A68"/>
    <w:rsid w:val="001E15D6"/>
    <w:rsid w:val="001E3D75"/>
    <w:rsid w:val="001E45D3"/>
    <w:rsid w:val="001E4C08"/>
    <w:rsid w:val="001E4E66"/>
    <w:rsid w:val="001E61ED"/>
    <w:rsid w:val="001E63BE"/>
    <w:rsid w:val="001E796F"/>
    <w:rsid w:val="001F2CA6"/>
    <w:rsid w:val="0020518C"/>
    <w:rsid w:val="00206920"/>
    <w:rsid w:val="00207A03"/>
    <w:rsid w:val="002100A8"/>
    <w:rsid w:val="0021315B"/>
    <w:rsid w:val="00214A07"/>
    <w:rsid w:val="00216865"/>
    <w:rsid w:val="00220AA1"/>
    <w:rsid w:val="00221722"/>
    <w:rsid w:val="00222C10"/>
    <w:rsid w:val="00223772"/>
    <w:rsid w:val="0022508F"/>
    <w:rsid w:val="002328A9"/>
    <w:rsid w:val="00233B44"/>
    <w:rsid w:val="00233D7B"/>
    <w:rsid w:val="00233E45"/>
    <w:rsid w:val="00235DAB"/>
    <w:rsid w:val="002361C2"/>
    <w:rsid w:val="0023702D"/>
    <w:rsid w:val="00237403"/>
    <w:rsid w:val="00244A7C"/>
    <w:rsid w:val="00244F7B"/>
    <w:rsid w:val="002513C2"/>
    <w:rsid w:val="00254F8C"/>
    <w:rsid w:val="002611B5"/>
    <w:rsid w:val="002676A8"/>
    <w:rsid w:val="00271A5F"/>
    <w:rsid w:val="00273F7B"/>
    <w:rsid w:val="00274F40"/>
    <w:rsid w:val="002821D5"/>
    <w:rsid w:val="0028232E"/>
    <w:rsid w:val="00283730"/>
    <w:rsid w:val="00283993"/>
    <w:rsid w:val="00283FC2"/>
    <w:rsid w:val="00284480"/>
    <w:rsid w:val="0029136B"/>
    <w:rsid w:val="00292FBB"/>
    <w:rsid w:val="00294537"/>
    <w:rsid w:val="00294A27"/>
    <w:rsid w:val="00295D94"/>
    <w:rsid w:val="00297DD6"/>
    <w:rsid w:val="002A2F8B"/>
    <w:rsid w:val="002A5E8B"/>
    <w:rsid w:val="002A5F37"/>
    <w:rsid w:val="002A7509"/>
    <w:rsid w:val="002B1003"/>
    <w:rsid w:val="002B2E5B"/>
    <w:rsid w:val="002B397C"/>
    <w:rsid w:val="002B4EBF"/>
    <w:rsid w:val="002B57FE"/>
    <w:rsid w:val="002C090C"/>
    <w:rsid w:val="002C0DD5"/>
    <w:rsid w:val="002C1724"/>
    <w:rsid w:val="002C1DE0"/>
    <w:rsid w:val="002C2745"/>
    <w:rsid w:val="002C5719"/>
    <w:rsid w:val="002C6AE5"/>
    <w:rsid w:val="002D28AF"/>
    <w:rsid w:val="002D2956"/>
    <w:rsid w:val="002D482B"/>
    <w:rsid w:val="002D5076"/>
    <w:rsid w:val="002D5409"/>
    <w:rsid w:val="002D7628"/>
    <w:rsid w:val="002E06BE"/>
    <w:rsid w:val="002E1264"/>
    <w:rsid w:val="002E2086"/>
    <w:rsid w:val="002E3F55"/>
    <w:rsid w:val="002E4F65"/>
    <w:rsid w:val="002E50BD"/>
    <w:rsid w:val="002E6E77"/>
    <w:rsid w:val="002F574E"/>
    <w:rsid w:val="00302D27"/>
    <w:rsid w:val="00310F2B"/>
    <w:rsid w:val="00311FA1"/>
    <w:rsid w:val="003243F3"/>
    <w:rsid w:val="00325705"/>
    <w:rsid w:val="003259F6"/>
    <w:rsid w:val="0032770F"/>
    <w:rsid w:val="00330876"/>
    <w:rsid w:val="00331002"/>
    <w:rsid w:val="00331454"/>
    <w:rsid w:val="00332E00"/>
    <w:rsid w:val="00340400"/>
    <w:rsid w:val="00341816"/>
    <w:rsid w:val="003448BF"/>
    <w:rsid w:val="00345239"/>
    <w:rsid w:val="00347821"/>
    <w:rsid w:val="00351F08"/>
    <w:rsid w:val="00353611"/>
    <w:rsid w:val="00354452"/>
    <w:rsid w:val="00355231"/>
    <w:rsid w:val="00357101"/>
    <w:rsid w:val="00360646"/>
    <w:rsid w:val="00360DE9"/>
    <w:rsid w:val="003640FE"/>
    <w:rsid w:val="003647F4"/>
    <w:rsid w:val="00365186"/>
    <w:rsid w:val="00365DD8"/>
    <w:rsid w:val="00370EAB"/>
    <w:rsid w:val="003710B9"/>
    <w:rsid w:val="00375A1C"/>
    <w:rsid w:val="00376B6D"/>
    <w:rsid w:val="00377104"/>
    <w:rsid w:val="00380955"/>
    <w:rsid w:val="00380FE2"/>
    <w:rsid w:val="00382972"/>
    <w:rsid w:val="003846E3"/>
    <w:rsid w:val="003867C6"/>
    <w:rsid w:val="003874BF"/>
    <w:rsid w:val="00387674"/>
    <w:rsid w:val="00390587"/>
    <w:rsid w:val="00392DFD"/>
    <w:rsid w:val="00393189"/>
    <w:rsid w:val="00393312"/>
    <w:rsid w:val="003A2E9A"/>
    <w:rsid w:val="003A3291"/>
    <w:rsid w:val="003A43A5"/>
    <w:rsid w:val="003A5D65"/>
    <w:rsid w:val="003A77C8"/>
    <w:rsid w:val="003A7D38"/>
    <w:rsid w:val="003A7DA4"/>
    <w:rsid w:val="003A7EE6"/>
    <w:rsid w:val="003B203B"/>
    <w:rsid w:val="003B36AA"/>
    <w:rsid w:val="003B3FC6"/>
    <w:rsid w:val="003B425B"/>
    <w:rsid w:val="003B582E"/>
    <w:rsid w:val="003B591A"/>
    <w:rsid w:val="003C0132"/>
    <w:rsid w:val="003C09FD"/>
    <w:rsid w:val="003C215D"/>
    <w:rsid w:val="003C25DB"/>
    <w:rsid w:val="003C6975"/>
    <w:rsid w:val="003C6D7A"/>
    <w:rsid w:val="003C6D94"/>
    <w:rsid w:val="003C7F39"/>
    <w:rsid w:val="003D13D9"/>
    <w:rsid w:val="003D2B11"/>
    <w:rsid w:val="003D6A4F"/>
    <w:rsid w:val="003E7DFA"/>
    <w:rsid w:val="003F13B1"/>
    <w:rsid w:val="003F1A72"/>
    <w:rsid w:val="003F20BD"/>
    <w:rsid w:val="003F37E2"/>
    <w:rsid w:val="003F435A"/>
    <w:rsid w:val="003F74F7"/>
    <w:rsid w:val="003F758F"/>
    <w:rsid w:val="00400881"/>
    <w:rsid w:val="004022FE"/>
    <w:rsid w:val="00402A1A"/>
    <w:rsid w:val="004047A7"/>
    <w:rsid w:val="00404893"/>
    <w:rsid w:val="004060CC"/>
    <w:rsid w:val="00411D5E"/>
    <w:rsid w:val="00412E13"/>
    <w:rsid w:val="004133FF"/>
    <w:rsid w:val="00422A9D"/>
    <w:rsid w:val="004247A4"/>
    <w:rsid w:val="004324D5"/>
    <w:rsid w:val="00433675"/>
    <w:rsid w:val="004408EA"/>
    <w:rsid w:val="00441B1D"/>
    <w:rsid w:val="00442CE3"/>
    <w:rsid w:val="0044424E"/>
    <w:rsid w:val="0044682A"/>
    <w:rsid w:val="00447FD7"/>
    <w:rsid w:val="004530C5"/>
    <w:rsid w:val="00453E5E"/>
    <w:rsid w:val="0045459A"/>
    <w:rsid w:val="00467276"/>
    <w:rsid w:val="00467B74"/>
    <w:rsid w:val="00470271"/>
    <w:rsid w:val="004738DF"/>
    <w:rsid w:val="0047427E"/>
    <w:rsid w:val="00480137"/>
    <w:rsid w:val="004802DC"/>
    <w:rsid w:val="004809B1"/>
    <w:rsid w:val="00484612"/>
    <w:rsid w:val="00485A00"/>
    <w:rsid w:val="004869CC"/>
    <w:rsid w:val="00486F13"/>
    <w:rsid w:val="0048707F"/>
    <w:rsid w:val="00487F67"/>
    <w:rsid w:val="004932C7"/>
    <w:rsid w:val="00493DC6"/>
    <w:rsid w:val="00494E3E"/>
    <w:rsid w:val="004A0D5E"/>
    <w:rsid w:val="004A12B5"/>
    <w:rsid w:val="004A2D0A"/>
    <w:rsid w:val="004A3631"/>
    <w:rsid w:val="004A3684"/>
    <w:rsid w:val="004A5D8D"/>
    <w:rsid w:val="004A6D01"/>
    <w:rsid w:val="004B04BF"/>
    <w:rsid w:val="004B0A5B"/>
    <w:rsid w:val="004B0E55"/>
    <w:rsid w:val="004B303D"/>
    <w:rsid w:val="004B5561"/>
    <w:rsid w:val="004B610F"/>
    <w:rsid w:val="004B6F2B"/>
    <w:rsid w:val="004B7C37"/>
    <w:rsid w:val="004C22BE"/>
    <w:rsid w:val="004C2404"/>
    <w:rsid w:val="004C3552"/>
    <w:rsid w:val="004C3C88"/>
    <w:rsid w:val="004D2800"/>
    <w:rsid w:val="004D3723"/>
    <w:rsid w:val="004D39A7"/>
    <w:rsid w:val="004D6AD1"/>
    <w:rsid w:val="004D6E37"/>
    <w:rsid w:val="004E1457"/>
    <w:rsid w:val="004E2CFF"/>
    <w:rsid w:val="004E38BE"/>
    <w:rsid w:val="004E560D"/>
    <w:rsid w:val="004E635C"/>
    <w:rsid w:val="004E7AC6"/>
    <w:rsid w:val="004F3D68"/>
    <w:rsid w:val="004F4F77"/>
    <w:rsid w:val="004F5419"/>
    <w:rsid w:val="004F7AA0"/>
    <w:rsid w:val="00500D3D"/>
    <w:rsid w:val="00512122"/>
    <w:rsid w:val="00512D54"/>
    <w:rsid w:val="00513203"/>
    <w:rsid w:val="005232A7"/>
    <w:rsid w:val="0052737D"/>
    <w:rsid w:val="00531738"/>
    <w:rsid w:val="00534422"/>
    <w:rsid w:val="00545C1F"/>
    <w:rsid w:val="00551D0A"/>
    <w:rsid w:val="0055233A"/>
    <w:rsid w:val="005528CE"/>
    <w:rsid w:val="00554196"/>
    <w:rsid w:val="005567C6"/>
    <w:rsid w:val="005569CE"/>
    <w:rsid w:val="0055711E"/>
    <w:rsid w:val="005602F9"/>
    <w:rsid w:val="00564643"/>
    <w:rsid w:val="00567F2C"/>
    <w:rsid w:val="00571414"/>
    <w:rsid w:val="005736CF"/>
    <w:rsid w:val="005749AB"/>
    <w:rsid w:val="00575C84"/>
    <w:rsid w:val="0057769A"/>
    <w:rsid w:val="00580DF7"/>
    <w:rsid w:val="00581352"/>
    <w:rsid w:val="00581798"/>
    <w:rsid w:val="005844AD"/>
    <w:rsid w:val="00586C84"/>
    <w:rsid w:val="00587974"/>
    <w:rsid w:val="0059057A"/>
    <w:rsid w:val="00592898"/>
    <w:rsid w:val="00593C42"/>
    <w:rsid w:val="00593C75"/>
    <w:rsid w:val="00593FE0"/>
    <w:rsid w:val="00597304"/>
    <w:rsid w:val="005A0940"/>
    <w:rsid w:val="005A0FC5"/>
    <w:rsid w:val="005A2B28"/>
    <w:rsid w:val="005A3354"/>
    <w:rsid w:val="005A4FC6"/>
    <w:rsid w:val="005A7476"/>
    <w:rsid w:val="005B2CA6"/>
    <w:rsid w:val="005B5184"/>
    <w:rsid w:val="005B6E49"/>
    <w:rsid w:val="005B74FC"/>
    <w:rsid w:val="005C4B2A"/>
    <w:rsid w:val="005C54BF"/>
    <w:rsid w:val="005C76AC"/>
    <w:rsid w:val="005D0607"/>
    <w:rsid w:val="005D0A6C"/>
    <w:rsid w:val="005D0B34"/>
    <w:rsid w:val="005D2FFB"/>
    <w:rsid w:val="005D479C"/>
    <w:rsid w:val="005D5C2D"/>
    <w:rsid w:val="005D6C1A"/>
    <w:rsid w:val="005E0B77"/>
    <w:rsid w:val="005E0D05"/>
    <w:rsid w:val="005E38E6"/>
    <w:rsid w:val="005E6428"/>
    <w:rsid w:val="005E7613"/>
    <w:rsid w:val="005F005C"/>
    <w:rsid w:val="005F0A4D"/>
    <w:rsid w:val="005F2161"/>
    <w:rsid w:val="005F5EA4"/>
    <w:rsid w:val="00600CB1"/>
    <w:rsid w:val="00600D4D"/>
    <w:rsid w:val="006010A2"/>
    <w:rsid w:val="006061A5"/>
    <w:rsid w:val="00606D68"/>
    <w:rsid w:val="00610C30"/>
    <w:rsid w:val="0061243A"/>
    <w:rsid w:val="006142C0"/>
    <w:rsid w:val="006148E4"/>
    <w:rsid w:val="00615024"/>
    <w:rsid w:val="00615281"/>
    <w:rsid w:val="00617FF9"/>
    <w:rsid w:val="006203F0"/>
    <w:rsid w:val="00622CD6"/>
    <w:rsid w:val="00624007"/>
    <w:rsid w:val="00633600"/>
    <w:rsid w:val="0063504D"/>
    <w:rsid w:val="00637736"/>
    <w:rsid w:val="00643014"/>
    <w:rsid w:val="006452BF"/>
    <w:rsid w:val="00647985"/>
    <w:rsid w:val="00651F24"/>
    <w:rsid w:val="0065510F"/>
    <w:rsid w:val="0066352A"/>
    <w:rsid w:val="00663D07"/>
    <w:rsid w:val="006705AB"/>
    <w:rsid w:val="00671108"/>
    <w:rsid w:val="00672974"/>
    <w:rsid w:val="00672CA0"/>
    <w:rsid w:val="00674E7B"/>
    <w:rsid w:val="006755C8"/>
    <w:rsid w:val="006757FE"/>
    <w:rsid w:val="00681120"/>
    <w:rsid w:val="0069006D"/>
    <w:rsid w:val="00691CCC"/>
    <w:rsid w:val="006934B8"/>
    <w:rsid w:val="006949A0"/>
    <w:rsid w:val="00697154"/>
    <w:rsid w:val="0069758F"/>
    <w:rsid w:val="006A09D6"/>
    <w:rsid w:val="006A3C47"/>
    <w:rsid w:val="006A533F"/>
    <w:rsid w:val="006A643C"/>
    <w:rsid w:val="006B1FE4"/>
    <w:rsid w:val="006B35BA"/>
    <w:rsid w:val="006B3BD4"/>
    <w:rsid w:val="006B5406"/>
    <w:rsid w:val="006B6D3D"/>
    <w:rsid w:val="006C034A"/>
    <w:rsid w:val="006C4B5F"/>
    <w:rsid w:val="006C5F5C"/>
    <w:rsid w:val="006D043B"/>
    <w:rsid w:val="006D09CC"/>
    <w:rsid w:val="006D1155"/>
    <w:rsid w:val="006D303C"/>
    <w:rsid w:val="006D481B"/>
    <w:rsid w:val="006D63D2"/>
    <w:rsid w:val="006D6CF5"/>
    <w:rsid w:val="006E5FC1"/>
    <w:rsid w:val="006F00E0"/>
    <w:rsid w:val="006F01ED"/>
    <w:rsid w:val="006F06E0"/>
    <w:rsid w:val="006F0801"/>
    <w:rsid w:val="007047C0"/>
    <w:rsid w:val="00705AF8"/>
    <w:rsid w:val="007078A2"/>
    <w:rsid w:val="00716323"/>
    <w:rsid w:val="00716DC2"/>
    <w:rsid w:val="0072116A"/>
    <w:rsid w:val="007217B6"/>
    <w:rsid w:val="00723734"/>
    <w:rsid w:val="00724222"/>
    <w:rsid w:val="00726BAF"/>
    <w:rsid w:val="007304F5"/>
    <w:rsid w:val="007337AE"/>
    <w:rsid w:val="00734BE6"/>
    <w:rsid w:val="007363A9"/>
    <w:rsid w:val="00737E6A"/>
    <w:rsid w:val="007407E5"/>
    <w:rsid w:val="007416D2"/>
    <w:rsid w:val="00744C5D"/>
    <w:rsid w:val="00746763"/>
    <w:rsid w:val="007476C7"/>
    <w:rsid w:val="00747E25"/>
    <w:rsid w:val="0075139E"/>
    <w:rsid w:val="00752D9B"/>
    <w:rsid w:val="007550E9"/>
    <w:rsid w:val="00756D0E"/>
    <w:rsid w:val="007608CE"/>
    <w:rsid w:val="00761710"/>
    <w:rsid w:val="00765068"/>
    <w:rsid w:val="00765931"/>
    <w:rsid w:val="007674F7"/>
    <w:rsid w:val="00767D41"/>
    <w:rsid w:val="00773870"/>
    <w:rsid w:val="00774EA4"/>
    <w:rsid w:val="0077670F"/>
    <w:rsid w:val="00777573"/>
    <w:rsid w:val="00781E15"/>
    <w:rsid w:val="0078383C"/>
    <w:rsid w:val="00783A9E"/>
    <w:rsid w:val="007851F8"/>
    <w:rsid w:val="00785F0F"/>
    <w:rsid w:val="007860E7"/>
    <w:rsid w:val="007864FB"/>
    <w:rsid w:val="00786850"/>
    <w:rsid w:val="0078732E"/>
    <w:rsid w:val="00790199"/>
    <w:rsid w:val="0079098A"/>
    <w:rsid w:val="00790CA6"/>
    <w:rsid w:val="00791589"/>
    <w:rsid w:val="007918F9"/>
    <w:rsid w:val="00791EB0"/>
    <w:rsid w:val="00792D39"/>
    <w:rsid w:val="007933CF"/>
    <w:rsid w:val="00795A99"/>
    <w:rsid w:val="007A2F96"/>
    <w:rsid w:val="007A564C"/>
    <w:rsid w:val="007A7D1F"/>
    <w:rsid w:val="007B45BC"/>
    <w:rsid w:val="007B4F80"/>
    <w:rsid w:val="007C149D"/>
    <w:rsid w:val="007C18E5"/>
    <w:rsid w:val="007C362E"/>
    <w:rsid w:val="007C7B38"/>
    <w:rsid w:val="007D0263"/>
    <w:rsid w:val="007D0DC3"/>
    <w:rsid w:val="007D3240"/>
    <w:rsid w:val="007D4DD1"/>
    <w:rsid w:val="007D75F9"/>
    <w:rsid w:val="007D7A30"/>
    <w:rsid w:val="007E1134"/>
    <w:rsid w:val="007E3038"/>
    <w:rsid w:val="007E6524"/>
    <w:rsid w:val="007F319B"/>
    <w:rsid w:val="007F3660"/>
    <w:rsid w:val="007F44D5"/>
    <w:rsid w:val="00801E16"/>
    <w:rsid w:val="008042D2"/>
    <w:rsid w:val="00812FC5"/>
    <w:rsid w:val="0081528C"/>
    <w:rsid w:val="00816E27"/>
    <w:rsid w:val="00817605"/>
    <w:rsid w:val="00820C84"/>
    <w:rsid w:val="0082439F"/>
    <w:rsid w:val="00834E7E"/>
    <w:rsid w:val="00835FB8"/>
    <w:rsid w:val="008408FC"/>
    <w:rsid w:val="00842DA6"/>
    <w:rsid w:val="00843DDD"/>
    <w:rsid w:val="008475F5"/>
    <w:rsid w:val="00851EF0"/>
    <w:rsid w:val="008520E3"/>
    <w:rsid w:val="00860095"/>
    <w:rsid w:val="00862B69"/>
    <w:rsid w:val="00863913"/>
    <w:rsid w:val="00863F3C"/>
    <w:rsid w:val="00864251"/>
    <w:rsid w:val="00865049"/>
    <w:rsid w:val="008654FC"/>
    <w:rsid w:val="008662EF"/>
    <w:rsid w:val="00866386"/>
    <w:rsid w:val="00867CC0"/>
    <w:rsid w:val="0087054E"/>
    <w:rsid w:val="00883693"/>
    <w:rsid w:val="00884AE0"/>
    <w:rsid w:val="00887DAF"/>
    <w:rsid w:val="008912B8"/>
    <w:rsid w:val="008914F3"/>
    <w:rsid w:val="0089196E"/>
    <w:rsid w:val="00891F9E"/>
    <w:rsid w:val="00897D0B"/>
    <w:rsid w:val="008A22A5"/>
    <w:rsid w:val="008A58B9"/>
    <w:rsid w:val="008A67B3"/>
    <w:rsid w:val="008B07D1"/>
    <w:rsid w:val="008B2821"/>
    <w:rsid w:val="008B647E"/>
    <w:rsid w:val="008B6A18"/>
    <w:rsid w:val="008B7FE1"/>
    <w:rsid w:val="008C1DFC"/>
    <w:rsid w:val="008C21C5"/>
    <w:rsid w:val="008C35DF"/>
    <w:rsid w:val="008C6470"/>
    <w:rsid w:val="008D0DA8"/>
    <w:rsid w:val="008D1112"/>
    <w:rsid w:val="008D1729"/>
    <w:rsid w:val="008D2BE6"/>
    <w:rsid w:val="008D44DD"/>
    <w:rsid w:val="008D4E59"/>
    <w:rsid w:val="008E76E2"/>
    <w:rsid w:val="008E784F"/>
    <w:rsid w:val="008F316C"/>
    <w:rsid w:val="008F33D6"/>
    <w:rsid w:val="008F5091"/>
    <w:rsid w:val="008F557F"/>
    <w:rsid w:val="008F7979"/>
    <w:rsid w:val="008F7B07"/>
    <w:rsid w:val="008F7D60"/>
    <w:rsid w:val="009004CD"/>
    <w:rsid w:val="00901ED0"/>
    <w:rsid w:val="0090455C"/>
    <w:rsid w:val="00910FE6"/>
    <w:rsid w:val="009127FE"/>
    <w:rsid w:val="00914426"/>
    <w:rsid w:val="0092172C"/>
    <w:rsid w:val="00923009"/>
    <w:rsid w:val="00924D68"/>
    <w:rsid w:val="009306D3"/>
    <w:rsid w:val="0093097A"/>
    <w:rsid w:val="00931F86"/>
    <w:rsid w:val="009331E2"/>
    <w:rsid w:val="00937E51"/>
    <w:rsid w:val="00937F70"/>
    <w:rsid w:val="00945F70"/>
    <w:rsid w:val="00946627"/>
    <w:rsid w:val="0094767F"/>
    <w:rsid w:val="00951DB5"/>
    <w:rsid w:val="00954D99"/>
    <w:rsid w:val="00954FA6"/>
    <w:rsid w:val="00966E57"/>
    <w:rsid w:val="00971683"/>
    <w:rsid w:val="00971878"/>
    <w:rsid w:val="00973240"/>
    <w:rsid w:val="0097344D"/>
    <w:rsid w:val="00973B8B"/>
    <w:rsid w:val="00973D38"/>
    <w:rsid w:val="0097486E"/>
    <w:rsid w:val="009750FD"/>
    <w:rsid w:val="00975862"/>
    <w:rsid w:val="009761BD"/>
    <w:rsid w:val="0098781D"/>
    <w:rsid w:val="009907FF"/>
    <w:rsid w:val="009917EE"/>
    <w:rsid w:val="00992C72"/>
    <w:rsid w:val="009935BD"/>
    <w:rsid w:val="00994496"/>
    <w:rsid w:val="00995E6F"/>
    <w:rsid w:val="00996FB3"/>
    <w:rsid w:val="009A2043"/>
    <w:rsid w:val="009A35AC"/>
    <w:rsid w:val="009A430D"/>
    <w:rsid w:val="009A456E"/>
    <w:rsid w:val="009A4855"/>
    <w:rsid w:val="009B5C27"/>
    <w:rsid w:val="009B667B"/>
    <w:rsid w:val="009B7B66"/>
    <w:rsid w:val="009C1EDB"/>
    <w:rsid w:val="009C243A"/>
    <w:rsid w:val="009C310C"/>
    <w:rsid w:val="009C79F1"/>
    <w:rsid w:val="009D40EC"/>
    <w:rsid w:val="009D5939"/>
    <w:rsid w:val="009E75AF"/>
    <w:rsid w:val="009F0ADC"/>
    <w:rsid w:val="009F16E9"/>
    <w:rsid w:val="009F19E7"/>
    <w:rsid w:val="009F2BCD"/>
    <w:rsid w:val="009F5AE5"/>
    <w:rsid w:val="009F6C3D"/>
    <w:rsid w:val="00A01063"/>
    <w:rsid w:val="00A02E84"/>
    <w:rsid w:val="00A03632"/>
    <w:rsid w:val="00A03866"/>
    <w:rsid w:val="00A06E8E"/>
    <w:rsid w:val="00A075AA"/>
    <w:rsid w:val="00A07FA7"/>
    <w:rsid w:val="00A124FB"/>
    <w:rsid w:val="00A21826"/>
    <w:rsid w:val="00A218E9"/>
    <w:rsid w:val="00A237D7"/>
    <w:rsid w:val="00A24AF2"/>
    <w:rsid w:val="00A275B3"/>
    <w:rsid w:val="00A3199C"/>
    <w:rsid w:val="00A44ABF"/>
    <w:rsid w:val="00A51E59"/>
    <w:rsid w:val="00A54CA4"/>
    <w:rsid w:val="00A56E15"/>
    <w:rsid w:val="00A611D6"/>
    <w:rsid w:val="00A612BF"/>
    <w:rsid w:val="00A6139E"/>
    <w:rsid w:val="00A6555E"/>
    <w:rsid w:val="00A6701F"/>
    <w:rsid w:val="00A70E1F"/>
    <w:rsid w:val="00A72B37"/>
    <w:rsid w:val="00A72D21"/>
    <w:rsid w:val="00A737BF"/>
    <w:rsid w:val="00A74878"/>
    <w:rsid w:val="00A750B6"/>
    <w:rsid w:val="00A76C32"/>
    <w:rsid w:val="00A77BDF"/>
    <w:rsid w:val="00A81167"/>
    <w:rsid w:val="00A81215"/>
    <w:rsid w:val="00A8576B"/>
    <w:rsid w:val="00A900EC"/>
    <w:rsid w:val="00A90E9D"/>
    <w:rsid w:val="00A91BD0"/>
    <w:rsid w:val="00A92284"/>
    <w:rsid w:val="00A92914"/>
    <w:rsid w:val="00A93003"/>
    <w:rsid w:val="00A9316F"/>
    <w:rsid w:val="00A951B4"/>
    <w:rsid w:val="00AA1B51"/>
    <w:rsid w:val="00AA5659"/>
    <w:rsid w:val="00AA7A1E"/>
    <w:rsid w:val="00AB05BC"/>
    <w:rsid w:val="00AB1743"/>
    <w:rsid w:val="00AB4052"/>
    <w:rsid w:val="00AB4FF8"/>
    <w:rsid w:val="00AC01CF"/>
    <w:rsid w:val="00AC16D8"/>
    <w:rsid w:val="00AC359D"/>
    <w:rsid w:val="00AD2CE8"/>
    <w:rsid w:val="00AD3A42"/>
    <w:rsid w:val="00AD4000"/>
    <w:rsid w:val="00AE5582"/>
    <w:rsid w:val="00AE6E72"/>
    <w:rsid w:val="00AF18CE"/>
    <w:rsid w:val="00AF5D62"/>
    <w:rsid w:val="00B01EC7"/>
    <w:rsid w:val="00B02624"/>
    <w:rsid w:val="00B038D7"/>
    <w:rsid w:val="00B05F76"/>
    <w:rsid w:val="00B07845"/>
    <w:rsid w:val="00B13A4D"/>
    <w:rsid w:val="00B153C5"/>
    <w:rsid w:val="00B201FC"/>
    <w:rsid w:val="00B20991"/>
    <w:rsid w:val="00B2136A"/>
    <w:rsid w:val="00B215C5"/>
    <w:rsid w:val="00B232ED"/>
    <w:rsid w:val="00B271B2"/>
    <w:rsid w:val="00B278F1"/>
    <w:rsid w:val="00B31EE8"/>
    <w:rsid w:val="00B334F3"/>
    <w:rsid w:val="00B34832"/>
    <w:rsid w:val="00B359B0"/>
    <w:rsid w:val="00B35B29"/>
    <w:rsid w:val="00B35ED1"/>
    <w:rsid w:val="00B36013"/>
    <w:rsid w:val="00B40AB6"/>
    <w:rsid w:val="00B41F2E"/>
    <w:rsid w:val="00B421F9"/>
    <w:rsid w:val="00B42A63"/>
    <w:rsid w:val="00B43079"/>
    <w:rsid w:val="00B453CA"/>
    <w:rsid w:val="00B45B74"/>
    <w:rsid w:val="00B46202"/>
    <w:rsid w:val="00B51A15"/>
    <w:rsid w:val="00B53AE7"/>
    <w:rsid w:val="00B55189"/>
    <w:rsid w:val="00B56A39"/>
    <w:rsid w:val="00B56CF7"/>
    <w:rsid w:val="00B57202"/>
    <w:rsid w:val="00B57B45"/>
    <w:rsid w:val="00B60A14"/>
    <w:rsid w:val="00B60BFA"/>
    <w:rsid w:val="00B616AA"/>
    <w:rsid w:val="00B6233E"/>
    <w:rsid w:val="00B642E5"/>
    <w:rsid w:val="00B66668"/>
    <w:rsid w:val="00B67E48"/>
    <w:rsid w:val="00B732AA"/>
    <w:rsid w:val="00B757B5"/>
    <w:rsid w:val="00B76515"/>
    <w:rsid w:val="00B816F6"/>
    <w:rsid w:val="00B827AE"/>
    <w:rsid w:val="00B84F78"/>
    <w:rsid w:val="00B86D1D"/>
    <w:rsid w:val="00B908E1"/>
    <w:rsid w:val="00B91E05"/>
    <w:rsid w:val="00B9724E"/>
    <w:rsid w:val="00BA022C"/>
    <w:rsid w:val="00BA06D2"/>
    <w:rsid w:val="00BB11F1"/>
    <w:rsid w:val="00BB2766"/>
    <w:rsid w:val="00BB5A17"/>
    <w:rsid w:val="00BB5D55"/>
    <w:rsid w:val="00BB73E2"/>
    <w:rsid w:val="00BC0D53"/>
    <w:rsid w:val="00BC2443"/>
    <w:rsid w:val="00BC3B8A"/>
    <w:rsid w:val="00BC4CDA"/>
    <w:rsid w:val="00BC4F0A"/>
    <w:rsid w:val="00BC4FD8"/>
    <w:rsid w:val="00BC5B19"/>
    <w:rsid w:val="00BC691D"/>
    <w:rsid w:val="00BC75E8"/>
    <w:rsid w:val="00BD0826"/>
    <w:rsid w:val="00BD0ED7"/>
    <w:rsid w:val="00BD5B47"/>
    <w:rsid w:val="00BD71E5"/>
    <w:rsid w:val="00BE241B"/>
    <w:rsid w:val="00BE6A3A"/>
    <w:rsid w:val="00BE7869"/>
    <w:rsid w:val="00BF150F"/>
    <w:rsid w:val="00BF3AD4"/>
    <w:rsid w:val="00BF7495"/>
    <w:rsid w:val="00C03C85"/>
    <w:rsid w:val="00C03D32"/>
    <w:rsid w:val="00C04D75"/>
    <w:rsid w:val="00C0514D"/>
    <w:rsid w:val="00C0532C"/>
    <w:rsid w:val="00C06BBB"/>
    <w:rsid w:val="00C10105"/>
    <w:rsid w:val="00C16A95"/>
    <w:rsid w:val="00C20C9C"/>
    <w:rsid w:val="00C220D1"/>
    <w:rsid w:val="00C24885"/>
    <w:rsid w:val="00C262DD"/>
    <w:rsid w:val="00C3100B"/>
    <w:rsid w:val="00C32D0C"/>
    <w:rsid w:val="00C32DFB"/>
    <w:rsid w:val="00C34200"/>
    <w:rsid w:val="00C3538D"/>
    <w:rsid w:val="00C42A1F"/>
    <w:rsid w:val="00C438A4"/>
    <w:rsid w:val="00C44E0E"/>
    <w:rsid w:val="00C451FD"/>
    <w:rsid w:val="00C45370"/>
    <w:rsid w:val="00C46B2B"/>
    <w:rsid w:val="00C50147"/>
    <w:rsid w:val="00C50F77"/>
    <w:rsid w:val="00C52A68"/>
    <w:rsid w:val="00C575C6"/>
    <w:rsid w:val="00C6342D"/>
    <w:rsid w:val="00C641A7"/>
    <w:rsid w:val="00C6496F"/>
    <w:rsid w:val="00C6767D"/>
    <w:rsid w:val="00C70355"/>
    <w:rsid w:val="00C72A6F"/>
    <w:rsid w:val="00C72B99"/>
    <w:rsid w:val="00C72C36"/>
    <w:rsid w:val="00C73D6F"/>
    <w:rsid w:val="00C74381"/>
    <w:rsid w:val="00C76516"/>
    <w:rsid w:val="00C77D58"/>
    <w:rsid w:val="00C80018"/>
    <w:rsid w:val="00C80968"/>
    <w:rsid w:val="00C8107E"/>
    <w:rsid w:val="00C81BAF"/>
    <w:rsid w:val="00C8634F"/>
    <w:rsid w:val="00C87AD8"/>
    <w:rsid w:val="00C90F37"/>
    <w:rsid w:val="00C92070"/>
    <w:rsid w:val="00C920C3"/>
    <w:rsid w:val="00C9609A"/>
    <w:rsid w:val="00CA087C"/>
    <w:rsid w:val="00CA2300"/>
    <w:rsid w:val="00CA384C"/>
    <w:rsid w:val="00CA7669"/>
    <w:rsid w:val="00CA7679"/>
    <w:rsid w:val="00CB66CB"/>
    <w:rsid w:val="00CB67F2"/>
    <w:rsid w:val="00CC149F"/>
    <w:rsid w:val="00CC2461"/>
    <w:rsid w:val="00CC2F87"/>
    <w:rsid w:val="00CC45B9"/>
    <w:rsid w:val="00CC4AF4"/>
    <w:rsid w:val="00CC4B11"/>
    <w:rsid w:val="00CC5A42"/>
    <w:rsid w:val="00CC7ECA"/>
    <w:rsid w:val="00CD0E71"/>
    <w:rsid w:val="00CD44B4"/>
    <w:rsid w:val="00CD4E2A"/>
    <w:rsid w:val="00CD6CDB"/>
    <w:rsid w:val="00CD6D62"/>
    <w:rsid w:val="00CD7639"/>
    <w:rsid w:val="00CE0F30"/>
    <w:rsid w:val="00CE12B2"/>
    <w:rsid w:val="00CE1F19"/>
    <w:rsid w:val="00CE236B"/>
    <w:rsid w:val="00CE2B02"/>
    <w:rsid w:val="00CE4941"/>
    <w:rsid w:val="00CE4AFC"/>
    <w:rsid w:val="00CE5EBE"/>
    <w:rsid w:val="00CE6181"/>
    <w:rsid w:val="00CF0748"/>
    <w:rsid w:val="00CF24E2"/>
    <w:rsid w:val="00CF50E4"/>
    <w:rsid w:val="00D00696"/>
    <w:rsid w:val="00D0173C"/>
    <w:rsid w:val="00D0294A"/>
    <w:rsid w:val="00D05D1C"/>
    <w:rsid w:val="00D07E41"/>
    <w:rsid w:val="00D119A6"/>
    <w:rsid w:val="00D11B7E"/>
    <w:rsid w:val="00D1268C"/>
    <w:rsid w:val="00D13AD4"/>
    <w:rsid w:val="00D1489C"/>
    <w:rsid w:val="00D15254"/>
    <w:rsid w:val="00D21D96"/>
    <w:rsid w:val="00D25378"/>
    <w:rsid w:val="00D27A2F"/>
    <w:rsid w:val="00D30468"/>
    <w:rsid w:val="00D32487"/>
    <w:rsid w:val="00D32B98"/>
    <w:rsid w:val="00D33EFA"/>
    <w:rsid w:val="00D37B5C"/>
    <w:rsid w:val="00D402FF"/>
    <w:rsid w:val="00D415B2"/>
    <w:rsid w:val="00D423E0"/>
    <w:rsid w:val="00D4449D"/>
    <w:rsid w:val="00D447EB"/>
    <w:rsid w:val="00D45D10"/>
    <w:rsid w:val="00D525ED"/>
    <w:rsid w:val="00D57609"/>
    <w:rsid w:val="00D57B4F"/>
    <w:rsid w:val="00D602F7"/>
    <w:rsid w:val="00D66DA1"/>
    <w:rsid w:val="00D67A47"/>
    <w:rsid w:val="00D67D0B"/>
    <w:rsid w:val="00D7016D"/>
    <w:rsid w:val="00D72E36"/>
    <w:rsid w:val="00D73DB5"/>
    <w:rsid w:val="00D759F6"/>
    <w:rsid w:val="00D7713A"/>
    <w:rsid w:val="00D80048"/>
    <w:rsid w:val="00D82285"/>
    <w:rsid w:val="00D839F9"/>
    <w:rsid w:val="00D85968"/>
    <w:rsid w:val="00D929F9"/>
    <w:rsid w:val="00D9308C"/>
    <w:rsid w:val="00D9379D"/>
    <w:rsid w:val="00D939DF"/>
    <w:rsid w:val="00D944C4"/>
    <w:rsid w:val="00D96FC8"/>
    <w:rsid w:val="00DA1204"/>
    <w:rsid w:val="00DA20A2"/>
    <w:rsid w:val="00DA4FE8"/>
    <w:rsid w:val="00DA632F"/>
    <w:rsid w:val="00DA6D8C"/>
    <w:rsid w:val="00DA7B2E"/>
    <w:rsid w:val="00DB2332"/>
    <w:rsid w:val="00DB336A"/>
    <w:rsid w:val="00DB3556"/>
    <w:rsid w:val="00DB3831"/>
    <w:rsid w:val="00DB4443"/>
    <w:rsid w:val="00DC1234"/>
    <w:rsid w:val="00DC36AB"/>
    <w:rsid w:val="00DC3C53"/>
    <w:rsid w:val="00DC5C2F"/>
    <w:rsid w:val="00DC691F"/>
    <w:rsid w:val="00DC6B6A"/>
    <w:rsid w:val="00DC6E89"/>
    <w:rsid w:val="00DD0829"/>
    <w:rsid w:val="00DD2372"/>
    <w:rsid w:val="00DD675D"/>
    <w:rsid w:val="00DD6B3D"/>
    <w:rsid w:val="00DD7518"/>
    <w:rsid w:val="00DE47E3"/>
    <w:rsid w:val="00DE4E7A"/>
    <w:rsid w:val="00DE73A5"/>
    <w:rsid w:val="00DE73CA"/>
    <w:rsid w:val="00DF1495"/>
    <w:rsid w:val="00DF37FF"/>
    <w:rsid w:val="00DF4B0F"/>
    <w:rsid w:val="00DF6069"/>
    <w:rsid w:val="00DF67AE"/>
    <w:rsid w:val="00DF6EB2"/>
    <w:rsid w:val="00E01078"/>
    <w:rsid w:val="00E016F7"/>
    <w:rsid w:val="00E02675"/>
    <w:rsid w:val="00E02BB4"/>
    <w:rsid w:val="00E038D4"/>
    <w:rsid w:val="00E0651F"/>
    <w:rsid w:val="00E07006"/>
    <w:rsid w:val="00E07F99"/>
    <w:rsid w:val="00E11E18"/>
    <w:rsid w:val="00E11FF4"/>
    <w:rsid w:val="00E12A35"/>
    <w:rsid w:val="00E139B3"/>
    <w:rsid w:val="00E13A94"/>
    <w:rsid w:val="00E13F89"/>
    <w:rsid w:val="00E15FC3"/>
    <w:rsid w:val="00E2248B"/>
    <w:rsid w:val="00E22909"/>
    <w:rsid w:val="00E22A7D"/>
    <w:rsid w:val="00E23BA5"/>
    <w:rsid w:val="00E24F61"/>
    <w:rsid w:val="00E25E6C"/>
    <w:rsid w:val="00E25ED6"/>
    <w:rsid w:val="00E263F8"/>
    <w:rsid w:val="00E265EA"/>
    <w:rsid w:val="00E33B9F"/>
    <w:rsid w:val="00E33D32"/>
    <w:rsid w:val="00E359B9"/>
    <w:rsid w:val="00E476FE"/>
    <w:rsid w:val="00E504D3"/>
    <w:rsid w:val="00E50C57"/>
    <w:rsid w:val="00E544E8"/>
    <w:rsid w:val="00E55AEE"/>
    <w:rsid w:val="00E56069"/>
    <w:rsid w:val="00E56F95"/>
    <w:rsid w:val="00E6176C"/>
    <w:rsid w:val="00E62E18"/>
    <w:rsid w:val="00E648FD"/>
    <w:rsid w:val="00E657F4"/>
    <w:rsid w:val="00E66D29"/>
    <w:rsid w:val="00E67542"/>
    <w:rsid w:val="00E679C7"/>
    <w:rsid w:val="00E73897"/>
    <w:rsid w:val="00E762DB"/>
    <w:rsid w:val="00E80575"/>
    <w:rsid w:val="00E84466"/>
    <w:rsid w:val="00E85575"/>
    <w:rsid w:val="00E85F3E"/>
    <w:rsid w:val="00E8671E"/>
    <w:rsid w:val="00E86D7C"/>
    <w:rsid w:val="00E8741A"/>
    <w:rsid w:val="00E956C8"/>
    <w:rsid w:val="00EA646C"/>
    <w:rsid w:val="00EA7E32"/>
    <w:rsid w:val="00EB1C09"/>
    <w:rsid w:val="00EB4B09"/>
    <w:rsid w:val="00EC181A"/>
    <w:rsid w:val="00EC70FD"/>
    <w:rsid w:val="00ED11A9"/>
    <w:rsid w:val="00ED283D"/>
    <w:rsid w:val="00ED310A"/>
    <w:rsid w:val="00ED3EBE"/>
    <w:rsid w:val="00ED4114"/>
    <w:rsid w:val="00ED64F4"/>
    <w:rsid w:val="00EE3091"/>
    <w:rsid w:val="00EE3661"/>
    <w:rsid w:val="00EE38E4"/>
    <w:rsid w:val="00EE579C"/>
    <w:rsid w:val="00EE727A"/>
    <w:rsid w:val="00EF05B6"/>
    <w:rsid w:val="00EF0779"/>
    <w:rsid w:val="00EF1D71"/>
    <w:rsid w:val="00EF20EE"/>
    <w:rsid w:val="00EF502E"/>
    <w:rsid w:val="00F014E5"/>
    <w:rsid w:val="00F01C4F"/>
    <w:rsid w:val="00F01DC9"/>
    <w:rsid w:val="00F0262C"/>
    <w:rsid w:val="00F0601F"/>
    <w:rsid w:val="00F0628C"/>
    <w:rsid w:val="00F124CD"/>
    <w:rsid w:val="00F12611"/>
    <w:rsid w:val="00F128BD"/>
    <w:rsid w:val="00F12E3D"/>
    <w:rsid w:val="00F13AB9"/>
    <w:rsid w:val="00F1537F"/>
    <w:rsid w:val="00F159E0"/>
    <w:rsid w:val="00F16DF5"/>
    <w:rsid w:val="00F17BC5"/>
    <w:rsid w:val="00F203A0"/>
    <w:rsid w:val="00F20809"/>
    <w:rsid w:val="00F21E7B"/>
    <w:rsid w:val="00F25A7F"/>
    <w:rsid w:val="00F26B58"/>
    <w:rsid w:val="00F2717D"/>
    <w:rsid w:val="00F272BC"/>
    <w:rsid w:val="00F30D1D"/>
    <w:rsid w:val="00F317C3"/>
    <w:rsid w:val="00F32B48"/>
    <w:rsid w:val="00F34AA8"/>
    <w:rsid w:val="00F34D82"/>
    <w:rsid w:val="00F34EBD"/>
    <w:rsid w:val="00F36D84"/>
    <w:rsid w:val="00F421CB"/>
    <w:rsid w:val="00F42868"/>
    <w:rsid w:val="00F45622"/>
    <w:rsid w:val="00F46A98"/>
    <w:rsid w:val="00F52442"/>
    <w:rsid w:val="00F538BE"/>
    <w:rsid w:val="00F53F95"/>
    <w:rsid w:val="00F54097"/>
    <w:rsid w:val="00F55381"/>
    <w:rsid w:val="00F56430"/>
    <w:rsid w:val="00F56555"/>
    <w:rsid w:val="00F603CE"/>
    <w:rsid w:val="00F63165"/>
    <w:rsid w:val="00F63809"/>
    <w:rsid w:val="00F64B9E"/>
    <w:rsid w:val="00F653D0"/>
    <w:rsid w:val="00F67300"/>
    <w:rsid w:val="00F70DB3"/>
    <w:rsid w:val="00F7347C"/>
    <w:rsid w:val="00F75052"/>
    <w:rsid w:val="00F750CC"/>
    <w:rsid w:val="00F754E7"/>
    <w:rsid w:val="00F755F5"/>
    <w:rsid w:val="00F75B89"/>
    <w:rsid w:val="00F762E1"/>
    <w:rsid w:val="00F771EB"/>
    <w:rsid w:val="00F80018"/>
    <w:rsid w:val="00F80F56"/>
    <w:rsid w:val="00F83641"/>
    <w:rsid w:val="00F84BAF"/>
    <w:rsid w:val="00F901CC"/>
    <w:rsid w:val="00F9021E"/>
    <w:rsid w:val="00F93814"/>
    <w:rsid w:val="00FA03D2"/>
    <w:rsid w:val="00FA1D48"/>
    <w:rsid w:val="00FA1EF7"/>
    <w:rsid w:val="00FA2942"/>
    <w:rsid w:val="00FA347E"/>
    <w:rsid w:val="00FA4123"/>
    <w:rsid w:val="00FA63A2"/>
    <w:rsid w:val="00FA677C"/>
    <w:rsid w:val="00FB0CB5"/>
    <w:rsid w:val="00FB1003"/>
    <w:rsid w:val="00FB1B13"/>
    <w:rsid w:val="00FB2796"/>
    <w:rsid w:val="00FB44E8"/>
    <w:rsid w:val="00FB4724"/>
    <w:rsid w:val="00FB56C6"/>
    <w:rsid w:val="00FB79A1"/>
    <w:rsid w:val="00FC18DA"/>
    <w:rsid w:val="00FC5365"/>
    <w:rsid w:val="00FC540B"/>
    <w:rsid w:val="00FC5953"/>
    <w:rsid w:val="00FC70C7"/>
    <w:rsid w:val="00FC75E6"/>
    <w:rsid w:val="00FC7FB6"/>
    <w:rsid w:val="00FD1CDC"/>
    <w:rsid w:val="00FD1CE0"/>
    <w:rsid w:val="00FD1E1E"/>
    <w:rsid w:val="00FD1EC0"/>
    <w:rsid w:val="00FE00EA"/>
    <w:rsid w:val="00FE34F2"/>
    <w:rsid w:val="00FE41D6"/>
    <w:rsid w:val="00FE6AA8"/>
    <w:rsid w:val="00FE7470"/>
    <w:rsid w:val="00FF04D8"/>
    <w:rsid w:val="00FF1E6B"/>
    <w:rsid w:val="00FF1E84"/>
    <w:rsid w:val="00FF4BA9"/>
    <w:rsid w:val="00FF4E31"/>
    <w:rsid w:val="00FF50D7"/>
    <w:rsid w:val="00FF72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D4E1E"/>
  <w15:docId w15:val="{FC623826-08A7-4B7C-AACD-9EF0969A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400"/>
    <w:pPr>
      <w:spacing w:after="0" w:line="240" w:lineRule="auto"/>
    </w:pPr>
    <w:rPr>
      <w:rFonts w:ascii="Times New Roman" w:eastAsia="Times New Roman" w:hAnsi="Times New Roman" w:cs="Times New Roman"/>
      <w:sz w:val="20"/>
      <w:szCs w:val="20"/>
    </w:rPr>
  </w:style>
  <w:style w:type="paragraph" w:styleId="Heading1">
    <w:name w:val="heading 1"/>
    <w:aliases w:val="Üld-pealkiri"/>
    <w:basedOn w:val="Normal"/>
    <w:next w:val="BodyText"/>
    <w:link w:val="Heading1Char"/>
    <w:qFormat/>
    <w:rsid w:val="00795A99"/>
    <w:pPr>
      <w:keepNext/>
      <w:numPr>
        <w:numId w:val="1"/>
      </w:numPr>
      <w:suppressAutoHyphens/>
      <w:spacing w:before="240" w:after="120" w:line="230" w:lineRule="atLeast"/>
      <w:outlineLvl w:val="0"/>
    </w:pPr>
    <w:rPr>
      <w:rFonts w:ascii="Verdana" w:hAnsi="Verdana"/>
      <w:b/>
      <w:bCs/>
      <w:caps/>
      <w:color w:val="006AC6"/>
      <w:sz w:val="28"/>
    </w:rPr>
  </w:style>
  <w:style w:type="paragraph" w:styleId="Heading2">
    <w:name w:val="heading 2"/>
    <w:aliases w:val="1. tase-pealkiri"/>
    <w:basedOn w:val="Normal"/>
    <w:next w:val="Tekst"/>
    <w:link w:val="Heading2Char"/>
    <w:qFormat/>
    <w:rsid w:val="00795A99"/>
    <w:pPr>
      <w:keepNext/>
      <w:numPr>
        <w:ilvl w:val="1"/>
        <w:numId w:val="1"/>
      </w:numPr>
      <w:suppressAutoHyphens/>
      <w:spacing w:before="240" w:after="120" w:line="230" w:lineRule="atLeast"/>
      <w:outlineLvl w:val="1"/>
    </w:pPr>
    <w:rPr>
      <w:rFonts w:ascii="Verdana" w:hAnsi="Verdana"/>
      <w:b/>
      <w:bCs/>
      <w:sz w:val="26"/>
    </w:rPr>
  </w:style>
  <w:style w:type="paragraph" w:styleId="Heading3">
    <w:name w:val="heading 3"/>
    <w:aliases w:val="2. tase-pealkiri"/>
    <w:basedOn w:val="Normal"/>
    <w:next w:val="Tekst"/>
    <w:link w:val="Heading3Char"/>
    <w:qFormat/>
    <w:rsid w:val="00795A99"/>
    <w:pPr>
      <w:keepNext/>
      <w:numPr>
        <w:ilvl w:val="2"/>
        <w:numId w:val="1"/>
      </w:numPr>
      <w:suppressAutoHyphens/>
      <w:spacing w:before="240" w:after="120" w:line="230" w:lineRule="atLeast"/>
      <w:outlineLvl w:val="2"/>
    </w:pPr>
    <w:rPr>
      <w:rFonts w:ascii="Verdana" w:hAnsi="Verdana"/>
      <w:b/>
      <w:sz w:val="22"/>
    </w:rPr>
  </w:style>
  <w:style w:type="paragraph" w:styleId="Heading4">
    <w:name w:val="heading 4"/>
    <w:aliases w:val="3. tase-pealkiri"/>
    <w:basedOn w:val="Normal"/>
    <w:next w:val="Tekst"/>
    <w:link w:val="Heading4Char"/>
    <w:qFormat/>
    <w:rsid w:val="00A93003"/>
    <w:pPr>
      <w:keepNext/>
      <w:numPr>
        <w:ilvl w:val="3"/>
        <w:numId w:val="1"/>
      </w:numPr>
      <w:suppressAutoHyphens/>
      <w:spacing w:before="240" w:after="120" w:line="230" w:lineRule="atLeast"/>
      <w:jc w:val="both"/>
      <w:outlineLvl w:val="3"/>
    </w:pPr>
    <w:rPr>
      <w:sz w:val="24"/>
    </w:rPr>
  </w:style>
  <w:style w:type="paragraph" w:styleId="Heading5">
    <w:name w:val="heading 5"/>
    <w:basedOn w:val="Normal"/>
    <w:next w:val="Tekst"/>
    <w:link w:val="Heading5Char"/>
    <w:autoRedefine/>
    <w:unhideWhenUsed/>
    <w:qFormat/>
    <w:rsid w:val="00D9379D"/>
    <w:pPr>
      <w:keepNext/>
      <w:keepLines/>
      <w:numPr>
        <w:numId w:val="6"/>
      </w:numPr>
      <w:spacing w:before="240" w:after="120" w:line="230" w:lineRule="atLeast"/>
      <w:outlineLvl w:val="4"/>
    </w:pPr>
    <w:rPr>
      <w:rFonts w:ascii="Verdana Pro" w:eastAsiaTheme="majorEastAsia" w:hAnsi="Verdana Pro" w:cstheme="majorBidi"/>
      <w:b/>
      <w:sz w:val="22"/>
      <w:szCs w:val="22"/>
    </w:rPr>
  </w:style>
  <w:style w:type="paragraph" w:styleId="Heading6">
    <w:name w:val="heading 6"/>
    <w:basedOn w:val="Normal"/>
    <w:next w:val="Normal"/>
    <w:link w:val="Heading6Char"/>
    <w:qFormat/>
    <w:rsid w:val="00340400"/>
    <w:pPr>
      <w:keepNext/>
      <w:numPr>
        <w:ilvl w:val="5"/>
        <w:numId w:val="1"/>
      </w:numPr>
      <w:outlineLvl w:val="5"/>
    </w:pPr>
    <w:rPr>
      <w:sz w:val="24"/>
      <w:u w:val="single"/>
    </w:rPr>
  </w:style>
  <w:style w:type="paragraph" w:styleId="Heading7">
    <w:name w:val="heading 7"/>
    <w:basedOn w:val="Normal"/>
    <w:next w:val="Normal"/>
    <w:link w:val="Heading7Char"/>
    <w:qFormat/>
    <w:rsid w:val="00340400"/>
    <w:pPr>
      <w:keepNext/>
      <w:numPr>
        <w:ilvl w:val="6"/>
        <w:numId w:val="1"/>
      </w:numPr>
      <w:outlineLvl w:val="6"/>
    </w:pPr>
    <w:rPr>
      <w:b/>
      <w:sz w:val="24"/>
    </w:rPr>
  </w:style>
  <w:style w:type="paragraph" w:styleId="Heading8">
    <w:name w:val="heading 8"/>
    <w:basedOn w:val="Normal"/>
    <w:next w:val="Normal"/>
    <w:link w:val="Heading8Char"/>
    <w:qFormat/>
    <w:rsid w:val="00340400"/>
    <w:pPr>
      <w:keepNext/>
      <w:numPr>
        <w:ilvl w:val="7"/>
        <w:numId w:val="1"/>
      </w:numPr>
      <w:jc w:val="center"/>
      <w:outlineLvl w:val="7"/>
    </w:pPr>
    <w:rPr>
      <w:sz w:val="24"/>
    </w:rPr>
  </w:style>
  <w:style w:type="paragraph" w:styleId="Heading9">
    <w:name w:val="heading 9"/>
    <w:basedOn w:val="Normal"/>
    <w:next w:val="Normal"/>
    <w:link w:val="Heading9Char"/>
    <w:qFormat/>
    <w:rsid w:val="00340400"/>
    <w:pPr>
      <w:keepNext/>
      <w:numPr>
        <w:ilvl w:val="8"/>
        <w:numId w:val="1"/>
      </w:numPr>
      <w:jc w:val="center"/>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Üld-pealkiri Char"/>
    <w:basedOn w:val="DefaultParagraphFont"/>
    <w:link w:val="Heading1"/>
    <w:rsid w:val="00795A99"/>
    <w:rPr>
      <w:rFonts w:ascii="Verdana" w:eastAsia="Times New Roman" w:hAnsi="Verdana" w:cs="Times New Roman"/>
      <w:b/>
      <w:bCs/>
      <w:caps/>
      <w:color w:val="006AC6"/>
      <w:sz w:val="28"/>
      <w:szCs w:val="20"/>
    </w:rPr>
  </w:style>
  <w:style w:type="character" w:customStyle="1" w:styleId="Heading2Char">
    <w:name w:val="Heading 2 Char"/>
    <w:aliases w:val="1. tase-pealkiri Char"/>
    <w:basedOn w:val="DefaultParagraphFont"/>
    <w:link w:val="Heading2"/>
    <w:rsid w:val="00795A99"/>
    <w:rPr>
      <w:rFonts w:ascii="Verdana" w:eastAsia="Times New Roman" w:hAnsi="Verdana" w:cs="Times New Roman"/>
      <w:b/>
      <w:bCs/>
      <w:sz w:val="26"/>
      <w:szCs w:val="20"/>
    </w:rPr>
  </w:style>
  <w:style w:type="character" w:customStyle="1" w:styleId="Heading3Char">
    <w:name w:val="Heading 3 Char"/>
    <w:aliases w:val="2. tase-pealkiri Char"/>
    <w:basedOn w:val="DefaultParagraphFont"/>
    <w:link w:val="Heading3"/>
    <w:rsid w:val="00795A99"/>
    <w:rPr>
      <w:rFonts w:ascii="Verdana" w:eastAsia="Times New Roman" w:hAnsi="Verdana" w:cs="Times New Roman"/>
      <w:b/>
      <w:szCs w:val="20"/>
    </w:rPr>
  </w:style>
  <w:style w:type="character" w:customStyle="1" w:styleId="Heading4Char">
    <w:name w:val="Heading 4 Char"/>
    <w:aliases w:val="3. tase-pealkiri Char"/>
    <w:basedOn w:val="DefaultParagraphFont"/>
    <w:link w:val="Heading4"/>
    <w:rsid w:val="00A93003"/>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340400"/>
    <w:rPr>
      <w:rFonts w:ascii="Times New Roman" w:eastAsia="Times New Roman" w:hAnsi="Times New Roman" w:cs="Times New Roman"/>
      <w:sz w:val="24"/>
      <w:szCs w:val="20"/>
      <w:u w:val="single"/>
    </w:rPr>
  </w:style>
  <w:style w:type="character" w:customStyle="1" w:styleId="Heading7Char">
    <w:name w:val="Heading 7 Char"/>
    <w:basedOn w:val="DefaultParagraphFont"/>
    <w:link w:val="Heading7"/>
    <w:rsid w:val="00340400"/>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340400"/>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340400"/>
    <w:rPr>
      <w:rFonts w:ascii="Times New Roman" w:eastAsia="Times New Roman" w:hAnsi="Times New Roman" w:cs="Times New Roman"/>
      <w:sz w:val="32"/>
      <w:szCs w:val="20"/>
    </w:rPr>
  </w:style>
  <w:style w:type="paragraph" w:styleId="BodyText">
    <w:name w:val="Body Text"/>
    <w:aliases w:val="Koostajainfo"/>
    <w:basedOn w:val="Normal"/>
    <w:link w:val="BodyTextChar"/>
    <w:rsid w:val="007C7B38"/>
    <w:pPr>
      <w:keepLines/>
      <w:jc w:val="both"/>
    </w:pPr>
    <w:rPr>
      <w:sz w:val="24"/>
    </w:rPr>
  </w:style>
  <w:style w:type="character" w:customStyle="1" w:styleId="BodyTextChar">
    <w:name w:val="Body Text Char"/>
    <w:aliases w:val="Koostajainfo Char"/>
    <w:basedOn w:val="DefaultParagraphFont"/>
    <w:link w:val="BodyText"/>
    <w:rsid w:val="007C7B38"/>
    <w:rPr>
      <w:rFonts w:ascii="Times New Roman" w:eastAsia="Times New Roman" w:hAnsi="Times New Roman" w:cs="Times New Roman"/>
      <w:sz w:val="24"/>
      <w:szCs w:val="20"/>
    </w:rPr>
  </w:style>
  <w:style w:type="paragraph" w:customStyle="1" w:styleId="Tekst">
    <w:name w:val="Tekst"/>
    <w:basedOn w:val="Normal"/>
    <w:link w:val="TekstChar"/>
    <w:qFormat/>
    <w:rsid w:val="00795A99"/>
    <w:pPr>
      <w:spacing w:after="240" w:line="230" w:lineRule="atLeast"/>
      <w:jc w:val="both"/>
    </w:pPr>
    <w:rPr>
      <w:rFonts w:ascii="Verdana" w:hAnsi="Verdana"/>
      <w:lang w:eastAsia="et-EE"/>
    </w:rPr>
  </w:style>
  <w:style w:type="paragraph" w:customStyle="1" w:styleId="Loetelu">
    <w:name w:val="Loetelu"/>
    <w:basedOn w:val="Normal"/>
    <w:link w:val="LoeteluChar"/>
    <w:qFormat/>
    <w:rsid w:val="00795A99"/>
    <w:pPr>
      <w:keepNext/>
      <w:numPr>
        <w:numId w:val="4"/>
      </w:numPr>
      <w:spacing w:line="230" w:lineRule="atLeast"/>
      <w:ind w:right="357"/>
      <w:contextualSpacing/>
    </w:pPr>
    <w:rPr>
      <w:rFonts w:ascii="Verdana" w:hAnsi="Verdana"/>
      <w:szCs w:val="24"/>
    </w:rPr>
  </w:style>
  <w:style w:type="character" w:customStyle="1" w:styleId="TekstChar">
    <w:name w:val="Tekst Char"/>
    <w:link w:val="Tekst"/>
    <w:rsid w:val="00795A99"/>
    <w:rPr>
      <w:rFonts w:ascii="Verdana" w:eastAsia="Times New Roman" w:hAnsi="Verdana" w:cs="Times New Roman"/>
      <w:sz w:val="20"/>
      <w:szCs w:val="20"/>
      <w:lang w:eastAsia="et-EE"/>
    </w:rPr>
  </w:style>
  <w:style w:type="character" w:customStyle="1" w:styleId="LoeteluChar">
    <w:name w:val="Loetelu Char"/>
    <w:link w:val="Loetelu"/>
    <w:rsid w:val="00795A99"/>
    <w:rPr>
      <w:rFonts w:ascii="Verdana" w:eastAsia="Times New Roman" w:hAnsi="Verdana" w:cs="Times New Roman"/>
      <w:sz w:val="20"/>
      <w:szCs w:val="24"/>
    </w:rPr>
  </w:style>
  <w:style w:type="paragraph" w:styleId="TOC2">
    <w:name w:val="toc 2"/>
    <w:basedOn w:val="Normal"/>
    <w:next w:val="Normal"/>
    <w:autoRedefine/>
    <w:uiPriority w:val="39"/>
    <w:unhideWhenUsed/>
    <w:rsid w:val="000E22FD"/>
    <w:pPr>
      <w:tabs>
        <w:tab w:val="left" w:pos="800"/>
        <w:tab w:val="right" w:leader="dot" w:pos="9515"/>
      </w:tabs>
      <w:spacing w:before="120" w:after="120"/>
      <w:ind w:left="198"/>
      <w:contextualSpacing/>
    </w:pPr>
    <w:rPr>
      <w:rFonts w:ascii="Verdana Pro" w:hAnsi="Verdana Pro"/>
      <w:noProof/>
      <w14:scene3d>
        <w14:camera w14:prst="orthographicFront"/>
        <w14:lightRig w14:rig="threePt" w14:dir="t">
          <w14:rot w14:lat="0" w14:lon="0" w14:rev="0"/>
        </w14:lightRig>
      </w14:scene3d>
    </w:rPr>
  </w:style>
  <w:style w:type="paragraph" w:styleId="TOC1">
    <w:name w:val="toc 1"/>
    <w:basedOn w:val="Normal"/>
    <w:next w:val="Normal"/>
    <w:link w:val="TOC1Char"/>
    <w:autoRedefine/>
    <w:uiPriority w:val="39"/>
    <w:unhideWhenUsed/>
    <w:rsid w:val="00485A00"/>
    <w:pPr>
      <w:tabs>
        <w:tab w:val="left" w:pos="403"/>
        <w:tab w:val="right" w:leader="dot" w:pos="9515"/>
      </w:tabs>
      <w:spacing w:before="240" w:after="240"/>
    </w:pPr>
    <w:rPr>
      <w:rFonts w:ascii="Verdana Pro" w:hAnsi="Verdana Pro"/>
      <w:b/>
      <w:bCs/>
      <w:caps/>
      <w:noProof/>
      <w:color w:val="006AC6"/>
      <w:sz w:val="22"/>
    </w:rPr>
  </w:style>
  <w:style w:type="paragraph" w:styleId="TOC3">
    <w:name w:val="toc 3"/>
    <w:basedOn w:val="Normal"/>
    <w:next w:val="Normal"/>
    <w:autoRedefine/>
    <w:uiPriority w:val="39"/>
    <w:unhideWhenUsed/>
    <w:rsid w:val="00485A00"/>
    <w:pPr>
      <w:tabs>
        <w:tab w:val="left" w:pos="1200"/>
        <w:tab w:val="right" w:leader="dot" w:pos="9515"/>
      </w:tabs>
      <w:ind w:left="403"/>
      <w:contextualSpacing/>
    </w:pPr>
    <w:rPr>
      <w:rFonts w:ascii="Verdana Pro" w:hAnsi="Verdana Pro"/>
      <w:iCs/>
      <w:noProof/>
      <w14:scene3d>
        <w14:camera w14:prst="orthographicFront"/>
        <w14:lightRig w14:rig="threePt" w14:dir="t">
          <w14:rot w14:lat="0" w14:lon="0" w14:rev="0"/>
        </w14:lightRig>
      </w14:scene3d>
    </w:rPr>
  </w:style>
  <w:style w:type="paragraph" w:styleId="TOC4">
    <w:name w:val="toc 4"/>
    <w:basedOn w:val="Normal"/>
    <w:next w:val="Normal"/>
    <w:autoRedefine/>
    <w:uiPriority w:val="39"/>
    <w:unhideWhenUsed/>
    <w:rsid w:val="00340400"/>
    <w:pPr>
      <w:ind w:left="600"/>
    </w:pPr>
    <w:rPr>
      <w:rFonts w:asciiTheme="minorHAnsi" w:hAnsiTheme="minorHAnsi"/>
      <w:sz w:val="18"/>
      <w:szCs w:val="18"/>
    </w:rPr>
  </w:style>
  <w:style w:type="character" w:styleId="Hyperlink">
    <w:name w:val="Hyperlink"/>
    <w:basedOn w:val="DefaultParagraphFont"/>
    <w:uiPriority w:val="99"/>
    <w:unhideWhenUsed/>
    <w:rsid w:val="00340400"/>
    <w:rPr>
      <w:color w:val="0000FF" w:themeColor="hyperlink"/>
      <w:u w:val="single"/>
    </w:rPr>
  </w:style>
  <w:style w:type="character" w:customStyle="1" w:styleId="Heading5Char">
    <w:name w:val="Heading 5 Char"/>
    <w:basedOn w:val="DefaultParagraphFont"/>
    <w:link w:val="Heading5"/>
    <w:rsid w:val="00D9379D"/>
    <w:rPr>
      <w:rFonts w:ascii="Verdana Pro" w:eastAsiaTheme="majorEastAsia" w:hAnsi="Verdana Pro" w:cstheme="majorBidi"/>
      <w:b/>
    </w:rPr>
  </w:style>
  <w:style w:type="paragraph" w:styleId="Header">
    <w:name w:val="header"/>
    <w:basedOn w:val="Normal"/>
    <w:link w:val="HeaderChar"/>
    <w:uiPriority w:val="99"/>
    <w:unhideWhenUsed/>
    <w:rsid w:val="00BC0D53"/>
    <w:pPr>
      <w:tabs>
        <w:tab w:val="center" w:pos="4513"/>
        <w:tab w:val="right" w:pos="9026"/>
      </w:tabs>
    </w:pPr>
  </w:style>
  <w:style w:type="paragraph" w:styleId="TOC5">
    <w:name w:val="toc 5"/>
    <w:basedOn w:val="Normal"/>
    <w:next w:val="Normal"/>
    <w:autoRedefine/>
    <w:uiPriority w:val="39"/>
    <w:unhideWhenUsed/>
    <w:rsid w:val="00340400"/>
    <w:pPr>
      <w:ind w:left="800"/>
    </w:pPr>
    <w:rPr>
      <w:rFonts w:asciiTheme="minorHAnsi" w:hAnsiTheme="minorHAnsi"/>
      <w:sz w:val="18"/>
      <w:szCs w:val="18"/>
    </w:rPr>
  </w:style>
  <w:style w:type="paragraph" w:styleId="TOC6">
    <w:name w:val="toc 6"/>
    <w:basedOn w:val="Normal"/>
    <w:next w:val="Normal"/>
    <w:autoRedefine/>
    <w:uiPriority w:val="39"/>
    <w:unhideWhenUsed/>
    <w:rsid w:val="00340400"/>
    <w:pPr>
      <w:ind w:left="1000"/>
    </w:pPr>
    <w:rPr>
      <w:rFonts w:asciiTheme="minorHAnsi" w:hAnsiTheme="minorHAnsi"/>
      <w:sz w:val="18"/>
      <w:szCs w:val="18"/>
    </w:rPr>
  </w:style>
  <w:style w:type="character" w:customStyle="1" w:styleId="HeaderChar">
    <w:name w:val="Header Char"/>
    <w:basedOn w:val="DefaultParagraphFont"/>
    <w:link w:val="Header"/>
    <w:uiPriority w:val="99"/>
    <w:rsid w:val="00BC0D5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C0D53"/>
    <w:pPr>
      <w:tabs>
        <w:tab w:val="center" w:pos="4513"/>
        <w:tab w:val="right" w:pos="9026"/>
      </w:tabs>
    </w:pPr>
  </w:style>
  <w:style w:type="character" w:customStyle="1" w:styleId="FooterChar">
    <w:name w:val="Footer Char"/>
    <w:basedOn w:val="DefaultParagraphFont"/>
    <w:link w:val="Footer"/>
    <w:uiPriority w:val="99"/>
    <w:rsid w:val="00BC0D5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C0D53"/>
    <w:rPr>
      <w:rFonts w:ascii="Tahoma" w:hAnsi="Tahoma" w:cs="Tahoma"/>
      <w:sz w:val="16"/>
      <w:szCs w:val="16"/>
    </w:rPr>
  </w:style>
  <w:style w:type="character" w:customStyle="1" w:styleId="BalloonTextChar">
    <w:name w:val="Balloon Text Char"/>
    <w:basedOn w:val="DefaultParagraphFont"/>
    <w:link w:val="BalloonText"/>
    <w:uiPriority w:val="99"/>
    <w:semiHidden/>
    <w:rsid w:val="00BC0D53"/>
    <w:rPr>
      <w:rFonts w:ascii="Tahoma" w:eastAsia="Times New Roman" w:hAnsi="Tahoma" w:cs="Tahoma"/>
      <w:sz w:val="16"/>
      <w:szCs w:val="16"/>
    </w:rPr>
  </w:style>
  <w:style w:type="character" w:styleId="PlaceholderText">
    <w:name w:val="Placeholder Text"/>
    <w:basedOn w:val="DefaultParagraphFont"/>
    <w:uiPriority w:val="99"/>
    <w:semiHidden/>
    <w:rsid w:val="008475F5"/>
    <w:rPr>
      <w:color w:val="808080"/>
    </w:rPr>
  </w:style>
  <w:style w:type="table" w:styleId="TableGrid">
    <w:name w:val="Table Grid"/>
    <w:basedOn w:val="TableNormal"/>
    <w:uiPriority w:val="59"/>
    <w:rsid w:val="00CE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004CD"/>
  </w:style>
  <w:style w:type="paragraph" w:styleId="TOC7">
    <w:name w:val="toc 7"/>
    <w:basedOn w:val="Normal"/>
    <w:next w:val="Normal"/>
    <w:autoRedefine/>
    <w:uiPriority w:val="39"/>
    <w:unhideWhenUsed/>
    <w:rsid w:val="00123667"/>
    <w:pPr>
      <w:ind w:left="1200"/>
    </w:pPr>
    <w:rPr>
      <w:rFonts w:asciiTheme="minorHAnsi" w:hAnsiTheme="minorHAnsi"/>
      <w:sz w:val="18"/>
      <w:szCs w:val="18"/>
    </w:rPr>
  </w:style>
  <w:style w:type="paragraph" w:styleId="TOC8">
    <w:name w:val="toc 8"/>
    <w:basedOn w:val="Normal"/>
    <w:next w:val="Normal"/>
    <w:autoRedefine/>
    <w:uiPriority w:val="39"/>
    <w:unhideWhenUsed/>
    <w:rsid w:val="00123667"/>
    <w:pPr>
      <w:ind w:left="1400"/>
    </w:pPr>
    <w:rPr>
      <w:rFonts w:asciiTheme="minorHAnsi" w:hAnsiTheme="minorHAnsi"/>
      <w:sz w:val="18"/>
      <w:szCs w:val="18"/>
    </w:rPr>
  </w:style>
  <w:style w:type="paragraph" w:styleId="TOC9">
    <w:name w:val="toc 9"/>
    <w:basedOn w:val="Normal"/>
    <w:next w:val="Normal"/>
    <w:autoRedefine/>
    <w:uiPriority w:val="39"/>
    <w:unhideWhenUsed/>
    <w:rsid w:val="00123667"/>
    <w:pPr>
      <w:ind w:left="1600"/>
    </w:pPr>
    <w:rPr>
      <w:rFonts w:asciiTheme="minorHAnsi" w:hAnsiTheme="minorHAnsi"/>
      <w:sz w:val="18"/>
      <w:szCs w:val="18"/>
    </w:rPr>
  </w:style>
  <w:style w:type="paragraph" w:styleId="CommentText">
    <w:name w:val="annotation text"/>
    <w:basedOn w:val="Normal"/>
    <w:link w:val="CommentTextChar"/>
    <w:semiHidden/>
    <w:rsid w:val="00CC4AF4"/>
    <w:rPr>
      <w:lang w:val="en-GB"/>
    </w:rPr>
  </w:style>
  <w:style w:type="character" w:customStyle="1" w:styleId="CommentTextChar">
    <w:name w:val="Comment Text Char"/>
    <w:basedOn w:val="DefaultParagraphFont"/>
    <w:link w:val="CommentText"/>
    <w:semiHidden/>
    <w:rsid w:val="00CC4AF4"/>
    <w:rPr>
      <w:rFonts w:ascii="Times New Roman" w:eastAsia="Times New Roman" w:hAnsi="Times New Roman" w:cs="Times New Roman"/>
      <w:sz w:val="20"/>
      <w:szCs w:val="20"/>
      <w:lang w:val="en-GB"/>
    </w:rPr>
  </w:style>
  <w:style w:type="paragraph" w:customStyle="1" w:styleId="Default">
    <w:name w:val="Default"/>
    <w:rsid w:val="00CC4AF4"/>
    <w:pPr>
      <w:autoSpaceDE w:val="0"/>
      <w:autoSpaceDN w:val="0"/>
      <w:adjustRightInd w:val="0"/>
      <w:spacing w:after="0" w:line="240" w:lineRule="auto"/>
    </w:pPr>
    <w:rPr>
      <w:rFonts w:ascii="Calibri" w:eastAsia="Times New Roman" w:hAnsi="Calibri" w:cs="Calibri"/>
      <w:color w:val="000000"/>
      <w:sz w:val="24"/>
      <w:szCs w:val="24"/>
      <w:lang w:eastAsia="et-EE"/>
    </w:rPr>
  </w:style>
  <w:style w:type="paragraph" w:styleId="NoSpacing">
    <w:name w:val="No Spacing"/>
    <w:link w:val="NoSpacingChar"/>
    <w:uiPriority w:val="1"/>
    <w:qFormat/>
    <w:rsid w:val="00C44E0E"/>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C44E0E"/>
    <w:rPr>
      <w:rFonts w:eastAsiaTheme="minorEastAsia"/>
      <w:lang w:val="en-US" w:eastAsia="ja-JP"/>
    </w:rPr>
  </w:style>
  <w:style w:type="paragraph" w:styleId="ListParagraph">
    <w:name w:val="List Paragraph"/>
    <w:basedOn w:val="Normal"/>
    <w:uiPriority w:val="34"/>
    <w:qFormat/>
    <w:rsid w:val="007864FB"/>
    <w:pPr>
      <w:ind w:left="720"/>
      <w:contextualSpacing/>
    </w:pPr>
  </w:style>
  <w:style w:type="table" w:customStyle="1" w:styleId="TableGrid1">
    <w:name w:val="Table Grid1"/>
    <w:basedOn w:val="TableNormal"/>
    <w:next w:val="TableGrid"/>
    <w:uiPriority w:val="59"/>
    <w:rsid w:val="009C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9907FF"/>
    <w:pPr>
      <w:numPr>
        <w:numId w:val="3"/>
      </w:numPr>
    </w:pPr>
  </w:style>
  <w:style w:type="character" w:customStyle="1" w:styleId="TOC1Char">
    <w:name w:val="TOC 1 Char"/>
    <w:basedOn w:val="DefaultParagraphFont"/>
    <w:link w:val="TOC1"/>
    <w:uiPriority w:val="39"/>
    <w:rsid w:val="00485A00"/>
    <w:rPr>
      <w:rFonts w:ascii="Verdana Pro" w:eastAsia="Times New Roman" w:hAnsi="Verdana Pro" w:cs="Times New Roman"/>
      <w:b/>
      <w:bCs/>
      <w:caps/>
      <w:noProof/>
      <w:color w:val="006AC6"/>
      <w:szCs w:val="20"/>
    </w:rPr>
  </w:style>
  <w:style w:type="paragraph" w:styleId="TOCHeading">
    <w:name w:val="TOC Heading"/>
    <w:basedOn w:val="Heading1"/>
    <w:next w:val="Normal"/>
    <w:uiPriority w:val="39"/>
    <w:unhideWhenUsed/>
    <w:qFormat/>
    <w:rsid w:val="008F33D6"/>
    <w:pPr>
      <w:keepLines/>
      <w:numPr>
        <w:numId w:val="0"/>
      </w:numPr>
      <w:suppressAutoHyphens w:val="0"/>
      <w:spacing w:after="0" w:line="259" w:lineRule="auto"/>
      <w:outlineLvl w:val="9"/>
    </w:pPr>
    <w:rPr>
      <w:rFonts w:asciiTheme="majorHAnsi" w:eastAsiaTheme="majorEastAsia" w:hAnsiTheme="majorHAnsi" w:cstheme="majorBidi"/>
      <w:b w:val="0"/>
      <w:bCs w:val="0"/>
      <w:caps w:val="0"/>
      <w:color w:val="365F91" w:themeColor="accent1" w:themeShade="BF"/>
      <w:sz w:val="32"/>
      <w:szCs w:val="32"/>
      <w:lang w:eastAsia="et-EE"/>
    </w:rPr>
  </w:style>
  <w:style w:type="paragraph" w:styleId="NormalWeb">
    <w:name w:val="Normal (Web)"/>
    <w:basedOn w:val="Normal"/>
    <w:uiPriority w:val="99"/>
    <w:unhideWhenUsed/>
    <w:rsid w:val="006D043B"/>
    <w:pPr>
      <w:spacing w:before="100" w:beforeAutospacing="1" w:after="100" w:afterAutospacing="1"/>
    </w:pPr>
    <w:rPr>
      <w:sz w:val="24"/>
      <w:szCs w:val="24"/>
      <w:lang w:eastAsia="et-EE"/>
    </w:rPr>
  </w:style>
  <w:style w:type="character" w:customStyle="1" w:styleId="tyhik">
    <w:name w:val="tyhik"/>
    <w:basedOn w:val="DefaultParagraphFont"/>
    <w:rsid w:val="006D043B"/>
  </w:style>
  <w:style w:type="paragraph" w:customStyle="1" w:styleId="Normal12pt">
    <w:name w:val="Normal + 12 pt"/>
    <w:basedOn w:val="Normal"/>
    <w:link w:val="Normal12ptMrk"/>
    <w:rsid w:val="006D043B"/>
    <w:rPr>
      <w:sz w:val="24"/>
    </w:rPr>
  </w:style>
  <w:style w:type="character" w:customStyle="1" w:styleId="Normal12ptMrk">
    <w:name w:val="Normal + 12 pt Märk"/>
    <w:link w:val="Normal12pt"/>
    <w:rsid w:val="006D043B"/>
    <w:rPr>
      <w:rFonts w:ascii="Times New Roman" w:eastAsia="Times New Roman" w:hAnsi="Times New Roman" w:cs="Times New Roman"/>
      <w:sz w:val="24"/>
      <w:szCs w:val="20"/>
    </w:rPr>
  </w:style>
  <w:style w:type="table" w:customStyle="1" w:styleId="TableGrid11">
    <w:name w:val="Table Grid11"/>
    <w:basedOn w:val="TableNormal"/>
    <w:next w:val="TableGrid"/>
    <w:uiPriority w:val="59"/>
    <w:rsid w:val="00795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16DC2"/>
    <w:pPr>
      <w:spacing w:after="200"/>
    </w:pPr>
    <w:rPr>
      <w:rFonts w:ascii="Verdana" w:hAnsi="Verdana"/>
      <w:i/>
      <w:iCs/>
      <w:szCs w:val="18"/>
    </w:rPr>
  </w:style>
  <w:style w:type="character" w:styleId="UnresolvedMention">
    <w:name w:val="Unresolved Mention"/>
    <w:basedOn w:val="DefaultParagraphFont"/>
    <w:uiPriority w:val="99"/>
    <w:semiHidden/>
    <w:unhideWhenUsed/>
    <w:rsid w:val="00910FE6"/>
    <w:rPr>
      <w:color w:val="605E5C"/>
      <w:shd w:val="clear" w:color="auto" w:fill="E1DFDD"/>
    </w:rPr>
  </w:style>
  <w:style w:type="character" w:styleId="CommentReference">
    <w:name w:val="annotation reference"/>
    <w:basedOn w:val="DefaultParagraphFont"/>
    <w:uiPriority w:val="99"/>
    <w:semiHidden/>
    <w:unhideWhenUsed/>
    <w:rsid w:val="000964AD"/>
    <w:rPr>
      <w:sz w:val="16"/>
      <w:szCs w:val="16"/>
    </w:rPr>
  </w:style>
  <w:style w:type="paragraph" w:styleId="CommentSubject">
    <w:name w:val="annotation subject"/>
    <w:basedOn w:val="CommentText"/>
    <w:next w:val="CommentText"/>
    <w:link w:val="CommentSubjectChar"/>
    <w:uiPriority w:val="99"/>
    <w:semiHidden/>
    <w:unhideWhenUsed/>
    <w:rsid w:val="000964AD"/>
    <w:rPr>
      <w:b/>
      <w:bCs/>
      <w:lang w:val="et-EE"/>
    </w:rPr>
  </w:style>
  <w:style w:type="character" w:customStyle="1" w:styleId="CommentSubjectChar">
    <w:name w:val="Comment Subject Char"/>
    <w:basedOn w:val="CommentTextChar"/>
    <w:link w:val="CommentSubject"/>
    <w:uiPriority w:val="99"/>
    <w:semiHidden/>
    <w:rsid w:val="000964AD"/>
    <w:rPr>
      <w:rFonts w:ascii="Times New Roman" w:eastAsia="Times New Roman" w:hAnsi="Times New Roman" w:cs="Times New Roman"/>
      <w:b/>
      <w:bCs/>
      <w:sz w:val="20"/>
      <w:szCs w:val="20"/>
      <w:lang w:val="en-GB"/>
    </w:rPr>
  </w:style>
  <w:style w:type="paragraph" w:styleId="Revision">
    <w:name w:val="Revision"/>
    <w:hidden/>
    <w:uiPriority w:val="99"/>
    <w:semiHidden/>
    <w:rsid w:val="001753F5"/>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572357">
      <w:bodyDiv w:val="1"/>
      <w:marLeft w:val="0"/>
      <w:marRight w:val="0"/>
      <w:marTop w:val="0"/>
      <w:marBottom w:val="0"/>
      <w:divBdr>
        <w:top w:val="none" w:sz="0" w:space="0" w:color="auto"/>
        <w:left w:val="none" w:sz="0" w:space="0" w:color="auto"/>
        <w:bottom w:val="none" w:sz="0" w:space="0" w:color="auto"/>
        <w:right w:val="none" w:sz="0" w:space="0" w:color="auto"/>
      </w:divBdr>
    </w:div>
    <w:div w:id="790320917">
      <w:bodyDiv w:val="1"/>
      <w:marLeft w:val="0"/>
      <w:marRight w:val="0"/>
      <w:marTop w:val="0"/>
      <w:marBottom w:val="0"/>
      <w:divBdr>
        <w:top w:val="none" w:sz="0" w:space="0" w:color="auto"/>
        <w:left w:val="none" w:sz="0" w:space="0" w:color="auto"/>
        <w:bottom w:val="none" w:sz="0" w:space="0" w:color="auto"/>
        <w:right w:val="none" w:sz="0" w:space="0" w:color="auto"/>
      </w:divBdr>
    </w:div>
    <w:div w:id="825165590">
      <w:bodyDiv w:val="1"/>
      <w:marLeft w:val="0"/>
      <w:marRight w:val="0"/>
      <w:marTop w:val="0"/>
      <w:marBottom w:val="0"/>
      <w:divBdr>
        <w:top w:val="none" w:sz="0" w:space="0" w:color="auto"/>
        <w:left w:val="none" w:sz="0" w:space="0" w:color="auto"/>
        <w:bottom w:val="none" w:sz="0" w:space="0" w:color="auto"/>
        <w:right w:val="none" w:sz="0" w:space="0" w:color="auto"/>
      </w:divBdr>
    </w:div>
    <w:div w:id="128473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Ksenia.Haavistu@transpordiamet.ee" TargetMode="External"/><Relationship Id="rId2" Type="http://schemas.openxmlformats.org/officeDocument/2006/relationships/customXml" Target="../customXml/item2.xml"/><Relationship Id="rId16" Type="http://schemas.openxmlformats.org/officeDocument/2006/relationships/hyperlink" Target="mailto:sergei.tavstogin"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vesi@tvesi.ee" TargetMode="Externa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6E06440E04F4B7FA3DB82F5707FD390"/>
        <w:category>
          <w:name w:val="General"/>
          <w:gallery w:val="placeholder"/>
        </w:category>
        <w:types>
          <w:type w:val="bbPlcHdr"/>
        </w:types>
        <w:behaviors>
          <w:behavior w:val="content"/>
        </w:behaviors>
        <w:guid w:val="{B0E68D19-7E25-4C33-8A8F-557759287619}"/>
      </w:docPartPr>
      <w:docPartBody>
        <w:p w:rsidR="00134B57" w:rsidRDefault="0000007E" w:rsidP="0000007E">
          <w:pPr>
            <w:pStyle w:val="16E06440E04F4B7FA3DB82F5707FD390"/>
          </w:pPr>
          <w:r>
            <w:rPr>
              <w:color w:val="7F7F7F" w:themeColor="background1" w:themeShade="7F"/>
            </w:rPr>
            <w:t>[Tippige ettevõtte nimi]</w:t>
          </w:r>
        </w:p>
      </w:docPartBody>
    </w:docPart>
    <w:docPart>
      <w:docPartPr>
        <w:name w:val="92CAC2CF88A746DAB1CCCF134F6FB2C2"/>
        <w:category>
          <w:name w:val="General"/>
          <w:gallery w:val="placeholder"/>
        </w:category>
        <w:types>
          <w:type w:val="bbPlcHdr"/>
        </w:types>
        <w:behaviors>
          <w:behavior w:val="content"/>
        </w:behaviors>
        <w:guid w:val="{7F6A758A-36D9-4406-AECF-A09F8F3B49D2}"/>
      </w:docPartPr>
      <w:docPartBody>
        <w:p w:rsidR="00134B57" w:rsidRDefault="00080395" w:rsidP="00080395">
          <w:pPr>
            <w:pStyle w:val="92CAC2CF88A746DAB1CCCF134F6FB2C25"/>
          </w:pPr>
          <w:r w:rsidRPr="00CC4B11">
            <w:rPr>
              <w:rStyle w:val="PlaceholderText"/>
              <w:rFonts w:eastAsiaTheme="minorHAnsi"/>
              <w:i/>
              <w:sz w:val="16"/>
              <w:szCs w:val="16"/>
            </w:rPr>
            <w:t>[Tippige töö number]</w:t>
          </w:r>
        </w:p>
      </w:docPartBody>
    </w:docPart>
    <w:docPart>
      <w:docPartPr>
        <w:name w:val="41F387B3142143978B51AE468ADBF408"/>
        <w:category>
          <w:name w:val="General"/>
          <w:gallery w:val="placeholder"/>
        </w:category>
        <w:types>
          <w:type w:val="bbPlcHdr"/>
        </w:types>
        <w:behaviors>
          <w:behavior w:val="content"/>
        </w:behaviors>
        <w:guid w:val="{DC0D3492-9A61-4F54-A262-60CBC054ECD7}"/>
      </w:docPartPr>
      <w:docPartBody>
        <w:p w:rsidR="00134B57" w:rsidRDefault="00080395" w:rsidP="00080395">
          <w:pPr>
            <w:pStyle w:val="41F387B3142143978B51AE468ADBF4085"/>
          </w:pPr>
          <w:r w:rsidRPr="00CC4B11">
            <w:rPr>
              <w:i/>
              <w:color w:val="808080" w:themeColor="background1" w:themeShade="80"/>
              <w:sz w:val="16"/>
              <w:szCs w:val="16"/>
            </w:rPr>
            <w:t>[Tippige projekti aadress]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Verdana Pro">
    <w:charset w:val="00"/>
    <w:family w:val="swiss"/>
    <w:pitch w:val="variable"/>
    <w:sig w:usb0="80000287" w:usb1="00000043" w:usb2="00000000" w:usb3="00000000" w:csb0="0000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FD4"/>
    <w:rsid w:val="0000007E"/>
    <w:rsid w:val="00005C30"/>
    <w:rsid w:val="00016334"/>
    <w:rsid w:val="0002772E"/>
    <w:rsid w:val="00080395"/>
    <w:rsid w:val="00085207"/>
    <w:rsid w:val="000B1EB9"/>
    <w:rsid w:val="00134B57"/>
    <w:rsid w:val="00184A3C"/>
    <w:rsid w:val="00197F7A"/>
    <w:rsid w:val="001C5467"/>
    <w:rsid w:val="00203C78"/>
    <w:rsid w:val="00222C10"/>
    <w:rsid w:val="00272028"/>
    <w:rsid w:val="002D3148"/>
    <w:rsid w:val="002E0272"/>
    <w:rsid w:val="003A77C8"/>
    <w:rsid w:val="003C4607"/>
    <w:rsid w:val="003F67DE"/>
    <w:rsid w:val="003F74F7"/>
    <w:rsid w:val="00432AB3"/>
    <w:rsid w:val="00433675"/>
    <w:rsid w:val="004403AA"/>
    <w:rsid w:val="0044682A"/>
    <w:rsid w:val="00492A92"/>
    <w:rsid w:val="004A52EC"/>
    <w:rsid w:val="004B6057"/>
    <w:rsid w:val="00534422"/>
    <w:rsid w:val="005424E8"/>
    <w:rsid w:val="005644E3"/>
    <w:rsid w:val="00580DF7"/>
    <w:rsid w:val="005971A5"/>
    <w:rsid w:val="005A0629"/>
    <w:rsid w:val="005D561D"/>
    <w:rsid w:val="00681BEC"/>
    <w:rsid w:val="0068220C"/>
    <w:rsid w:val="00691218"/>
    <w:rsid w:val="006972FF"/>
    <w:rsid w:val="006C3E7A"/>
    <w:rsid w:val="006D2E2E"/>
    <w:rsid w:val="00707C05"/>
    <w:rsid w:val="00747D0F"/>
    <w:rsid w:val="0075556F"/>
    <w:rsid w:val="007918F9"/>
    <w:rsid w:val="007E5362"/>
    <w:rsid w:val="00811B1D"/>
    <w:rsid w:val="008267F8"/>
    <w:rsid w:val="00842E45"/>
    <w:rsid w:val="00864E8C"/>
    <w:rsid w:val="008D42F7"/>
    <w:rsid w:val="00921E53"/>
    <w:rsid w:val="00937E51"/>
    <w:rsid w:val="009F0ADC"/>
    <w:rsid w:val="00A275B3"/>
    <w:rsid w:val="00A612BF"/>
    <w:rsid w:val="00AF5D62"/>
    <w:rsid w:val="00B75C41"/>
    <w:rsid w:val="00BF27E3"/>
    <w:rsid w:val="00C01A12"/>
    <w:rsid w:val="00C35FD4"/>
    <w:rsid w:val="00C74A29"/>
    <w:rsid w:val="00CB06D9"/>
    <w:rsid w:val="00CB79A7"/>
    <w:rsid w:val="00CD04D8"/>
    <w:rsid w:val="00D20125"/>
    <w:rsid w:val="00D27E27"/>
    <w:rsid w:val="00D413A2"/>
    <w:rsid w:val="00DA4789"/>
    <w:rsid w:val="00DA4DEB"/>
    <w:rsid w:val="00DE4577"/>
    <w:rsid w:val="00DE5F6D"/>
    <w:rsid w:val="00E07D04"/>
    <w:rsid w:val="00E6093E"/>
    <w:rsid w:val="00E80575"/>
    <w:rsid w:val="00E805C5"/>
    <w:rsid w:val="00E85575"/>
    <w:rsid w:val="00E94DE3"/>
    <w:rsid w:val="00F06958"/>
    <w:rsid w:val="00FD1C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80395"/>
    <w:rPr>
      <w:color w:val="808080"/>
    </w:rPr>
  </w:style>
  <w:style w:type="paragraph" w:customStyle="1" w:styleId="16E06440E04F4B7FA3DB82F5707FD390">
    <w:name w:val="16E06440E04F4B7FA3DB82F5707FD390"/>
    <w:rsid w:val="0000007E"/>
    <w:pPr>
      <w:spacing w:after="160" w:line="259" w:lineRule="auto"/>
    </w:pPr>
  </w:style>
  <w:style w:type="paragraph" w:customStyle="1" w:styleId="92CAC2CF88A746DAB1CCCF134F6FB2C25">
    <w:name w:val="92CAC2CF88A746DAB1CCCF134F6FB2C25"/>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41F387B3142143978B51AE468ADBF4085">
    <w:name w:val="41F387B3142143978B51AE468ADBF4085"/>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2014-07-01T00:00:00</PublishDate>
  <Abstract/>
  <CompanyAddress>Majaka tänav ,Lasnamäe LO</CompanyAddress>
  <CompanyPhone>15135</CompanyPhone>
  <CompanyFax/>
  <CompanyEmail>Majaka tänava rekonstrueerimine</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7A022EE8F8B94F999742C871E6B129" ma:contentTypeVersion="15" ma:contentTypeDescription="Create a new document." ma:contentTypeScope="" ma:versionID="5a8f6011108385f3d09c532c92866ae9">
  <xsd:schema xmlns:xsd="http://www.w3.org/2001/XMLSchema" xmlns:xs="http://www.w3.org/2001/XMLSchema" xmlns:p="http://schemas.microsoft.com/office/2006/metadata/properties" xmlns:ns2="a4a472e5-612f-4292-8c34-a204ccb36344" xmlns:ns3="50eff7ba-cf0b-40a0-be44-c4d30b64c637" targetNamespace="http://schemas.microsoft.com/office/2006/metadata/properties" ma:root="true" ma:fieldsID="1aec9e8126fe14510644318f6886a9b5" ns2:_="" ns3:_="">
    <xsd:import namespace="a4a472e5-612f-4292-8c34-a204ccb36344"/>
    <xsd:import namespace="50eff7ba-cf0b-40a0-be44-c4d30b64c63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472e5-612f-4292-8c34-a204ccb36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7689b48-c3e8-425f-86df-ae361295746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eff7ba-cf0b-40a0-be44-c4d30b64c63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0c58e75-2ba8-4d8a-8bf3-ceb6daafceaf}" ma:internalName="TaxCatchAll" ma:showField="CatchAllData" ma:web="50eff7ba-cf0b-40a0-be44-c4d30b64c63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0eff7ba-cf0b-40a0-be44-c4d30b64c637" xsi:nil="true"/>
    <lcf76f155ced4ddcb4097134ff3c332f xmlns="a4a472e5-612f-4292-8c34-a204ccb36344">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6021B4-AA40-4C88-9AE0-63543EAB3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472e5-612f-4292-8c34-a204ccb36344"/>
    <ds:schemaRef ds:uri="50eff7ba-cf0b-40a0-be44-c4d30b64c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C85424-07B4-4CC4-A527-F0886C09EE06}">
  <ds:schemaRefs>
    <ds:schemaRef ds:uri="http://schemas.microsoft.com/sharepoint/v3/contenttype/forms"/>
  </ds:schemaRefs>
</ds:datastoreItem>
</file>

<file path=customXml/itemProps4.xml><?xml version="1.0" encoding="utf-8"?>
<ds:datastoreItem xmlns:ds="http://schemas.openxmlformats.org/officeDocument/2006/customXml" ds:itemID="{EC60A549-2202-4B41-9736-27D27DCD54A8}">
  <ds:schemaRefs>
    <ds:schemaRef ds:uri="http://schemas.microsoft.com/office/2006/metadata/properties"/>
    <ds:schemaRef ds:uri="http://schemas.microsoft.com/office/infopath/2007/PartnerControls"/>
    <ds:schemaRef ds:uri="50eff7ba-cf0b-40a0-be44-c4d30b64c637"/>
    <ds:schemaRef ds:uri="a4a472e5-612f-4292-8c34-a204ccb36344"/>
  </ds:schemaRefs>
</ds:datastoreItem>
</file>

<file path=customXml/itemProps5.xml><?xml version="1.0" encoding="utf-8"?>
<ds:datastoreItem xmlns:ds="http://schemas.openxmlformats.org/officeDocument/2006/customXml" ds:itemID="{F82A20B9-BA11-4CE3-A094-5D0145786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17</Pages>
  <Words>5353</Words>
  <Characters>31052</Characters>
  <Application>Microsoft Office Word</Application>
  <DocSecurity>0</DocSecurity>
  <Lines>258</Lines>
  <Paragraphs>72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Manager>Malle Ütt</Manager>
  <Company>K-Projekt Aktsiaselts</Company>
  <LinksUpToDate>false</LinksUpToDate>
  <CharactersWithSpaces>36333</CharactersWithSpaces>
  <SharedDoc>false</SharedDoc>
  <HLinks>
    <vt:vector size="192" baseType="variant">
      <vt:variant>
        <vt:i4>6291462</vt:i4>
      </vt:variant>
      <vt:variant>
        <vt:i4>177</vt:i4>
      </vt:variant>
      <vt:variant>
        <vt:i4>0</vt:i4>
      </vt:variant>
      <vt:variant>
        <vt:i4>5</vt:i4>
      </vt:variant>
      <vt:variant>
        <vt:lpwstr>mailto:Robert.Peterson@kprojekt.ee</vt:lpwstr>
      </vt:variant>
      <vt:variant>
        <vt:lpwstr/>
      </vt:variant>
      <vt:variant>
        <vt:i4>7864335</vt:i4>
      </vt:variant>
      <vt:variant>
        <vt:i4>174</vt:i4>
      </vt:variant>
      <vt:variant>
        <vt:i4>0</vt:i4>
      </vt:variant>
      <vt:variant>
        <vt:i4>5</vt:i4>
      </vt:variant>
      <vt:variant>
        <vt:lpwstr>mailto:Dmitri.Helandi@kprojekt.ee</vt:lpwstr>
      </vt:variant>
      <vt:variant>
        <vt:lpwstr/>
      </vt:variant>
      <vt:variant>
        <vt:i4>7602271</vt:i4>
      </vt:variant>
      <vt:variant>
        <vt:i4>171</vt:i4>
      </vt:variant>
      <vt:variant>
        <vt:i4>0</vt:i4>
      </vt:variant>
      <vt:variant>
        <vt:i4>5</vt:i4>
      </vt:variant>
      <vt:variant>
        <vt:lpwstr>mailto:info@narvavesi.ee</vt:lpwstr>
      </vt:variant>
      <vt:variant>
        <vt:lpwstr/>
      </vt:variant>
      <vt:variant>
        <vt:i4>1507381</vt:i4>
      </vt:variant>
      <vt:variant>
        <vt:i4>168</vt:i4>
      </vt:variant>
      <vt:variant>
        <vt:i4>0</vt:i4>
      </vt:variant>
      <vt:variant>
        <vt:i4>5</vt:i4>
      </vt:variant>
      <vt:variant>
        <vt:lpwstr>mailto:hilje@narvavesi.ee</vt:lpwstr>
      </vt:variant>
      <vt:variant>
        <vt:lpwstr/>
      </vt:variant>
      <vt:variant>
        <vt:i4>6946859</vt:i4>
      </vt:variant>
      <vt:variant>
        <vt:i4>165</vt:i4>
      </vt:variant>
      <vt:variant>
        <vt:i4>0</vt:i4>
      </vt:variant>
      <vt:variant>
        <vt:i4>5</vt:i4>
      </vt:variant>
      <vt:variant>
        <vt:lpwstr>tel:356</vt:lpwstr>
      </vt:variant>
      <vt:variant>
        <vt:lpwstr/>
      </vt:variant>
      <vt:variant>
        <vt:i4>1179701</vt:i4>
      </vt:variant>
      <vt:variant>
        <vt:i4>158</vt:i4>
      </vt:variant>
      <vt:variant>
        <vt:i4>0</vt:i4>
      </vt:variant>
      <vt:variant>
        <vt:i4>5</vt:i4>
      </vt:variant>
      <vt:variant>
        <vt:lpwstr/>
      </vt:variant>
      <vt:variant>
        <vt:lpwstr>_Toc144210131</vt:lpwstr>
      </vt:variant>
      <vt:variant>
        <vt:i4>1179701</vt:i4>
      </vt:variant>
      <vt:variant>
        <vt:i4>152</vt:i4>
      </vt:variant>
      <vt:variant>
        <vt:i4>0</vt:i4>
      </vt:variant>
      <vt:variant>
        <vt:i4>5</vt:i4>
      </vt:variant>
      <vt:variant>
        <vt:lpwstr/>
      </vt:variant>
      <vt:variant>
        <vt:lpwstr>_Toc144210130</vt:lpwstr>
      </vt:variant>
      <vt:variant>
        <vt:i4>1245237</vt:i4>
      </vt:variant>
      <vt:variant>
        <vt:i4>146</vt:i4>
      </vt:variant>
      <vt:variant>
        <vt:i4>0</vt:i4>
      </vt:variant>
      <vt:variant>
        <vt:i4>5</vt:i4>
      </vt:variant>
      <vt:variant>
        <vt:lpwstr/>
      </vt:variant>
      <vt:variant>
        <vt:lpwstr>_Toc144210129</vt:lpwstr>
      </vt:variant>
      <vt:variant>
        <vt:i4>1245237</vt:i4>
      </vt:variant>
      <vt:variant>
        <vt:i4>140</vt:i4>
      </vt:variant>
      <vt:variant>
        <vt:i4>0</vt:i4>
      </vt:variant>
      <vt:variant>
        <vt:i4>5</vt:i4>
      </vt:variant>
      <vt:variant>
        <vt:lpwstr/>
      </vt:variant>
      <vt:variant>
        <vt:lpwstr>_Toc144210128</vt:lpwstr>
      </vt:variant>
      <vt:variant>
        <vt:i4>1245237</vt:i4>
      </vt:variant>
      <vt:variant>
        <vt:i4>134</vt:i4>
      </vt:variant>
      <vt:variant>
        <vt:i4>0</vt:i4>
      </vt:variant>
      <vt:variant>
        <vt:i4>5</vt:i4>
      </vt:variant>
      <vt:variant>
        <vt:lpwstr/>
      </vt:variant>
      <vt:variant>
        <vt:lpwstr>_Toc144210127</vt:lpwstr>
      </vt:variant>
      <vt:variant>
        <vt:i4>1245237</vt:i4>
      </vt:variant>
      <vt:variant>
        <vt:i4>128</vt:i4>
      </vt:variant>
      <vt:variant>
        <vt:i4>0</vt:i4>
      </vt:variant>
      <vt:variant>
        <vt:i4>5</vt:i4>
      </vt:variant>
      <vt:variant>
        <vt:lpwstr/>
      </vt:variant>
      <vt:variant>
        <vt:lpwstr>_Toc144210126</vt:lpwstr>
      </vt:variant>
      <vt:variant>
        <vt:i4>1245237</vt:i4>
      </vt:variant>
      <vt:variant>
        <vt:i4>122</vt:i4>
      </vt:variant>
      <vt:variant>
        <vt:i4>0</vt:i4>
      </vt:variant>
      <vt:variant>
        <vt:i4>5</vt:i4>
      </vt:variant>
      <vt:variant>
        <vt:lpwstr/>
      </vt:variant>
      <vt:variant>
        <vt:lpwstr>_Toc144210125</vt:lpwstr>
      </vt:variant>
      <vt:variant>
        <vt:i4>1245237</vt:i4>
      </vt:variant>
      <vt:variant>
        <vt:i4>116</vt:i4>
      </vt:variant>
      <vt:variant>
        <vt:i4>0</vt:i4>
      </vt:variant>
      <vt:variant>
        <vt:i4>5</vt:i4>
      </vt:variant>
      <vt:variant>
        <vt:lpwstr/>
      </vt:variant>
      <vt:variant>
        <vt:lpwstr>_Toc144210124</vt:lpwstr>
      </vt:variant>
      <vt:variant>
        <vt:i4>1245237</vt:i4>
      </vt:variant>
      <vt:variant>
        <vt:i4>110</vt:i4>
      </vt:variant>
      <vt:variant>
        <vt:i4>0</vt:i4>
      </vt:variant>
      <vt:variant>
        <vt:i4>5</vt:i4>
      </vt:variant>
      <vt:variant>
        <vt:lpwstr/>
      </vt:variant>
      <vt:variant>
        <vt:lpwstr>_Toc144210123</vt:lpwstr>
      </vt:variant>
      <vt:variant>
        <vt:i4>1245237</vt:i4>
      </vt:variant>
      <vt:variant>
        <vt:i4>104</vt:i4>
      </vt:variant>
      <vt:variant>
        <vt:i4>0</vt:i4>
      </vt:variant>
      <vt:variant>
        <vt:i4>5</vt:i4>
      </vt:variant>
      <vt:variant>
        <vt:lpwstr/>
      </vt:variant>
      <vt:variant>
        <vt:lpwstr>_Toc144210122</vt:lpwstr>
      </vt:variant>
      <vt:variant>
        <vt:i4>1245237</vt:i4>
      </vt:variant>
      <vt:variant>
        <vt:i4>98</vt:i4>
      </vt:variant>
      <vt:variant>
        <vt:i4>0</vt:i4>
      </vt:variant>
      <vt:variant>
        <vt:i4>5</vt:i4>
      </vt:variant>
      <vt:variant>
        <vt:lpwstr/>
      </vt:variant>
      <vt:variant>
        <vt:lpwstr>_Toc144210121</vt:lpwstr>
      </vt:variant>
      <vt:variant>
        <vt:i4>1245237</vt:i4>
      </vt:variant>
      <vt:variant>
        <vt:i4>92</vt:i4>
      </vt:variant>
      <vt:variant>
        <vt:i4>0</vt:i4>
      </vt:variant>
      <vt:variant>
        <vt:i4>5</vt:i4>
      </vt:variant>
      <vt:variant>
        <vt:lpwstr/>
      </vt:variant>
      <vt:variant>
        <vt:lpwstr>_Toc144210120</vt:lpwstr>
      </vt:variant>
      <vt:variant>
        <vt:i4>1048629</vt:i4>
      </vt:variant>
      <vt:variant>
        <vt:i4>86</vt:i4>
      </vt:variant>
      <vt:variant>
        <vt:i4>0</vt:i4>
      </vt:variant>
      <vt:variant>
        <vt:i4>5</vt:i4>
      </vt:variant>
      <vt:variant>
        <vt:lpwstr/>
      </vt:variant>
      <vt:variant>
        <vt:lpwstr>_Toc144210119</vt:lpwstr>
      </vt:variant>
      <vt:variant>
        <vt:i4>1048629</vt:i4>
      </vt:variant>
      <vt:variant>
        <vt:i4>80</vt:i4>
      </vt:variant>
      <vt:variant>
        <vt:i4>0</vt:i4>
      </vt:variant>
      <vt:variant>
        <vt:i4>5</vt:i4>
      </vt:variant>
      <vt:variant>
        <vt:lpwstr/>
      </vt:variant>
      <vt:variant>
        <vt:lpwstr>_Toc144210118</vt:lpwstr>
      </vt:variant>
      <vt:variant>
        <vt:i4>1048629</vt:i4>
      </vt:variant>
      <vt:variant>
        <vt:i4>74</vt:i4>
      </vt:variant>
      <vt:variant>
        <vt:i4>0</vt:i4>
      </vt:variant>
      <vt:variant>
        <vt:i4>5</vt:i4>
      </vt:variant>
      <vt:variant>
        <vt:lpwstr/>
      </vt:variant>
      <vt:variant>
        <vt:lpwstr>_Toc144210117</vt:lpwstr>
      </vt:variant>
      <vt:variant>
        <vt:i4>1048629</vt:i4>
      </vt:variant>
      <vt:variant>
        <vt:i4>68</vt:i4>
      </vt:variant>
      <vt:variant>
        <vt:i4>0</vt:i4>
      </vt:variant>
      <vt:variant>
        <vt:i4>5</vt:i4>
      </vt:variant>
      <vt:variant>
        <vt:lpwstr/>
      </vt:variant>
      <vt:variant>
        <vt:lpwstr>_Toc144210116</vt:lpwstr>
      </vt:variant>
      <vt:variant>
        <vt:i4>1048629</vt:i4>
      </vt:variant>
      <vt:variant>
        <vt:i4>62</vt:i4>
      </vt:variant>
      <vt:variant>
        <vt:i4>0</vt:i4>
      </vt:variant>
      <vt:variant>
        <vt:i4>5</vt:i4>
      </vt:variant>
      <vt:variant>
        <vt:lpwstr/>
      </vt:variant>
      <vt:variant>
        <vt:lpwstr>_Toc144210115</vt:lpwstr>
      </vt:variant>
      <vt:variant>
        <vt:i4>1048629</vt:i4>
      </vt:variant>
      <vt:variant>
        <vt:i4>56</vt:i4>
      </vt:variant>
      <vt:variant>
        <vt:i4>0</vt:i4>
      </vt:variant>
      <vt:variant>
        <vt:i4>5</vt:i4>
      </vt:variant>
      <vt:variant>
        <vt:lpwstr/>
      </vt:variant>
      <vt:variant>
        <vt:lpwstr>_Toc144210114</vt:lpwstr>
      </vt:variant>
      <vt:variant>
        <vt:i4>1048629</vt:i4>
      </vt:variant>
      <vt:variant>
        <vt:i4>50</vt:i4>
      </vt:variant>
      <vt:variant>
        <vt:i4>0</vt:i4>
      </vt:variant>
      <vt:variant>
        <vt:i4>5</vt:i4>
      </vt:variant>
      <vt:variant>
        <vt:lpwstr/>
      </vt:variant>
      <vt:variant>
        <vt:lpwstr>_Toc144210113</vt:lpwstr>
      </vt:variant>
      <vt:variant>
        <vt:i4>1048629</vt:i4>
      </vt:variant>
      <vt:variant>
        <vt:i4>44</vt:i4>
      </vt:variant>
      <vt:variant>
        <vt:i4>0</vt:i4>
      </vt:variant>
      <vt:variant>
        <vt:i4>5</vt:i4>
      </vt:variant>
      <vt:variant>
        <vt:lpwstr/>
      </vt:variant>
      <vt:variant>
        <vt:lpwstr>_Toc144210112</vt:lpwstr>
      </vt:variant>
      <vt:variant>
        <vt:i4>1048629</vt:i4>
      </vt:variant>
      <vt:variant>
        <vt:i4>38</vt:i4>
      </vt:variant>
      <vt:variant>
        <vt:i4>0</vt:i4>
      </vt:variant>
      <vt:variant>
        <vt:i4>5</vt:i4>
      </vt:variant>
      <vt:variant>
        <vt:lpwstr/>
      </vt:variant>
      <vt:variant>
        <vt:lpwstr>_Toc144210111</vt:lpwstr>
      </vt:variant>
      <vt:variant>
        <vt:i4>1048629</vt:i4>
      </vt:variant>
      <vt:variant>
        <vt:i4>32</vt:i4>
      </vt:variant>
      <vt:variant>
        <vt:i4>0</vt:i4>
      </vt:variant>
      <vt:variant>
        <vt:i4>5</vt:i4>
      </vt:variant>
      <vt:variant>
        <vt:lpwstr/>
      </vt:variant>
      <vt:variant>
        <vt:lpwstr>_Toc144210110</vt:lpwstr>
      </vt:variant>
      <vt:variant>
        <vt:i4>1114165</vt:i4>
      </vt:variant>
      <vt:variant>
        <vt:i4>26</vt:i4>
      </vt:variant>
      <vt:variant>
        <vt:i4>0</vt:i4>
      </vt:variant>
      <vt:variant>
        <vt:i4>5</vt:i4>
      </vt:variant>
      <vt:variant>
        <vt:lpwstr/>
      </vt:variant>
      <vt:variant>
        <vt:lpwstr>_Toc144210109</vt:lpwstr>
      </vt:variant>
      <vt:variant>
        <vt:i4>1114165</vt:i4>
      </vt:variant>
      <vt:variant>
        <vt:i4>20</vt:i4>
      </vt:variant>
      <vt:variant>
        <vt:i4>0</vt:i4>
      </vt:variant>
      <vt:variant>
        <vt:i4>5</vt:i4>
      </vt:variant>
      <vt:variant>
        <vt:lpwstr/>
      </vt:variant>
      <vt:variant>
        <vt:lpwstr>_Toc144210108</vt:lpwstr>
      </vt:variant>
      <vt:variant>
        <vt:i4>1114165</vt:i4>
      </vt:variant>
      <vt:variant>
        <vt:i4>14</vt:i4>
      </vt:variant>
      <vt:variant>
        <vt:i4>0</vt:i4>
      </vt:variant>
      <vt:variant>
        <vt:i4>5</vt:i4>
      </vt:variant>
      <vt:variant>
        <vt:lpwstr/>
      </vt:variant>
      <vt:variant>
        <vt:lpwstr>_Toc144210107</vt:lpwstr>
      </vt:variant>
      <vt:variant>
        <vt:i4>1114165</vt:i4>
      </vt:variant>
      <vt:variant>
        <vt:i4>8</vt:i4>
      </vt:variant>
      <vt:variant>
        <vt:i4>0</vt:i4>
      </vt:variant>
      <vt:variant>
        <vt:i4>5</vt:i4>
      </vt:variant>
      <vt:variant>
        <vt:lpwstr/>
      </vt:variant>
      <vt:variant>
        <vt:lpwstr>_Toc144210106</vt:lpwstr>
      </vt:variant>
      <vt:variant>
        <vt:i4>1114165</vt:i4>
      </vt:variant>
      <vt:variant>
        <vt:i4>2</vt:i4>
      </vt:variant>
      <vt:variant>
        <vt:i4>0</vt:i4>
      </vt:variant>
      <vt:variant>
        <vt:i4>5</vt:i4>
      </vt:variant>
      <vt:variant>
        <vt:lpwstr/>
      </vt:variant>
      <vt:variant>
        <vt:lpwstr>_Toc144210105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Projekti nimi</dc:subject>
  <dc:creator>Liina Lipre</dc:creator>
  <cp:keywords/>
  <dc:description/>
  <cp:lastModifiedBy>Sergei Tavstõgin | K-Projekt</cp:lastModifiedBy>
  <cp:revision>679</cp:revision>
  <cp:lastPrinted>2025-02-05T12:26:00Z</cp:lastPrinted>
  <dcterms:created xsi:type="dcterms:W3CDTF">2023-08-24T06:50:00Z</dcterms:created>
  <dcterms:modified xsi:type="dcterms:W3CDTF">2025-02-05T12:26:00Z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0x0101007A7A022EE8F8B94F999742C871E6B129</vt:lpwstr>
  </property>
  <property fmtid="{D5CDD505-2E9C-101B-9397-08002B2CF9AE}" pid="3" name="MediaServiceImageTags">
    <vt:lpwstr/>
  </property>
</Properties>
</file>