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PROJEKTITOETUSE TAOTLUS</w:t>
      </w:r>
    </w:p>
    <w:p>
      <w:pPr>
        <w:pStyle w:val="Body A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54" w:type="dxa"/>
        <w:jc w:val="left"/>
        <w:tblInd w:w="32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111"/>
        <w:gridCol w:w="5943"/>
      </w:tblGrid>
      <w:tr>
        <w:tblPrEx>
          <w:shd w:val="clear" w:color="auto" w:fill="d0ddef"/>
        </w:tblPrEx>
        <w:trPr>
          <w:trHeight w:val="325" w:hRule="atLeast"/>
        </w:trPr>
        <w:tc>
          <w:tcPr>
            <w:tcW w:type="dxa" w:w="31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Taotleja nimi</w:t>
            </w:r>
          </w:p>
        </w:tc>
        <w:tc>
          <w:tcPr>
            <w:tcW w:type="dxa" w:w="5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shd w:val="nil" w:color="auto" w:fill="auto"/>
                <w:rtl w:val="0"/>
                <w:lang w:val="en-US"/>
              </w:rPr>
              <w:t>Aleksandr Afanasjev</w:t>
            </w:r>
          </w:p>
        </w:tc>
      </w:tr>
      <w:tr>
        <w:tblPrEx>
          <w:shd w:val="clear" w:color="auto" w:fill="d0ddef"/>
        </w:tblPrEx>
        <w:trPr>
          <w:trHeight w:val="325" w:hRule="atLeast"/>
        </w:trPr>
        <w:tc>
          <w:tcPr>
            <w:tcW w:type="dxa" w:w="31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Projekti nimetus</w:t>
            </w:r>
          </w:p>
        </w:tc>
        <w:tc>
          <w:tcPr>
            <w:tcW w:type="dxa" w:w="5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shd w:val="nil" w:color="auto" w:fill="auto"/>
                <w:rtl w:val="0"/>
                <w:lang w:val="it-IT"/>
              </w:rPr>
              <w:t>Reservv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 xml:space="preserve">elaste takistusrada - </w:t>
            </w:r>
            <w:r>
              <w:rPr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shd w:val="nil" w:color="auto" w:fill="auto"/>
                <w:rtl w:val="0"/>
                <w:lang w:val="en-US"/>
              </w:rPr>
              <w:t>Battle For Life</w:t>
            </w:r>
            <w:r>
              <w:rPr>
                <w:shd w:val="nil" w:color="auto" w:fill="auto"/>
                <w:rtl w:val="0"/>
              </w:rPr>
              <w:t>”</w:t>
            </w:r>
          </w:p>
        </w:tc>
      </w:tr>
      <w:tr>
        <w:tblPrEx>
          <w:shd w:val="clear" w:color="auto" w:fill="d0ddef"/>
        </w:tblPrEx>
        <w:trPr>
          <w:trHeight w:val="325" w:hRule="atLeast"/>
        </w:trPr>
        <w:tc>
          <w:tcPr>
            <w:tcW w:type="dxa" w:w="31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Projekti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ldmaksumus</w:t>
            </w:r>
          </w:p>
        </w:tc>
        <w:tc>
          <w:tcPr>
            <w:tcW w:type="dxa" w:w="5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shd w:val="nil" w:color="auto" w:fill="auto"/>
                <w:rtl w:val="0"/>
                <w:lang w:val="en-US"/>
              </w:rPr>
              <w:t>28000</w:t>
            </w:r>
          </w:p>
        </w:tc>
      </w:tr>
      <w:tr>
        <w:tblPrEx>
          <w:shd w:val="clear" w:color="auto" w:fill="d0ddef"/>
        </w:tblPrEx>
        <w:trPr>
          <w:trHeight w:val="325" w:hRule="atLeast"/>
        </w:trPr>
        <w:tc>
          <w:tcPr>
            <w:tcW w:type="dxa" w:w="31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sh taotletav summa</w:t>
            </w:r>
          </w:p>
        </w:tc>
        <w:tc>
          <w:tcPr>
            <w:tcW w:type="dxa" w:w="5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shd w:val="nil" w:color="auto" w:fill="auto"/>
                <w:rtl w:val="0"/>
                <w:lang w:val="en-US"/>
              </w:rPr>
              <w:t>22000</w:t>
            </w:r>
          </w:p>
        </w:tc>
      </w:tr>
      <w:tr>
        <w:tblPrEx>
          <w:shd w:val="clear" w:color="auto" w:fill="d0ddef"/>
        </w:tblPrEx>
        <w:trPr>
          <w:trHeight w:val="325" w:hRule="atLeast"/>
        </w:trPr>
        <w:tc>
          <w:tcPr>
            <w:tcW w:type="dxa" w:w="31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sh omafinantseering</w:t>
            </w:r>
          </w:p>
        </w:tc>
        <w:tc>
          <w:tcPr>
            <w:tcW w:type="dxa" w:w="5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shd w:val="nil" w:color="auto" w:fill="auto"/>
                <w:rtl w:val="0"/>
                <w:lang w:val="en-US"/>
              </w:rPr>
              <w:t>6000</w:t>
            </w:r>
          </w:p>
        </w:tc>
      </w:tr>
      <w:tr>
        <w:tblPrEx>
          <w:shd w:val="clear" w:color="auto" w:fill="d0ddef"/>
        </w:tblPrEx>
        <w:trPr>
          <w:trHeight w:val="325" w:hRule="atLeast"/>
        </w:trPr>
        <w:tc>
          <w:tcPr>
            <w:tcW w:type="dxa" w:w="31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sh kaasfinantseering</w:t>
            </w:r>
          </w:p>
        </w:tc>
        <w:tc>
          <w:tcPr>
            <w:tcW w:type="dxa" w:w="5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shd w:val="nil" w:color="auto" w:fill="auto"/>
                <w:rtl w:val="0"/>
                <w:lang w:val="en-US"/>
              </w:rPr>
              <w:t>Koost</w:t>
            </w:r>
            <w:r>
              <w:rPr>
                <w:shd w:val="nil" w:color="auto" w:fill="auto"/>
                <w:rtl w:val="0"/>
                <w:lang w:val="en-US"/>
              </w:rPr>
              <w:t>öö</w:t>
            </w:r>
            <w:r>
              <w:rPr>
                <w:shd w:val="nil" w:color="auto" w:fill="auto"/>
                <w:rtl w:val="0"/>
                <w:lang w:val="en-US"/>
              </w:rPr>
              <w:t>partnerite n</w:t>
            </w:r>
            <w:r>
              <w:rPr>
                <w:shd w:val="nil" w:color="auto" w:fill="auto"/>
                <w:rtl w:val="0"/>
                <w:lang w:val="en-US"/>
              </w:rPr>
              <w:t>ä</w:t>
            </w:r>
            <w:r>
              <w:rPr>
                <w:shd w:val="nil" w:color="auto" w:fill="auto"/>
                <w:rtl w:val="0"/>
                <w:lang w:val="en-US"/>
              </w:rPr>
              <w:t>ol</w:t>
            </w:r>
          </w:p>
        </w:tc>
      </w:tr>
      <w:tr>
        <w:tblPrEx>
          <w:shd w:val="clear" w:color="auto" w:fill="d0ddef"/>
        </w:tblPrEx>
        <w:trPr>
          <w:trHeight w:val="325" w:hRule="atLeast"/>
        </w:trPr>
        <w:tc>
          <w:tcPr>
            <w:tcW w:type="dxa" w:w="31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Projekti toimumise aeg</w:t>
            </w:r>
          </w:p>
        </w:tc>
        <w:tc>
          <w:tcPr>
            <w:tcW w:type="dxa" w:w="5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shd w:val="nil" w:color="auto" w:fill="auto"/>
                <w:rtl w:val="0"/>
                <w:lang w:val="en-US"/>
              </w:rPr>
              <w:t>Mai -  Juuni 2024</w:t>
            </w:r>
          </w:p>
        </w:tc>
      </w:tr>
      <w:tr>
        <w:tblPrEx>
          <w:shd w:val="clear" w:color="auto" w:fill="d0ddef"/>
        </w:tblPrEx>
        <w:trPr>
          <w:trHeight w:val="325" w:hRule="atLeast"/>
        </w:trPr>
        <w:tc>
          <w:tcPr>
            <w:tcW w:type="dxa" w:w="31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Toetuse kasutamise periood</w:t>
            </w:r>
          </w:p>
        </w:tc>
        <w:tc>
          <w:tcPr>
            <w:tcW w:type="dxa" w:w="59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shd w:val="nil" w:color="auto" w:fill="auto"/>
                <w:rtl w:val="0"/>
                <w:lang w:val="en-US"/>
              </w:rPr>
              <w:t>Jaanuar - Juuli 2024</w:t>
            </w:r>
          </w:p>
        </w:tc>
      </w:tr>
    </w:tbl>
    <w:p>
      <w:pPr>
        <w:pStyle w:val="Body A"/>
        <w:widowControl w:val="0"/>
        <w:ind w:left="218" w:hanging="218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ind w:left="110" w:hanging="11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ind w:left="2" w:hanging="2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TAOTLEJA ANDMED</w:t>
      </w:r>
    </w:p>
    <w:p>
      <w:pPr>
        <w:pStyle w:val="Body A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681"/>
        <w:gridCol w:w="5381"/>
      </w:tblGrid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Juriidiline nimetus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shd w:val="nil" w:color="auto" w:fill="auto"/>
                <w:rtl w:val="0"/>
                <w:lang w:val="en-US"/>
              </w:rPr>
              <w:t>Combat Ready Events O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Registrikood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shd w:val="nil" w:color="auto" w:fill="auto"/>
                <w:rtl w:val="0"/>
                <w:lang w:val="en-US"/>
              </w:rPr>
              <w:t>16972716</w:t>
            </w:r>
          </w:p>
        </w:tc>
      </w:tr>
      <w:tr>
        <w:tblPrEx>
          <w:shd w:val="clear" w:color="auto" w:fill="d0ddef"/>
        </w:tblPrEx>
        <w:trPr>
          <w:trHeight w:val="61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Postiaadress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shd w:val="nil" w:color="auto" w:fill="auto"/>
                <w:rtl w:val="0"/>
                <w:lang w:val="en-US"/>
              </w:rPr>
              <w:t>Lepa,</w:t>
            </w:r>
            <w:r>
              <w:rPr>
                <w:shd w:val="nil" w:color="auto" w:fill="auto"/>
                <w:rtl w:val="0"/>
                <w:lang w:val="en-US"/>
              </w:rPr>
              <w:t> 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"https://www.teatmik.ee/et/parametricsearch/personlegal/eyJsX3AiOjY0LCJsX20iOjYyMiwibF9zIjo4NTc0fQ=="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T</w:t>
            </w:r>
            <w:r>
              <w:rPr>
                <w:rStyle w:val="Hyperlink.0"/>
                <w:rtl w:val="0"/>
                <w:lang w:val="en-US"/>
              </w:rPr>
              <w:t>ä</w:t>
            </w:r>
            <w:r>
              <w:rPr>
                <w:rStyle w:val="Hyperlink.0"/>
                <w:rtl w:val="0"/>
                <w:lang w:val="en-US"/>
              </w:rPr>
              <w:t>nnassilma k</w:t>
            </w:r>
            <w:r>
              <w:rPr>
                <w:rStyle w:val="Hyperlink.0"/>
                <w:rtl w:val="0"/>
                <w:lang w:val="en-US"/>
              </w:rPr>
              <w:t>ü</w:t>
            </w:r>
            <w:r>
              <w:rPr>
                <w:rStyle w:val="Hyperlink.0"/>
                <w:rtl w:val="0"/>
                <w:lang w:val="en-US"/>
              </w:rPr>
              <w:t>la</w:t>
            </w:r>
            <w:r>
              <w:rPr/>
              <w:fldChar w:fldCharType="end" w:fldLock="0"/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, 63224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 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"https://www.teatmik.ee/et/parametricsearch/personlegal/eyJsX3AiOjY0LCJsX20iOjYyMn0="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P</w:t>
            </w:r>
            <w:r>
              <w:rPr>
                <w:rStyle w:val="Hyperlink.0"/>
                <w:rtl w:val="0"/>
                <w:lang w:val="en-US"/>
              </w:rPr>
              <w:t>õ</w:t>
            </w:r>
            <w:r>
              <w:rPr>
                <w:rStyle w:val="Hyperlink.0"/>
                <w:rtl w:val="0"/>
                <w:lang w:val="en-US"/>
              </w:rPr>
              <w:t>lva vald</w:t>
            </w:r>
            <w:r>
              <w:rPr/>
              <w:fldChar w:fldCharType="end" w:fldLock="0"/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,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 </w:t>
            </w: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"https://www.teatmik.ee/et/parametricsearch/personlegal/eyJsX3AiOjY0fQ=="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P</w:t>
            </w:r>
            <w:r>
              <w:rPr>
                <w:rStyle w:val="Hyperlink.0"/>
                <w:rtl w:val="0"/>
                <w:lang w:val="en-US"/>
              </w:rPr>
              <w:t>õ</w:t>
            </w:r>
            <w:r>
              <w:rPr>
                <w:rStyle w:val="Hyperlink.0"/>
                <w:rtl w:val="0"/>
                <w:lang w:val="en-US"/>
              </w:rPr>
              <w:t>lva maakond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E-post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Remo@combatready.ee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Telefon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+372 5886 9941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Kodulehek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-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K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ibemaksukohustuslase number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EE102731769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Taotleja p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hikirjalised tegevused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"https://www.teatmik.ee/et/parametricsearch/legalperson/emtak-93"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Sporditegevus ning l</w:t>
            </w:r>
            <w:r>
              <w:rPr>
                <w:rStyle w:val="Hyperlink.0"/>
                <w:rtl w:val="0"/>
                <w:lang w:val="en-US"/>
              </w:rPr>
              <w:t>õ</w:t>
            </w:r>
            <w:r>
              <w:rPr>
                <w:rStyle w:val="Hyperlink.0"/>
                <w:rtl w:val="0"/>
                <w:lang w:val="en-US"/>
              </w:rPr>
              <w:t>bustus- ja vaba aja tegevused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906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jc w:val="center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Pangakonto andmed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Kontoomaniku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Combat Ready Events O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Pangakonto number (IBAN)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EE554204278634387600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Viitenumber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 xml:space="preserve"> (vajadusel)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SWIFT kood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 xml:space="preserve"> (vajadusel)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906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jc w:val="center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Kontaktisikute andmed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Allkirja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igusliku isiku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Remo Ojaste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E-post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remo@combatready.ee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Telefon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5096427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Projektijuhi/kontaktisiku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Aleksandr Afanasjev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E-post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aleksandr@combatready.ee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Telefon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+372 5886 9941</w:t>
            </w:r>
          </w:p>
        </w:tc>
      </w:tr>
    </w:tbl>
    <w:p>
      <w:pPr>
        <w:pStyle w:val="Body A"/>
        <w:widowControl w:val="0"/>
        <w:ind w:left="324" w:hanging="324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ind w:left="216" w:hanging="216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PROJEKTI EESM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  <w:lang w:val="sv-SE"/>
        </w:rPr>
        <w:t>Ä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RK JA TEGEVUSED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106"/>
        <w:gridCol w:w="4956"/>
      </w:tblGrid>
      <w:tr>
        <w:tblPrEx>
          <w:shd w:val="clear" w:color="auto" w:fill="d0ddef"/>
        </w:tblPrEx>
        <w:trPr>
          <w:trHeight w:val="243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Projekti eesm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rk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Kirjeldage, mida soovite projekti l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biviimisega saavutada, ja selgitage, kuidas see on seotud riigikaitse eesm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rkidega.</w:t>
            </w:r>
          </w:p>
        </w:tc>
        <w:tc>
          <w:tcPr>
            <w:tcW w:type="dxa" w:w="4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  <w:rPr>
                <w:rStyle w:val="None"/>
                <w:shd w:val="nil" w:color="auto" w:fill="auto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hieesm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rk on populariseerida Eesti kaitsev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elaste, reservv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elaste ja teiste elanike seas aktiivset eluviisi,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bi mille saavutame tervikuna tugevama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hiskonna. 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idata meie kaitsev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elaste ja reservistide f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silise ettevalmistuse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imekust, korraldades f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siliselt aktiivseid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istlusi neljas linnas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 Eesti.</w:t>
            </w:r>
          </w:p>
        </w:tc>
      </w:tr>
      <w:tr>
        <w:tblPrEx>
          <w:shd w:val="clear" w:color="auto" w:fill="d0ddef"/>
        </w:tblPrEx>
        <w:trPr>
          <w:trHeight w:val="30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Projekti l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hikokkuv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Kirjeldage l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hidalt projekti tegevusi ja partnereid, samuti kuidas kavandatud eesm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rke ja oodatavaid tulemusi saavutatakse. Kui projekt jaguneb allprojektideks, siis allprojektide kaupa ja tegevuste puhul tegevussuundade kaupa.</w:t>
            </w:r>
          </w:p>
        </w:tc>
        <w:tc>
          <w:tcPr>
            <w:tcW w:type="dxa" w:w="4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  <w:rPr>
                <w:rStyle w:val="None"/>
                <w:shd w:val="nil" w:color="auto" w:fill="auto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Korraldame neljas linnas spordi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ritusi, kuhu kutsume osalema kaitsev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elasi ja reservv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elasi. Samuti anname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imaluse piiratud arvu kohalikel elanikel ja teistel huvilistel osaleda. 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istlused on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lesehitatud takistusraja formaadis, kus p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hipingutus on raja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bimisel aja peale. Osalejad sooritavad raja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bimise k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igus erinevaid f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siliselt raskeid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lesandeid, mille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bides tekib positiivne emotsioon ning enese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letamise tunne.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Projekti toimumise koht/piirkond</w:t>
            </w:r>
          </w:p>
        </w:tc>
        <w:tc>
          <w:tcPr>
            <w:tcW w:type="dxa" w:w="4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Tallinn, Rakvere, Tartu, P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rnu.</w:t>
            </w:r>
          </w:p>
        </w:tc>
      </w:tr>
      <w:tr>
        <w:tblPrEx>
          <w:shd w:val="clear" w:color="auto" w:fill="d0ddef"/>
        </w:tblPrEx>
        <w:trPr>
          <w:trHeight w:val="24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Projekti sihtr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hm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ratlege t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pne sihtr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hm ehk inimesed, kellele projekti tegevused on suunatud, iseloomustage sihtr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de-DE"/>
              </w:rPr>
              <w:t xml:space="preserve">hma 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v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s-ES_tradnl"/>
              </w:rPr>
              <w:t>imalusel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ratlege arv, vanus jne.</w:t>
            </w:r>
          </w:p>
        </w:tc>
        <w:tc>
          <w:tcPr>
            <w:tcW w:type="dxa" w:w="4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  <w:rPr>
                <w:rStyle w:val="None"/>
                <w:shd w:val="nil" w:color="auto" w:fill="auto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Kaitsev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elased, reservv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elased, ajateenijad, Eestis asuvad liitlasv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gede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ksused - osalevad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ritusel osalejatena.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Kohalikud elanikud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–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saavad peamiselt kaasa elada ning inspiratsiooni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 pealtvaatajatena.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Anname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imaluse osalemiseks ka piiratud arvu kohalikel elanikel (proovimiseks).</w:t>
            </w:r>
          </w:p>
        </w:tc>
      </w:tr>
      <w:tr>
        <w:tblPrEx>
          <w:shd w:val="clear" w:color="auto" w:fill="d0ddef"/>
        </w:tblPrEx>
        <w:trPr>
          <w:trHeight w:val="1291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Projekti tegevused ja ajakava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Kirjeldage tegevusi, mida tehakse projekti elluviimiseks ning millises ajalises plaanis.</w:t>
            </w:r>
          </w:p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</w:pP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Aeg (kuu ja aasta) ning tegevus ja selle kirjeldus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(lahtreid v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ib lisada)</w:t>
            </w:r>
          </w:p>
        </w:tc>
        <w:tc>
          <w:tcPr>
            <w:tcW w:type="dxa" w:w="4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  <w:rPr>
                <w:rStyle w:val="None"/>
                <w:b w:val="1"/>
                <w:bCs w:val="1"/>
                <w:shd w:val="nil" w:color="auto" w:fill="auto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Kuni detsember 2024: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Esmaste koost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partnerite teavitamine;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Turunduse planeerimine;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Esmased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bir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kimised linnavalitsustega.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Jaanuar - M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rts 2025: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Meediakajastused;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Registreerimine. Seda osa haldab Kaitseministeerium koost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 EKVga;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Linnavalitsustega 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pne koordineerimine;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istlejate teavitamine (infomaterjalide saatmine);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Koost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partneritega tegevuste koordineerimine.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M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rts - Mai 2025: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Meediakajastused;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Viimased registreerimised;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istlejatele viimase informatsiooni saatmine;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Alade ettevalmistus;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Viimased koordineerimised linnavalitsustega.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Mai l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pp - Juuni algus 2025: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-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 ettevalmistus kohapeal;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-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 korraldamine;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Alade korrastamine;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Meediakajastused j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relkajana.</w:t>
            </w:r>
          </w:p>
          <w:p>
            <w:pPr>
              <w:pStyle w:val="Body B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b w:val="1"/>
                <w:bCs w:val="1"/>
                <w:shd w:val="nil" w:color="auto" w:fill="auto"/>
                <w:rtl w:val="0"/>
              </w:rPr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Planeeritud v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istlusraja kirjeldus: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Kasutame raja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bimiseks takistujooksu ja tulet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rjujate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 formaadi: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fr-FR"/>
              </w:rPr>
              <w:t>N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 xml:space="preserve">ide 1 (Sparta 100m): </w: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fr-FR"/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"https://www.youtube.com/watch?v=EP0rYS5Laiw"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fr-FR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fr-FR"/>
                <w14:textFill>
                  <w14:solidFill>
                    <w14:srgbClr w14:val="0000FF"/>
                  </w14:solidFill>
                </w14:textFill>
              </w:rPr>
              <w:t>https://www.youtube.com/watch?v=EP0rYS5Laiw</w:t>
            </w:r>
            <w:r>
              <w:rPr/>
              <w:fldChar w:fldCharType="end" w:fldLock="0"/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ide 2 (Firefighters challenge): </w:t>
            </w:r>
            <w:r>
              <w:rPr>
                <w:rStyle w:val="Hyperlink.2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"https://www.youtube.com/watch?v=h3e_xCX6OmY"</w:instrText>
            </w:r>
            <w:r>
              <w:rPr>
                <w:rStyle w:val="Hyperlink.2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https://www.youtube.com/watch?v=h3e_xCX6OmY</w:t>
            </w:r>
            <w:r>
              <w:rPr/>
              <w:fldChar w:fldCharType="end" w:fldLock="0"/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Raja pikkus u. 100m (t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pne distants iga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istuse kohta selgub kui tegevus on koordineeritud linnavalitsustega).</w:t>
            </w:r>
          </w:p>
          <w:p>
            <w:pPr>
              <w:pStyle w:val="Body B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istlusrajal peavad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istlejad j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rjest sooritama j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rgmiseid elemente: seina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letamine, 2x raskuste tassimine, p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stenukku vedamine, roomamine pehmel pinnal (liiv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i mattid), rehvi kantimine, tellingutest takistuse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letamine (rippes, kasutades k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si), k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ö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iest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lesminek (u. 3,5m), tasakaalu pingi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bimine.</w:t>
            </w:r>
          </w:p>
        </w:tc>
      </w:tr>
      <w:tr>
        <w:tblPrEx>
          <w:shd w:val="clear" w:color="auto" w:fill="d0ddef"/>
        </w:tblPrEx>
        <w:trPr>
          <w:trHeight w:val="63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ffffff" w:sz="8" w:space="0" w:shadow="0" w:frame="0"/>
              <w:bottom w:val="single" w:color="000000" w:sz="4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56"/>
            <w:tcBorders>
              <w:top w:val="single" w:color="000000" w:sz="4" w:space="0" w:shadow="0" w:frame="0"/>
              <w:left w:val="single" w:color="ffffff" w:sz="8" w:space="0" w:shadow="0" w:frame="0"/>
              <w:bottom w:val="single" w:color="000000" w:sz="4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53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Projekti v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i tegevuste elluviijate nimed ja nende l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b w:val="1"/>
                <w:bCs w:val="1"/>
                <w:shd w:val="nil" w:color="auto" w:fill="auto"/>
                <w:rtl w:val="0"/>
                <w:lang w:val="en-US"/>
              </w:rPr>
              <w:t>hitutvustus</w:t>
            </w:r>
          </w:p>
        </w:tc>
        <w:tc>
          <w:tcPr>
            <w:tcW w:type="dxa" w:w="4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Aleksandr Afanasjev - 14. aastat teenistustust EKVes; 3x mission Afganistaani; CrossFit treener; Tallinn CrossFit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imla looja; 4a. takistuskrosside korraldaja; juhtimiskoolitaja.</w:t>
            </w:r>
          </w:p>
        </w:tc>
      </w:tr>
      <w:tr>
        <w:tblPrEx>
          <w:shd w:val="clear" w:color="auto" w:fill="d0ddef"/>
        </w:tblPrEx>
        <w:trPr>
          <w:trHeight w:val="393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Meediaplaan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Kirjeldage millistes Eesti meediakanalites kavatsete projekti tutvustada ning teavitage v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imalikust meediakajastusest.</w:t>
            </w:r>
          </w:p>
        </w:tc>
        <w:tc>
          <w:tcPr>
            <w:tcW w:type="dxa" w:w="4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  <w:rPr>
                <w:rStyle w:val="None"/>
                <w:shd w:val="nil" w:color="auto" w:fill="auto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- Plaan on kasutada KaMiN v</w:t>
            </w:r>
            <w:r>
              <w:rPr>
                <w:rStyle w:val="None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imalusi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rituste tutvustamiseks laiale ringile (siselehek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lg, TV kanal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ı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jne.). 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- Kajastame planeeritud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ritust meie enda sisekanalites (kodulehek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lg, FB, Insta jne.);</w:t>
            </w:r>
          </w:p>
          <w:p>
            <w:pPr>
              <w:pStyle w:val="Body B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Kasutame koost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partnerite meediakanaleid;</w:t>
            </w:r>
          </w:p>
          <w:p>
            <w:pPr>
              <w:pStyle w:val="Body B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Kasutame linnavalitsuste meediakanaleid.</w:t>
            </w:r>
          </w:p>
          <w:p>
            <w:pPr>
              <w:pStyle w:val="Body B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B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Kajastused vajavad koosk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lastamist ja koordineerimist, et k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ik oleksid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hises infov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ljas.</w:t>
            </w:r>
          </w:p>
        </w:tc>
      </w:tr>
      <w:tr>
        <w:tblPrEx>
          <w:shd w:val="clear" w:color="auto" w:fill="d0ddef"/>
        </w:tblPrEx>
        <w:trPr>
          <w:trHeight w:val="212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Lisateave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T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ita juhul, kui on t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iendavaid andmeid, mis on vajalikud projekti sisukuse hindamiseks.</w:t>
            </w:r>
          </w:p>
        </w:tc>
        <w:tc>
          <w:tcPr>
            <w:tcW w:type="dxa" w:w="49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Kohapeal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rituse korraldamise eest vastutab antud projektiks kokku pandud meeskond (t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psed rollid ja nimed selguvad MHK januari 2025). 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istluse p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eval viime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bi ka mitu rahva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ritust, kasutades selleks koost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partnereid (lastejooksud, EKV varustuse ja relvan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itused jne.).</w:t>
            </w:r>
          </w:p>
        </w:tc>
      </w:tr>
    </w:tbl>
    <w:p>
      <w:pPr>
        <w:pStyle w:val="Body A"/>
        <w:widowControl w:val="0"/>
        <w:ind w:left="324" w:hanging="324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ind w:left="216" w:hanging="216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KOOST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ÖÖ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PARTNERITE NIMEKIRI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Loetlege peamised koost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öö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 xml:space="preserve">partnerid ning kirjeldage nende 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ü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lesannet projektis. Koost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öö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partner on juriidiline isik, kes omab arvestatavat rolli projekti tegevuste elluviimises (v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ib, aga ei pruugi olla kaasfinantseerija).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(vajadusel tabelit korrata)</w:t>
      </w:r>
    </w:p>
    <w:tbl>
      <w:tblPr>
        <w:tblW w:w="9056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28"/>
        <w:gridCol w:w="4528"/>
      </w:tblGrid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partneri nimi</w:t>
            </w:r>
          </w:p>
        </w:tc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Combat Ready O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Kodulehek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Hyperlink.3"/>
                <w:outline w:val="0"/>
                <w:color w:val="0563c1"/>
                <w:u w:val="single" w:color="0563c1"/>
                <w:shd w:val="nil" w:color="auto" w:fill="auto"/>
                <w:lang w:val="en-US"/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Hyperlink.3"/>
                <w:outline w:val="0"/>
                <w:color w:val="0563c1"/>
                <w:u w:val="single" w:color="0563c1"/>
                <w:shd w:val="nil" w:color="auto" w:fill="auto"/>
                <w:lang w:val="en-US"/>
                <w14:textFill>
                  <w14:solidFill>
                    <w14:srgbClr w14:val="0563C1"/>
                  </w14:solidFill>
                </w14:textFill>
              </w:rPr>
              <w:instrText xml:space="preserve"> HYPERLINK "http://www.combatready.ee"</w:instrText>
            </w:r>
            <w:r>
              <w:rPr>
                <w:rStyle w:val="Hyperlink.3"/>
                <w:outline w:val="0"/>
                <w:color w:val="0563c1"/>
                <w:u w:val="single" w:color="0563c1"/>
                <w:shd w:val="nil" w:color="auto" w:fill="auto"/>
                <w:lang w:val="en-US"/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Hyperlink.3"/>
                <w:outline w:val="0"/>
                <w:color w:val="0563c1"/>
                <w:u w:val="single" w:color="0563c1"/>
                <w:shd w:val="nil" w:color="auto" w:fill="auto"/>
                <w:rtl w:val="0"/>
                <w:lang w:val="en-US"/>
                <w14:textFill>
                  <w14:solidFill>
                    <w14:srgbClr w14:val="0563C1"/>
                  </w14:solidFill>
                </w14:textFill>
              </w:rPr>
              <w:t>www.combatready.ee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1210" w:hRule="atLeast"/>
        </w:trPr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a-DK"/>
              </w:rPr>
              <w:t>lesanne projektis</w:t>
            </w:r>
          </w:p>
        </w:tc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Kodulehe ja sotsiaalmeedia kanalite loomine ja toetus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rituste ajal. Raamatupidamise alane toetus.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rituste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biviimise alane toetus vastavalt vajadusele.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partneri nimi</w:t>
            </w:r>
          </w:p>
        </w:tc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CrossFit klubi (t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pne klubi selgub hiljem)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Kodulehek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-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a-DK"/>
              </w:rPr>
              <w:t>lesanne projektis</w:t>
            </w:r>
          </w:p>
        </w:tc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Varustus ja kohtunikud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220" w:hRule="atLeast"/>
        </w:trPr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partneri nimi</w:t>
            </w:r>
          </w:p>
        </w:tc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Takistuskrossi l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biviija (selgub jaanuar 2025). Tagab osa varustusest ja osaliselt raja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lesehitust. P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eva jooksul toetavad kohtunikega.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Kodulehek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-</w:t>
            </w:r>
          </w:p>
        </w:tc>
      </w:tr>
      <w:tr>
        <w:tblPrEx>
          <w:shd w:val="clear" w:color="auto" w:fill="d0ddef"/>
        </w:tblPrEx>
        <w:trPr>
          <w:trHeight w:val="630" w:hRule="atLeast"/>
        </w:trPr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a-DK"/>
              </w:rPr>
              <w:t>lesanne projektis</w:t>
            </w:r>
          </w:p>
        </w:tc>
        <w:tc>
          <w:tcPr>
            <w:tcW w:type="dxa" w:w="45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Varustuse rent, osaliselt raja ettevalmistus ja kokkupanek.</w:t>
            </w:r>
          </w:p>
        </w:tc>
      </w:tr>
    </w:tbl>
    <w:p>
      <w:pPr>
        <w:pStyle w:val="Body A"/>
        <w:widowControl w:val="0"/>
        <w:ind w:left="324" w:hanging="324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Body A"/>
        <w:widowControl w:val="0"/>
        <w:ind w:left="216" w:hanging="216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PROJEKTI OODATAVAD TULEMUSED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273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Oodatav valdkondlik m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ju ja tulemused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ratlege projekti tegevuste tagaj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rjel tekkivad konkreetsed tulemused. Kirjeldage projekti tulemuste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ju riigikaitse 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eesm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rkidele laiemalt - valdkonnale, sihtr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hmale, partnerorganisatsioonidele, piirkonnale, kogukonnale jne.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</w:t>
            </w:r>
            <w:r>
              <w:rPr>
                <w:rStyle w:val="None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nl-NL"/>
              </w:rPr>
              <w:t xml:space="preserve">usnud usaldus EKV ja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hiskonna vahel.</w:t>
            </w:r>
          </w:p>
          <w:p>
            <w:pPr>
              <w:pStyle w:val="Body B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Inimesed on rohkem teadlikud meie EKV valmisolekust riiki kaitsta.</w:t>
            </w:r>
          </w:p>
          <w:p>
            <w:pPr>
              <w:pStyle w:val="Body B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Eesti inimesed saavad n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ha f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silise ettevalmistuse olulisust oma silmaga.</w:t>
            </w:r>
          </w:p>
          <w:p>
            <w:pPr>
              <w:pStyle w:val="Body B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fr-FR"/>
              </w:rPr>
            </w:pPr>
            <w:r>
              <w:rPr>
                <w:rStyle w:val="None"/>
                <w:shd w:val="nil" w:color="auto" w:fill="auto"/>
                <w:rtl w:val="0"/>
                <w:lang w:val="fr-FR"/>
              </w:rPr>
              <w:t>Tulevikus ajateenistusse tulijad on parema f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üü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silise ettevalmistusega.</w:t>
            </w:r>
          </w:p>
          <w:p>
            <w:pPr>
              <w:pStyle w:val="Body B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fr-FR"/>
              </w:rPr>
            </w:pPr>
            <w:r>
              <w:rPr>
                <w:rStyle w:val="None"/>
                <w:shd w:val="nil" w:color="auto" w:fill="auto"/>
                <w:rtl w:val="0"/>
                <w:lang w:val="fr-FR"/>
              </w:rPr>
              <w:t xml:space="preserve">Inimesed on viidud kokku EKV esindajatega - 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htsustunde t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stmine.</w:t>
            </w:r>
          </w:p>
        </w:tc>
      </w:tr>
      <w:tr>
        <w:tblPrEx>
          <w:shd w:val="clear" w:color="auto" w:fill="d0ddef"/>
        </w:tblPrEx>
        <w:trPr>
          <w:trHeight w:val="273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fr-FR"/>
              </w:rPr>
              <w:t>Oodatav m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ju taotleja edasistele tegevustele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Kirjeldage projekti tulemuste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ju teie organisatsiooni tegevusele (n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iteks: edasised tegevused, projekti j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tkusuutlikkus,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liikmete v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i vabatahtlike kaasamine, p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devuse suurenemine, organisatsiooni tulubaasi laienemine, maine paranemine vms).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fr-FR"/>
              </w:rPr>
              <w:t>V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istluse korraldamine annab hea alguse uue traditsiooni tekkimisele ja v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imaldab pakkuda sarnast l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 xml:space="preserve">henemist erinevates Eesti piirkondades ka peale antud 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rituse l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ppu.</w:t>
            </w:r>
          </w:p>
        </w:tc>
      </w:tr>
      <w:tr>
        <w:tblPrEx>
          <w:shd w:val="clear" w:color="auto" w:fill="d0ddef"/>
        </w:tblPrEx>
        <w:trPr>
          <w:trHeight w:val="123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fr-FR"/>
              </w:rPr>
              <w:t>M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fr-FR"/>
              </w:rPr>
              <w:t>detavad tulemused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Kirjeldage projekti eeldatavaid tulemusi koos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detava mahuga (n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 xml:space="preserve">iteks: 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ritustest osasaajate arv, tr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ü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fr-FR"/>
              </w:rPr>
              <w:t>kiste maht jne)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  <w:rPr>
                <w:rStyle w:val="None"/>
                <w:shd w:val="nil" w:color="auto" w:fill="auto"/>
              </w:rPr>
            </w:pPr>
            <w:r>
              <w:rPr>
                <w:rStyle w:val="None"/>
                <w:shd w:val="nil" w:color="auto" w:fill="auto"/>
                <w:rtl w:val="0"/>
                <w:lang w:val="fr-FR"/>
              </w:rPr>
              <w:t>Umbkaudne osalejate arv: 240in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fr-FR"/>
              </w:rPr>
              <w:t>Igak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fr-FR"/>
              </w:rPr>
              <w:t>lgne KaM kommunikatsiooni toetamine, et saavutada maksimaalne meediakajastus.</w:t>
            </w:r>
          </w:p>
        </w:tc>
      </w:tr>
    </w:tbl>
    <w:p>
      <w:pPr>
        <w:pStyle w:val="Body A"/>
        <w:widowControl w:val="0"/>
        <w:ind w:left="324" w:hanging="324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ind w:left="216" w:hanging="216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sz w:val="24"/>
          <w:szCs w:val="24"/>
          <w:lang w:val="fr-FR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sz w:val="24"/>
          <w:szCs w:val="24"/>
          <w:lang w:val="fr-FR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  <w:lang w:val="fr-FR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  <w:lang w:val="fr-FR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TULUD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fr-FR"/>
        </w:rPr>
        <w:t>Tulude ja kulude koondsumma peab olema 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rdne (ehk eelarve tasakaalus).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  <w:lang w:val="fr-FR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  <w:lang w:val="it-IT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>(vajadusel lisada ridu)</w:t>
      </w:r>
    </w:p>
    <w:tbl>
      <w:tblPr>
        <w:tblW w:w="8894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030"/>
        <w:gridCol w:w="1899"/>
        <w:gridCol w:w="2965"/>
      </w:tblGrid>
      <w:tr>
        <w:tblPrEx>
          <w:shd w:val="clear" w:color="auto" w:fill="d0ddef"/>
        </w:tblPrEx>
        <w:trPr>
          <w:trHeight w:val="1830" w:hRule="atLeast"/>
        </w:trPr>
        <w:tc>
          <w:tcPr>
            <w:tcW w:type="dxa" w:w="4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sv-SE"/>
              </w:rPr>
              <w:t>Summa /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% kogusummast</w:t>
            </w:r>
          </w:p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2040"/>
              </w:tabs>
              <w:rPr>
                <w:rStyle w:val="None"/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Selgitused</w:t>
            </w:r>
          </w:p>
          <w:p>
            <w:pPr>
              <w:pStyle w:val="Body A"/>
              <w:tabs>
                <w:tab w:val="left" w:pos="204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(kaasfinantseerijate poolt eraldatud toetustel otsuse kuup</w:t>
            </w:r>
            <w:r>
              <w:rPr>
                <w:rStyle w:val="None"/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ev, taotlemisel olevatel toetustel orienteeruv otsuse tegemise aeg)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Tulud kokku</w:t>
            </w:r>
          </w:p>
        </w:tc>
        <w:tc>
          <w:tcPr>
            <w:tcW w:type="dxa" w:w="1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10" w:hRule="atLeast"/>
        </w:trPr>
        <w:tc>
          <w:tcPr>
            <w:tcW w:type="dxa" w:w="4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Taotletav toetus Kaitseministeeriumilt</w:t>
            </w:r>
          </w:p>
        </w:tc>
        <w:tc>
          <w:tcPr>
            <w:tcW w:type="dxa" w:w="1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22000</w:t>
            </w:r>
          </w:p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Omafinantseering</w:t>
            </w:r>
          </w:p>
        </w:tc>
        <w:tc>
          <w:tcPr>
            <w:tcW w:type="dxa" w:w="1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detud ajalise panusena</w:t>
            </w:r>
          </w:p>
        </w:tc>
      </w:tr>
      <w:tr>
        <w:tblPrEx>
          <w:shd w:val="clear" w:color="auto" w:fill="d0ddef"/>
        </w:tblPrEx>
        <w:trPr>
          <w:trHeight w:val="930" w:hRule="atLeast"/>
        </w:trPr>
        <w:tc>
          <w:tcPr>
            <w:tcW w:type="dxa" w:w="4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M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üü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gitulu</w:t>
            </w:r>
          </w:p>
        </w:tc>
        <w:tc>
          <w:tcPr>
            <w:tcW w:type="dxa" w:w="1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Osalemine on tasuta</w:t>
            </w:r>
          </w:p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Kui k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sida, siis nendelt kes tulevad osalema tsiviil poolelt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Muu tulu</w:t>
            </w:r>
          </w:p>
        </w:tc>
        <w:tc>
          <w:tcPr>
            <w:tcW w:type="dxa" w:w="1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ROT</w:t>
            </w:r>
          </w:p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Mitterahaline panus</w:t>
            </w:r>
          </w:p>
        </w:tc>
        <w:tc>
          <w:tcPr>
            <w:tcW w:type="dxa" w:w="1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Min. 672h</w:t>
            </w:r>
          </w:p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3in. meeskonnas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Kaasfinantseering</w:t>
            </w:r>
          </w:p>
        </w:tc>
        <w:tc>
          <w:tcPr>
            <w:tcW w:type="dxa" w:w="1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ROT</w:t>
            </w:r>
          </w:p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230" w:hRule="atLeast"/>
        </w:trPr>
        <w:tc>
          <w:tcPr>
            <w:tcW w:type="dxa" w:w="4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Toetused Eesti kohalikelt omavalitsustelt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(erinevate KOVide toetused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rkida nimeliselt)</w:t>
            </w:r>
          </w:p>
        </w:tc>
        <w:tc>
          <w:tcPr>
            <w:tcW w:type="dxa" w:w="1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õ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imalik k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sida, kuid praegu ei ole planeeritud</w:t>
            </w:r>
          </w:p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230" w:hRule="atLeast"/>
        </w:trPr>
        <w:tc>
          <w:tcPr>
            <w:tcW w:type="dxa" w:w="40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Muud toetused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(toetajate l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ikes - nt Kaitseministeeriumi muu taotlusvoor, koost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partnerid, sponsorid jm)</w:t>
            </w:r>
          </w:p>
        </w:tc>
        <w:tc>
          <w:tcPr>
            <w:tcW w:type="dxa" w:w="1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widowControl w:val="0"/>
        <w:ind w:left="324" w:hanging="324"/>
        <w:rPr>
          <w:rStyle w:val="None"/>
          <w:rFonts w:ascii="Times New Roman" w:cs="Times New Roman" w:hAnsi="Times New Roman" w:eastAsia="Times New Roman"/>
          <w:sz w:val="24"/>
          <w:szCs w:val="24"/>
          <w:lang w:val="it-IT"/>
        </w:rPr>
      </w:pPr>
    </w:p>
    <w:p>
      <w:pPr>
        <w:pStyle w:val="Body A"/>
        <w:widowControl w:val="0"/>
        <w:ind w:left="216" w:hanging="216"/>
        <w:rPr>
          <w:rStyle w:val="None"/>
          <w:rFonts w:ascii="Times New Roman" w:cs="Times New Roman" w:hAnsi="Times New Roman" w:eastAsia="Times New Roman"/>
          <w:sz w:val="24"/>
          <w:szCs w:val="24"/>
          <w:lang w:val="it-IT"/>
        </w:rPr>
      </w:pPr>
    </w:p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KULUD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Tulude ja kulude koondsumma peab olema 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rdne (ehk eelarve tasakaalus)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  <w:lang w:val="it-IT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>(vajadusel lisada ridu)</w:t>
      </w:r>
    </w:p>
    <w:tbl>
      <w:tblPr>
        <w:tblW w:w="8840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386"/>
        <w:gridCol w:w="1881"/>
        <w:gridCol w:w="1648"/>
        <w:gridCol w:w="1429"/>
        <w:gridCol w:w="1496"/>
      </w:tblGrid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2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73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tabs>
                <w:tab w:val="left" w:pos="2040"/>
              </w:tabs>
              <w:jc w:val="center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Finantseerimisallikad</w:t>
            </w:r>
          </w:p>
        </w:tc>
      </w:tr>
      <w:tr>
        <w:tblPrEx>
          <w:shd w:val="clear" w:color="auto" w:fill="d0ddef"/>
        </w:tblPrEx>
        <w:trPr>
          <w:trHeight w:val="1230" w:hRule="atLeast"/>
        </w:trPr>
        <w:tc>
          <w:tcPr>
            <w:tcW w:type="dxa" w:w="2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KOKKU</w:t>
            </w:r>
          </w:p>
        </w:tc>
        <w:tc>
          <w:tcPr>
            <w:tcW w:type="dxa" w:w="16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Taotlus Kaitse-ministeeriumilt</w:t>
            </w:r>
          </w:p>
        </w:tc>
        <w:tc>
          <w:tcPr>
            <w:tcW w:type="dxa" w:w="1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nl-NL"/>
              </w:rPr>
              <w:t>Oma-finantseering</w:t>
            </w:r>
          </w:p>
        </w:tc>
        <w:tc>
          <w:tcPr>
            <w:tcW w:type="dxa" w:w="1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nl-NL"/>
              </w:rPr>
              <w:t>Kaas-finantseering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2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Kulud kokku</w:t>
            </w:r>
          </w:p>
        </w:tc>
        <w:tc>
          <w:tcPr>
            <w:tcW w:type="dxa" w:w="18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28000</w:t>
            </w:r>
          </w:p>
        </w:tc>
        <w:tc>
          <w:tcPr>
            <w:tcW w:type="dxa" w:w="16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22000</w:t>
            </w:r>
          </w:p>
        </w:tc>
        <w:tc>
          <w:tcPr>
            <w:tcW w:type="dxa" w:w="1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C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6000</w:t>
            </w:r>
          </w:p>
        </w:tc>
        <w:tc>
          <w:tcPr>
            <w:tcW w:type="dxa" w:w="1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930" w:hRule="atLeast"/>
        </w:trPr>
        <w:tc>
          <w:tcPr>
            <w:tcW w:type="dxa" w:w="2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Personalikulud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(suuremate kulugruppide kaupa)</w:t>
            </w:r>
          </w:p>
        </w:tc>
        <w:tc>
          <w:tcPr>
            <w:tcW w:type="dxa" w:w="18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6000</w:t>
            </w:r>
          </w:p>
        </w:tc>
        <w:tc>
          <w:tcPr>
            <w:tcW w:type="dxa" w:w="16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1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6000</w:t>
            </w:r>
          </w:p>
        </w:tc>
        <w:tc>
          <w:tcPr>
            <w:tcW w:type="dxa" w:w="1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7978" w:hRule="atLeast"/>
        </w:trPr>
        <w:tc>
          <w:tcPr>
            <w:tcW w:type="dxa" w:w="2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rPr>
                <w:rStyle w:val="None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Majandamiskulud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Style w:val="None"/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(suuremate kulugruppide kaupa)</w:t>
            </w:r>
          </w:p>
          <w:p>
            <w:pPr>
              <w:pStyle w:val="Body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(Siin kajastatakse need tellitud t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d ja teenused ning kaupade ostud, mida makstakse FIE v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i firma arvete alusel, samuti litsentsitasud ja p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evarahad. S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idupiletite korral m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rkida kindlasti inimeste arv ning majutuskulude ja p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sv-SE"/>
              </w:rPr>
              <w:t>evarahade korral inimeste ja p</w:t>
            </w:r>
            <w:r>
              <w:rPr>
                <w:rStyle w:val="None"/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evade arv.)</w:t>
            </w:r>
          </w:p>
        </w:tc>
        <w:tc>
          <w:tcPr>
            <w:tcW w:type="dxa" w:w="18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  <w:rPr>
                <w:rStyle w:val="None"/>
                <w:shd w:val="nil" w:color="auto" w:fill="auto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P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rnu: 5500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Tartu: 5500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Rakvere: 5500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Tallinn: 5500</w:t>
            </w:r>
          </w:p>
          <w:p>
            <w:pPr>
              <w:pStyle w:val="Body B"/>
              <w:rPr>
                <w:rStyle w:val="None"/>
                <w:shd w:val="nil" w:color="auto" w:fill="auto"/>
                <w:lang w:val="en-US"/>
              </w:rPr>
            </w:pP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Iga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rituse kohta kuluvad eraldatud vahendid j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rgnevatele kuluallikatele:</w:t>
            </w:r>
          </w:p>
          <w:p>
            <w:pPr>
              <w:pStyle w:val="Body B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Varustuse soetamine;</w:t>
            </w:r>
          </w:p>
          <w:p>
            <w:pPr>
              <w:pStyle w:val="Body B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Transport;</w:t>
            </w:r>
          </w:p>
          <w:p>
            <w:pPr>
              <w:pStyle w:val="Body B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 xml:space="preserve">Raja 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ü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lesehitus;</w:t>
            </w:r>
          </w:p>
          <w:p>
            <w:pPr>
              <w:pStyle w:val="Body B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Turundus;</w:t>
            </w:r>
          </w:p>
          <w:p>
            <w:pPr>
              <w:pStyle w:val="Body B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T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öö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tasud (planeerimismeeskonnale, kohtuniketele, p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shd w:val="nil" w:color="auto" w:fill="auto"/>
                <w:rtl w:val="0"/>
                <w:lang w:val="en-US"/>
              </w:rPr>
              <w:t>evajuhile);</w:t>
            </w:r>
          </w:p>
          <w:p>
            <w:pPr>
              <w:pStyle w:val="Body B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en-US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Muud jooksvad kulud.</w:t>
            </w:r>
          </w:p>
        </w:tc>
        <w:tc>
          <w:tcPr>
            <w:tcW w:type="dxa" w:w="16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  <w:rPr>
                <w:rStyle w:val="None"/>
                <w:shd w:val="nil" w:color="auto" w:fill="auto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5500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5500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Style w:val="None"/>
                <w:shd w:val="nil" w:color="auto" w:fill="auto"/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5500</w:t>
            </w:r>
          </w:p>
          <w:p>
            <w:pPr>
              <w:pStyle w:val="Body B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5500</w:t>
            </w:r>
          </w:p>
        </w:tc>
        <w:tc>
          <w:tcPr>
            <w:tcW w:type="dxa" w:w="14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1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0</w:t>
            </w:r>
          </w:p>
        </w:tc>
      </w:tr>
    </w:tbl>
    <w:p>
      <w:pPr>
        <w:pStyle w:val="Body A"/>
        <w:widowControl w:val="0"/>
        <w:ind w:left="324" w:hanging="324"/>
        <w:rPr>
          <w:rStyle w:val="None"/>
          <w:rFonts w:ascii="Times New Roman" w:cs="Times New Roman" w:hAnsi="Times New Roman" w:eastAsia="Times New Roman"/>
          <w:sz w:val="24"/>
          <w:szCs w:val="24"/>
          <w:lang w:val="it-IT"/>
        </w:rPr>
      </w:pPr>
    </w:p>
    <w:p>
      <w:pPr>
        <w:pStyle w:val="Body A"/>
        <w:widowControl w:val="0"/>
        <w:ind w:left="216" w:hanging="216"/>
        <w:rPr>
          <w:rStyle w:val="None"/>
          <w:rFonts w:ascii="Times New Roman" w:cs="Times New Roman" w:hAnsi="Times New Roman" w:eastAsia="Times New Roman"/>
          <w:sz w:val="24"/>
          <w:szCs w:val="24"/>
          <w:lang w:val="it-IT"/>
        </w:rPr>
      </w:pPr>
    </w:p>
    <w:p>
      <w:pPr>
        <w:pStyle w:val="Body A"/>
        <w:widowControl w:val="0"/>
        <w:ind w:left="108" w:hanging="108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widowControl w:val="0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TAOTLEJA MEETMED RISKIDE ENNETAMISEKS V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Õ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I NENDE MAANDAMISEKS</w:t>
      </w:r>
    </w:p>
    <w:p>
      <w:pPr>
        <w:pStyle w:val="Body A"/>
        <w:jc w:val="both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Hinnata 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imalikke riske, olukordi 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i s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ü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ndmuseid, mis v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ivad takistada projekti eesm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en-US"/>
        </w:rPr>
        <w:t>ä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rgini j</w:t>
      </w:r>
      <w:r>
        <w:rPr>
          <w:rStyle w:val="None"/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Style w:val="None"/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udmist planeeritud aja, -ressursside ja -eelarvega.</w:t>
      </w:r>
    </w:p>
    <w:p>
      <w:pPr>
        <w:pStyle w:val="Body A"/>
        <w:jc w:val="both"/>
        <w:rPr>
          <w:rStyle w:val="None"/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Body B"/>
        <w:rPr>
          <w:rStyle w:val="None A"/>
        </w:rPr>
      </w:pPr>
      <w:r>
        <w:rPr>
          <w:rStyle w:val="None"/>
          <w:i w:val="1"/>
          <w:iCs w:val="1"/>
          <w:rtl w:val="0"/>
          <w:lang w:val="en-US"/>
        </w:rPr>
        <w:t>Ilmaga seotud etten</w:t>
      </w:r>
      <w:r>
        <w:rPr>
          <w:rStyle w:val="None"/>
          <w:i w:val="1"/>
          <w:iCs w:val="1"/>
          <w:rtl w:val="0"/>
          <w:lang w:val="en-US"/>
        </w:rPr>
        <w:t>ä</w:t>
      </w:r>
      <w:r>
        <w:rPr>
          <w:rStyle w:val="None"/>
          <w:i w:val="1"/>
          <w:iCs w:val="1"/>
          <w:rtl w:val="0"/>
          <w:lang w:val="en-US"/>
        </w:rPr>
        <w:t>gemata asjaolud. Riigis eskaleerunud turvalisusega seotud olukord. Tegevv</w:t>
      </w:r>
      <w:r>
        <w:rPr>
          <w:rStyle w:val="None"/>
          <w:i w:val="1"/>
          <w:iCs w:val="1"/>
          <w:rtl w:val="0"/>
          <w:lang w:val="en-US"/>
        </w:rPr>
        <w:t>ä</w:t>
      </w:r>
      <w:r>
        <w:rPr>
          <w:rStyle w:val="None"/>
          <w:i w:val="1"/>
          <w:iCs w:val="1"/>
          <w:rtl w:val="0"/>
          <w:lang w:val="nl-NL"/>
        </w:rPr>
        <w:t xml:space="preserve">elaste </w:t>
      </w:r>
      <w:r>
        <w:rPr>
          <w:rStyle w:val="None"/>
          <w:i w:val="1"/>
          <w:iCs w:val="1"/>
          <w:rtl w:val="0"/>
          <w:lang w:val="en-US"/>
        </w:rPr>
        <w:t>t</w:t>
      </w:r>
      <w:r>
        <w:rPr>
          <w:rStyle w:val="None"/>
          <w:i w:val="1"/>
          <w:iCs w:val="1"/>
          <w:rtl w:val="0"/>
          <w:lang w:val="en-US"/>
        </w:rPr>
        <w:t>öö</w:t>
      </w:r>
      <w:r>
        <w:rPr>
          <w:rStyle w:val="None"/>
          <w:i w:val="1"/>
          <w:iCs w:val="1"/>
          <w:rtl w:val="0"/>
          <w:lang w:val="en-US"/>
        </w:rPr>
        <w:t>kohustused</w:t>
      </w:r>
      <w:r>
        <w:rPr>
          <w:rStyle w:val="None"/>
          <w:b w:val="1"/>
          <w:bCs w:val="1"/>
          <w:i w:val="1"/>
          <w:iCs w:val="1"/>
          <w:rtl w:val="0"/>
          <w:lang w:val="en-US"/>
        </w:rPr>
        <w:t xml:space="preserve">. </w:t>
      </w:r>
      <w:r>
        <w:rPr>
          <w:rStyle w:val="None"/>
          <w:i w:val="1"/>
          <w:iCs w:val="1"/>
          <w:rtl w:val="0"/>
          <w:lang w:val="en-US"/>
        </w:rPr>
        <w:t>V</w:t>
      </w:r>
      <w:del w:id="0" w:date="2024-11-21T08:58:00Z" w:author="Aleksandr Afanasjev">
        <w:r>
          <w:rPr>
            <w:rStyle w:val="None"/>
            <w:b w:val="1"/>
            <w:bCs w:val="1"/>
            <w:i w:val="1"/>
            <w:iCs w:val="1"/>
            <w:rtl w:val="0"/>
            <w:lang w:val="en-US"/>
          </w:rPr>
          <w:delText xml:space="preserve"> </w:delText>
        </w:r>
      </w:del>
      <w:del w:id="1" w:date="2024-11-21T08:58:00Z" w:author="Aleksandr Afanasjev">
        <w:r>
          <w:rPr>
            <w:rStyle w:val="None"/>
            <w:i w:val="1"/>
            <w:iCs w:val="1"/>
            <w:rtl w:val="0"/>
            <w:lang w:val="en-US"/>
          </w:rPr>
          <w:delText>(v</w:delText>
        </w:r>
      </w:del>
      <w:r>
        <w:rPr>
          <w:rStyle w:val="None"/>
          <w:i w:val="1"/>
          <w:iCs w:val="1"/>
          <w:rtl w:val="0"/>
          <w:lang w:val="en-US"/>
        </w:rPr>
        <w:t xml:space="preserve">ajadusel kasutame KL maakaitse </w:t>
      </w:r>
      <w:r>
        <w:rPr>
          <w:rStyle w:val="None"/>
          <w:i w:val="1"/>
          <w:iCs w:val="1"/>
          <w:rtl w:val="0"/>
          <w:lang w:val="en-US"/>
        </w:rPr>
        <w:t>ü</w:t>
      </w:r>
      <w:r>
        <w:rPr>
          <w:rStyle w:val="None"/>
          <w:i w:val="1"/>
          <w:iCs w:val="1"/>
          <w:rtl w:val="0"/>
          <w:lang w:val="en-US"/>
        </w:rPr>
        <w:t>ksusi, et tagada vajalik osalejate arv</w:t>
      </w:r>
      <w:del w:id="2" w:date="2024-11-22T12:47:45Z" w:author="Aleksandr Afanasjev">
        <w:r>
          <w:rPr>
            <w:rStyle w:val="None"/>
            <w:i w:val="1"/>
            <w:iCs w:val="1"/>
            <w:rtl w:val="0"/>
            <w:lang w:val="en-US"/>
          </w:rPr>
          <w:delText>)</w:delText>
        </w:r>
      </w:del>
      <w:r>
        <w:rPr>
          <w:rStyle w:val="None"/>
          <w:i w:val="1"/>
          <w:iCs w:val="1"/>
          <w:rtl w:val="0"/>
          <w:lang w:val="en-US"/>
        </w:rPr>
        <w:t>.</w:t>
      </w:r>
    </w:p>
    <w:p>
      <w:pPr>
        <w:pStyle w:val="Body A"/>
        <w:rPr>
          <w:ins w:id="3" w:date="2024-11-22T12:47:32Z" w:author="Aleksandr Afanasjev"/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ins w:id="4" w:date="2024-11-22T12:47:32Z" w:author="Aleksandr Afanasjev"/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ins w:id="5" w:date="2024-11-22T12:47:32Z" w:author="Aleksandr Afanasjev"/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TAOTLEJA KINNITUS</w:t>
      </w:r>
    </w:p>
    <w:p>
      <w:pPr>
        <w:pStyle w:val="Body A"/>
        <w:jc w:val="both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jc w:val="both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Allkirjaga kinnitan j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>rgnevat: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k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ik k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 xml:space="preserve">esolevas taotluses esitatud andmed on 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iged ning esitatud dokumendid on kehtivad ning vajadusel v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imaldan neid kontrollida;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taotleja ei ole raskustes olev ettev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tja Euroopa Komisjoni m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ää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ruse (EL) nr 651/2014 artikli 2 punkti 18 t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henduses;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taotlejal ei ole maksuv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lga riiklike ja kohalike maksude osas v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i see on ajatatud ning maksed on tasutud kokkulepitud ajakava j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rgi;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kui taotleja on varem saanud toetust riigieelarvelistest vahenditest v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i Euroopa Liidu v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i muudest v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lisvahenditest, mis on kuulunud tagasimaksmisele, on tagasimaksed tehtud t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htaegselt ja n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utud summas;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taotlejale ei ole esitatud seni t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itmata korraldust Euroopa Komisjoni v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i Euroopa Kohtu poolt riigiabi tagasimaksmiseks;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taotleja suhtes ei ole algatatud pankroti- v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i likvideerimismenetlust;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fr-FR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fr-FR"/>
        </w:rPr>
        <w:t>taotlejal ei ole majandusaasta aruande esitamise v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fr-FR"/>
        </w:rPr>
        <w:t>õ</w:t>
      </w:r>
      <w:r>
        <w:rPr>
          <w:rStyle w:val="None"/>
          <w:rFonts w:ascii="Times New Roman" w:hAnsi="Times New Roman"/>
          <w:sz w:val="24"/>
          <w:szCs w:val="24"/>
          <w:rtl w:val="0"/>
          <w:lang w:val="fr-FR"/>
        </w:rPr>
        <w:t>lga;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taotlejal ei ole t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itmata kohustusi Kaitseministeeriumi ees;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taotlejal on taotluses kavandatud vahendid projekti omafinantseeringu tagamiseks;</w:t>
      </w:r>
    </w:p>
    <w:p>
      <w:pPr>
        <w:pStyle w:val="List Paragraph"/>
        <w:numPr>
          <w:ilvl w:val="0"/>
          <w:numId w:val="6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taotleja esindajaks ei ole isik, keda on karistatud majandusalase, ametialase, varavastase v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i avaliku usalduse vastase s</w:t>
      </w:r>
      <w:r>
        <w:rPr>
          <w:rStyle w:val="None A"/>
          <w:rFonts w:ascii="Times New Roman" w:hAnsi="Times New Roman" w:hint="default"/>
          <w:sz w:val="24"/>
          <w:szCs w:val="24"/>
          <w:rtl w:val="0"/>
          <w:lang w:val="en-US"/>
        </w:rPr>
        <w:t>üü</w:t>
      </w:r>
      <w:r>
        <w:rPr>
          <w:rStyle w:val="None A"/>
          <w:rFonts w:ascii="Times New Roman" w:hAnsi="Times New Roman"/>
          <w:sz w:val="24"/>
          <w:szCs w:val="24"/>
          <w:rtl w:val="0"/>
          <w:lang w:val="en-US"/>
        </w:rPr>
        <w:t>teo eest ja tema karistusandmed ei ole karistusregistrist kustutatud.</w:t>
      </w:r>
    </w:p>
    <w:p>
      <w:pPr>
        <w:pStyle w:val="Body A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815"/>
        <w:gridCol w:w="4247"/>
      </w:tblGrid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Allkirja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igusliku esindaja ees- ja perenimi</w:t>
            </w:r>
          </w:p>
        </w:tc>
        <w:tc>
          <w:tcPr>
            <w:tcW w:type="dxa" w:w="42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B"/>
            </w:pPr>
            <w:r>
              <w:rPr>
                <w:rStyle w:val="None"/>
                <w:shd w:val="nil" w:color="auto" w:fill="auto"/>
                <w:rtl w:val="0"/>
                <w:lang w:val="en-US"/>
              </w:rPr>
              <w:t>Remo Ojastee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Isikukood</w:t>
            </w:r>
          </w:p>
        </w:tc>
        <w:tc>
          <w:tcPr>
            <w:tcW w:type="dxa" w:w="42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38904162717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Ametikoht</w:t>
            </w:r>
          </w:p>
        </w:tc>
        <w:tc>
          <w:tcPr>
            <w:tcW w:type="dxa" w:w="42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Kaasasutaja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Allkiri</w:t>
            </w:r>
          </w:p>
        </w:tc>
        <w:tc>
          <w:tcPr>
            <w:tcW w:type="dxa" w:w="42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/Allkirjastatud digitaalselt/</w:t>
            </w:r>
          </w:p>
        </w:tc>
      </w:tr>
      <w:tr>
        <w:tblPrEx>
          <w:shd w:val="clear" w:color="auto" w:fill="d0ddef"/>
        </w:tblPrEx>
        <w:trPr>
          <w:trHeight w:val="330" w:hRule="atLeast"/>
        </w:trPr>
        <w:tc>
          <w:tcPr>
            <w:tcW w:type="dxa" w:w="48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Kuup</w:t>
            </w:r>
            <w:r>
              <w:rPr>
                <w:rStyle w:val="None"/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ä</w:t>
            </w:r>
            <w:r>
              <w:rPr>
                <w:rStyle w:val="None"/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ev</w:t>
            </w:r>
          </w:p>
        </w:tc>
        <w:tc>
          <w:tcPr>
            <w:tcW w:type="dxa" w:w="42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Style w:val="None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22.11.2024</w:t>
            </w:r>
          </w:p>
        </w:tc>
      </w:tr>
    </w:tbl>
    <w:p>
      <w:pPr>
        <w:pStyle w:val="Body A"/>
        <w:widowControl w:val="0"/>
        <w:ind w:left="324" w:hanging="324"/>
      </w:pPr>
      <w:r>
        <w:rPr>
          <w:rStyle w:val="None"/>
          <w:rFonts w:ascii="Times New Roman" w:cs="Times New Roman" w:hAnsi="Times New Roman" w:eastAsia="Times New Roman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560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046"/>
        <w:tab w:val="clear" w:pos="9072"/>
      </w:tabs>
      <w:jc w:val="right"/>
    </w:pPr>
    <w:r>
      <w:rPr>
        <w:rFonts w:ascii="Times New Roman" w:hAnsi="Times New Roman"/>
        <w:sz w:val="24"/>
        <w:szCs w:val="24"/>
      </w:rPr>
      <w:fldChar w:fldCharType="begin" w:fldLock="0"/>
    </w:r>
    <w:r>
      <w:rPr>
        <w:rFonts w:ascii="Times New Roman" w:hAnsi="Times New Roman"/>
        <w:sz w:val="24"/>
        <w:szCs w:val="24"/>
      </w:rPr>
      <w:instrText xml:space="preserve"> PAGE </w:instrText>
    </w:r>
    <w:r>
      <w:rPr>
        <w:rFonts w:ascii="Times New Roman" w:hAnsi="Times New Roman"/>
        <w:sz w:val="24"/>
        <w:szCs w:val="24"/>
      </w:rPr>
      <w:fldChar w:fldCharType="separate" w:fldLock="0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  <w:fldChar w:fldCharType="end" w:fldLock="0"/>
    </w:r>
    <w:r>
      <w:rPr>
        <w:rFonts w:ascii="Times New Roman" w:hAnsi="Times New Roman"/>
        <w:sz w:val="24"/>
        <w:szCs w:val="24"/>
        <w:rtl w:val="0"/>
        <w:lang w:val="en-US"/>
      </w:rPr>
      <w:t xml:space="preserve"> / </w:t>
    </w:r>
    <w:r>
      <w:rPr>
        <w:rFonts w:ascii="Times New Roman" w:cs="Times New Roman" w:hAnsi="Times New Roman" w:eastAsia="Times New Roman"/>
        <w:sz w:val="24"/>
        <w:szCs w:val="24"/>
      </w:rPr>
      <w:fldChar w:fldCharType="begin" w:fldLock="0"/>
    </w:r>
    <w:r>
      <w:rPr>
        <w:rFonts w:ascii="Times New Roman" w:cs="Times New Roman" w:hAnsi="Times New Roman" w:eastAsia="Times New Roman"/>
        <w:sz w:val="24"/>
        <w:szCs w:val="24"/>
      </w:rPr>
      <w:instrText xml:space="preserve"> NUMPAGES </w:instrText>
    </w:r>
    <w:r>
      <w:rPr>
        <w:rFonts w:ascii="Times New Roman" w:cs="Times New Roman" w:hAnsi="Times New Roman" w:eastAsia="Times New Roman"/>
        <w:sz w:val="24"/>
        <w:szCs w:val="24"/>
      </w:rPr>
      <w:fldChar w:fldCharType="separate" w:fldLock="0"/>
    </w:r>
    <w:r>
      <w:rPr>
        <w:rFonts w:ascii="Times New Roman" w:cs="Times New Roman" w:hAnsi="Times New Roman" w:eastAsia="Times New Roman"/>
        <w:sz w:val="24"/>
        <w:szCs w:val="24"/>
      </w:rPr>
    </w:r>
    <w:r>
      <w:rPr>
        <w:rFonts w:ascii="Times New Roman" w:cs="Times New Roman" w:hAnsi="Times New Roman" w:eastAsia="Times New Roman"/>
        <w:sz w:val="24"/>
        <w:szCs w:val="24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-"/>
      <w:lvlJc w:val="left"/>
      <w:pPr>
        <w:ind w:left="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1"/>
  </w:abstractNum>
  <w:abstractNum w:abstractNumId="5">
    <w:multiLevelType w:val="hybridMultilevel"/>
    <w:styleLink w:val="Imported Style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B">
    <w:name w:val="Body B"/>
    <w:next w:val="Body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C">
    <w:name w:val="Body C"/>
    <w:next w:val="Body C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u w:val="single"/>
      <w:shd w:val="nil" w:color="auto" w:fill="auto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one"/>
    <w:next w:val="Hyperlink.1"/>
    <w:rPr>
      <w:rFonts w:ascii="Times New Roman" w:cs="Times New Roman" w:hAnsi="Times New Roman" w:eastAsia="Times New Roman"/>
      <w:outline w:val="0"/>
      <w:color w:val="0000ff"/>
      <w:u w:val="single" w:color="0000ff"/>
      <w:shd w:val="nil" w:color="auto" w:fill="auto"/>
      <w:lang w:val="fr-FR"/>
      <w14:textFill>
        <w14:solidFill>
          <w14:srgbClr w14:val="0000FF"/>
        </w14:solidFill>
      </w14:textFill>
    </w:rPr>
  </w:style>
  <w:style w:type="character" w:styleId="Hyperlink.2">
    <w:name w:val="Hyperlink.2"/>
    <w:basedOn w:val="None"/>
    <w:next w:val="Hyperlink.2"/>
    <w:rPr>
      <w:rFonts w:ascii="Times New Roman" w:cs="Times New Roman" w:hAnsi="Times New Roman" w:eastAsia="Times New Roman"/>
      <w:outline w:val="0"/>
      <w:color w:val="0000ff"/>
      <w:u w:val="single" w:color="0000ff"/>
      <w:shd w:val="nil" w:color="auto" w:fill="auto"/>
      <w:lang w:val="en-US"/>
      <w14:textFill>
        <w14:solidFill>
          <w14:srgbClr w14:val="0000FF"/>
        </w14:solidFill>
      </w14:textFill>
    </w:rPr>
  </w:style>
  <w:style w:type="character" w:styleId="Hyperlink.3">
    <w:name w:val="Hyperlink.3"/>
    <w:basedOn w:val="None"/>
    <w:next w:val="Hyperlink.3"/>
    <w:rPr>
      <w:rFonts w:ascii="Times New Roman" w:cs="Times New Roman" w:hAnsi="Times New Roman" w:eastAsia="Times New Roman"/>
      <w:outline w:val="0"/>
      <w:color w:val="0563c1"/>
      <w:u w:val="single" w:color="0563c1"/>
      <w:shd w:val="nil" w:color="auto" w:fill="auto"/>
      <w:lang w:val="en-US"/>
      <w14:textFill>
        <w14:solidFill>
          <w14:srgbClr w14:val="0563C1"/>
        </w14:solidFill>
      </w14:textFill>
    </w:rPr>
  </w:style>
  <w:style w:type="character" w:styleId="None A">
    <w:name w:val="None A"/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