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31A25" w14:textId="1F8DAF45" w:rsidR="0055564E" w:rsidRPr="00292337" w:rsidRDefault="7E253CD1" w:rsidP="28AD69F1">
      <w:pPr>
        <w:jc w:val="center"/>
        <w:rPr>
          <w:b/>
          <w:bCs/>
          <w:lang w:val="en-GB"/>
        </w:rPr>
      </w:pPr>
      <w:r w:rsidRPr="28AD69F1">
        <w:rPr>
          <w:b/>
          <w:bCs/>
          <w:lang w:val="en-GB"/>
        </w:rPr>
        <w:t xml:space="preserve">APPLICATION </w:t>
      </w:r>
      <w:r w:rsidR="797EE20D" w:rsidRPr="28AD69F1">
        <w:rPr>
          <w:b/>
          <w:bCs/>
          <w:lang w:val="en-GB"/>
        </w:rPr>
        <w:t>TO THE ESTONIAN C</w:t>
      </w:r>
      <w:r w:rsidR="0FC09316" w:rsidRPr="28AD69F1">
        <w:rPr>
          <w:b/>
          <w:bCs/>
          <w:lang w:val="en-GB"/>
        </w:rPr>
        <w:t>OMMITTEE ON</w:t>
      </w:r>
      <w:r w:rsidR="797EE20D" w:rsidRPr="28AD69F1">
        <w:rPr>
          <w:b/>
          <w:bCs/>
          <w:lang w:val="en-GB"/>
        </w:rPr>
        <w:t xml:space="preserve"> BIOETHICS AND HUMAN RESEARCH</w:t>
      </w:r>
    </w:p>
    <w:p w14:paraId="76CED5B4" w14:textId="2BA48811" w:rsidR="009D0F0D" w:rsidRPr="00292337" w:rsidRDefault="797EE20D" w:rsidP="28AD69F1">
      <w:pPr>
        <w:jc w:val="center"/>
        <w:rPr>
          <w:b/>
          <w:bCs/>
          <w:strike/>
          <w:lang w:val="en-GB"/>
        </w:rPr>
      </w:pPr>
      <w:r w:rsidRPr="28AD69F1">
        <w:rPr>
          <w:b/>
          <w:bCs/>
          <w:lang w:val="en-GB"/>
        </w:rPr>
        <w:t xml:space="preserve">FOR ETHICAL EVALUATION OF THE </w:t>
      </w:r>
      <w:r w:rsidR="531F7E68" w:rsidRPr="28AD69F1">
        <w:rPr>
          <w:b/>
          <w:bCs/>
          <w:lang w:val="en-GB"/>
        </w:rPr>
        <w:t>RESEARCH PROJECT</w:t>
      </w:r>
    </w:p>
    <w:p w14:paraId="77E9598A" w14:textId="77777777" w:rsidR="0055564E" w:rsidRPr="00292337" w:rsidRDefault="0055564E" w:rsidP="28AD69F1">
      <w:pPr>
        <w:rPr>
          <w:b/>
          <w:bCs/>
          <w:u w:val="single"/>
          <w:lang w:val="en-GB"/>
        </w:rPr>
      </w:pPr>
    </w:p>
    <w:tbl>
      <w:tblPr>
        <w:tblW w:w="9667"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00" w:firstRow="0" w:lastRow="0" w:firstColumn="0" w:lastColumn="0" w:noHBand="0" w:noVBand="1"/>
      </w:tblPr>
      <w:tblGrid>
        <w:gridCol w:w="3410"/>
        <w:gridCol w:w="682"/>
        <w:gridCol w:w="5575"/>
      </w:tblGrid>
      <w:tr w:rsidR="0055564E" w:rsidRPr="00292337" w14:paraId="4B7FFBB2" w14:textId="77777777" w:rsidTr="580E361B">
        <w:trPr>
          <w:trHeight w:val="843"/>
        </w:trPr>
        <w:tc>
          <w:tcPr>
            <w:tcW w:w="9667"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E1D0CC7" w14:textId="04221FB5" w:rsidR="0055564E" w:rsidRPr="00292337" w:rsidRDefault="6FAD9DBC" w:rsidP="28AD69F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Helvetica Neue"/>
                <w:b/>
                <w:bCs/>
                <w:lang w:val="en-GB"/>
              </w:rPr>
            </w:pPr>
            <w:r w:rsidRPr="28AD69F1">
              <w:rPr>
                <w:b/>
                <w:bCs/>
                <w:lang w:val="en-GB"/>
              </w:rPr>
              <w:t xml:space="preserve">1. </w:t>
            </w:r>
            <w:r w:rsidR="797EE20D" w:rsidRPr="28AD69F1">
              <w:rPr>
                <w:b/>
                <w:bCs/>
                <w:lang w:val="en-GB"/>
              </w:rPr>
              <w:t>Name of the study</w:t>
            </w:r>
            <w:r w:rsidRPr="28AD69F1">
              <w:rPr>
                <w:b/>
                <w:bCs/>
                <w:lang w:val="en-GB"/>
              </w:rPr>
              <w:t xml:space="preserve"> (</w:t>
            </w:r>
            <w:r w:rsidR="797EE20D" w:rsidRPr="28AD69F1">
              <w:rPr>
                <w:b/>
                <w:bCs/>
                <w:lang w:val="en-GB"/>
              </w:rPr>
              <w:t>in case of a</w:t>
            </w:r>
            <w:r w:rsidR="3754D67C" w:rsidRPr="28AD69F1">
              <w:rPr>
                <w:b/>
                <w:bCs/>
                <w:lang w:val="en-GB"/>
              </w:rPr>
              <w:t>n</w:t>
            </w:r>
            <w:r w:rsidR="797EE20D" w:rsidRPr="28AD69F1">
              <w:rPr>
                <w:b/>
                <w:bCs/>
                <w:lang w:val="en-GB"/>
              </w:rPr>
              <w:t xml:space="preserve"> </w:t>
            </w:r>
            <w:r w:rsidR="3754D67C" w:rsidRPr="28AD69F1">
              <w:rPr>
                <w:b/>
                <w:bCs/>
                <w:lang w:val="en-GB"/>
              </w:rPr>
              <w:t xml:space="preserve">application </w:t>
            </w:r>
            <w:r w:rsidR="797EE20D" w:rsidRPr="28AD69F1">
              <w:rPr>
                <w:b/>
                <w:bCs/>
                <w:lang w:val="en-GB"/>
              </w:rPr>
              <w:t>in English, the name of the study in Estonian is required in parallel</w:t>
            </w:r>
            <w:r w:rsidRPr="28AD69F1">
              <w:rPr>
                <w:b/>
                <w:bCs/>
                <w:lang w:val="en-GB"/>
              </w:rPr>
              <w:t>)</w:t>
            </w:r>
          </w:p>
        </w:tc>
      </w:tr>
      <w:tr w:rsidR="0055564E" w:rsidRPr="00292337" w14:paraId="5D115FB8" w14:textId="77777777" w:rsidTr="580E361B">
        <w:trPr>
          <w:trHeight w:val="1311"/>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5157E36" w14:textId="59761710" w:rsidR="005C761C" w:rsidRPr="00292337" w:rsidRDefault="086A6C73" w:rsidP="28AD69F1">
            <w:pPr>
              <w:widowControl w:val="0"/>
              <w:autoSpaceDE w:val="0"/>
              <w:autoSpaceDN w:val="0"/>
              <w:adjustRightInd w:val="0"/>
              <w:spacing w:after="240" w:line="340" w:lineRule="atLeast"/>
              <w:rPr>
                <w:lang w:val="en-GB"/>
              </w:rPr>
            </w:pPr>
            <w:r w:rsidRPr="28AD69F1">
              <w:rPr>
                <w:lang w:val="en-GB"/>
              </w:rPr>
              <w:t>Systemic Endotoxemia as a driver of chronic inflammation: Searching novel biomarkers and therapeutic targets for Arthritis (ENDOTARGET).</w:t>
            </w:r>
          </w:p>
          <w:p w14:paraId="0DB9182C" w14:textId="732DE351" w:rsidR="005C761C" w:rsidRPr="00292337" w:rsidRDefault="086A6C73" w:rsidP="28AD69F1">
            <w:pPr>
              <w:rPr>
                <w:lang w:val="en-GB"/>
              </w:rPr>
            </w:pPr>
            <w:proofErr w:type="spellStart"/>
            <w:r w:rsidRPr="28AD69F1">
              <w:rPr>
                <w:lang w:val="en-GB"/>
              </w:rPr>
              <w:t>Süsteemne</w:t>
            </w:r>
            <w:proofErr w:type="spellEnd"/>
            <w:r w:rsidRPr="28AD69F1">
              <w:rPr>
                <w:lang w:val="en-GB"/>
              </w:rPr>
              <w:t xml:space="preserve"> </w:t>
            </w:r>
            <w:proofErr w:type="spellStart"/>
            <w:r w:rsidRPr="28AD69F1">
              <w:rPr>
                <w:lang w:val="en-GB"/>
              </w:rPr>
              <w:t>endotokseemia</w:t>
            </w:r>
            <w:proofErr w:type="spellEnd"/>
            <w:r w:rsidRPr="28AD69F1">
              <w:rPr>
                <w:lang w:val="en-GB"/>
              </w:rPr>
              <w:t xml:space="preserve"> </w:t>
            </w:r>
            <w:proofErr w:type="spellStart"/>
            <w:r w:rsidRPr="28AD69F1">
              <w:rPr>
                <w:lang w:val="en-GB"/>
              </w:rPr>
              <w:t>kui</w:t>
            </w:r>
            <w:proofErr w:type="spellEnd"/>
            <w:r w:rsidRPr="28AD69F1">
              <w:rPr>
                <w:lang w:val="en-GB"/>
              </w:rPr>
              <w:t xml:space="preserve"> </w:t>
            </w:r>
            <w:proofErr w:type="spellStart"/>
            <w:r w:rsidRPr="28AD69F1">
              <w:rPr>
                <w:lang w:val="en-GB"/>
              </w:rPr>
              <w:t>kroonilise</w:t>
            </w:r>
            <w:proofErr w:type="spellEnd"/>
            <w:r w:rsidRPr="28AD69F1">
              <w:rPr>
                <w:lang w:val="en-GB"/>
              </w:rPr>
              <w:t xml:space="preserve"> </w:t>
            </w:r>
            <w:proofErr w:type="spellStart"/>
            <w:r w:rsidRPr="28AD69F1">
              <w:rPr>
                <w:lang w:val="en-GB"/>
              </w:rPr>
              <w:t>põletiku</w:t>
            </w:r>
            <w:proofErr w:type="spellEnd"/>
            <w:r w:rsidRPr="28AD69F1">
              <w:rPr>
                <w:lang w:val="en-GB"/>
              </w:rPr>
              <w:t xml:space="preserve"> </w:t>
            </w:r>
            <w:proofErr w:type="spellStart"/>
            <w:r w:rsidRPr="28AD69F1">
              <w:rPr>
                <w:lang w:val="en-GB"/>
              </w:rPr>
              <w:t>põhjustaja</w:t>
            </w:r>
            <w:proofErr w:type="spellEnd"/>
            <w:r w:rsidRPr="28AD69F1">
              <w:rPr>
                <w:lang w:val="en-GB"/>
              </w:rPr>
              <w:t xml:space="preserve"> – </w:t>
            </w:r>
            <w:proofErr w:type="spellStart"/>
            <w:r w:rsidRPr="28AD69F1">
              <w:rPr>
                <w:lang w:val="en-GB"/>
              </w:rPr>
              <w:t>artriidi</w:t>
            </w:r>
            <w:proofErr w:type="spellEnd"/>
            <w:r w:rsidRPr="28AD69F1">
              <w:rPr>
                <w:lang w:val="en-GB"/>
              </w:rPr>
              <w:t xml:space="preserve"> </w:t>
            </w:r>
            <w:proofErr w:type="spellStart"/>
            <w:r w:rsidRPr="28AD69F1">
              <w:rPr>
                <w:lang w:val="en-GB"/>
              </w:rPr>
              <w:t>biomarkerid</w:t>
            </w:r>
            <w:proofErr w:type="spellEnd"/>
            <w:r w:rsidRPr="28AD69F1">
              <w:rPr>
                <w:lang w:val="en-GB"/>
              </w:rPr>
              <w:t xml:space="preserve"> ja </w:t>
            </w:r>
            <w:proofErr w:type="spellStart"/>
            <w:r w:rsidRPr="28AD69F1">
              <w:rPr>
                <w:lang w:val="en-GB"/>
              </w:rPr>
              <w:t>uued</w:t>
            </w:r>
            <w:proofErr w:type="spellEnd"/>
            <w:r w:rsidRPr="28AD69F1">
              <w:rPr>
                <w:lang w:val="en-GB"/>
              </w:rPr>
              <w:t xml:space="preserve"> </w:t>
            </w:r>
            <w:proofErr w:type="spellStart"/>
            <w:r w:rsidRPr="28AD69F1">
              <w:rPr>
                <w:lang w:val="en-GB"/>
              </w:rPr>
              <w:t>ravieesmärgid</w:t>
            </w:r>
            <w:proofErr w:type="spellEnd"/>
            <w:r w:rsidRPr="28AD69F1">
              <w:rPr>
                <w:lang w:val="en-GB"/>
              </w:rPr>
              <w:t xml:space="preserve"> (ENDOTARGET).</w:t>
            </w:r>
          </w:p>
          <w:p w14:paraId="07E7A77F" w14:textId="77777777" w:rsidR="0055564E" w:rsidRPr="00292337" w:rsidRDefault="0055564E" w:rsidP="28AD69F1">
            <w:pPr>
              <w:rPr>
                <w:lang w:val="en-GB"/>
              </w:rPr>
            </w:pPr>
          </w:p>
        </w:tc>
      </w:tr>
      <w:tr w:rsidR="0055564E" w:rsidRPr="00292337" w14:paraId="4014F934" w14:textId="77777777" w:rsidTr="580E361B">
        <w:trPr>
          <w:trHeight w:val="483"/>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7E91F29A" w14:textId="0F9038FD" w:rsidR="0055564E" w:rsidRPr="00292337" w:rsidRDefault="6FAD9DBC" w:rsidP="28AD69F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Helvetica Neue"/>
                <w:b/>
                <w:bCs/>
                <w:color w:val="000000" w:themeColor="text1"/>
                <w:lang w:val="en-GB"/>
              </w:rPr>
            </w:pPr>
            <w:r w:rsidRPr="28AD69F1">
              <w:rPr>
                <w:b/>
                <w:bCs/>
                <w:lang w:val="en-GB"/>
              </w:rPr>
              <w:t xml:space="preserve">2. </w:t>
            </w:r>
            <w:r w:rsidR="797EE20D" w:rsidRPr="28AD69F1">
              <w:rPr>
                <w:b/>
                <w:bCs/>
                <w:lang w:val="en-GB"/>
              </w:rPr>
              <w:t xml:space="preserve">The main purpose of the study (up to </w:t>
            </w:r>
            <w:r w:rsidRPr="28AD69F1">
              <w:rPr>
                <w:b/>
                <w:bCs/>
                <w:lang w:val="en-GB"/>
              </w:rPr>
              <w:t xml:space="preserve">450 </w:t>
            </w:r>
            <w:r w:rsidR="16EF0D3F" w:rsidRPr="28AD69F1">
              <w:rPr>
                <w:b/>
                <w:bCs/>
                <w:lang w:val="en-GB"/>
              </w:rPr>
              <w:t>characters</w:t>
            </w:r>
            <w:r w:rsidR="797EE20D" w:rsidRPr="28AD69F1">
              <w:rPr>
                <w:b/>
                <w:bCs/>
                <w:lang w:val="en-GB"/>
              </w:rPr>
              <w:t xml:space="preserve"> / 0.25 pages)</w:t>
            </w:r>
            <w:r w:rsidR="4063CE1B" w:rsidRPr="28AD69F1">
              <w:rPr>
                <w:b/>
                <w:bCs/>
                <w:lang w:val="en-GB"/>
              </w:rPr>
              <w:t xml:space="preserve"> </w:t>
            </w:r>
            <w:r w:rsidRPr="28AD69F1">
              <w:rPr>
                <w:b/>
                <w:bCs/>
                <w:lang w:val="en-GB"/>
              </w:rPr>
              <w:t>(</w:t>
            </w:r>
            <w:r w:rsidR="797EE20D" w:rsidRPr="28AD69F1">
              <w:rPr>
                <w:b/>
                <w:bCs/>
                <w:lang w:val="en-GB"/>
              </w:rPr>
              <w:t>in case of a</w:t>
            </w:r>
            <w:r w:rsidR="7BB405E0" w:rsidRPr="28AD69F1">
              <w:rPr>
                <w:b/>
                <w:bCs/>
                <w:lang w:val="en-GB"/>
              </w:rPr>
              <w:t>n</w:t>
            </w:r>
            <w:r w:rsidR="797EE20D" w:rsidRPr="28AD69F1">
              <w:rPr>
                <w:b/>
                <w:bCs/>
                <w:lang w:val="en-GB"/>
              </w:rPr>
              <w:t xml:space="preserve"> </w:t>
            </w:r>
            <w:proofErr w:type="gramStart"/>
            <w:r w:rsidR="7BB405E0" w:rsidRPr="28AD69F1">
              <w:rPr>
                <w:b/>
                <w:bCs/>
                <w:lang w:val="en-GB"/>
              </w:rPr>
              <w:t xml:space="preserve">application  </w:t>
            </w:r>
            <w:r w:rsidR="797EE20D" w:rsidRPr="28AD69F1">
              <w:rPr>
                <w:b/>
                <w:bCs/>
                <w:lang w:val="en-GB"/>
              </w:rPr>
              <w:t>in</w:t>
            </w:r>
            <w:proofErr w:type="gramEnd"/>
            <w:r w:rsidR="797EE20D" w:rsidRPr="28AD69F1">
              <w:rPr>
                <w:b/>
                <w:bCs/>
                <w:lang w:val="en-GB"/>
              </w:rPr>
              <w:t xml:space="preserve"> English, the </w:t>
            </w:r>
            <w:r w:rsidR="3754D67C" w:rsidRPr="28AD69F1">
              <w:rPr>
                <w:b/>
                <w:bCs/>
                <w:lang w:val="en-GB"/>
              </w:rPr>
              <w:t>main purpose of the study</w:t>
            </w:r>
            <w:r w:rsidR="797EE20D" w:rsidRPr="28AD69F1">
              <w:rPr>
                <w:b/>
                <w:bCs/>
                <w:lang w:val="en-GB"/>
              </w:rPr>
              <w:t xml:space="preserve"> </w:t>
            </w:r>
            <w:r w:rsidR="3754D67C" w:rsidRPr="28AD69F1">
              <w:rPr>
                <w:b/>
                <w:bCs/>
                <w:lang w:val="en-GB"/>
              </w:rPr>
              <w:t xml:space="preserve">should be provided </w:t>
            </w:r>
            <w:r w:rsidR="797EE20D" w:rsidRPr="28AD69F1">
              <w:rPr>
                <w:b/>
                <w:bCs/>
                <w:lang w:val="en-GB"/>
              </w:rPr>
              <w:t>in Estonian</w:t>
            </w:r>
            <w:r w:rsidR="3754D67C" w:rsidRPr="28AD69F1">
              <w:rPr>
                <w:b/>
                <w:bCs/>
                <w:lang w:val="en-GB"/>
              </w:rPr>
              <w:t>, too</w:t>
            </w:r>
            <w:r w:rsidRPr="28AD69F1">
              <w:rPr>
                <w:b/>
                <w:bCs/>
                <w:lang w:val="en-GB"/>
              </w:rPr>
              <w:t>)</w:t>
            </w:r>
            <w:r w:rsidR="2CAABE3B" w:rsidRPr="28AD69F1">
              <w:rPr>
                <w:b/>
                <w:bCs/>
                <w:lang w:val="en-GB"/>
              </w:rPr>
              <w:t xml:space="preserve"> </w:t>
            </w:r>
          </w:p>
        </w:tc>
      </w:tr>
      <w:tr w:rsidR="0055564E" w:rsidRPr="00292337" w14:paraId="1427B9CD" w14:textId="77777777" w:rsidTr="580E361B">
        <w:trPr>
          <w:trHeight w:val="1219"/>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3D95297" w14:textId="544308DA" w:rsidR="00A50036" w:rsidRPr="00292337" w:rsidRDefault="00C1BC4D" w:rsidP="28AD69F1">
            <w:pPr>
              <w:jc w:val="both"/>
              <w:rPr>
                <w:lang w:val="en-GB"/>
              </w:rPr>
            </w:pPr>
            <w:r w:rsidRPr="28AD69F1">
              <w:rPr>
                <w:lang w:val="en-GB"/>
              </w:rPr>
              <w:t xml:space="preserve">In this project, we aim to explore the relationship between gut microbiota, intestinal permeability, and </w:t>
            </w:r>
            <w:r w:rsidR="1943D6E0" w:rsidRPr="28AD69F1">
              <w:rPr>
                <w:lang w:val="en-GB"/>
              </w:rPr>
              <w:t>systemic endotoxemia (</w:t>
            </w:r>
            <w:r w:rsidRPr="28AD69F1">
              <w:rPr>
                <w:lang w:val="en-GB"/>
              </w:rPr>
              <w:t>SE</w:t>
            </w:r>
            <w:r w:rsidR="1943D6E0" w:rsidRPr="28AD69F1">
              <w:rPr>
                <w:lang w:val="en-GB"/>
              </w:rPr>
              <w:t>)</w:t>
            </w:r>
            <w:r w:rsidRPr="28AD69F1">
              <w:rPr>
                <w:lang w:val="en-GB"/>
              </w:rPr>
              <w:t xml:space="preserve">. Further we aim to understand their role as drivers of disease onset and disease activity in osteoarthritis (OA), rheumatoid arthritis (RA), and </w:t>
            </w:r>
            <w:proofErr w:type="spellStart"/>
            <w:r w:rsidRPr="28AD69F1">
              <w:rPr>
                <w:lang w:val="en-GB"/>
              </w:rPr>
              <w:t>spondylarthritis</w:t>
            </w:r>
            <w:proofErr w:type="spellEnd"/>
            <w:r w:rsidRPr="28AD69F1">
              <w:rPr>
                <w:lang w:val="en-GB"/>
              </w:rPr>
              <w:t xml:space="preserve"> (SA), as well as targets of preventive and therapeutic approaches. We will study the events leading to disease onset by taking advantage of </w:t>
            </w:r>
            <w:r w:rsidR="4403296B" w:rsidRPr="28AD69F1">
              <w:rPr>
                <w:lang w:val="en-GB"/>
              </w:rPr>
              <w:t xml:space="preserve">the data and blood </w:t>
            </w:r>
            <w:r w:rsidR="12FAE8F1" w:rsidRPr="28AD69F1">
              <w:rPr>
                <w:lang w:val="en-GB"/>
              </w:rPr>
              <w:t xml:space="preserve">plasma </w:t>
            </w:r>
            <w:r w:rsidR="4403296B" w:rsidRPr="28AD69F1">
              <w:rPr>
                <w:lang w:val="en-GB"/>
              </w:rPr>
              <w:t xml:space="preserve">and </w:t>
            </w:r>
            <w:proofErr w:type="spellStart"/>
            <w:r w:rsidR="4403296B" w:rsidRPr="28AD69F1">
              <w:rPr>
                <w:lang w:val="en-GB"/>
              </w:rPr>
              <w:t>feces</w:t>
            </w:r>
            <w:proofErr w:type="spellEnd"/>
            <w:r w:rsidR="4403296B" w:rsidRPr="28AD69F1">
              <w:rPr>
                <w:lang w:val="en-GB"/>
              </w:rPr>
              <w:t xml:space="preserve"> samples already available in </w:t>
            </w:r>
            <w:r w:rsidRPr="28AD69F1">
              <w:rPr>
                <w:lang w:val="en-GB"/>
              </w:rPr>
              <w:t>Estonian Biobank</w:t>
            </w:r>
            <w:r w:rsidR="4403296B" w:rsidRPr="28AD69F1">
              <w:rPr>
                <w:lang w:val="en-GB"/>
              </w:rPr>
              <w:t>, and also collect additional data</w:t>
            </w:r>
            <w:r w:rsidR="59D7C12A" w:rsidRPr="28AD69F1">
              <w:rPr>
                <w:lang w:val="en-GB"/>
              </w:rPr>
              <w:t xml:space="preserve"> and</w:t>
            </w:r>
            <w:r w:rsidR="4403296B" w:rsidRPr="28AD69F1">
              <w:rPr>
                <w:lang w:val="en-GB"/>
              </w:rPr>
              <w:t xml:space="preserve"> samples to</w:t>
            </w:r>
            <w:r w:rsidR="0907A46A" w:rsidRPr="28AD69F1">
              <w:rPr>
                <w:lang w:val="en-GB"/>
              </w:rPr>
              <w:t xml:space="preserve"> add another timepoint to the analyses and</w:t>
            </w:r>
            <w:r w:rsidR="4403296B" w:rsidRPr="28AD69F1">
              <w:rPr>
                <w:lang w:val="en-GB"/>
              </w:rPr>
              <w:t xml:space="preserve"> </w:t>
            </w:r>
            <w:r w:rsidR="12A4CA02" w:rsidRPr="28AD69F1">
              <w:rPr>
                <w:lang w:val="en-GB"/>
              </w:rPr>
              <w:t>confirm our hypotheses</w:t>
            </w:r>
            <w:r w:rsidRPr="28AD69F1">
              <w:rPr>
                <w:lang w:val="en-GB"/>
              </w:rPr>
              <w:t>.</w:t>
            </w:r>
            <w:r w:rsidR="645C211E" w:rsidRPr="28AD69F1">
              <w:rPr>
                <w:rStyle w:val="apple-converted-space"/>
                <w:lang w:val="en-GB"/>
              </w:rPr>
              <w:t xml:space="preserve"> </w:t>
            </w:r>
            <w:r w:rsidRPr="28AD69F1">
              <w:rPr>
                <w:lang w:val="en-GB"/>
              </w:rPr>
              <w:t>We will evaluate the associations between genetic variation</w:t>
            </w:r>
            <w:r w:rsidR="1883EC62" w:rsidRPr="28AD69F1">
              <w:rPr>
                <w:lang w:val="en-GB"/>
              </w:rPr>
              <w:t>, metabolome</w:t>
            </w:r>
            <w:r w:rsidR="2BBFFD8D" w:rsidRPr="28AD69F1">
              <w:rPr>
                <w:lang w:val="en-GB"/>
              </w:rPr>
              <w:t xml:space="preserve">, </w:t>
            </w:r>
            <w:r w:rsidR="1883EC62" w:rsidRPr="28AD69F1">
              <w:rPr>
                <w:lang w:val="en-GB"/>
              </w:rPr>
              <w:t xml:space="preserve">microbiome, </w:t>
            </w:r>
            <w:r w:rsidR="2BBFFD8D" w:rsidRPr="28AD69F1">
              <w:rPr>
                <w:lang w:val="en-GB"/>
              </w:rPr>
              <w:t xml:space="preserve">blood markers, </w:t>
            </w:r>
            <w:r w:rsidR="1883EC62" w:rsidRPr="28AD69F1">
              <w:rPr>
                <w:lang w:val="en-GB"/>
              </w:rPr>
              <w:t>different clinical traits</w:t>
            </w:r>
            <w:r w:rsidRPr="28AD69F1">
              <w:rPr>
                <w:lang w:val="en-GB"/>
              </w:rPr>
              <w:t xml:space="preserve"> and defined outcomes of interest (SE, OA, RA, SA) to identify potential predictors. This data will be </w:t>
            </w:r>
            <w:r w:rsidR="2CE2CAE5" w:rsidRPr="28AD69F1">
              <w:rPr>
                <w:lang w:val="en-GB"/>
              </w:rPr>
              <w:t xml:space="preserve">further </w:t>
            </w:r>
            <w:r w:rsidRPr="28AD69F1">
              <w:rPr>
                <w:lang w:val="en-GB"/>
              </w:rPr>
              <w:t xml:space="preserve">used to construct risk prediction models for studied RD diseases. </w:t>
            </w:r>
          </w:p>
          <w:p w14:paraId="251D8EEF" w14:textId="77777777" w:rsidR="0080507B" w:rsidRPr="00292337" w:rsidRDefault="0080507B" w:rsidP="28AD69F1">
            <w:pPr>
              <w:jc w:val="both"/>
              <w:rPr>
                <w:lang w:val="en-GB"/>
              </w:rPr>
            </w:pPr>
          </w:p>
          <w:p w14:paraId="3A610023" w14:textId="5D708647" w:rsidR="00673A35" w:rsidRDefault="00C1BC4D" w:rsidP="28AD69F1">
            <w:pPr>
              <w:jc w:val="both"/>
              <w:rPr>
                <w:lang w:val="en-GB"/>
              </w:rPr>
            </w:pPr>
            <w:proofErr w:type="spellStart"/>
            <w:r w:rsidRPr="28AD69F1">
              <w:rPr>
                <w:lang w:val="en-GB"/>
              </w:rPr>
              <w:t>Selle</w:t>
            </w:r>
            <w:proofErr w:type="spellEnd"/>
            <w:r w:rsidRPr="28AD69F1">
              <w:rPr>
                <w:lang w:val="en-GB"/>
              </w:rPr>
              <w:t xml:space="preserve"> </w:t>
            </w:r>
            <w:proofErr w:type="spellStart"/>
            <w:r w:rsidRPr="28AD69F1">
              <w:rPr>
                <w:lang w:val="en-GB"/>
              </w:rPr>
              <w:t>projekti</w:t>
            </w:r>
            <w:proofErr w:type="spellEnd"/>
            <w:r w:rsidRPr="28AD69F1">
              <w:rPr>
                <w:lang w:val="en-GB"/>
              </w:rPr>
              <w:t xml:space="preserve"> </w:t>
            </w:r>
            <w:proofErr w:type="spellStart"/>
            <w:r w:rsidRPr="28AD69F1">
              <w:rPr>
                <w:lang w:val="en-GB"/>
              </w:rPr>
              <w:t>eesmärk</w:t>
            </w:r>
            <w:proofErr w:type="spellEnd"/>
            <w:r w:rsidRPr="28AD69F1">
              <w:rPr>
                <w:lang w:val="en-GB"/>
              </w:rPr>
              <w:t xml:space="preserve"> on </w:t>
            </w:r>
            <w:proofErr w:type="spellStart"/>
            <w:r w:rsidRPr="28AD69F1">
              <w:rPr>
                <w:lang w:val="en-GB"/>
              </w:rPr>
              <w:t>uurida</w:t>
            </w:r>
            <w:proofErr w:type="spellEnd"/>
            <w:r w:rsidRPr="28AD69F1">
              <w:rPr>
                <w:lang w:val="en-GB"/>
              </w:rPr>
              <w:t xml:space="preserve"> </w:t>
            </w:r>
            <w:proofErr w:type="spellStart"/>
            <w:r w:rsidRPr="28AD69F1">
              <w:rPr>
                <w:lang w:val="en-GB"/>
              </w:rPr>
              <w:t>seoseid</w:t>
            </w:r>
            <w:proofErr w:type="spellEnd"/>
            <w:r w:rsidRPr="28AD69F1">
              <w:rPr>
                <w:lang w:val="en-GB"/>
              </w:rPr>
              <w:t xml:space="preserve"> </w:t>
            </w:r>
            <w:proofErr w:type="spellStart"/>
            <w:r w:rsidRPr="28AD69F1">
              <w:rPr>
                <w:lang w:val="en-GB"/>
              </w:rPr>
              <w:t>soolestiku</w:t>
            </w:r>
            <w:proofErr w:type="spellEnd"/>
            <w:r w:rsidRPr="28AD69F1">
              <w:rPr>
                <w:lang w:val="en-GB"/>
              </w:rPr>
              <w:t xml:space="preserve"> </w:t>
            </w:r>
            <w:proofErr w:type="spellStart"/>
            <w:r w:rsidRPr="28AD69F1">
              <w:rPr>
                <w:lang w:val="en-GB"/>
              </w:rPr>
              <w:t>mikrobioota</w:t>
            </w:r>
            <w:proofErr w:type="spellEnd"/>
            <w:r w:rsidRPr="28AD69F1">
              <w:rPr>
                <w:lang w:val="en-GB"/>
              </w:rPr>
              <w:t xml:space="preserve">, </w:t>
            </w:r>
            <w:proofErr w:type="spellStart"/>
            <w:r w:rsidRPr="28AD69F1">
              <w:rPr>
                <w:lang w:val="en-GB"/>
              </w:rPr>
              <w:t>soolestiku</w:t>
            </w:r>
            <w:proofErr w:type="spellEnd"/>
            <w:r w:rsidRPr="28AD69F1">
              <w:rPr>
                <w:lang w:val="en-GB"/>
              </w:rPr>
              <w:t xml:space="preserve"> </w:t>
            </w:r>
            <w:proofErr w:type="spellStart"/>
            <w:r w:rsidRPr="28AD69F1">
              <w:rPr>
                <w:lang w:val="en-GB"/>
              </w:rPr>
              <w:t>läbilaskvuse</w:t>
            </w:r>
            <w:proofErr w:type="spellEnd"/>
            <w:r w:rsidRPr="28AD69F1">
              <w:rPr>
                <w:lang w:val="en-GB"/>
              </w:rPr>
              <w:t xml:space="preserve"> ja </w:t>
            </w:r>
            <w:proofErr w:type="spellStart"/>
            <w:r w:rsidRPr="28AD69F1">
              <w:rPr>
                <w:lang w:val="en-GB"/>
              </w:rPr>
              <w:t>süsteemse</w:t>
            </w:r>
            <w:proofErr w:type="spellEnd"/>
            <w:r w:rsidRPr="28AD69F1">
              <w:rPr>
                <w:lang w:val="en-GB"/>
              </w:rPr>
              <w:t xml:space="preserve"> </w:t>
            </w:r>
            <w:proofErr w:type="spellStart"/>
            <w:r w:rsidRPr="28AD69F1">
              <w:rPr>
                <w:lang w:val="en-GB"/>
              </w:rPr>
              <w:t>endotokseemia</w:t>
            </w:r>
            <w:proofErr w:type="spellEnd"/>
            <w:r w:rsidRPr="28AD69F1">
              <w:rPr>
                <w:lang w:val="en-GB"/>
              </w:rPr>
              <w:t xml:space="preserve"> </w:t>
            </w:r>
            <w:r w:rsidR="2FACDE1E" w:rsidRPr="28AD69F1">
              <w:rPr>
                <w:lang w:val="en-GB"/>
              </w:rPr>
              <w:t xml:space="preserve">(SE) </w:t>
            </w:r>
            <w:proofErr w:type="spellStart"/>
            <w:r w:rsidRPr="28AD69F1">
              <w:rPr>
                <w:lang w:val="en-GB"/>
              </w:rPr>
              <w:t>vahel</w:t>
            </w:r>
            <w:proofErr w:type="spellEnd"/>
            <w:r w:rsidRPr="28AD69F1">
              <w:rPr>
                <w:lang w:val="en-GB"/>
              </w:rPr>
              <w:t xml:space="preserve">. </w:t>
            </w:r>
            <w:proofErr w:type="spellStart"/>
            <w:r w:rsidRPr="28AD69F1">
              <w:rPr>
                <w:lang w:val="en-GB"/>
              </w:rPr>
              <w:t>Lisaks</w:t>
            </w:r>
            <w:proofErr w:type="spellEnd"/>
            <w:r w:rsidRPr="28AD69F1">
              <w:rPr>
                <w:lang w:val="en-GB"/>
              </w:rPr>
              <w:t xml:space="preserve"> </w:t>
            </w:r>
            <w:proofErr w:type="spellStart"/>
            <w:r w:rsidRPr="28AD69F1">
              <w:rPr>
                <w:lang w:val="en-GB"/>
              </w:rPr>
              <w:t>püüame</w:t>
            </w:r>
            <w:proofErr w:type="spellEnd"/>
            <w:r w:rsidRPr="28AD69F1">
              <w:rPr>
                <w:lang w:val="en-GB"/>
              </w:rPr>
              <w:t xml:space="preserve"> </w:t>
            </w:r>
            <w:proofErr w:type="spellStart"/>
            <w:r w:rsidRPr="28AD69F1">
              <w:rPr>
                <w:lang w:val="en-GB"/>
              </w:rPr>
              <w:t>mõista</w:t>
            </w:r>
            <w:proofErr w:type="spellEnd"/>
            <w:r w:rsidRPr="28AD69F1">
              <w:rPr>
                <w:lang w:val="en-GB"/>
              </w:rPr>
              <w:t xml:space="preserve"> </w:t>
            </w:r>
            <w:proofErr w:type="spellStart"/>
            <w:r w:rsidRPr="28AD69F1">
              <w:rPr>
                <w:lang w:val="en-GB"/>
              </w:rPr>
              <w:t>nende</w:t>
            </w:r>
            <w:proofErr w:type="spellEnd"/>
            <w:r w:rsidRPr="28AD69F1">
              <w:rPr>
                <w:lang w:val="en-GB"/>
              </w:rPr>
              <w:t xml:space="preserve"> </w:t>
            </w:r>
            <w:proofErr w:type="spellStart"/>
            <w:r w:rsidRPr="28AD69F1">
              <w:rPr>
                <w:lang w:val="en-GB"/>
              </w:rPr>
              <w:t>mõju</w:t>
            </w:r>
            <w:proofErr w:type="spellEnd"/>
            <w:r w:rsidRPr="28AD69F1">
              <w:rPr>
                <w:lang w:val="en-GB"/>
              </w:rPr>
              <w:t xml:space="preserve"> </w:t>
            </w:r>
            <w:proofErr w:type="spellStart"/>
            <w:r w:rsidR="12B89571" w:rsidRPr="28AD69F1">
              <w:rPr>
                <w:lang w:val="en-GB"/>
              </w:rPr>
              <w:t>osteoartriiti</w:t>
            </w:r>
            <w:proofErr w:type="spellEnd"/>
            <w:r w:rsidR="2FACDE1E" w:rsidRPr="28AD69F1">
              <w:rPr>
                <w:lang w:val="en-GB"/>
              </w:rPr>
              <w:t xml:space="preserve"> (OA)</w:t>
            </w:r>
            <w:r w:rsidRPr="28AD69F1">
              <w:rPr>
                <w:lang w:val="en-GB"/>
              </w:rPr>
              <w:t xml:space="preserve">, </w:t>
            </w:r>
            <w:proofErr w:type="spellStart"/>
            <w:r w:rsidR="12B89571" w:rsidRPr="28AD69F1">
              <w:rPr>
                <w:lang w:val="en-GB"/>
              </w:rPr>
              <w:t>reumatoidartriiti</w:t>
            </w:r>
            <w:proofErr w:type="spellEnd"/>
            <w:r w:rsidR="12B89571" w:rsidRPr="28AD69F1">
              <w:rPr>
                <w:lang w:val="en-GB"/>
              </w:rPr>
              <w:t xml:space="preserve"> </w:t>
            </w:r>
            <w:r w:rsidR="2FACDE1E" w:rsidRPr="28AD69F1">
              <w:rPr>
                <w:lang w:val="en-GB"/>
              </w:rPr>
              <w:t xml:space="preserve">(RA) </w:t>
            </w:r>
            <w:r w:rsidRPr="28AD69F1">
              <w:rPr>
                <w:lang w:val="en-GB"/>
              </w:rPr>
              <w:t xml:space="preserve">ja </w:t>
            </w:r>
            <w:proofErr w:type="spellStart"/>
            <w:r w:rsidR="12B89571" w:rsidRPr="28AD69F1">
              <w:rPr>
                <w:lang w:val="en-GB"/>
              </w:rPr>
              <w:t>spondüloartriiti</w:t>
            </w:r>
            <w:proofErr w:type="spellEnd"/>
            <w:r w:rsidR="12B89571" w:rsidRPr="28AD69F1">
              <w:rPr>
                <w:lang w:val="en-GB"/>
              </w:rPr>
              <w:t xml:space="preserve"> </w:t>
            </w:r>
            <w:proofErr w:type="spellStart"/>
            <w:r w:rsidR="12B89571" w:rsidRPr="28AD69F1">
              <w:rPr>
                <w:lang w:val="en-GB"/>
              </w:rPr>
              <w:t>haigestumisele</w:t>
            </w:r>
            <w:proofErr w:type="spellEnd"/>
            <w:r w:rsidRPr="28AD69F1">
              <w:rPr>
                <w:lang w:val="en-GB"/>
              </w:rPr>
              <w:t xml:space="preserve"> </w:t>
            </w:r>
            <w:r w:rsidR="2FACDE1E" w:rsidRPr="28AD69F1">
              <w:rPr>
                <w:lang w:val="en-GB"/>
              </w:rPr>
              <w:t xml:space="preserve">(SA) </w:t>
            </w:r>
            <w:proofErr w:type="spellStart"/>
            <w:r w:rsidR="12B89571" w:rsidRPr="28AD69F1">
              <w:rPr>
                <w:lang w:val="en-GB"/>
              </w:rPr>
              <w:t>ning</w:t>
            </w:r>
            <w:proofErr w:type="spellEnd"/>
            <w:r w:rsidR="12B89571" w:rsidRPr="28AD69F1">
              <w:rPr>
                <w:lang w:val="en-GB"/>
              </w:rPr>
              <w:t xml:space="preserve"> </w:t>
            </w:r>
            <w:proofErr w:type="spellStart"/>
            <w:r w:rsidRPr="28AD69F1">
              <w:rPr>
                <w:lang w:val="en-GB"/>
              </w:rPr>
              <w:t>haiguse</w:t>
            </w:r>
            <w:proofErr w:type="spellEnd"/>
            <w:r w:rsidRPr="28AD69F1">
              <w:rPr>
                <w:lang w:val="en-GB"/>
              </w:rPr>
              <w:t xml:space="preserve"> </w:t>
            </w:r>
            <w:proofErr w:type="spellStart"/>
            <w:r w:rsidR="3A300DBC" w:rsidRPr="28AD69F1">
              <w:rPr>
                <w:lang w:val="en-GB"/>
              </w:rPr>
              <w:t>aktiivusele</w:t>
            </w:r>
            <w:proofErr w:type="spellEnd"/>
            <w:r w:rsidRPr="28AD69F1">
              <w:rPr>
                <w:lang w:val="en-GB"/>
              </w:rPr>
              <w:t xml:space="preserve">, </w:t>
            </w:r>
            <w:proofErr w:type="spellStart"/>
            <w:r w:rsidRPr="28AD69F1">
              <w:rPr>
                <w:lang w:val="en-GB"/>
              </w:rPr>
              <w:t>samuti</w:t>
            </w:r>
            <w:proofErr w:type="spellEnd"/>
            <w:r w:rsidRPr="28AD69F1">
              <w:rPr>
                <w:lang w:val="en-GB"/>
              </w:rPr>
              <w:t xml:space="preserve"> </w:t>
            </w:r>
            <w:proofErr w:type="spellStart"/>
            <w:r w:rsidRPr="28AD69F1">
              <w:rPr>
                <w:lang w:val="en-GB"/>
              </w:rPr>
              <w:t>nende</w:t>
            </w:r>
            <w:proofErr w:type="spellEnd"/>
            <w:r w:rsidRPr="28AD69F1">
              <w:rPr>
                <w:lang w:val="en-GB"/>
              </w:rPr>
              <w:t xml:space="preserve"> </w:t>
            </w:r>
            <w:proofErr w:type="spellStart"/>
            <w:r w:rsidRPr="28AD69F1">
              <w:rPr>
                <w:lang w:val="en-GB"/>
              </w:rPr>
              <w:t>mõju</w:t>
            </w:r>
            <w:proofErr w:type="spellEnd"/>
            <w:r w:rsidRPr="28AD69F1">
              <w:rPr>
                <w:lang w:val="en-GB"/>
              </w:rPr>
              <w:t xml:space="preserve"> </w:t>
            </w:r>
            <w:proofErr w:type="spellStart"/>
            <w:r w:rsidRPr="28AD69F1">
              <w:rPr>
                <w:lang w:val="en-GB"/>
              </w:rPr>
              <w:t>haiguste</w:t>
            </w:r>
            <w:proofErr w:type="spellEnd"/>
            <w:r w:rsidRPr="28AD69F1">
              <w:rPr>
                <w:lang w:val="en-GB"/>
              </w:rPr>
              <w:t xml:space="preserve"> </w:t>
            </w:r>
            <w:proofErr w:type="spellStart"/>
            <w:r w:rsidR="3A300DBC" w:rsidRPr="28AD69F1">
              <w:rPr>
                <w:lang w:val="en-GB"/>
              </w:rPr>
              <w:t>ennetamise</w:t>
            </w:r>
            <w:proofErr w:type="spellEnd"/>
            <w:r w:rsidR="3A300DBC" w:rsidRPr="28AD69F1">
              <w:rPr>
                <w:lang w:val="en-GB"/>
              </w:rPr>
              <w:t xml:space="preserve"> ja </w:t>
            </w:r>
            <w:proofErr w:type="spellStart"/>
            <w:r w:rsidR="12B89571" w:rsidRPr="28AD69F1">
              <w:rPr>
                <w:lang w:val="en-GB"/>
              </w:rPr>
              <w:t>ravimeetodite</w:t>
            </w:r>
            <w:proofErr w:type="spellEnd"/>
            <w:r w:rsidR="12B89571" w:rsidRPr="28AD69F1">
              <w:rPr>
                <w:lang w:val="en-GB"/>
              </w:rPr>
              <w:t xml:space="preserve"> </w:t>
            </w:r>
            <w:proofErr w:type="spellStart"/>
            <w:r w:rsidR="12B89571" w:rsidRPr="28AD69F1">
              <w:rPr>
                <w:lang w:val="en-GB"/>
              </w:rPr>
              <w:t>valikutele</w:t>
            </w:r>
            <w:proofErr w:type="spellEnd"/>
            <w:r w:rsidRPr="28AD69F1">
              <w:rPr>
                <w:lang w:val="en-GB"/>
              </w:rPr>
              <w:t xml:space="preserve">. </w:t>
            </w:r>
            <w:proofErr w:type="spellStart"/>
            <w:r w:rsidRPr="28AD69F1">
              <w:rPr>
                <w:lang w:val="en-GB"/>
              </w:rPr>
              <w:t>Uurime</w:t>
            </w:r>
            <w:proofErr w:type="spellEnd"/>
            <w:r w:rsidRPr="28AD69F1">
              <w:rPr>
                <w:lang w:val="en-GB"/>
              </w:rPr>
              <w:t xml:space="preserve"> </w:t>
            </w:r>
            <w:proofErr w:type="spellStart"/>
            <w:r w:rsidR="3A300DBC" w:rsidRPr="28AD69F1">
              <w:rPr>
                <w:lang w:val="en-GB"/>
              </w:rPr>
              <w:t>haigestumiseni</w:t>
            </w:r>
            <w:proofErr w:type="spellEnd"/>
            <w:r w:rsidRPr="28AD69F1">
              <w:rPr>
                <w:lang w:val="en-GB"/>
              </w:rPr>
              <w:t xml:space="preserve"> </w:t>
            </w:r>
            <w:proofErr w:type="spellStart"/>
            <w:r w:rsidRPr="28AD69F1">
              <w:rPr>
                <w:lang w:val="en-GB"/>
              </w:rPr>
              <w:t>viivaid</w:t>
            </w:r>
            <w:proofErr w:type="spellEnd"/>
            <w:r w:rsidRPr="28AD69F1">
              <w:rPr>
                <w:lang w:val="en-GB"/>
              </w:rPr>
              <w:t xml:space="preserve"> </w:t>
            </w:r>
            <w:proofErr w:type="spellStart"/>
            <w:r w:rsidRPr="28AD69F1">
              <w:rPr>
                <w:lang w:val="en-GB"/>
              </w:rPr>
              <w:t>sündmusi</w:t>
            </w:r>
            <w:proofErr w:type="spellEnd"/>
            <w:r w:rsidRPr="28AD69F1">
              <w:rPr>
                <w:lang w:val="en-GB"/>
              </w:rPr>
              <w:t xml:space="preserve">, </w:t>
            </w:r>
            <w:proofErr w:type="spellStart"/>
            <w:r w:rsidRPr="28AD69F1">
              <w:rPr>
                <w:lang w:val="en-GB"/>
              </w:rPr>
              <w:t>kasutades</w:t>
            </w:r>
            <w:proofErr w:type="spellEnd"/>
            <w:r w:rsidRPr="28AD69F1">
              <w:rPr>
                <w:lang w:val="en-GB"/>
              </w:rPr>
              <w:t xml:space="preserve"> </w:t>
            </w:r>
            <w:proofErr w:type="spellStart"/>
            <w:r w:rsidRPr="28AD69F1">
              <w:rPr>
                <w:lang w:val="en-GB"/>
              </w:rPr>
              <w:t>Eesti</w:t>
            </w:r>
            <w:proofErr w:type="spellEnd"/>
            <w:r w:rsidRPr="28AD69F1">
              <w:rPr>
                <w:lang w:val="en-GB"/>
              </w:rPr>
              <w:t xml:space="preserve"> </w:t>
            </w:r>
            <w:proofErr w:type="spellStart"/>
            <w:r w:rsidR="3A300DBC" w:rsidRPr="28AD69F1">
              <w:rPr>
                <w:lang w:val="en-GB"/>
              </w:rPr>
              <w:t>geenivaramus</w:t>
            </w:r>
            <w:proofErr w:type="spellEnd"/>
            <w:r w:rsidR="3A300DBC" w:rsidRPr="28AD69F1">
              <w:rPr>
                <w:lang w:val="en-GB"/>
              </w:rPr>
              <w:t xml:space="preserve"> </w:t>
            </w:r>
            <w:proofErr w:type="spellStart"/>
            <w:r w:rsidR="3A300DBC" w:rsidRPr="28AD69F1">
              <w:rPr>
                <w:lang w:val="en-GB"/>
              </w:rPr>
              <w:t>olemasolevaid</w:t>
            </w:r>
            <w:proofErr w:type="spellEnd"/>
            <w:r w:rsidR="3A300DBC" w:rsidRPr="28AD69F1">
              <w:rPr>
                <w:lang w:val="en-GB"/>
              </w:rPr>
              <w:t xml:space="preserve"> </w:t>
            </w:r>
            <w:proofErr w:type="spellStart"/>
            <w:r w:rsidRPr="28AD69F1">
              <w:rPr>
                <w:lang w:val="en-GB"/>
              </w:rPr>
              <w:t>vere</w:t>
            </w:r>
            <w:proofErr w:type="spellEnd"/>
            <w:r w:rsidR="12FAE8F1" w:rsidRPr="28AD69F1">
              <w:rPr>
                <w:lang w:val="en-GB"/>
              </w:rPr>
              <w:t xml:space="preserve"> plasma</w:t>
            </w:r>
            <w:r w:rsidRPr="28AD69F1">
              <w:rPr>
                <w:lang w:val="en-GB"/>
              </w:rPr>
              <w:t xml:space="preserve"> ja </w:t>
            </w:r>
            <w:proofErr w:type="spellStart"/>
            <w:r w:rsidRPr="28AD69F1">
              <w:rPr>
                <w:lang w:val="en-GB"/>
              </w:rPr>
              <w:t>väljaheiteproov</w:t>
            </w:r>
            <w:r w:rsidR="3A300DBC" w:rsidRPr="28AD69F1">
              <w:rPr>
                <w:lang w:val="en-GB"/>
              </w:rPr>
              <w:t>e</w:t>
            </w:r>
            <w:proofErr w:type="spellEnd"/>
            <w:r w:rsidR="3A300DBC" w:rsidRPr="28AD69F1">
              <w:rPr>
                <w:lang w:val="en-GB"/>
              </w:rPr>
              <w:t xml:space="preserve"> </w:t>
            </w:r>
            <w:proofErr w:type="spellStart"/>
            <w:r w:rsidR="3A300DBC" w:rsidRPr="28AD69F1">
              <w:rPr>
                <w:lang w:val="en-GB"/>
              </w:rPr>
              <w:t>ning</w:t>
            </w:r>
            <w:proofErr w:type="spellEnd"/>
            <w:r w:rsidR="3A300DBC" w:rsidRPr="28AD69F1">
              <w:rPr>
                <w:lang w:val="en-GB"/>
              </w:rPr>
              <w:t xml:space="preserve"> </w:t>
            </w:r>
            <w:proofErr w:type="spellStart"/>
            <w:r w:rsidR="12D1EC25" w:rsidRPr="28AD69F1">
              <w:rPr>
                <w:lang w:val="en-GB"/>
              </w:rPr>
              <w:t>kogume</w:t>
            </w:r>
            <w:proofErr w:type="spellEnd"/>
            <w:r w:rsidR="12D1EC25" w:rsidRPr="28AD69F1">
              <w:rPr>
                <w:lang w:val="en-GB"/>
              </w:rPr>
              <w:t xml:space="preserve"> ka </w:t>
            </w:r>
            <w:proofErr w:type="spellStart"/>
            <w:r w:rsidR="12D1EC25" w:rsidRPr="28AD69F1">
              <w:rPr>
                <w:lang w:val="en-GB"/>
              </w:rPr>
              <w:t>täiendavaid</w:t>
            </w:r>
            <w:proofErr w:type="spellEnd"/>
            <w:r w:rsidR="12D1EC25" w:rsidRPr="28AD69F1">
              <w:rPr>
                <w:lang w:val="en-GB"/>
              </w:rPr>
              <w:t xml:space="preserve"> </w:t>
            </w:r>
            <w:proofErr w:type="spellStart"/>
            <w:r w:rsidR="12D1EC25" w:rsidRPr="28AD69F1">
              <w:rPr>
                <w:lang w:val="en-GB"/>
              </w:rPr>
              <w:t>andmeid</w:t>
            </w:r>
            <w:proofErr w:type="spellEnd"/>
            <w:r w:rsidR="12D1EC25" w:rsidRPr="28AD69F1">
              <w:rPr>
                <w:lang w:val="en-GB"/>
              </w:rPr>
              <w:t xml:space="preserve"> ja </w:t>
            </w:r>
            <w:proofErr w:type="spellStart"/>
            <w:r w:rsidR="12D1EC25" w:rsidRPr="28AD69F1">
              <w:rPr>
                <w:lang w:val="en-GB"/>
              </w:rPr>
              <w:t>proove</w:t>
            </w:r>
            <w:proofErr w:type="spellEnd"/>
            <w:r w:rsidR="12D1EC25" w:rsidRPr="28AD69F1">
              <w:rPr>
                <w:lang w:val="en-GB"/>
              </w:rPr>
              <w:t xml:space="preserve">, et </w:t>
            </w:r>
            <w:proofErr w:type="spellStart"/>
            <w:r w:rsidR="12D1EC25" w:rsidRPr="28AD69F1">
              <w:rPr>
                <w:lang w:val="en-GB"/>
              </w:rPr>
              <w:t>saada</w:t>
            </w:r>
            <w:proofErr w:type="spellEnd"/>
            <w:r w:rsidR="12D1EC25" w:rsidRPr="28AD69F1">
              <w:rPr>
                <w:lang w:val="en-GB"/>
              </w:rPr>
              <w:t xml:space="preserve"> </w:t>
            </w:r>
            <w:proofErr w:type="spellStart"/>
            <w:r w:rsidR="12D1EC25" w:rsidRPr="28AD69F1">
              <w:rPr>
                <w:lang w:val="en-GB"/>
              </w:rPr>
              <w:t>teine</w:t>
            </w:r>
            <w:proofErr w:type="spellEnd"/>
            <w:r w:rsidR="12D1EC25" w:rsidRPr="28AD69F1">
              <w:rPr>
                <w:lang w:val="en-GB"/>
              </w:rPr>
              <w:t xml:space="preserve"> </w:t>
            </w:r>
            <w:proofErr w:type="spellStart"/>
            <w:r w:rsidR="12D1EC25" w:rsidRPr="28AD69F1">
              <w:rPr>
                <w:lang w:val="en-GB"/>
              </w:rPr>
              <w:t>ajapunkt</w:t>
            </w:r>
            <w:proofErr w:type="spellEnd"/>
            <w:r w:rsidR="12D1EC25" w:rsidRPr="28AD69F1">
              <w:rPr>
                <w:lang w:val="en-GB"/>
              </w:rPr>
              <w:t xml:space="preserve"> </w:t>
            </w:r>
            <w:proofErr w:type="spellStart"/>
            <w:r w:rsidR="12D1EC25" w:rsidRPr="28AD69F1">
              <w:rPr>
                <w:lang w:val="en-GB"/>
              </w:rPr>
              <w:t>ning</w:t>
            </w:r>
            <w:proofErr w:type="spellEnd"/>
            <w:r w:rsidR="12D1EC25" w:rsidRPr="28AD69F1">
              <w:rPr>
                <w:lang w:val="en-GB"/>
              </w:rPr>
              <w:t xml:space="preserve"> </w:t>
            </w:r>
            <w:proofErr w:type="spellStart"/>
            <w:r w:rsidR="12D1EC25" w:rsidRPr="28AD69F1">
              <w:rPr>
                <w:lang w:val="en-GB"/>
              </w:rPr>
              <w:t>kinnitada</w:t>
            </w:r>
            <w:proofErr w:type="spellEnd"/>
            <w:r w:rsidR="12D1EC25" w:rsidRPr="28AD69F1">
              <w:rPr>
                <w:lang w:val="en-GB"/>
              </w:rPr>
              <w:t xml:space="preserve"> </w:t>
            </w:r>
            <w:proofErr w:type="spellStart"/>
            <w:r w:rsidR="12D1EC25" w:rsidRPr="28AD69F1">
              <w:rPr>
                <w:lang w:val="en-GB"/>
              </w:rPr>
              <w:t>meie</w:t>
            </w:r>
            <w:proofErr w:type="spellEnd"/>
            <w:r w:rsidR="12D1EC25" w:rsidRPr="28AD69F1">
              <w:rPr>
                <w:lang w:val="en-GB"/>
              </w:rPr>
              <w:t xml:space="preserve"> </w:t>
            </w:r>
            <w:proofErr w:type="spellStart"/>
            <w:r w:rsidR="12D1EC25" w:rsidRPr="28AD69F1">
              <w:rPr>
                <w:lang w:val="en-GB"/>
              </w:rPr>
              <w:t>hüpoteese</w:t>
            </w:r>
            <w:proofErr w:type="spellEnd"/>
            <w:r w:rsidRPr="28AD69F1">
              <w:rPr>
                <w:lang w:val="en-GB"/>
              </w:rPr>
              <w:t xml:space="preserve">. </w:t>
            </w:r>
            <w:proofErr w:type="spellStart"/>
            <w:r w:rsidR="4DBCEF0C" w:rsidRPr="28AD69F1">
              <w:rPr>
                <w:lang w:val="en-GB"/>
              </w:rPr>
              <w:t>Projektis</w:t>
            </w:r>
            <w:proofErr w:type="spellEnd"/>
            <w:r w:rsidR="4DBCEF0C" w:rsidRPr="28AD69F1">
              <w:rPr>
                <w:lang w:val="en-GB"/>
              </w:rPr>
              <w:t xml:space="preserve"> </w:t>
            </w:r>
            <w:proofErr w:type="spellStart"/>
            <w:r w:rsidR="4DBCEF0C" w:rsidRPr="28AD69F1">
              <w:rPr>
                <w:lang w:val="en-GB"/>
              </w:rPr>
              <w:t>tahetakse</w:t>
            </w:r>
            <w:proofErr w:type="spellEnd"/>
            <w:r w:rsidR="4DBCEF0C" w:rsidRPr="28AD69F1">
              <w:rPr>
                <w:lang w:val="en-GB"/>
              </w:rPr>
              <w:t xml:space="preserve"> </w:t>
            </w:r>
            <w:proofErr w:type="spellStart"/>
            <w:r w:rsidR="2FACDE1E" w:rsidRPr="28AD69F1">
              <w:rPr>
                <w:lang w:val="en-GB"/>
              </w:rPr>
              <w:t>leida</w:t>
            </w:r>
            <w:proofErr w:type="spellEnd"/>
            <w:r w:rsidR="2FACDE1E" w:rsidRPr="28AD69F1">
              <w:rPr>
                <w:lang w:val="en-GB"/>
              </w:rPr>
              <w:t xml:space="preserve"> </w:t>
            </w:r>
            <w:proofErr w:type="spellStart"/>
            <w:r w:rsidR="39D0DBDC" w:rsidRPr="28AD69F1">
              <w:rPr>
                <w:lang w:val="en-GB"/>
              </w:rPr>
              <w:t>meid</w:t>
            </w:r>
            <w:proofErr w:type="spellEnd"/>
            <w:r w:rsidR="39D0DBDC" w:rsidRPr="28AD69F1">
              <w:rPr>
                <w:lang w:val="en-GB"/>
              </w:rPr>
              <w:t xml:space="preserve"> </w:t>
            </w:r>
            <w:proofErr w:type="spellStart"/>
            <w:r w:rsidR="39D0DBDC" w:rsidRPr="28AD69F1">
              <w:rPr>
                <w:lang w:val="en-GB"/>
              </w:rPr>
              <w:t>huvitavate</w:t>
            </w:r>
            <w:proofErr w:type="spellEnd"/>
            <w:r w:rsidR="39D0DBDC" w:rsidRPr="28AD69F1">
              <w:rPr>
                <w:lang w:val="en-GB"/>
              </w:rPr>
              <w:t xml:space="preserve"> </w:t>
            </w:r>
            <w:proofErr w:type="spellStart"/>
            <w:r w:rsidR="39D0DBDC" w:rsidRPr="28AD69F1">
              <w:rPr>
                <w:lang w:val="en-GB"/>
              </w:rPr>
              <w:t>reumaatiliste</w:t>
            </w:r>
            <w:proofErr w:type="spellEnd"/>
            <w:r w:rsidR="39D0DBDC" w:rsidRPr="28AD69F1">
              <w:rPr>
                <w:lang w:val="en-GB"/>
              </w:rPr>
              <w:t xml:space="preserve"> </w:t>
            </w:r>
            <w:proofErr w:type="spellStart"/>
            <w:r w:rsidR="39D0DBDC" w:rsidRPr="28AD69F1">
              <w:rPr>
                <w:lang w:val="en-GB"/>
              </w:rPr>
              <w:t>haiguste</w:t>
            </w:r>
            <w:proofErr w:type="spellEnd"/>
            <w:r w:rsidR="39D0DBDC" w:rsidRPr="28AD69F1">
              <w:rPr>
                <w:lang w:val="en-GB"/>
              </w:rPr>
              <w:t xml:space="preserve"> ja </w:t>
            </w:r>
            <w:proofErr w:type="spellStart"/>
            <w:r w:rsidR="39D0DBDC" w:rsidRPr="28AD69F1">
              <w:rPr>
                <w:lang w:val="en-GB"/>
              </w:rPr>
              <w:t>süsteemse</w:t>
            </w:r>
            <w:proofErr w:type="spellEnd"/>
            <w:r w:rsidR="39D0DBDC" w:rsidRPr="28AD69F1">
              <w:rPr>
                <w:lang w:val="en-GB"/>
              </w:rPr>
              <w:t xml:space="preserve"> </w:t>
            </w:r>
            <w:proofErr w:type="spellStart"/>
            <w:r w:rsidR="39D0DBDC" w:rsidRPr="28AD69F1">
              <w:rPr>
                <w:lang w:val="en-GB"/>
              </w:rPr>
              <w:t>endotokseemia</w:t>
            </w:r>
            <w:proofErr w:type="spellEnd"/>
            <w:r w:rsidR="39D0DBDC" w:rsidRPr="28AD69F1">
              <w:rPr>
                <w:lang w:val="en-GB"/>
              </w:rPr>
              <w:t xml:space="preserve"> </w:t>
            </w:r>
            <w:proofErr w:type="spellStart"/>
            <w:r w:rsidR="78A015BC" w:rsidRPr="28AD69F1">
              <w:rPr>
                <w:lang w:val="en-GB"/>
              </w:rPr>
              <w:t>varajasi</w:t>
            </w:r>
            <w:proofErr w:type="spellEnd"/>
            <w:r w:rsidR="78A015BC" w:rsidRPr="28AD69F1">
              <w:rPr>
                <w:lang w:val="en-GB"/>
              </w:rPr>
              <w:t xml:space="preserve"> </w:t>
            </w:r>
            <w:proofErr w:type="spellStart"/>
            <w:r w:rsidR="78A015BC" w:rsidRPr="28AD69F1">
              <w:rPr>
                <w:lang w:val="en-GB"/>
              </w:rPr>
              <w:t>markereid</w:t>
            </w:r>
            <w:proofErr w:type="spellEnd"/>
            <w:r w:rsidR="78A015BC" w:rsidRPr="28AD69F1">
              <w:rPr>
                <w:lang w:val="en-GB"/>
              </w:rPr>
              <w:t xml:space="preserve">, </w:t>
            </w:r>
            <w:proofErr w:type="spellStart"/>
            <w:r w:rsidR="78A015BC" w:rsidRPr="28AD69F1">
              <w:rPr>
                <w:lang w:val="en-GB"/>
              </w:rPr>
              <w:t>selleks</w:t>
            </w:r>
            <w:proofErr w:type="spellEnd"/>
            <w:r w:rsidR="78A015BC" w:rsidRPr="28AD69F1">
              <w:rPr>
                <w:lang w:val="en-GB"/>
              </w:rPr>
              <w:t xml:space="preserve"> </w:t>
            </w:r>
            <w:proofErr w:type="spellStart"/>
            <w:r w:rsidR="424E6CA4" w:rsidRPr="28AD69F1">
              <w:rPr>
                <w:lang w:val="en-GB"/>
              </w:rPr>
              <w:t>hinnatakse</w:t>
            </w:r>
            <w:proofErr w:type="spellEnd"/>
            <w:r w:rsidR="424E6CA4" w:rsidRPr="28AD69F1">
              <w:rPr>
                <w:lang w:val="en-GB"/>
              </w:rPr>
              <w:t xml:space="preserve"> </w:t>
            </w:r>
            <w:proofErr w:type="spellStart"/>
            <w:r w:rsidR="78A015BC" w:rsidRPr="28AD69F1">
              <w:rPr>
                <w:lang w:val="en-GB"/>
              </w:rPr>
              <w:t>nende</w:t>
            </w:r>
            <w:proofErr w:type="spellEnd"/>
            <w:r w:rsidR="78A015BC" w:rsidRPr="28AD69F1">
              <w:rPr>
                <w:lang w:val="en-GB"/>
              </w:rPr>
              <w:t xml:space="preserve"> </w:t>
            </w:r>
            <w:proofErr w:type="spellStart"/>
            <w:r w:rsidR="424E6CA4" w:rsidRPr="28AD69F1">
              <w:rPr>
                <w:lang w:val="en-GB"/>
              </w:rPr>
              <w:t>seoseid</w:t>
            </w:r>
            <w:proofErr w:type="spellEnd"/>
            <w:r w:rsidR="424E6CA4" w:rsidRPr="28AD69F1">
              <w:rPr>
                <w:lang w:val="en-GB"/>
              </w:rPr>
              <w:t xml:space="preserve"> </w:t>
            </w:r>
            <w:proofErr w:type="spellStart"/>
            <w:r w:rsidR="424E6CA4" w:rsidRPr="28AD69F1">
              <w:rPr>
                <w:lang w:val="en-GB"/>
              </w:rPr>
              <w:t>geneetiliste</w:t>
            </w:r>
            <w:proofErr w:type="spellEnd"/>
            <w:r w:rsidR="424E6CA4" w:rsidRPr="28AD69F1">
              <w:rPr>
                <w:lang w:val="en-GB"/>
              </w:rPr>
              <w:t xml:space="preserve"> </w:t>
            </w:r>
            <w:proofErr w:type="spellStart"/>
            <w:r w:rsidR="424E6CA4" w:rsidRPr="28AD69F1">
              <w:rPr>
                <w:lang w:val="en-GB"/>
              </w:rPr>
              <w:t>variatsioonide</w:t>
            </w:r>
            <w:proofErr w:type="spellEnd"/>
            <w:r w:rsidR="424E6CA4" w:rsidRPr="28AD69F1">
              <w:rPr>
                <w:lang w:val="en-GB"/>
              </w:rPr>
              <w:t xml:space="preserve">, </w:t>
            </w:r>
            <w:proofErr w:type="spellStart"/>
            <w:r w:rsidR="424E6CA4" w:rsidRPr="28AD69F1">
              <w:rPr>
                <w:lang w:val="en-GB"/>
              </w:rPr>
              <w:t>metaboloomi</w:t>
            </w:r>
            <w:proofErr w:type="spellEnd"/>
            <w:r w:rsidR="424E6CA4" w:rsidRPr="28AD69F1">
              <w:rPr>
                <w:lang w:val="en-GB"/>
              </w:rPr>
              <w:t xml:space="preserve">, </w:t>
            </w:r>
            <w:proofErr w:type="spellStart"/>
            <w:r w:rsidR="424E6CA4" w:rsidRPr="28AD69F1">
              <w:rPr>
                <w:lang w:val="en-GB"/>
              </w:rPr>
              <w:t>mikrobioomi</w:t>
            </w:r>
            <w:proofErr w:type="spellEnd"/>
            <w:r w:rsidR="424E6CA4" w:rsidRPr="28AD69F1">
              <w:rPr>
                <w:lang w:val="en-GB"/>
              </w:rPr>
              <w:t xml:space="preserve">, </w:t>
            </w:r>
            <w:proofErr w:type="spellStart"/>
            <w:r w:rsidR="424E6CA4" w:rsidRPr="28AD69F1">
              <w:rPr>
                <w:lang w:val="en-GB"/>
              </w:rPr>
              <w:t>veremarkerite</w:t>
            </w:r>
            <w:proofErr w:type="spellEnd"/>
            <w:r w:rsidR="3B3887F0" w:rsidRPr="28AD69F1">
              <w:rPr>
                <w:lang w:val="en-GB"/>
              </w:rPr>
              <w:t xml:space="preserve">, </w:t>
            </w:r>
            <w:proofErr w:type="spellStart"/>
            <w:r w:rsidR="3B3887F0" w:rsidRPr="28AD69F1">
              <w:rPr>
                <w:lang w:val="en-GB"/>
              </w:rPr>
              <w:t>erinevate</w:t>
            </w:r>
            <w:proofErr w:type="spellEnd"/>
            <w:r w:rsidR="3B3887F0" w:rsidRPr="28AD69F1">
              <w:rPr>
                <w:lang w:val="en-GB"/>
              </w:rPr>
              <w:t xml:space="preserve"> </w:t>
            </w:r>
            <w:proofErr w:type="spellStart"/>
            <w:r w:rsidR="3B3887F0" w:rsidRPr="28AD69F1">
              <w:rPr>
                <w:lang w:val="en-GB"/>
              </w:rPr>
              <w:t>kliiniliste</w:t>
            </w:r>
            <w:proofErr w:type="spellEnd"/>
            <w:r w:rsidR="3B3887F0" w:rsidRPr="28AD69F1">
              <w:rPr>
                <w:lang w:val="en-GB"/>
              </w:rPr>
              <w:t xml:space="preserve"> </w:t>
            </w:r>
            <w:proofErr w:type="spellStart"/>
            <w:r w:rsidR="3B3887F0" w:rsidRPr="28AD69F1">
              <w:rPr>
                <w:lang w:val="en-GB"/>
              </w:rPr>
              <w:t>näitajat</w:t>
            </w:r>
            <w:r w:rsidR="78A015BC" w:rsidRPr="28AD69F1">
              <w:rPr>
                <w:lang w:val="en-GB"/>
              </w:rPr>
              <w:t>ega</w:t>
            </w:r>
            <w:proofErr w:type="spellEnd"/>
            <w:r w:rsidR="78A015BC" w:rsidRPr="28AD69F1">
              <w:rPr>
                <w:lang w:val="en-GB"/>
              </w:rPr>
              <w:t>.</w:t>
            </w:r>
            <w:r w:rsidR="38A777DA" w:rsidRPr="28AD69F1">
              <w:rPr>
                <w:lang w:val="en-GB"/>
              </w:rPr>
              <w:t xml:space="preserve"> </w:t>
            </w:r>
            <w:proofErr w:type="spellStart"/>
            <w:r w:rsidR="0C300B67" w:rsidRPr="28AD69F1">
              <w:rPr>
                <w:lang w:val="en-GB"/>
              </w:rPr>
              <w:t>Seejärel</w:t>
            </w:r>
            <w:proofErr w:type="spellEnd"/>
            <w:r w:rsidR="0C300B67" w:rsidRPr="28AD69F1">
              <w:rPr>
                <w:lang w:val="en-GB"/>
              </w:rPr>
              <w:t xml:space="preserve">, </w:t>
            </w:r>
            <w:proofErr w:type="spellStart"/>
            <w:r w:rsidR="0C300B67" w:rsidRPr="28AD69F1">
              <w:rPr>
                <w:lang w:val="en-GB"/>
              </w:rPr>
              <w:t>kasutatakse</w:t>
            </w:r>
            <w:proofErr w:type="spellEnd"/>
            <w:r w:rsidR="0C300B67" w:rsidRPr="28AD69F1">
              <w:rPr>
                <w:lang w:val="en-GB"/>
              </w:rPr>
              <w:t xml:space="preserve"> </w:t>
            </w:r>
            <w:proofErr w:type="spellStart"/>
            <w:r w:rsidR="0C300B67" w:rsidRPr="28AD69F1">
              <w:rPr>
                <w:lang w:val="en-GB"/>
              </w:rPr>
              <w:t>n</w:t>
            </w:r>
            <w:r w:rsidRPr="28AD69F1">
              <w:rPr>
                <w:lang w:val="en-GB"/>
              </w:rPr>
              <w:t>eid</w:t>
            </w:r>
            <w:proofErr w:type="spellEnd"/>
            <w:r w:rsidRPr="28AD69F1">
              <w:rPr>
                <w:lang w:val="en-GB"/>
              </w:rPr>
              <w:t xml:space="preserve"> </w:t>
            </w:r>
            <w:proofErr w:type="spellStart"/>
            <w:r w:rsidRPr="28AD69F1">
              <w:rPr>
                <w:lang w:val="en-GB"/>
              </w:rPr>
              <w:t>andmeid</w:t>
            </w:r>
            <w:proofErr w:type="spellEnd"/>
            <w:r w:rsidRPr="28AD69F1">
              <w:rPr>
                <w:lang w:val="en-GB"/>
              </w:rPr>
              <w:t xml:space="preserve"> </w:t>
            </w:r>
            <w:proofErr w:type="spellStart"/>
            <w:r w:rsidRPr="28AD69F1">
              <w:rPr>
                <w:lang w:val="en-GB"/>
              </w:rPr>
              <w:t>uuritud</w:t>
            </w:r>
            <w:proofErr w:type="spellEnd"/>
            <w:r w:rsidRPr="28AD69F1">
              <w:rPr>
                <w:lang w:val="en-GB"/>
              </w:rPr>
              <w:t xml:space="preserve"> </w:t>
            </w:r>
            <w:proofErr w:type="spellStart"/>
            <w:r w:rsidRPr="28AD69F1">
              <w:rPr>
                <w:lang w:val="en-GB"/>
              </w:rPr>
              <w:t>reumaatiliste</w:t>
            </w:r>
            <w:proofErr w:type="spellEnd"/>
            <w:r w:rsidRPr="28AD69F1">
              <w:rPr>
                <w:lang w:val="en-GB"/>
              </w:rPr>
              <w:t xml:space="preserve"> </w:t>
            </w:r>
            <w:proofErr w:type="spellStart"/>
            <w:r w:rsidRPr="28AD69F1">
              <w:rPr>
                <w:lang w:val="en-GB"/>
              </w:rPr>
              <w:t>haiguste</w:t>
            </w:r>
            <w:proofErr w:type="spellEnd"/>
            <w:r w:rsidRPr="28AD69F1">
              <w:rPr>
                <w:lang w:val="en-GB"/>
              </w:rPr>
              <w:t xml:space="preserve"> </w:t>
            </w:r>
            <w:proofErr w:type="spellStart"/>
            <w:r w:rsidRPr="28AD69F1">
              <w:rPr>
                <w:lang w:val="en-GB"/>
              </w:rPr>
              <w:t>riskiennustusmudelite</w:t>
            </w:r>
            <w:proofErr w:type="spellEnd"/>
            <w:r w:rsidRPr="28AD69F1">
              <w:rPr>
                <w:lang w:val="en-GB"/>
              </w:rPr>
              <w:t xml:space="preserve"> </w:t>
            </w:r>
            <w:proofErr w:type="spellStart"/>
            <w:r w:rsidRPr="28AD69F1">
              <w:rPr>
                <w:lang w:val="en-GB"/>
              </w:rPr>
              <w:t>koostamiseks</w:t>
            </w:r>
            <w:proofErr w:type="spellEnd"/>
            <w:r w:rsidRPr="28AD69F1">
              <w:rPr>
                <w:lang w:val="en-GB"/>
              </w:rPr>
              <w:t xml:space="preserve">. </w:t>
            </w:r>
          </w:p>
          <w:p w14:paraId="14090A47" w14:textId="77777777" w:rsidR="00673A35" w:rsidRPr="005F3307" w:rsidRDefault="00673A35" w:rsidP="28AD69F1">
            <w:pPr>
              <w:jc w:val="both"/>
              <w:rPr>
                <w:lang w:val="en-GB"/>
              </w:rPr>
            </w:pPr>
          </w:p>
          <w:p w14:paraId="3DFF2861" w14:textId="77777777" w:rsidR="005F3307" w:rsidRPr="005F3307" w:rsidRDefault="550199EE" w:rsidP="28AD69F1">
            <w:pPr>
              <w:jc w:val="both"/>
              <w:rPr>
                <w:lang w:val="en-GB"/>
              </w:rPr>
            </w:pPr>
            <w:r w:rsidRPr="28AD69F1">
              <w:rPr>
                <w:lang w:val="en-GB"/>
              </w:rPr>
              <w:t>For the storage and research of tissue samples outside the territory of the Republic of Estonia, we request the corresponding permission from the Senate of the University of Tartu.</w:t>
            </w:r>
          </w:p>
          <w:p w14:paraId="00BCDC9F" w14:textId="77777777" w:rsidR="005F3307" w:rsidRPr="005F3307" w:rsidRDefault="005F3307" w:rsidP="28AD69F1">
            <w:pPr>
              <w:jc w:val="both"/>
              <w:rPr>
                <w:lang w:val="en-GB"/>
              </w:rPr>
            </w:pPr>
          </w:p>
          <w:p w14:paraId="6593C169" w14:textId="686868E5" w:rsidR="005F3307" w:rsidRPr="001108EF" w:rsidRDefault="550199EE" w:rsidP="28AD69F1">
            <w:pPr>
              <w:jc w:val="both"/>
              <w:rPr>
                <w:lang w:val="en-GB"/>
              </w:rPr>
            </w:pPr>
            <w:r w:rsidRPr="28AD69F1">
              <w:rPr>
                <w:lang w:val="en-GB"/>
              </w:rPr>
              <w:t>We submit the application in English, as many partners are from abroad and do not speak Estonian.</w:t>
            </w:r>
          </w:p>
          <w:p w14:paraId="7FA91215" w14:textId="1000B163" w:rsidR="005C761C" w:rsidRPr="00292337" w:rsidRDefault="005C761C" w:rsidP="28AD69F1">
            <w:pPr>
              <w:rPr>
                <w:lang w:val="en-GB"/>
              </w:rPr>
            </w:pPr>
          </w:p>
        </w:tc>
      </w:tr>
      <w:tr w:rsidR="0055564E" w:rsidRPr="00292337" w14:paraId="194DDF93" w14:textId="77777777" w:rsidTr="580E361B">
        <w:trPr>
          <w:trHeight w:val="264"/>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30F9ED9" w14:textId="20762CF1" w:rsidR="0055564E" w:rsidRPr="00292337" w:rsidRDefault="6FAD9DBC" w:rsidP="28AD69F1">
            <w:pPr>
              <w:pBdr>
                <w:top w:val="nil"/>
                <w:left w:val="nil"/>
                <w:bottom w:val="nil"/>
                <w:right w:val="nil"/>
                <w:between w:val="nil"/>
              </w:pBdr>
              <w:rPr>
                <w:rFonts w:eastAsia="Helvetica Neue"/>
                <w:b/>
                <w:bCs/>
                <w:color w:val="000000" w:themeColor="text1"/>
                <w:lang w:val="en-GB"/>
              </w:rPr>
            </w:pPr>
            <w:r w:rsidRPr="28AD69F1">
              <w:rPr>
                <w:rFonts w:eastAsia="Helvetica Neue"/>
                <w:b/>
                <w:bCs/>
                <w:lang w:val="en-GB"/>
              </w:rPr>
              <w:t xml:space="preserve">3. </w:t>
            </w:r>
            <w:r w:rsidR="797EE20D" w:rsidRPr="28AD69F1">
              <w:rPr>
                <w:rFonts w:eastAsia="Helvetica Neue"/>
                <w:b/>
                <w:bCs/>
                <w:lang w:val="en-GB"/>
              </w:rPr>
              <w:t xml:space="preserve">Principal investigator(s) and </w:t>
            </w:r>
            <w:r w:rsidR="7BB405E0" w:rsidRPr="28AD69F1">
              <w:rPr>
                <w:rFonts w:eastAsia="Helvetica Neue"/>
                <w:b/>
                <w:bCs/>
                <w:lang w:val="en-GB"/>
              </w:rPr>
              <w:t>their</w:t>
            </w:r>
            <w:r w:rsidR="4A952EA1" w:rsidRPr="28AD69F1">
              <w:rPr>
                <w:rFonts w:eastAsia="Helvetica Neue"/>
                <w:b/>
                <w:bCs/>
                <w:lang w:val="en-GB"/>
              </w:rPr>
              <w:t xml:space="preserve"> contact</w:t>
            </w:r>
            <w:r w:rsidR="7BB405E0" w:rsidRPr="28AD69F1">
              <w:rPr>
                <w:rFonts w:eastAsia="Helvetica Neue"/>
                <w:b/>
                <w:bCs/>
                <w:lang w:val="en-GB"/>
              </w:rPr>
              <w:t xml:space="preserve"> details</w:t>
            </w:r>
          </w:p>
        </w:tc>
      </w:tr>
      <w:tr w:rsidR="0055564E" w:rsidRPr="00292337" w14:paraId="53F6D604" w14:textId="77777777" w:rsidTr="580E361B">
        <w:trPr>
          <w:trHeight w:val="2263"/>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BA41BCA" w14:textId="77777777" w:rsidR="005E49FC" w:rsidRPr="00292337" w:rsidRDefault="54F32821" w:rsidP="28AD69F1">
            <w:pPr>
              <w:rPr>
                <w:b/>
                <w:bCs/>
                <w:lang w:val="en-GB"/>
              </w:rPr>
            </w:pPr>
            <w:r w:rsidRPr="28AD69F1">
              <w:rPr>
                <w:b/>
                <w:bCs/>
                <w:lang w:val="en-GB"/>
              </w:rPr>
              <w:lastRenderedPageBreak/>
              <w:t>Given name(s): Reedik</w:t>
            </w:r>
          </w:p>
          <w:p w14:paraId="51CAD798" w14:textId="77777777" w:rsidR="005E49FC" w:rsidRPr="00292337" w:rsidRDefault="54F32821" w:rsidP="28AD69F1">
            <w:pPr>
              <w:rPr>
                <w:b/>
                <w:bCs/>
                <w:lang w:val="en-GB"/>
              </w:rPr>
            </w:pPr>
            <w:r w:rsidRPr="28AD69F1">
              <w:rPr>
                <w:b/>
                <w:bCs/>
                <w:lang w:val="en-GB"/>
              </w:rPr>
              <w:t>Last name: Mägi</w:t>
            </w:r>
          </w:p>
          <w:p w14:paraId="6DBDB96F" w14:textId="77777777" w:rsidR="005E49FC" w:rsidRPr="00292337" w:rsidRDefault="54F32821" w:rsidP="28AD69F1">
            <w:pPr>
              <w:rPr>
                <w:lang w:val="en-GB"/>
              </w:rPr>
            </w:pPr>
            <w:r w:rsidRPr="28AD69F1">
              <w:rPr>
                <w:b/>
                <w:bCs/>
                <w:lang w:val="en-GB"/>
              </w:rPr>
              <w:t xml:space="preserve">Position: </w:t>
            </w:r>
            <w:r w:rsidRPr="28AD69F1">
              <w:rPr>
                <w:lang w:val="en-GB"/>
              </w:rPr>
              <w:t>Professor in Bioinformatics</w:t>
            </w:r>
          </w:p>
          <w:p w14:paraId="227FC1A6" w14:textId="5AC50F47" w:rsidR="005E49FC" w:rsidRPr="00292337" w:rsidRDefault="54F32821" w:rsidP="28AD69F1">
            <w:pPr>
              <w:rPr>
                <w:lang w:val="en-GB"/>
              </w:rPr>
            </w:pPr>
            <w:r w:rsidRPr="28AD69F1">
              <w:rPr>
                <w:b/>
                <w:bCs/>
                <w:lang w:val="en-GB"/>
              </w:rPr>
              <w:t xml:space="preserve">Institution: </w:t>
            </w:r>
            <w:r w:rsidRPr="28AD69F1">
              <w:rPr>
                <w:lang w:val="en-GB"/>
              </w:rPr>
              <w:t>University of Tartu, Faculty of Science and Technology, Institute of Genomics</w:t>
            </w:r>
            <w:r w:rsidR="7D3590B8" w:rsidRPr="28AD69F1">
              <w:rPr>
                <w:lang w:val="en-GB"/>
              </w:rPr>
              <w:t xml:space="preserve"> (UTARTU)</w:t>
            </w:r>
          </w:p>
          <w:p w14:paraId="1A34CD8E" w14:textId="77777777" w:rsidR="005E49FC" w:rsidRPr="00292337" w:rsidRDefault="54F32821" w:rsidP="28AD69F1">
            <w:pPr>
              <w:rPr>
                <w:b/>
                <w:bCs/>
                <w:lang w:val="en-GB"/>
              </w:rPr>
            </w:pPr>
            <w:r w:rsidRPr="28AD69F1">
              <w:rPr>
                <w:b/>
                <w:bCs/>
                <w:lang w:val="en-GB"/>
              </w:rPr>
              <w:t>Phone:</w:t>
            </w:r>
            <w:r w:rsidRPr="28AD69F1">
              <w:rPr>
                <w:lang w:val="en-GB"/>
              </w:rPr>
              <w:t>7374045</w:t>
            </w:r>
          </w:p>
          <w:p w14:paraId="76BE88AA" w14:textId="77777777" w:rsidR="005E49FC" w:rsidRPr="00292337" w:rsidRDefault="54F32821" w:rsidP="28AD69F1">
            <w:pPr>
              <w:rPr>
                <w:lang w:val="en-GB"/>
              </w:rPr>
            </w:pPr>
            <w:r w:rsidRPr="28AD69F1">
              <w:rPr>
                <w:b/>
                <w:bCs/>
                <w:lang w:val="en-GB"/>
              </w:rPr>
              <w:t xml:space="preserve">e-mail: </w:t>
            </w:r>
            <w:r w:rsidRPr="28AD69F1">
              <w:rPr>
                <w:lang w:val="en-GB"/>
              </w:rPr>
              <w:t>reedik.magi@ut.ee</w:t>
            </w:r>
          </w:p>
          <w:p w14:paraId="068DD7EC" w14:textId="77777777" w:rsidR="005E49FC" w:rsidRPr="00292337" w:rsidRDefault="54F32821" w:rsidP="28AD69F1">
            <w:pPr>
              <w:rPr>
                <w:lang w:val="en-GB"/>
              </w:rPr>
            </w:pPr>
            <w:r w:rsidRPr="28AD69F1">
              <w:rPr>
                <w:b/>
                <w:bCs/>
                <w:lang w:val="en-GB"/>
              </w:rPr>
              <w:t xml:space="preserve">Skype: </w:t>
            </w:r>
            <w:proofErr w:type="spellStart"/>
            <w:r w:rsidRPr="28AD69F1">
              <w:rPr>
                <w:lang w:val="en-GB"/>
              </w:rPr>
              <w:t>reedik_m</w:t>
            </w:r>
            <w:proofErr w:type="spellEnd"/>
          </w:p>
          <w:p w14:paraId="11FDE2EA" w14:textId="31A54064" w:rsidR="0055564E" w:rsidRPr="00292337" w:rsidRDefault="0055564E" w:rsidP="28AD69F1">
            <w:pPr>
              <w:rPr>
                <w:lang w:val="en-GB"/>
              </w:rPr>
            </w:pPr>
          </w:p>
        </w:tc>
      </w:tr>
      <w:tr w:rsidR="0055564E" w:rsidRPr="00292337" w14:paraId="425A0A97" w14:textId="77777777" w:rsidTr="580E361B">
        <w:trPr>
          <w:trHeight w:val="243"/>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F7D3B55" w14:textId="77777777" w:rsidR="0055564E" w:rsidRPr="00292337" w:rsidRDefault="6FAD9DBC" w:rsidP="28AD69F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Helvetica Neue"/>
                <w:b/>
                <w:bCs/>
                <w:lang w:val="en-GB"/>
              </w:rPr>
            </w:pPr>
            <w:r w:rsidRPr="28AD69F1">
              <w:rPr>
                <w:b/>
                <w:bCs/>
                <w:lang w:val="en-GB"/>
              </w:rPr>
              <w:t xml:space="preserve">4. </w:t>
            </w:r>
            <w:r w:rsidR="57107063" w:rsidRPr="28AD69F1">
              <w:rPr>
                <w:b/>
                <w:bCs/>
                <w:lang w:val="en-GB"/>
              </w:rPr>
              <w:t>Other researchers involved in the study</w:t>
            </w:r>
            <w:r w:rsidRPr="28AD69F1">
              <w:rPr>
                <w:b/>
                <w:bCs/>
                <w:lang w:val="en-GB"/>
              </w:rPr>
              <w:t xml:space="preserve"> (</w:t>
            </w:r>
            <w:r w:rsidR="57107063" w:rsidRPr="28AD69F1">
              <w:rPr>
                <w:b/>
                <w:bCs/>
                <w:lang w:val="en-GB"/>
              </w:rPr>
              <w:t>add lines as necessary</w:t>
            </w:r>
            <w:r w:rsidRPr="28AD69F1">
              <w:rPr>
                <w:b/>
                <w:bCs/>
                <w:lang w:val="en-GB"/>
              </w:rPr>
              <w:t>)</w:t>
            </w:r>
          </w:p>
        </w:tc>
      </w:tr>
      <w:tr w:rsidR="0055564E" w:rsidRPr="00292337" w14:paraId="02C0B492" w14:textId="77777777" w:rsidTr="580E361B">
        <w:trPr>
          <w:trHeight w:val="1378"/>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6FA46C5" w14:textId="77777777" w:rsidR="005E49FC" w:rsidRPr="00292337" w:rsidRDefault="54F32821" w:rsidP="28AD69F1">
            <w:pPr>
              <w:rPr>
                <w:b/>
                <w:bCs/>
                <w:lang w:val="en-GB"/>
              </w:rPr>
            </w:pPr>
            <w:r w:rsidRPr="28AD69F1">
              <w:rPr>
                <w:b/>
                <w:bCs/>
                <w:lang w:val="en-GB"/>
              </w:rPr>
              <w:t>Researchers from University of Tartu</w:t>
            </w:r>
          </w:p>
          <w:p w14:paraId="7A79E3F5" w14:textId="77777777" w:rsidR="005E49FC" w:rsidRPr="00292337" w:rsidRDefault="54F32821" w:rsidP="28AD69F1">
            <w:pPr>
              <w:numPr>
                <w:ilvl w:val="0"/>
                <w:numId w:val="10"/>
              </w:numPr>
              <w:pBdr>
                <w:top w:val="nil"/>
                <w:left w:val="nil"/>
                <w:bottom w:val="nil"/>
                <w:right w:val="nil"/>
                <w:between w:val="nil"/>
              </w:pBdr>
              <w:rPr>
                <w:lang w:val="en-GB"/>
              </w:rPr>
            </w:pPr>
            <w:r w:rsidRPr="28AD69F1">
              <w:rPr>
                <w:lang w:val="en-GB"/>
              </w:rPr>
              <w:t>Given name(s): Ene</w:t>
            </w:r>
          </w:p>
          <w:p w14:paraId="312B1987" w14:textId="77777777" w:rsidR="005E49FC" w:rsidRPr="00292337" w:rsidRDefault="54F32821" w:rsidP="28AD69F1">
            <w:pPr>
              <w:rPr>
                <w:lang w:val="en-GB"/>
              </w:rPr>
            </w:pPr>
            <w:r w:rsidRPr="28AD69F1">
              <w:rPr>
                <w:lang w:val="en-GB"/>
              </w:rPr>
              <w:t>Last name: Reimann</w:t>
            </w:r>
          </w:p>
          <w:p w14:paraId="5D7F1CB1" w14:textId="77777777" w:rsidR="005E49FC" w:rsidRPr="00292337" w:rsidRDefault="54F32821" w:rsidP="28AD69F1">
            <w:pPr>
              <w:rPr>
                <w:lang w:val="en-GB"/>
              </w:rPr>
            </w:pPr>
            <w:r w:rsidRPr="28AD69F1">
              <w:rPr>
                <w:lang w:val="en-GB"/>
              </w:rPr>
              <w:t xml:space="preserve">Position: Research Fellow of </w:t>
            </w:r>
            <w:proofErr w:type="spellStart"/>
            <w:r w:rsidRPr="28AD69F1">
              <w:rPr>
                <w:lang w:val="en-GB"/>
              </w:rPr>
              <w:t>Orthogenomics</w:t>
            </w:r>
            <w:proofErr w:type="spellEnd"/>
          </w:p>
          <w:p w14:paraId="707CAB88" w14:textId="0FB872C4" w:rsidR="005E49FC" w:rsidRPr="00292337" w:rsidRDefault="54F32821"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79CD7C8F" w14:textId="77777777" w:rsidR="005E49FC" w:rsidRPr="00292337" w:rsidRDefault="54F32821" w:rsidP="28AD69F1">
            <w:pPr>
              <w:numPr>
                <w:ilvl w:val="0"/>
                <w:numId w:val="10"/>
              </w:numPr>
              <w:pBdr>
                <w:top w:val="nil"/>
                <w:left w:val="nil"/>
                <w:bottom w:val="nil"/>
                <w:right w:val="nil"/>
                <w:between w:val="nil"/>
              </w:pBdr>
              <w:rPr>
                <w:lang w:val="en-GB"/>
              </w:rPr>
            </w:pPr>
            <w:r w:rsidRPr="28AD69F1">
              <w:rPr>
                <w:lang w:val="en-GB"/>
              </w:rPr>
              <w:t>Given name(s): Kristi</w:t>
            </w:r>
          </w:p>
          <w:p w14:paraId="5B307967" w14:textId="77777777" w:rsidR="005E49FC" w:rsidRPr="00292337" w:rsidRDefault="54F32821" w:rsidP="28AD69F1">
            <w:pPr>
              <w:rPr>
                <w:lang w:val="en-GB"/>
              </w:rPr>
            </w:pPr>
            <w:r w:rsidRPr="28AD69F1">
              <w:rPr>
                <w:lang w:val="en-GB"/>
              </w:rPr>
              <w:t>Last name: Läll</w:t>
            </w:r>
          </w:p>
          <w:p w14:paraId="6DAE3D35" w14:textId="77777777" w:rsidR="005E49FC" w:rsidRPr="00292337" w:rsidRDefault="54F32821" w:rsidP="28AD69F1">
            <w:pPr>
              <w:rPr>
                <w:lang w:val="en-GB"/>
              </w:rPr>
            </w:pPr>
            <w:r w:rsidRPr="28AD69F1">
              <w:rPr>
                <w:lang w:val="en-GB"/>
              </w:rPr>
              <w:t>Position: Research Fellow of Statistical Genetics</w:t>
            </w:r>
          </w:p>
          <w:p w14:paraId="506EFD75" w14:textId="0F3F7000" w:rsidR="005E49FC" w:rsidRPr="00292337" w:rsidRDefault="54F32821"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4CFE5E39" w14:textId="77777777" w:rsidR="005E49FC" w:rsidRPr="00292337" w:rsidRDefault="54F32821" w:rsidP="28AD69F1">
            <w:pPr>
              <w:numPr>
                <w:ilvl w:val="0"/>
                <w:numId w:val="10"/>
              </w:numPr>
              <w:pBdr>
                <w:top w:val="nil"/>
                <w:left w:val="nil"/>
                <w:bottom w:val="nil"/>
                <w:right w:val="nil"/>
                <w:between w:val="nil"/>
              </w:pBdr>
              <w:rPr>
                <w:lang w:val="en-GB"/>
              </w:rPr>
            </w:pPr>
            <w:r w:rsidRPr="28AD69F1">
              <w:rPr>
                <w:lang w:val="en-GB"/>
              </w:rPr>
              <w:t>Given name(s): Helene</w:t>
            </w:r>
          </w:p>
          <w:p w14:paraId="5571A00D" w14:textId="77777777" w:rsidR="005E49FC" w:rsidRPr="00292337" w:rsidRDefault="54F32821" w:rsidP="28AD69F1">
            <w:pPr>
              <w:rPr>
                <w:lang w:val="en-GB"/>
              </w:rPr>
            </w:pPr>
            <w:r w:rsidRPr="28AD69F1">
              <w:rPr>
                <w:lang w:val="en-GB"/>
              </w:rPr>
              <w:t>Last name: Alavere</w:t>
            </w:r>
          </w:p>
          <w:p w14:paraId="0315E96B" w14:textId="77777777" w:rsidR="005E49FC" w:rsidRPr="00292337" w:rsidRDefault="54F32821" w:rsidP="28AD69F1">
            <w:pPr>
              <w:rPr>
                <w:lang w:val="en-GB"/>
              </w:rPr>
            </w:pPr>
            <w:r w:rsidRPr="28AD69F1">
              <w:rPr>
                <w:lang w:val="en-GB"/>
              </w:rPr>
              <w:t>Position: Head of the Data Collection Office</w:t>
            </w:r>
          </w:p>
          <w:p w14:paraId="7AA8676A" w14:textId="4F79D078" w:rsidR="005E49FC" w:rsidRPr="00292337" w:rsidRDefault="54F32821"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29943A88" w14:textId="77777777" w:rsidR="005E49FC" w:rsidRPr="00292337" w:rsidRDefault="54F32821" w:rsidP="28AD69F1">
            <w:pPr>
              <w:numPr>
                <w:ilvl w:val="0"/>
                <w:numId w:val="10"/>
              </w:numPr>
              <w:pBdr>
                <w:top w:val="nil"/>
                <w:left w:val="nil"/>
                <w:bottom w:val="nil"/>
                <w:right w:val="nil"/>
                <w:between w:val="nil"/>
              </w:pBdr>
              <w:rPr>
                <w:lang w:val="en-GB"/>
              </w:rPr>
            </w:pPr>
            <w:r w:rsidRPr="28AD69F1">
              <w:rPr>
                <w:lang w:val="en-GB"/>
              </w:rPr>
              <w:t>Given name(s): Karoliina</w:t>
            </w:r>
          </w:p>
          <w:p w14:paraId="369648E6" w14:textId="77777777" w:rsidR="005E49FC" w:rsidRPr="00292337" w:rsidRDefault="54F32821" w:rsidP="28AD69F1">
            <w:pPr>
              <w:rPr>
                <w:lang w:val="en-GB"/>
              </w:rPr>
            </w:pPr>
            <w:r w:rsidRPr="28AD69F1">
              <w:rPr>
                <w:lang w:val="en-GB"/>
              </w:rPr>
              <w:t>Last name: Kruusmaa</w:t>
            </w:r>
          </w:p>
          <w:p w14:paraId="3E77830F" w14:textId="77777777" w:rsidR="005E49FC" w:rsidRPr="00292337" w:rsidRDefault="54F32821" w:rsidP="28AD69F1">
            <w:pPr>
              <w:rPr>
                <w:lang w:val="en-GB"/>
              </w:rPr>
            </w:pPr>
            <w:r w:rsidRPr="28AD69F1">
              <w:rPr>
                <w:lang w:val="en-GB"/>
              </w:rPr>
              <w:t>Position: Specialist</w:t>
            </w:r>
          </w:p>
          <w:p w14:paraId="09EBB8AF" w14:textId="0AA74E77" w:rsidR="005E49FC" w:rsidRPr="00292337" w:rsidRDefault="54F32821"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6B0DC708" w14:textId="77777777" w:rsidR="005E49FC" w:rsidRPr="00292337" w:rsidRDefault="54F32821" w:rsidP="28AD69F1">
            <w:pPr>
              <w:numPr>
                <w:ilvl w:val="0"/>
                <w:numId w:val="10"/>
              </w:numPr>
              <w:pBdr>
                <w:top w:val="nil"/>
                <w:left w:val="nil"/>
                <w:bottom w:val="nil"/>
                <w:right w:val="nil"/>
                <w:between w:val="nil"/>
              </w:pBdr>
              <w:rPr>
                <w:lang w:val="en-GB"/>
              </w:rPr>
            </w:pPr>
            <w:r w:rsidRPr="28AD69F1">
              <w:rPr>
                <w:lang w:val="en-GB"/>
              </w:rPr>
              <w:t>Given name(s): Triin</w:t>
            </w:r>
          </w:p>
          <w:p w14:paraId="0A9970C6" w14:textId="77777777" w:rsidR="005E49FC" w:rsidRPr="00292337" w:rsidRDefault="54F32821" w:rsidP="28AD69F1">
            <w:pPr>
              <w:rPr>
                <w:lang w:val="en-GB"/>
              </w:rPr>
            </w:pPr>
            <w:r w:rsidRPr="28AD69F1">
              <w:rPr>
                <w:lang w:val="en-GB"/>
              </w:rPr>
              <w:t>Last name: Laisk</w:t>
            </w:r>
          </w:p>
          <w:p w14:paraId="3B8820F0" w14:textId="77777777" w:rsidR="005E49FC" w:rsidRPr="00292337" w:rsidRDefault="54F32821" w:rsidP="28AD69F1">
            <w:pPr>
              <w:rPr>
                <w:lang w:val="en-GB"/>
              </w:rPr>
            </w:pPr>
            <w:r w:rsidRPr="28AD69F1">
              <w:rPr>
                <w:lang w:val="en-GB"/>
              </w:rPr>
              <w:t>Position: Associate Professor of Genomics and Reproductive Genetics</w:t>
            </w:r>
          </w:p>
          <w:p w14:paraId="70647C30" w14:textId="11F8A38F" w:rsidR="005E49FC" w:rsidRPr="00292337" w:rsidRDefault="54F32821"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6DECFDBF" w14:textId="77777777" w:rsidR="005E49FC" w:rsidRPr="00292337" w:rsidRDefault="54F32821" w:rsidP="28AD69F1">
            <w:pPr>
              <w:numPr>
                <w:ilvl w:val="0"/>
                <w:numId w:val="10"/>
              </w:numPr>
              <w:pBdr>
                <w:top w:val="nil"/>
                <w:left w:val="nil"/>
                <w:bottom w:val="nil"/>
                <w:right w:val="nil"/>
                <w:between w:val="nil"/>
              </w:pBdr>
              <w:rPr>
                <w:lang w:val="en-GB"/>
              </w:rPr>
            </w:pPr>
            <w:r w:rsidRPr="28AD69F1">
              <w:rPr>
                <w:lang w:val="en-GB"/>
              </w:rPr>
              <w:t>Given name(s): Kristjan</w:t>
            </w:r>
          </w:p>
          <w:p w14:paraId="37CF7050" w14:textId="77777777" w:rsidR="005E49FC" w:rsidRPr="00292337" w:rsidRDefault="54F32821" w:rsidP="28AD69F1">
            <w:pPr>
              <w:rPr>
                <w:lang w:val="en-GB"/>
              </w:rPr>
            </w:pPr>
            <w:r w:rsidRPr="28AD69F1">
              <w:rPr>
                <w:lang w:val="en-GB"/>
              </w:rPr>
              <w:t>Last name: Metsalu</w:t>
            </w:r>
          </w:p>
          <w:p w14:paraId="2C148481" w14:textId="77777777" w:rsidR="005E49FC" w:rsidRPr="00292337" w:rsidRDefault="54F32821" w:rsidP="28AD69F1">
            <w:pPr>
              <w:rPr>
                <w:lang w:val="en-GB"/>
              </w:rPr>
            </w:pPr>
            <w:r w:rsidRPr="28AD69F1">
              <w:rPr>
                <w:lang w:val="en-GB"/>
              </w:rPr>
              <w:t>Position: Head of IT Development Unit</w:t>
            </w:r>
          </w:p>
          <w:p w14:paraId="2A2C21BB" w14:textId="2FB370BC" w:rsidR="005E49FC" w:rsidRPr="00292337" w:rsidRDefault="54F32821"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5E2AF396" w14:textId="11BFF491" w:rsidR="001E5A2A" w:rsidRPr="00292337" w:rsidRDefault="7713061B" w:rsidP="28AD69F1">
            <w:pPr>
              <w:ind w:firstLine="371"/>
              <w:rPr>
                <w:lang w:val="en-GB"/>
              </w:rPr>
            </w:pPr>
            <w:r w:rsidRPr="28AD69F1">
              <w:rPr>
                <w:lang w:val="en-GB"/>
              </w:rPr>
              <w:t>9</w:t>
            </w:r>
            <w:r w:rsidR="4194270D" w:rsidRPr="28AD69F1">
              <w:rPr>
                <w:lang w:val="en-GB"/>
              </w:rPr>
              <w:t>. Given name(s): Elin</w:t>
            </w:r>
          </w:p>
          <w:p w14:paraId="30CFB3AF" w14:textId="1D5223F9" w:rsidR="001E5A2A" w:rsidRPr="00292337" w:rsidRDefault="4194270D" w:rsidP="28AD69F1">
            <w:pPr>
              <w:rPr>
                <w:lang w:val="en-GB"/>
              </w:rPr>
            </w:pPr>
            <w:r w:rsidRPr="28AD69F1">
              <w:rPr>
                <w:lang w:val="en-GB"/>
              </w:rPr>
              <w:t>Last name: Org</w:t>
            </w:r>
          </w:p>
          <w:p w14:paraId="2B2D1385" w14:textId="20FE3689" w:rsidR="001E5A2A" w:rsidRPr="00292337" w:rsidRDefault="4194270D" w:rsidP="28AD69F1">
            <w:pPr>
              <w:rPr>
                <w:lang w:val="en-GB"/>
              </w:rPr>
            </w:pPr>
            <w:r w:rsidRPr="28AD69F1">
              <w:rPr>
                <w:lang w:val="en-GB"/>
              </w:rPr>
              <w:t xml:space="preserve">Position: </w:t>
            </w:r>
            <w:r w:rsidRPr="28AD69F1">
              <w:rPr>
                <w:shd w:val="clear" w:color="auto" w:fill="FFFFFF"/>
                <w:lang w:val="en-GB"/>
              </w:rPr>
              <w:t>Professor</w:t>
            </w:r>
          </w:p>
          <w:p w14:paraId="7B52B213" w14:textId="7FCEEE3A" w:rsidR="001E5A2A" w:rsidRPr="00292337" w:rsidRDefault="4194270D"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50517E50" w14:textId="18672141" w:rsidR="001E5A2A" w:rsidRPr="00292337" w:rsidRDefault="4194270D" w:rsidP="28AD69F1">
            <w:pPr>
              <w:ind w:firstLine="371"/>
              <w:rPr>
                <w:lang w:val="en-GB"/>
              </w:rPr>
            </w:pPr>
            <w:r w:rsidRPr="28AD69F1">
              <w:rPr>
                <w:lang w:val="en-GB"/>
              </w:rPr>
              <w:t>1</w:t>
            </w:r>
            <w:r w:rsidR="7713061B" w:rsidRPr="28AD69F1">
              <w:rPr>
                <w:lang w:val="en-GB"/>
              </w:rPr>
              <w:t>0</w:t>
            </w:r>
            <w:r w:rsidRPr="28AD69F1">
              <w:rPr>
                <w:lang w:val="en-GB"/>
              </w:rPr>
              <w:t>. Given name(s): Oliver</w:t>
            </w:r>
          </w:p>
          <w:p w14:paraId="61679FD2" w14:textId="369A2259" w:rsidR="001E5A2A" w:rsidRPr="00292337" w:rsidRDefault="4194270D" w:rsidP="28AD69F1">
            <w:pPr>
              <w:rPr>
                <w:lang w:val="en-GB"/>
              </w:rPr>
            </w:pPr>
            <w:r w:rsidRPr="28AD69F1">
              <w:rPr>
                <w:lang w:val="en-GB"/>
              </w:rPr>
              <w:t xml:space="preserve">Last name: </w:t>
            </w:r>
            <w:proofErr w:type="spellStart"/>
            <w:r w:rsidRPr="28AD69F1">
              <w:rPr>
                <w:lang w:val="en-GB"/>
              </w:rPr>
              <w:t>Aasmets</w:t>
            </w:r>
            <w:proofErr w:type="spellEnd"/>
          </w:p>
          <w:p w14:paraId="5F6B368B" w14:textId="2F9BA94B" w:rsidR="001E5A2A" w:rsidRPr="00292337" w:rsidRDefault="4194270D" w:rsidP="28AD69F1">
            <w:pPr>
              <w:rPr>
                <w:lang w:val="en-GB"/>
              </w:rPr>
            </w:pPr>
            <w:r w:rsidRPr="28AD69F1">
              <w:rPr>
                <w:lang w:val="en-GB"/>
              </w:rPr>
              <w:t xml:space="preserve">Position: </w:t>
            </w:r>
            <w:r w:rsidRPr="28AD69F1">
              <w:rPr>
                <w:shd w:val="clear" w:color="auto" w:fill="FFFFFF"/>
                <w:lang w:val="en-GB"/>
              </w:rPr>
              <w:t>Research Fellow of Statistical Metagenomics</w:t>
            </w:r>
          </w:p>
          <w:p w14:paraId="2F186AFB" w14:textId="2E11E6C5" w:rsidR="001E5A2A" w:rsidRPr="00292337" w:rsidRDefault="4194270D" w:rsidP="28AD69F1">
            <w:pPr>
              <w:rPr>
                <w:lang w:val="en-GB"/>
              </w:rPr>
            </w:pPr>
            <w:r w:rsidRPr="28AD69F1">
              <w:rPr>
                <w:lang w:val="en-GB"/>
              </w:rPr>
              <w:lastRenderedPageBreak/>
              <w:t>Institution: University of Tartu, Faculty of Science and Technology, Institute of Genomics</w:t>
            </w:r>
            <w:r w:rsidR="7D3590B8" w:rsidRPr="28AD69F1">
              <w:rPr>
                <w:lang w:val="en-GB"/>
              </w:rPr>
              <w:t xml:space="preserve"> (UTARTU)</w:t>
            </w:r>
          </w:p>
          <w:p w14:paraId="75180C35" w14:textId="58D12308" w:rsidR="001E5A2A" w:rsidRPr="00292337" w:rsidRDefault="4194270D" w:rsidP="28AD69F1">
            <w:pPr>
              <w:ind w:firstLine="371"/>
              <w:rPr>
                <w:lang w:val="en-GB"/>
              </w:rPr>
            </w:pPr>
            <w:r w:rsidRPr="28AD69F1">
              <w:rPr>
                <w:lang w:val="en-GB"/>
              </w:rPr>
              <w:t>11. Given name(s): Kertu-Liis</w:t>
            </w:r>
          </w:p>
          <w:p w14:paraId="369950D4" w14:textId="5B60622E" w:rsidR="001E5A2A" w:rsidRPr="00292337" w:rsidRDefault="4194270D" w:rsidP="28AD69F1">
            <w:pPr>
              <w:rPr>
                <w:lang w:val="en-GB"/>
              </w:rPr>
            </w:pPr>
            <w:r w:rsidRPr="28AD69F1">
              <w:rPr>
                <w:lang w:val="en-GB"/>
              </w:rPr>
              <w:t xml:space="preserve">Last name: </w:t>
            </w:r>
            <w:proofErr w:type="spellStart"/>
            <w:r w:rsidRPr="28AD69F1">
              <w:rPr>
                <w:lang w:val="en-GB"/>
              </w:rPr>
              <w:t>Krigul</w:t>
            </w:r>
            <w:proofErr w:type="spellEnd"/>
          </w:p>
          <w:p w14:paraId="32BEAD5B" w14:textId="6B7D1C0A" w:rsidR="001E5A2A" w:rsidRPr="00292337" w:rsidRDefault="4194270D" w:rsidP="28AD69F1">
            <w:pPr>
              <w:rPr>
                <w:lang w:val="en-GB"/>
              </w:rPr>
            </w:pPr>
            <w:r w:rsidRPr="28AD69F1">
              <w:rPr>
                <w:lang w:val="en-GB"/>
              </w:rPr>
              <w:t xml:space="preserve">Position: </w:t>
            </w:r>
            <w:r w:rsidRPr="28AD69F1">
              <w:rPr>
                <w:shd w:val="clear" w:color="auto" w:fill="FFFFFF"/>
                <w:lang w:val="en-GB"/>
              </w:rPr>
              <w:t>Junior Research Fellow</w:t>
            </w:r>
            <w:r w:rsidRPr="28AD69F1">
              <w:rPr>
                <w:lang w:val="en-GB"/>
              </w:rPr>
              <w:t>, PhD Student</w:t>
            </w:r>
          </w:p>
          <w:p w14:paraId="580D5BD1" w14:textId="12D5C5CC" w:rsidR="001E5A2A" w:rsidRPr="00292337" w:rsidRDefault="4194270D"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13884003" w14:textId="4C991A67" w:rsidR="001E5A2A" w:rsidRPr="00292337" w:rsidRDefault="4194270D" w:rsidP="28AD69F1">
            <w:pPr>
              <w:ind w:firstLine="371"/>
              <w:rPr>
                <w:lang w:val="en-GB"/>
              </w:rPr>
            </w:pPr>
            <w:r w:rsidRPr="28AD69F1">
              <w:rPr>
                <w:lang w:val="en-GB"/>
              </w:rPr>
              <w:t>1</w:t>
            </w:r>
            <w:r w:rsidR="7713061B" w:rsidRPr="28AD69F1">
              <w:rPr>
                <w:lang w:val="en-GB"/>
              </w:rPr>
              <w:t>2</w:t>
            </w:r>
            <w:r w:rsidRPr="28AD69F1">
              <w:rPr>
                <w:lang w:val="en-GB"/>
              </w:rPr>
              <w:t xml:space="preserve">. Given name(s): </w:t>
            </w:r>
            <w:proofErr w:type="spellStart"/>
            <w:r w:rsidRPr="28AD69F1">
              <w:rPr>
                <w:lang w:val="en-GB"/>
              </w:rPr>
              <w:t>Kreete</w:t>
            </w:r>
            <w:proofErr w:type="spellEnd"/>
          </w:p>
          <w:p w14:paraId="6D0C79D2" w14:textId="63406952" w:rsidR="001E5A2A" w:rsidRPr="00292337" w:rsidRDefault="4194270D" w:rsidP="28AD69F1">
            <w:pPr>
              <w:rPr>
                <w:lang w:val="en-GB"/>
              </w:rPr>
            </w:pPr>
            <w:r w:rsidRPr="28AD69F1">
              <w:rPr>
                <w:lang w:val="en-GB"/>
              </w:rPr>
              <w:t xml:space="preserve">Last name: </w:t>
            </w:r>
            <w:proofErr w:type="spellStart"/>
            <w:r w:rsidRPr="28AD69F1">
              <w:rPr>
                <w:lang w:val="en-GB"/>
              </w:rPr>
              <w:t>Lüll</w:t>
            </w:r>
            <w:proofErr w:type="spellEnd"/>
          </w:p>
          <w:p w14:paraId="12AA591D" w14:textId="1FEA8359" w:rsidR="001E5A2A" w:rsidRPr="00292337" w:rsidRDefault="4194270D" w:rsidP="28AD69F1">
            <w:pPr>
              <w:rPr>
                <w:lang w:val="en-GB"/>
              </w:rPr>
            </w:pPr>
            <w:r w:rsidRPr="28AD69F1">
              <w:rPr>
                <w:lang w:val="en-GB"/>
              </w:rPr>
              <w:t xml:space="preserve">Position: </w:t>
            </w:r>
            <w:r w:rsidRPr="28AD69F1">
              <w:rPr>
                <w:shd w:val="clear" w:color="auto" w:fill="FFFFFF"/>
                <w:lang w:val="en-GB"/>
              </w:rPr>
              <w:t>Specialist</w:t>
            </w:r>
          </w:p>
          <w:p w14:paraId="2C296FB3" w14:textId="38AE53E8" w:rsidR="001E5A2A" w:rsidRPr="00292337" w:rsidRDefault="4194270D"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4CAEE86A" w14:textId="326753ED" w:rsidR="001E5A2A" w:rsidRPr="00292337" w:rsidRDefault="4194270D" w:rsidP="28AD69F1">
            <w:pPr>
              <w:ind w:firstLine="371"/>
              <w:rPr>
                <w:lang w:val="en-GB"/>
              </w:rPr>
            </w:pPr>
            <w:r w:rsidRPr="28AD69F1">
              <w:rPr>
                <w:lang w:val="en-GB"/>
              </w:rPr>
              <w:t>1</w:t>
            </w:r>
            <w:r w:rsidR="7713061B" w:rsidRPr="28AD69F1">
              <w:rPr>
                <w:lang w:val="en-GB"/>
              </w:rPr>
              <w:t>3</w:t>
            </w:r>
            <w:r w:rsidRPr="28AD69F1">
              <w:rPr>
                <w:lang w:val="en-GB"/>
              </w:rPr>
              <w:t>. Given name(s): Annabel</w:t>
            </w:r>
          </w:p>
          <w:p w14:paraId="6D1701CC" w14:textId="396857B0" w:rsidR="001E5A2A" w:rsidRPr="00292337" w:rsidRDefault="4194270D" w:rsidP="28AD69F1">
            <w:pPr>
              <w:rPr>
                <w:lang w:val="en-GB"/>
              </w:rPr>
            </w:pPr>
            <w:r w:rsidRPr="28AD69F1">
              <w:rPr>
                <w:lang w:val="en-GB"/>
              </w:rPr>
              <w:t xml:space="preserve">Last name: </w:t>
            </w:r>
            <w:proofErr w:type="spellStart"/>
            <w:r w:rsidR="7C559500" w:rsidRPr="28AD69F1">
              <w:rPr>
                <w:lang w:val="en-GB"/>
              </w:rPr>
              <w:t>Klemets</w:t>
            </w:r>
            <w:proofErr w:type="spellEnd"/>
          </w:p>
          <w:p w14:paraId="26ACE067" w14:textId="49B5CEA8" w:rsidR="001E5A2A" w:rsidRPr="00292337" w:rsidRDefault="4194270D" w:rsidP="28AD69F1">
            <w:pPr>
              <w:rPr>
                <w:lang w:val="en-GB"/>
              </w:rPr>
            </w:pPr>
            <w:r w:rsidRPr="28AD69F1">
              <w:rPr>
                <w:lang w:val="en-GB"/>
              </w:rPr>
              <w:t xml:space="preserve">Position: MSc student in GI </w:t>
            </w:r>
            <w:r w:rsidR="06955791" w:rsidRPr="28AD69F1">
              <w:rPr>
                <w:lang w:val="en-GB"/>
              </w:rPr>
              <w:t xml:space="preserve">Research Group of </w:t>
            </w:r>
            <w:r w:rsidRPr="28AD69F1">
              <w:rPr>
                <w:lang w:val="en-GB"/>
              </w:rPr>
              <w:t>Microbiome</w:t>
            </w:r>
          </w:p>
          <w:p w14:paraId="51299B78" w14:textId="481986A1" w:rsidR="001E5A2A" w:rsidRDefault="4194270D"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17F17CE5" w14:textId="51449F94" w:rsidR="00BE2D2D" w:rsidRPr="00292337" w:rsidRDefault="7C559500" w:rsidP="28AD69F1">
            <w:pPr>
              <w:ind w:firstLine="371"/>
              <w:rPr>
                <w:lang w:val="en-GB"/>
              </w:rPr>
            </w:pPr>
            <w:r w:rsidRPr="28AD69F1">
              <w:rPr>
                <w:lang w:val="en-GB"/>
              </w:rPr>
              <w:t>14. Given name(s): Kater</w:t>
            </w:r>
            <w:r w:rsidR="7C4F63E4" w:rsidRPr="28AD69F1">
              <w:rPr>
                <w:lang w:val="en-GB"/>
              </w:rPr>
              <w:t>y</w:t>
            </w:r>
            <w:r w:rsidRPr="28AD69F1">
              <w:rPr>
                <w:lang w:val="en-GB"/>
              </w:rPr>
              <w:t>na</w:t>
            </w:r>
          </w:p>
          <w:p w14:paraId="26510F2C" w14:textId="2228A903" w:rsidR="00BE2D2D" w:rsidRPr="00292337" w:rsidRDefault="7C559500" w:rsidP="28AD69F1">
            <w:pPr>
              <w:rPr>
                <w:lang w:val="en-GB"/>
              </w:rPr>
            </w:pPr>
            <w:r w:rsidRPr="28AD69F1">
              <w:rPr>
                <w:lang w:val="en-GB"/>
              </w:rPr>
              <w:t xml:space="preserve">Last name: </w:t>
            </w:r>
            <w:proofErr w:type="spellStart"/>
            <w:r w:rsidRPr="28AD69F1">
              <w:rPr>
                <w:lang w:val="en-GB"/>
              </w:rPr>
              <w:t>Pa</w:t>
            </w:r>
            <w:r w:rsidR="7C4F63E4" w:rsidRPr="28AD69F1">
              <w:rPr>
                <w:lang w:val="en-GB"/>
              </w:rPr>
              <w:t>n</w:t>
            </w:r>
            <w:r w:rsidRPr="28AD69F1">
              <w:rPr>
                <w:lang w:val="en-GB"/>
              </w:rPr>
              <w:t>tiuk</w:t>
            </w:r>
            <w:r w:rsidR="7C4F63E4" w:rsidRPr="28AD69F1">
              <w:rPr>
                <w:lang w:val="en-GB"/>
              </w:rPr>
              <w:t>h</w:t>
            </w:r>
            <w:proofErr w:type="spellEnd"/>
          </w:p>
          <w:p w14:paraId="0EBFC462" w14:textId="77777777" w:rsidR="00BE2D2D" w:rsidRPr="00292337" w:rsidRDefault="7C559500" w:rsidP="28AD69F1">
            <w:pPr>
              <w:rPr>
                <w:lang w:val="en-GB"/>
              </w:rPr>
            </w:pPr>
            <w:r w:rsidRPr="28AD69F1">
              <w:rPr>
                <w:lang w:val="en-GB"/>
              </w:rPr>
              <w:t>Position: MSc student in GI Research Group of Microbiome</w:t>
            </w:r>
          </w:p>
          <w:p w14:paraId="3FA698BA" w14:textId="68EC2083" w:rsidR="00BE2D2D" w:rsidRPr="00292337" w:rsidRDefault="7C559500" w:rsidP="28AD69F1">
            <w:pPr>
              <w:rPr>
                <w:lang w:val="en-GB"/>
              </w:rPr>
            </w:pPr>
            <w:r w:rsidRPr="28AD69F1">
              <w:rPr>
                <w:lang w:val="en-GB"/>
              </w:rPr>
              <w:t>Institution: University of Tartu, Faculty of Science and Technology, Institute of Genomics (UTARTU)</w:t>
            </w:r>
          </w:p>
          <w:p w14:paraId="6FD7EBCE" w14:textId="5E732526" w:rsidR="00A82784" w:rsidRPr="00292337" w:rsidRDefault="6B028030" w:rsidP="28AD69F1">
            <w:pPr>
              <w:ind w:firstLine="371"/>
              <w:rPr>
                <w:lang w:val="en-GB"/>
              </w:rPr>
            </w:pPr>
            <w:r w:rsidRPr="28AD69F1">
              <w:rPr>
                <w:lang w:val="en-GB"/>
              </w:rPr>
              <w:t>1</w:t>
            </w:r>
            <w:r w:rsidR="107ED3E7" w:rsidRPr="28AD69F1">
              <w:rPr>
                <w:lang w:val="en-GB"/>
              </w:rPr>
              <w:t>5</w:t>
            </w:r>
            <w:r w:rsidRPr="28AD69F1">
              <w:rPr>
                <w:lang w:val="en-GB"/>
              </w:rPr>
              <w:t xml:space="preserve">. Given name(s): Galadriel </w:t>
            </w:r>
            <w:proofErr w:type="spellStart"/>
            <w:r w:rsidRPr="28AD69F1">
              <w:rPr>
                <w:lang w:val="en-GB"/>
              </w:rPr>
              <w:t>Luzia</w:t>
            </w:r>
            <w:proofErr w:type="spellEnd"/>
          </w:p>
          <w:p w14:paraId="497E3665" w14:textId="6581717A" w:rsidR="00A82784" w:rsidRPr="00292337" w:rsidRDefault="6B028030" w:rsidP="28AD69F1">
            <w:pPr>
              <w:rPr>
                <w:lang w:val="en-GB"/>
              </w:rPr>
            </w:pPr>
            <w:r w:rsidRPr="28AD69F1">
              <w:rPr>
                <w:lang w:val="en-GB"/>
              </w:rPr>
              <w:t>Last name: Velazquez Silva</w:t>
            </w:r>
          </w:p>
          <w:p w14:paraId="09F9A493" w14:textId="2C652409" w:rsidR="00A82784" w:rsidRPr="00292337" w:rsidRDefault="6B028030" w:rsidP="28AD69F1">
            <w:pPr>
              <w:rPr>
                <w:lang w:val="en-GB"/>
              </w:rPr>
            </w:pPr>
            <w:r w:rsidRPr="28AD69F1">
              <w:rPr>
                <w:lang w:val="en-GB"/>
              </w:rPr>
              <w:t xml:space="preserve">Position: PhD student in GI, </w:t>
            </w:r>
            <w:r w:rsidR="54AD84CA" w:rsidRPr="28AD69F1">
              <w:rPr>
                <w:shd w:val="clear" w:color="auto" w:fill="FFFFFF"/>
              </w:rPr>
              <w:t>Junior Research Fellow in Genomics</w:t>
            </w:r>
          </w:p>
          <w:p w14:paraId="1CC57984" w14:textId="77777777" w:rsidR="001D04DB" w:rsidRDefault="6B028030" w:rsidP="28AD69F1">
            <w:pPr>
              <w:rPr>
                <w:lang w:val="en-GB"/>
              </w:rPr>
            </w:pPr>
            <w:r w:rsidRPr="28AD69F1">
              <w:rPr>
                <w:lang w:val="en-GB"/>
              </w:rPr>
              <w:t>Institution: University of Tartu, Faculty of Science and Technology, Institute of Genomics</w:t>
            </w:r>
            <w:r w:rsidR="7D3590B8" w:rsidRPr="28AD69F1">
              <w:rPr>
                <w:lang w:val="en-GB"/>
              </w:rPr>
              <w:t xml:space="preserve"> (UTARTU)</w:t>
            </w:r>
          </w:p>
          <w:p w14:paraId="45B7F790" w14:textId="7B61C7E4" w:rsidR="005A68EC" w:rsidRPr="00292337" w:rsidRDefault="7713061B" w:rsidP="28AD69F1">
            <w:pPr>
              <w:ind w:firstLine="371"/>
              <w:rPr>
                <w:lang w:val="en-GB"/>
              </w:rPr>
            </w:pPr>
            <w:r w:rsidRPr="28AD69F1">
              <w:rPr>
                <w:lang w:val="en-GB"/>
              </w:rPr>
              <w:t>1</w:t>
            </w:r>
            <w:r w:rsidR="107ED3E7" w:rsidRPr="28AD69F1">
              <w:rPr>
                <w:lang w:val="en-GB"/>
              </w:rPr>
              <w:t>6</w:t>
            </w:r>
            <w:r w:rsidRPr="28AD69F1">
              <w:rPr>
                <w:lang w:val="en-GB"/>
              </w:rPr>
              <w:t>. Given name(s): Nele</w:t>
            </w:r>
          </w:p>
          <w:p w14:paraId="3DA12734" w14:textId="7462CBAC" w:rsidR="005A68EC" w:rsidRPr="00292337" w:rsidRDefault="7713061B" w:rsidP="28AD69F1">
            <w:pPr>
              <w:rPr>
                <w:lang w:val="en-GB"/>
              </w:rPr>
            </w:pPr>
            <w:r w:rsidRPr="28AD69F1">
              <w:rPr>
                <w:lang w:val="en-GB"/>
              </w:rPr>
              <w:t>Last name: Taba</w:t>
            </w:r>
          </w:p>
          <w:p w14:paraId="6A69D233" w14:textId="1D5592C3" w:rsidR="005A68EC" w:rsidRPr="00292337" w:rsidRDefault="7713061B" w:rsidP="28AD69F1">
            <w:pPr>
              <w:rPr>
                <w:lang w:val="en-GB"/>
              </w:rPr>
            </w:pPr>
            <w:r w:rsidRPr="28AD69F1">
              <w:rPr>
                <w:lang w:val="en-GB"/>
              </w:rPr>
              <w:t xml:space="preserve">Position: </w:t>
            </w:r>
            <w:r w:rsidRPr="28AD69F1">
              <w:rPr>
                <w:shd w:val="clear" w:color="auto" w:fill="FFFFFF"/>
                <w:lang w:val="en-GB"/>
              </w:rPr>
              <w:t>Research Fellow of Statistical Metabolomics</w:t>
            </w:r>
          </w:p>
          <w:p w14:paraId="78B1E656" w14:textId="77777777" w:rsidR="005A68EC" w:rsidRPr="00292337" w:rsidRDefault="7713061B" w:rsidP="28AD69F1">
            <w:pPr>
              <w:rPr>
                <w:lang w:val="en-GB"/>
              </w:rPr>
            </w:pPr>
            <w:r w:rsidRPr="28AD69F1">
              <w:rPr>
                <w:lang w:val="en-GB"/>
              </w:rPr>
              <w:t>Institution: University of Tartu, Faculty of Science and Technology, Institute of Genomics (UTARTU)</w:t>
            </w:r>
          </w:p>
          <w:p w14:paraId="6846E4B4" w14:textId="01F85213" w:rsidR="005A68EC" w:rsidRPr="00C64AD2" w:rsidRDefault="005A68EC" w:rsidP="28AD69F1">
            <w:pPr>
              <w:rPr>
                <w:lang w:val="en-GB"/>
              </w:rPr>
            </w:pPr>
          </w:p>
        </w:tc>
      </w:tr>
      <w:tr w:rsidR="0055564E" w:rsidRPr="00292337" w14:paraId="39C54E49" w14:textId="77777777" w:rsidTr="580E361B">
        <w:trPr>
          <w:trHeight w:val="2943"/>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61A69B8" w14:textId="77777777" w:rsidR="00E124FE" w:rsidRPr="00523A05" w:rsidRDefault="083689CF" w:rsidP="28AD69F1">
            <w:pPr>
              <w:rPr>
                <w:b/>
                <w:bCs/>
                <w:lang w:val="en-GB"/>
              </w:rPr>
            </w:pPr>
            <w:r w:rsidRPr="28AD69F1">
              <w:rPr>
                <w:b/>
                <w:bCs/>
                <w:lang w:val="en-GB"/>
              </w:rPr>
              <w:lastRenderedPageBreak/>
              <w:t>Researchers from the partner institutions:</w:t>
            </w:r>
          </w:p>
          <w:p w14:paraId="655D7D20" w14:textId="75AE1730" w:rsidR="00577F86" w:rsidRPr="00523A05" w:rsidRDefault="30E4FDEF" w:rsidP="28AD69F1">
            <w:pPr>
              <w:ind w:firstLine="371"/>
              <w:rPr>
                <w:lang w:val="en-GB"/>
              </w:rPr>
            </w:pPr>
            <w:r w:rsidRPr="28AD69F1">
              <w:rPr>
                <w:lang w:val="en-GB"/>
              </w:rPr>
              <w:t>1. Given name(s): Aare</w:t>
            </w:r>
          </w:p>
          <w:p w14:paraId="4E961AD4" w14:textId="6B41926F" w:rsidR="00577F86" w:rsidRPr="00523A05" w:rsidRDefault="30E4FDEF" w:rsidP="28AD69F1">
            <w:pPr>
              <w:rPr>
                <w:lang w:val="en-GB"/>
              </w:rPr>
            </w:pPr>
            <w:r w:rsidRPr="28AD69F1">
              <w:rPr>
                <w:lang w:val="en-GB"/>
              </w:rPr>
              <w:t xml:space="preserve">Last name: </w:t>
            </w:r>
            <w:proofErr w:type="spellStart"/>
            <w:r w:rsidRPr="28AD69F1">
              <w:rPr>
                <w:lang w:val="en-GB"/>
              </w:rPr>
              <w:t>Märtson</w:t>
            </w:r>
            <w:proofErr w:type="spellEnd"/>
          </w:p>
          <w:p w14:paraId="6F900790" w14:textId="3E2B6A17" w:rsidR="00577F86" w:rsidRPr="00523A05" w:rsidRDefault="30E4FDEF" w:rsidP="28AD69F1">
            <w:pPr>
              <w:rPr>
                <w:lang w:val="en-GB"/>
              </w:rPr>
            </w:pPr>
            <w:r w:rsidRPr="28AD69F1">
              <w:rPr>
                <w:lang w:val="en-GB"/>
              </w:rPr>
              <w:t xml:space="preserve">Position: </w:t>
            </w:r>
            <w:r w:rsidR="706ED1AE" w:rsidRPr="28AD69F1">
              <w:rPr>
                <w:lang w:val="en-GB"/>
              </w:rPr>
              <w:t xml:space="preserve">Orthopaedist, </w:t>
            </w:r>
            <w:r w:rsidR="6C135887" w:rsidRPr="28AD69F1">
              <w:rPr>
                <w:lang w:val="en-GB"/>
              </w:rPr>
              <w:t xml:space="preserve">Professor of </w:t>
            </w:r>
            <w:proofErr w:type="spellStart"/>
            <w:r w:rsidR="6C135887" w:rsidRPr="28AD69F1">
              <w:rPr>
                <w:lang w:val="en-GB"/>
              </w:rPr>
              <w:t>Orthopedics</w:t>
            </w:r>
            <w:proofErr w:type="spellEnd"/>
          </w:p>
          <w:p w14:paraId="6E72570C" w14:textId="77777777" w:rsidR="006A24D4" w:rsidRPr="00523A05" w:rsidRDefault="7D3590B8" w:rsidP="28AD69F1">
            <w:pPr>
              <w:rPr>
                <w:b/>
                <w:bCs/>
                <w:lang w:val="en-GB"/>
              </w:rPr>
            </w:pPr>
            <w:r w:rsidRPr="28AD69F1">
              <w:rPr>
                <w:lang w:val="en-GB"/>
              </w:rPr>
              <w:t xml:space="preserve">Institution: Tartu University Hospital, Traumatology and Orthopaedics Clinic (TUH) and University of Tartu, </w:t>
            </w:r>
            <w:r w:rsidRPr="28AD69F1">
              <w:rPr>
                <w:shd w:val="clear" w:color="auto" w:fill="FFFFFF"/>
              </w:rPr>
              <w:t>Institute of Clinical Medicine (UTARTU)</w:t>
            </w:r>
          </w:p>
          <w:p w14:paraId="1A2850F0" w14:textId="49088A20" w:rsidR="00327821" w:rsidRPr="00523A05" w:rsidRDefault="3916FD39" w:rsidP="28AD69F1">
            <w:pPr>
              <w:ind w:firstLine="371"/>
              <w:rPr>
                <w:lang w:val="en-GB"/>
              </w:rPr>
            </w:pPr>
            <w:r w:rsidRPr="28AD69F1">
              <w:rPr>
                <w:lang w:val="en-GB"/>
              </w:rPr>
              <w:t>2</w:t>
            </w:r>
            <w:r w:rsidR="7D32F32E" w:rsidRPr="28AD69F1">
              <w:rPr>
                <w:lang w:val="en-GB"/>
              </w:rPr>
              <w:t xml:space="preserve">. Given name(s): </w:t>
            </w:r>
            <w:proofErr w:type="spellStart"/>
            <w:r w:rsidR="7D32F32E" w:rsidRPr="28AD69F1">
              <w:rPr>
                <w:lang w:val="en-GB"/>
              </w:rPr>
              <w:t>Kaspar</w:t>
            </w:r>
            <w:proofErr w:type="spellEnd"/>
            <w:r w:rsidR="7D32F32E" w:rsidRPr="28AD69F1">
              <w:rPr>
                <w:lang w:val="en-GB"/>
              </w:rPr>
              <w:t xml:space="preserve"> </w:t>
            </w:r>
          </w:p>
          <w:p w14:paraId="17B5CB13" w14:textId="1E24C002" w:rsidR="00327821" w:rsidRPr="00523A05" w:rsidRDefault="7D32F32E" w:rsidP="28AD69F1">
            <w:pPr>
              <w:rPr>
                <w:lang w:val="en-GB"/>
              </w:rPr>
            </w:pPr>
            <w:r w:rsidRPr="28AD69F1">
              <w:rPr>
                <w:lang w:val="en-GB"/>
              </w:rPr>
              <w:t xml:space="preserve">Last name: </w:t>
            </w:r>
            <w:proofErr w:type="spellStart"/>
            <w:r w:rsidRPr="28AD69F1">
              <w:rPr>
                <w:lang w:val="en-GB"/>
              </w:rPr>
              <w:t>Tootsi</w:t>
            </w:r>
            <w:proofErr w:type="spellEnd"/>
          </w:p>
          <w:p w14:paraId="343C611C" w14:textId="116D082D" w:rsidR="00327821" w:rsidRPr="00523A05" w:rsidRDefault="7D32F32E" w:rsidP="28AD69F1">
            <w:pPr>
              <w:rPr>
                <w:lang w:val="en-GB"/>
              </w:rPr>
            </w:pPr>
            <w:r w:rsidRPr="28AD69F1">
              <w:rPr>
                <w:lang w:val="en-GB"/>
              </w:rPr>
              <w:t xml:space="preserve">Position: Orthopaedist, </w:t>
            </w:r>
            <w:r w:rsidR="00AF1D9D" w:rsidRPr="28AD69F1">
              <w:rPr>
                <w:lang w:val="en-GB"/>
              </w:rPr>
              <w:t>Research Fellow in</w:t>
            </w:r>
            <w:r w:rsidRPr="28AD69F1">
              <w:rPr>
                <w:lang w:val="en-GB"/>
              </w:rPr>
              <w:t xml:space="preserve"> </w:t>
            </w:r>
            <w:proofErr w:type="spellStart"/>
            <w:r w:rsidRPr="28AD69F1">
              <w:rPr>
                <w:lang w:val="en-GB"/>
              </w:rPr>
              <w:t>Orthopedics</w:t>
            </w:r>
            <w:proofErr w:type="spellEnd"/>
          </w:p>
          <w:p w14:paraId="6AF54D53" w14:textId="3AFF0025" w:rsidR="00327821" w:rsidRPr="00523A05" w:rsidRDefault="7D32F32E" w:rsidP="28AD69F1">
            <w:pPr>
              <w:rPr>
                <w:shd w:val="clear" w:color="auto" w:fill="FFFFFF"/>
              </w:rPr>
            </w:pPr>
            <w:r w:rsidRPr="28AD69F1">
              <w:rPr>
                <w:lang w:val="en-GB"/>
              </w:rPr>
              <w:t xml:space="preserve">Institution: </w:t>
            </w:r>
            <w:r w:rsidR="466E1FE2" w:rsidRPr="28AD69F1">
              <w:rPr>
                <w:lang w:val="en-GB"/>
              </w:rPr>
              <w:t xml:space="preserve">Tartu University Hospital, </w:t>
            </w:r>
            <w:r w:rsidR="52653F44" w:rsidRPr="28AD69F1">
              <w:rPr>
                <w:lang w:val="en-GB"/>
              </w:rPr>
              <w:t>Traumatology and Orthopaedics Clinic</w:t>
            </w:r>
            <w:r w:rsidR="7D3590B8" w:rsidRPr="28AD69F1">
              <w:rPr>
                <w:lang w:val="en-GB"/>
              </w:rPr>
              <w:t xml:space="preserve"> (TUH)</w:t>
            </w:r>
            <w:r w:rsidR="52653F44" w:rsidRPr="28AD69F1">
              <w:rPr>
                <w:lang w:val="en-GB"/>
              </w:rPr>
              <w:t xml:space="preserve"> and </w:t>
            </w:r>
            <w:r w:rsidRPr="28AD69F1">
              <w:rPr>
                <w:lang w:val="en-GB"/>
              </w:rPr>
              <w:t xml:space="preserve">University of Tartu, </w:t>
            </w:r>
            <w:r w:rsidRPr="28AD69F1">
              <w:rPr>
                <w:shd w:val="clear" w:color="auto" w:fill="FFFFFF"/>
              </w:rPr>
              <w:t>Institute of Clinical Medicine</w:t>
            </w:r>
            <w:r w:rsidR="7D3590B8" w:rsidRPr="28AD69F1">
              <w:rPr>
                <w:shd w:val="clear" w:color="auto" w:fill="FFFFFF"/>
              </w:rPr>
              <w:t xml:space="preserve"> (UTARTU)</w:t>
            </w:r>
          </w:p>
          <w:p w14:paraId="2EC2BD33" w14:textId="342A08EE" w:rsidR="008169DE" w:rsidRPr="00523A05" w:rsidRDefault="4C9C1728" w:rsidP="28AD69F1">
            <w:pPr>
              <w:ind w:firstLine="371"/>
              <w:rPr>
                <w:lang w:val="en-GB"/>
              </w:rPr>
            </w:pPr>
            <w:r w:rsidRPr="28AD69F1">
              <w:rPr>
                <w:lang w:val="en-GB"/>
              </w:rPr>
              <w:t xml:space="preserve">3. Given name(s): Egon </w:t>
            </w:r>
          </w:p>
          <w:p w14:paraId="7FE109D7" w14:textId="04A828AD" w:rsidR="008169DE" w:rsidRPr="00523A05" w:rsidRDefault="4C9C1728" w:rsidP="28AD69F1">
            <w:pPr>
              <w:rPr>
                <w:lang w:val="en-GB"/>
              </w:rPr>
            </w:pPr>
            <w:r w:rsidRPr="28AD69F1">
              <w:rPr>
                <w:lang w:val="en-GB"/>
              </w:rPr>
              <w:t xml:space="preserve">Last name: </w:t>
            </w:r>
            <w:proofErr w:type="spellStart"/>
            <w:r w:rsidRPr="28AD69F1">
              <w:rPr>
                <w:lang w:val="en-GB"/>
              </w:rPr>
              <w:t>Puuorg</w:t>
            </w:r>
            <w:proofErr w:type="spellEnd"/>
          </w:p>
          <w:p w14:paraId="774385C6" w14:textId="21394125" w:rsidR="008169DE" w:rsidRPr="00523A05" w:rsidRDefault="4C9C1728" w:rsidP="28AD69F1">
            <w:pPr>
              <w:rPr>
                <w:lang w:val="en-GB"/>
              </w:rPr>
            </w:pPr>
            <w:r w:rsidRPr="28AD69F1">
              <w:rPr>
                <w:lang w:val="en-GB"/>
              </w:rPr>
              <w:t>Position: Orthopaedist</w:t>
            </w:r>
          </w:p>
          <w:p w14:paraId="63B5602F" w14:textId="50000D19" w:rsidR="008169DE" w:rsidRPr="00523A05" w:rsidRDefault="4C9C1728" w:rsidP="28AD69F1">
            <w:pPr>
              <w:rPr>
                <w:b/>
                <w:bCs/>
                <w:lang w:val="en-GB"/>
              </w:rPr>
            </w:pPr>
            <w:r w:rsidRPr="28AD69F1">
              <w:rPr>
                <w:lang w:val="en-GB"/>
              </w:rPr>
              <w:t>Institution: Tartu University Hospital, Traumatology and Orthopaedics Clinic (TUH)</w:t>
            </w:r>
          </w:p>
          <w:p w14:paraId="5DC4CB30" w14:textId="6ED7127B" w:rsidR="00590F8C" w:rsidRPr="00523A05" w:rsidRDefault="4C9C1728" w:rsidP="28AD69F1">
            <w:pPr>
              <w:ind w:firstLine="371"/>
              <w:rPr>
                <w:lang w:val="en-GB"/>
              </w:rPr>
            </w:pPr>
            <w:r w:rsidRPr="28AD69F1">
              <w:rPr>
                <w:lang w:val="en-GB"/>
              </w:rPr>
              <w:t>4</w:t>
            </w:r>
            <w:r w:rsidR="466E1FE2" w:rsidRPr="28AD69F1">
              <w:rPr>
                <w:lang w:val="en-GB"/>
              </w:rPr>
              <w:t xml:space="preserve">. Given name(s): Katrin </w:t>
            </w:r>
          </w:p>
          <w:p w14:paraId="61B3CDB9" w14:textId="20F5DBA8" w:rsidR="00590F8C" w:rsidRPr="00523A05" w:rsidRDefault="466E1FE2" w:rsidP="28AD69F1">
            <w:pPr>
              <w:rPr>
                <w:lang w:val="en-GB"/>
              </w:rPr>
            </w:pPr>
            <w:r w:rsidRPr="28AD69F1">
              <w:rPr>
                <w:lang w:val="en-GB"/>
              </w:rPr>
              <w:t xml:space="preserve">Last name: </w:t>
            </w:r>
            <w:proofErr w:type="spellStart"/>
            <w:r w:rsidRPr="28AD69F1">
              <w:rPr>
                <w:lang w:val="en-GB"/>
              </w:rPr>
              <w:t>Ulst</w:t>
            </w:r>
            <w:proofErr w:type="spellEnd"/>
          </w:p>
          <w:p w14:paraId="49E81184" w14:textId="71B79810" w:rsidR="00590F8C" w:rsidRPr="00523A05" w:rsidRDefault="466E1FE2" w:rsidP="28AD69F1">
            <w:pPr>
              <w:rPr>
                <w:lang w:val="en-GB"/>
              </w:rPr>
            </w:pPr>
            <w:r w:rsidRPr="28AD69F1">
              <w:rPr>
                <w:lang w:val="en-GB"/>
              </w:rPr>
              <w:t>Position: Rheumatologist</w:t>
            </w:r>
          </w:p>
          <w:p w14:paraId="5CED6429" w14:textId="4C00BE4C" w:rsidR="00327821" w:rsidRPr="00523A05" w:rsidRDefault="466E1FE2" w:rsidP="28AD69F1">
            <w:pPr>
              <w:rPr>
                <w:b/>
                <w:bCs/>
                <w:lang w:val="en-GB"/>
              </w:rPr>
            </w:pPr>
            <w:r w:rsidRPr="28AD69F1">
              <w:rPr>
                <w:lang w:val="en-GB"/>
              </w:rPr>
              <w:lastRenderedPageBreak/>
              <w:t xml:space="preserve">Institution: </w:t>
            </w:r>
            <w:r w:rsidR="52653F44" w:rsidRPr="28AD69F1">
              <w:rPr>
                <w:lang w:val="en-GB"/>
              </w:rPr>
              <w:t xml:space="preserve">Tartu University Hospital, </w:t>
            </w:r>
            <w:r w:rsidR="6013B4F7" w:rsidRPr="28AD69F1">
              <w:rPr>
                <w:lang w:val="en-GB"/>
              </w:rPr>
              <w:t xml:space="preserve">Internal Medicine Clinic </w:t>
            </w:r>
            <w:r w:rsidR="7D3590B8" w:rsidRPr="28AD69F1">
              <w:rPr>
                <w:lang w:val="en-GB"/>
              </w:rPr>
              <w:t>(TUH)</w:t>
            </w:r>
          </w:p>
          <w:p w14:paraId="6ED88096" w14:textId="4BECE016" w:rsidR="002B0E33" w:rsidRPr="00523A05" w:rsidRDefault="4C9C1728" w:rsidP="28AD69F1">
            <w:pPr>
              <w:ind w:firstLine="371"/>
              <w:rPr>
                <w:lang w:val="en-GB"/>
              </w:rPr>
            </w:pPr>
            <w:r w:rsidRPr="28AD69F1">
              <w:rPr>
                <w:lang w:val="en-GB"/>
              </w:rPr>
              <w:t>5</w:t>
            </w:r>
            <w:r w:rsidR="3D57F9B0" w:rsidRPr="28AD69F1">
              <w:rPr>
                <w:lang w:val="en-GB"/>
              </w:rPr>
              <w:t xml:space="preserve">. Given name(s): Raili </w:t>
            </w:r>
          </w:p>
          <w:p w14:paraId="02C9F095" w14:textId="21EDD9D4" w:rsidR="002B0E33" w:rsidRPr="00523A05" w:rsidRDefault="3D57F9B0" w:rsidP="28AD69F1">
            <w:pPr>
              <w:rPr>
                <w:lang w:val="en-GB"/>
              </w:rPr>
            </w:pPr>
            <w:r w:rsidRPr="28AD69F1">
              <w:rPr>
                <w:lang w:val="en-GB"/>
              </w:rPr>
              <w:t>Last name: Müller</w:t>
            </w:r>
          </w:p>
          <w:p w14:paraId="181F41CC" w14:textId="2BA06601" w:rsidR="002B0E33" w:rsidRPr="00523A05" w:rsidRDefault="3D57F9B0" w:rsidP="28AD69F1">
            <w:pPr>
              <w:rPr>
                <w:lang w:val="en-GB"/>
              </w:rPr>
            </w:pPr>
            <w:r w:rsidRPr="28AD69F1">
              <w:rPr>
                <w:lang w:val="en-GB"/>
              </w:rPr>
              <w:t>Position: Rheumatologist</w:t>
            </w:r>
            <w:r w:rsidR="18EF70AC" w:rsidRPr="28AD69F1">
              <w:rPr>
                <w:lang w:val="en-GB"/>
              </w:rPr>
              <w:t>, Rheumatology lecturer</w:t>
            </w:r>
          </w:p>
          <w:p w14:paraId="022BF566" w14:textId="070EA19A" w:rsidR="002B0E33" w:rsidRDefault="3D57F9B0" w:rsidP="28AD69F1">
            <w:pPr>
              <w:rPr>
                <w:lang w:val="en-GB"/>
              </w:rPr>
            </w:pPr>
            <w:r w:rsidRPr="28AD69F1">
              <w:rPr>
                <w:lang w:val="en-GB"/>
              </w:rPr>
              <w:t xml:space="preserve">Institution: Tartu University Hospital, </w:t>
            </w:r>
            <w:r w:rsidR="6013B4F7" w:rsidRPr="28AD69F1">
              <w:rPr>
                <w:lang w:val="en-GB"/>
              </w:rPr>
              <w:t xml:space="preserve">Internal Medicine Clinic </w:t>
            </w:r>
            <w:r w:rsidR="7D3590B8" w:rsidRPr="28AD69F1">
              <w:rPr>
                <w:lang w:val="en-GB"/>
              </w:rPr>
              <w:t>(TUH)</w:t>
            </w:r>
            <w:r w:rsidR="6013B4F7" w:rsidRPr="28AD69F1">
              <w:rPr>
                <w:lang w:val="en-GB"/>
              </w:rPr>
              <w:t xml:space="preserve"> and </w:t>
            </w:r>
            <w:r w:rsidR="5CDBB197" w:rsidRPr="28AD69F1">
              <w:rPr>
                <w:lang w:val="en-GB"/>
              </w:rPr>
              <w:t>University of Tartu</w:t>
            </w:r>
            <w:r w:rsidR="18EF70AC" w:rsidRPr="28AD69F1">
              <w:rPr>
                <w:lang w:val="en-GB"/>
              </w:rPr>
              <w:t>, Institute of Clinical Medicine (UTARTU)</w:t>
            </w:r>
          </w:p>
          <w:p w14:paraId="5E27C224" w14:textId="77777777" w:rsidR="00D111C4" w:rsidRPr="00523A05" w:rsidRDefault="00D111C4" w:rsidP="28AD69F1">
            <w:pPr>
              <w:rPr>
                <w:b/>
                <w:bCs/>
                <w:lang w:val="en-GB"/>
              </w:rPr>
            </w:pPr>
          </w:p>
          <w:p w14:paraId="6B71FCB4" w14:textId="3BD2DD6A" w:rsidR="002B0E33" w:rsidRPr="00523A05" w:rsidRDefault="3916FD39" w:rsidP="28AD69F1">
            <w:pPr>
              <w:rPr>
                <w:lang w:val="en-GB"/>
              </w:rPr>
            </w:pPr>
            <w:r w:rsidRPr="28AD69F1">
              <w:rPr>
                <w:lang w:val="en-GB"/>
              </w:rPr>
              <w:t>NOTE! Partners from Tartu University Hospital will support the ENDOTARGET project with the clinical know-how and do not meet the BPs or get to know their identity. They will see only the pseudonymised health records and analysis data.</w:t>
            </w:r>
          </w:p>
          <w:p w14:paraId="648FE21B" w14:textId="3F38F38E" w:rsidR="00C96C99" w:rsidRPr="00523A05" w:rsidRDefault="00C96C99" w:rsidP="28AD69F1">
            <w:pPr>
              <w:rPr>
                <w:lang w:val="en-GB"/>
              </w:rPr>
            </w:pPr>
          </w:p>
          <w:p w14:paraId="5DE6E820" w14:textId="595D78F1" w:rsidR="00C96C99" w:rsidRPr="00523A05" w:rsidRDefault="4C9C1728" w:rsidP="28AD69F1">
            <w:pPr>
              <w:ind w:firstLine="371"/>
              <w:rPr>
                <w:lang w:val="en-GB"/>
              </w:rPr>
            </w:pPr>
            <w:r w:rsidRPr="28AD69F1">
              <w:rPr>
                <w:lang w:val="en-GB"/>
              </w:rPr>
              <w:t>6</w:t>
            </w:r>
            <w:r w:rsidR="6997E76F" w:rsidRPr="28AD69F1">
              <w:rPr>
                <w:lang w:val="en-GB"/>
              </w:rPr>
              <w:t xml:space="preserve">. Given name(s): Goncalo </w:t>
            </w:r>
          </w:p>
          <w:p w14:paraId="7E63F7F3" w14:textId="67600851" w:rsidR="00C96C99" w:rsidRPr="00523A05" w:rsidRDefault="6997E76F" w:rsidP="28AD69F1">
            <w:pPr>
              <w:rPr>
                <w:lang w:val="en-GB"/>
              </w:rPr>
            </w:pPr>
            <w:r w:rsidRPr="28AD69F1">
              <w:rPr>
                <w:lang w:val="en-GB"/>
              </w:rPr>
              <w:t>Last name: Barreto</w:t>
            </w:r>
          </w:p>
          <w:p w14:paraId="5C2C2DCC" w14:textId="4C75082F" w:rsidR="00C96C99" w:rsidRPr="00523A05" w:rsidRDefault="6997E76F" w:rsidP="28AD69F1">
            <w:pPr>
              <w:rPr>
                <w:lang w:val="en-GB"/>
              </w:rPr>
            </w:pPr>
            <w:r w:rsidRPr="28AD69F1">
              <w:rPr>
                <w:lang w:val="en-GB"/>
              </w:rPr>
              <w:t>Position: Principal investigator</w:t>
            </w:r>
          </w:p>
          <w:p w14:paraId="46FC93CD" w14:textId="77777777" w:rsidR="006A24D4" w:rsidRPr="00523A05" w:rsidRDefault="7D3590B8" w:rsidP="28AD69F1">
            <w:pPr>
              <w:rPr>
                <w:lang w:val="en-GB"/>
              </w:rPr>
            </w:pPr>
            <w:r w:rsidRPr="28AD69F1">
              <w:rPr>
                <w:lang w:val="en-GB"/>
              </w:rPr>
              <w:t>Institution: Helsinki University Hospital, Department of Rheumatology, Helsinki, Finland (HUS)</w:t>
            </w:r>
          </w:p>
          <w:p w14:paraId="02216983" w14:textId="71F5A44B" w:rsidR="00C96C99" w:rsidRPr="00523A05" w:rsidRDefault="4C9C1728" w:rsidP="28AD69F1">
            <w:pPr>
              <w:ind w:firstLine="371"/>
              <w:rPr>
                <w:lang w:val="en-GB"/>
              </w:rPr>
            </w:pPr>
            <w:r w:rsidRPr="28AD69F1">
              <w:rPr>
                <w:lang w:val="en-GB"/>
              </w:rPr>
              <w:t>7</w:t>
            </w:r>
            <w:r w:rsidR="6997E76F" w:rsidRPr="28AD69F1">
              <w:rPr>
                <w:lang w:val="en-GB"/>
              </w:rPr>
              <w:t xml:space="preserve">. Given name(s): Jukka </w:t>
            </w:r>
          </w:p>
          <w:p w14:paraId="56D96BC1" w14:textId="5E94317E" w:rsidR="00C96C99" w:rsidRPr="00523A05" w:rsidRDefault="6997E76F" w:rsidP="28AD69F1">
            <w:pPr>
              <w:rPr>
                <w:lang w:val="en-GB"/>
              </w:rPr>
            </w:pPr>
            <w:r w:rsidRPr="28AD69F1">
              <w:rPr>
                <w:lang w:val="en-GB"/>
              </w:rPr>
              <w:t xml:space="preserve">Last name: </w:t>
            </w:r>
            <w:proofErr w:type="spellStart"/>
            <w:r w:rsidRPr="28AD69F1">
              <w:rPr>
                <w:lang w:val="en-GB"/>
              </w:rPr>
              <w:t>Parantainen</w:t>
            </w:r>
            <w:proofErr w:type="spellEnd"/>
          </w:p>
          <w:p w14:paraId="6E07A88C" w14:textId="512F51F2" w:rsidR="00C96C99" w:rsidRPr="00523A05" w:rsidRDefault="6997E76F" w:rsidP="28AD69F1">
            <w:pPr>
              <w:rPr>
                <w:lang w:val="en-GB"/>
              </w:rPr>
            </w:pPr>
            <w:r w:rsidRPr="28AD69F1">
              <w:rPr>
                <w:lang w:val="en-GB"/>
              </w:rPr>
              <w:t>Position: PhD student</w:t>
            </w:r>
          </w:p>
          <w:p w14:paraId="1E0528D7" w14:textId="77777777" w:rsidR="006A24D4" w:rsidRPr="00523A05" w:rsidRDefault="7D3590B8" w:rsidP="28AD69F1">
            <w:pPr>
              <w:rPr>
                <w:lang w:val="en-GB"/>
              </w:rPr>
            </w:pPr>
            <w:r w:rsidRPr="28AD69F1">
              <w:rPr>
                <w:lang w:val="en-GB"/>
              </w:rPr>
              <w:t>Institution: Helsinki University Hospital, Department of Rheumatology, Helsinki, Finland (HUS)</w:t>
            </w:r>
          </w:p>
          <w:p w14:paraId="2DAE48BA" w14:textId="77ACBCEA" w:rsidR="00C96C99" w:rsidRPr="00523A05" w:rsidRDefault="4C9C1728" w:rsidP="28AD69F1">
            <w:pPr>
              <w:ind w:firstLine="371"/>
              <w:rPr>
                <w:lang w:val="en-GB"/>
              </w:rPr>
            </w:pPr>
            <w:r w:rsidRPr="28AD69F1">
              <w:rPr>
                <w:lang w:val="en-GB"/>
              </w:rPr>
              <w:t>8</w:t>
            </w:r>
            <w:r w:rsidR="6997E76F" w:rsidRPr="28AD69F1">
              <w:rPr>
                <w:lang w:val="en-GB"/>
              </w:rPr>
              <w:t xml:space="preserve">. Given name(s): Kari </w:t>
            </w:r>
          </w:p>
          <w:p w14:paraId="1228CADC" w14:textId="02B79922" w:rsidR="00C96C99" w:rsidRPr="00523A05" w:rsidRDefault="6997E76F" w:rsidP="28AD69F1">
            <w:pPr>
              <w:rPr>
                <w:lang w:val="en-GB"/>
              </w:rPr>
            </w:pPr>
            <w:r w:rsidRPr="28AD69F1">
              <w:rPr>
                <w:lang w:val="en-GB"/>
              </w:rPr>
              <w:t>Last name: Eklund</w:t>
            </w:r>
          </w:p>
          <w:p w14:paraId="41FB11BE" w14:textId="0E55D651" w:rsidR="00C96C99" w:rsidRPr="00523A05" w:rsidRDefault="6997E76F" w:rsidP="28AD69F1">
            <w:pPr>
              <w:rPr>
                <w:lang w:val="en-GB"/>
              </w:rPr>
            </w:pPr>
            <w:r w:rsidRPr="28AD69F1">
              <w:rPr>
                <w:lang w:val="en-GB"/>
              </w:rPr>
              <w:t>Position: Professor, rheumatologist</w:t>
            </w:r>
          </w:p>
          <w:p w14:paraId="62BEF530" w14:textId="77777777" w:rsidR="006A24D4" w:rsidRPr="00523A05" w:rsidRDefault="7D3590B8" w:rsidP="28AD69F1">
            <w:pPr>
              <w:rPr>
                <w:lang w:val="en-GB"/>
              </w:rPr>
            </w:pPr>
            <w:r w:rsidRPr="28AD69F1">
              <w:rPr>
                <w:lang w:val="en-GB"/>
              </w:rPr>
              <w:t>Institution: Helsinki University Hospital, Department of Rheumatology, Helsinki, Finland (HUS)</w:t>
            </w:r>
          </w:p>
          <w:p w14:paraId="75E45D9E" w14:textId="38D85DF6" w:rsidR="00C96C99" w:rsidRPr="00523A05" w:rsidRDefault="4C9C1728" w:rsidP="28AD69F1">
            <w:pPr>
              <w:ind w:firstLine="371"/>
              <w:rPr>
                <w:lang w:val="en-GB"/>
              </w:rPr>
            </w:pPr>
            <w:r w:rsidRPr="28AD69F1">
              <w:rPr>
                <w:lang w:val="en-GB"/>
              </w:rPr>
              <w:t>9</w:t>
            </w:r>
            <w:r w:rsidR="6997E76F" w:rsidRPr="28AD69F1">
              <w:rPr>
                <w:lang w:val="en-GB"/>
              </w:rPr>
              <w:t xml:space="preserve">. Given name(s): Johanna </w:t>
            </w:r>
          </w:p>
          <w:p w14:paraId="54E85A5A" w14:textId="4DCF48B2" w:rsidR="00C96C99" w:rsidRPr="00523A05" w:rsidRDefault="6997E76F" w:rsidP="28AD69F1">
            <w:pPr>
              <w:rPr>
                <w:lang w:val="en-GB"/>
              </w:rPr>
            </w:pPr>
            <w:r w:rsidRPr="28AD69F1">
              <w:rPr>
                <w:lang w:val="en-GB"/>
              </w:rPr>
              <w:t>Last name: Ferrero</w:t>
            </w:r>
          </w:p>
          <w:p w14:paraId="70DF1485" w14:textId="740AAA17" w:rsidR="00C96C99" w:rsidRPr="00523A05" w:rsidRDefault="6997E76F" w:rsidP="28AD69F1">
            <w:pPr>
              <w:rPr>
                <w:lang w:val="en-GB"/>
              </w:rPr>
            </w:pPr>
            <w:r w:rsidRPr="28AD69F1">
              <w:rPr>
                <w:lang w:val="en-GB"/>
              </w:rPr>
              <w:t>Position: Postdoctoral researcher</w:t>
            </w:r>
          </w:p>
          <w:p w14:paraId="39232CC0" w14:textId="02D65E68" w:rsidR="00C96C99" w:rsidRDefault="6997E76F" w:rsidP="28AD69F1">
            <w:pPr>
              <w:rPr>
                <w:lang w:val="en-GB"/>
              </w:rPr>
            </w:pPr>
            <w:r w:rsidRPr="28AD69F1">
              <w:rPr>
                <w:lang w:val="en-GB"/>
              </w:rPr>
              <w:t>Institution: Helsinki University Hospital, Department of Rheumatology, Helsinki, Finland</w:t>
            </w:r>
            <w:r w:rsidR="7D3590B8" w:rsidRPr="28AD69F1">
              <w:rPr>
                <w:lang w:val="en-GB"/>
              </w:rPr>
              <w:t xml:space="preserve"> (HUS)</w:t>
            </w:r>
          </w:p>
          <w:p w14:paraId="6E13AC17" w14:textId="462EC24F" w:rsidR="00325122" w:rsidRPr="00523A05" w:rsidRDefault="4E999096" w:rsidP="28AD69F1">
            <w:pPr>
              <w:ind w:firstLine="371"/>
              <w:rPr>
                <w:highlight w:val="yellow"/>
                <w:lang w:val="en-GB"/>
              </w:rPr>
            </w:pPr>
            <w:r w:rsidRPr="28AD69F1">
              <w:rPr>
                <w:highlight w:val="yellow"/>
                <w:lang w:val="en-GB"/>
              </w:rPr>
              <w:t xml:space="preserve">10. Given name(s): </w:t>
            </w:r>
            <w:proofErr w:type="spellStart"/>
            <w:r w:rsidRPr="28AD69F1">
              <w:rPr>
                <w:highlight w:val="yellow"/>
                <w:lang w:val="en-GB"/>
              </w:rPr>
              <w:t>Sirkku</w:t>
            </w:r>
            <w:proofErr w:type="spellEnd"/>
            <w:r w:rsidRPr="28AD69F1">
              <w:rPr>
                <w:highlight w:val="yellow"/>
                <w:lang w:val="en-GB"/>
              </w:rPr>
              <w:t xml:space="preserve"> </w:t>
            </w:r>
            <w:proofErr w:type="spellStart"/>
            <w:r w:rsidRPr="28AD69F1">
              <w:rPr>
                <w:highlight w:val="yellow"/>
                <w:lang w:val="en-GB"/>
              </w:rPr>
              <w:t>Peltonen</w:t>
            </w:r>
            <w:proofErr w:type="spellEnd"/>
          </w:p>
          <w:p w14:paraId="47DC041C" w14:textId="57CFB760" w:rsidR="00325122" w:rsidRPr="00523A05" w:rsidRDefault="4E999096" w:rsidP="28AD69F1">
            <w:pPr>
              <w:rPr>
                <w:highlight w:val="yellow"/>
                <w:lang w:val="en-GB"/>
              </w:rPr>
            </w:pPr>
            <w:r w:rsidRPr="28AD69F1">
              <w:rPr>
                <w:highlight w:val="yellow"/>
                <w:lang w:val="en-GB"/>
              </w:rPr>
              <w:t xml:space="preserve">Last name: </w:t>
            </w:r>
            <w:proofErr w:type="spellStart"/>
            <w:r w:rsidRPr="28AD69F1">
              <w:rPr>
                <w:highlight w:val="yellow"/>
                <w:lang w:val="en-GB"/>
              </w:rPr>
              <w:t>Peltonen</w:t>
            </w:r>
            <w:proofErr w:type="spellEnd"/>
          </w:p>
          <w:p w14:paraId="2B8A9DFD" w14:textId="05E98393" w:rsidR="00325122" w:rsidRPr="00523A05" w:rsidRDefault="4E999096" w:rsidP="28AD69F1">
            <w:pPr>
              <w:rPr>
                <w:highlight w:val="yellow"/>
                <w:lang w:val="en-GB"/>
              </w:rPr>
            </w:pPr>
            <w:r w:rsidRPr="28AD69F1">
              <w:rPr>
                <w:highlight w:val="yellow"/>
                <w:lang w:val="en-GB"/>
              </w:rPr>
              <w:t xml:space="preserve">Position: </w:t>
            </w:r>
            <w:r w:rsidR="1E4EF782" w:rsidRPr="28AD69F1">
              <w:rPr>
                <w:highlight w:val="yellow"/>
                <w:lang w:val="en-GB"/>
              </w:rPr>
              <w:t>Head Physician</w:t>
            </w:r>
          </w:p>
          <w:p w14:paraId="694DA1A8" w14:textId="02D65E68" w:rsidR="00325122" w:rsidRPr="00523A05" w:rsidRDefault="4E999096" w:rsidP="28AD69F1">
            <w:pPr>
              <w:rPr>
                <w:highlight w:val="yellow"/>
                <w:lang w:val="en-GB"/>
              </w:rPr>
            </w:pPr>
            <w:r w:rsidRPr="28AD69F1">
              <w:rPr>
                <w:highlight w:val="yellow"/>
                <w:lang w:val="en-GB"/>
              </w:rPr>
              <w:t>Institution: Helsinki University Hospital, Department of Rheumatology, Helsinki, Finland (HUS)</w:t>
            </w:r>
          </w:p>
          <w:p w14:paraId="5A8FFB8A" w14:textId="6CD8C7FA" w:rsidR="00325122" w:rsidRPr="00523A05" w:rsidRDefault="00325122" w:rsidP="28AD69F1">
            <w:pPr>
              <w:rPr>
                <w:lang w:val="en-GB"/>
              </w:rPr>
            </w:pPr>
          </w:p>
          <w:p w14:paraId="60DAC5A0" w14:textId="48A27833" w:rsidR="00C96C99" w:rsidRDefault="6997E76F" w:rsidP="28AD69F1">
            <w:pPr>
              <w:rPr>
                <w:lang w:val="en-GB"/>
              </w:rPr>
            </w:pPr>
            <w:r w:rsidRPr="28AD69F1">
              <w:rPr>
                <w:lang w:val="en-GB"/>
              </w:rPr>
              <w:t xml:space="preserve">NOTE! Partners from Helsinki University Hospital will support the ENDOTARGET project with the clinical know-how and do not meet the BPs or get to know their identity. They will also receive pseudonymized blood plasma samples for measuring the endotoxemia markers and summary statistics from </w:t>
            </w:r>
            <w:r w:rsidR="7E156176" w:rsidRPr="28AD69F1">
              <w:rPr>
                <w:lang w:val="en-GB"/>
              </w:rPr>
              <w:t>the Estonian Biobank (</w:t>
            </w:r>
            <w:proofErr w:type="spellStart"/>
            <w:r w:rsidRPr="28AD69F1">
              <w:rPr>
                <w:lang w:val="en-GB"/>
              </w:rPr>
              <w:t>EstBB</w:t>
            </w:r>
            <w:proofErr w:type="spellEnd"/>
            <w:r w:rsidR="7E156176" w:rsidRPr="28AD69F1">
              <w:rPr>
                <w:lang w:val="en-GB"/>
              </w:rPr>
              <w:t>)</w:t>
            </w:r>
            <w:r w:rsidRPr="28AD69F1">
              <w:rPr>
                <w:lang w:val="en-GB"/>
              </w:rPr>
              <w:t xml:space="preserve"> data analyses. They will not receive any individual level data.</w:t>
            </w:r>
          </w:p>
          <w:p w14:paraId="57C5BF9A" w14:textId="02268CCB" w:rsidR="00BD6449" w:rsidRPr="00E92D9D" w:rsidRDefault="00BD6449" w:rsidP="28AD69F1">
            <w:pPr>
              <w:rPr>
                <w:lang w:val="en-GB"/>
              </w:rPr>
            </w:pPr>
          </w:p>
          <w:p w14:paraId="0992CAAD" w14:textId="25767ACD" w:rsidR="00C342BB" w:rsidRPr="00523A05" w:rsidRDefault="407B7DF0" w:rsidP="28AD69F1">
            <w:pPr>
              <w:rPr>
                <w:highlight w:val="yellow"/>
                <w:lang w:val="en-GB"/>
              </w:rPr>
            </w:pPr>
            <w:r w:rsidRPr="28AD69F1">
              <w:rPr>
                <w:highlight w:val="yellow"/>
                <w:lang w:val="en-GB"/>
              </w:rPr>
              <w:t>11. Medical service provider. As the procurement has not been conducted yet, we cannot give the e</w:t>
            </w:r>
            <w:r w:rsidR="74034660" w:rsidRPr="28AD69F1">
              <w:rPr>
                <w:highlight w:val="yellow"/>
                <w:lang w:val="en-GB"/>
              </w:rPr>
              <w:t>xact name of the service provider and its contact person.</w:t>
            </w:r>
            <w:r w:rsidR="74034660" w:rsidRPr="28AD69F1">
              <w:rPr>
                <w:lang w:val="en-GB"/>
              </w:rPr>
              <w:t xml:space="preserve"> </w:t>
            </w:r>
          </w:p>
          <w:p w14:paraId="3E0CC016" w14:textId="03DC2A97" w:rsidR="00C342BB" w:rsidRPr="00523A05" w:rsidRDefault="00C342BB" w:rsidP="28AD69F1">
            <w:pPr>
              <w:rPr>
                <w:highlight w:val="yellow"/>
                <w:lang w:val="en-GB"/>
              </w:rPr>
            </w:pPr>
          </w:p>
          <w:p w14:paraId="7B340986" w14:textId="7B9DA12D" w:rsidR="00C342BB" w:rsidRPr="00523A05" w:rsidRDefault="7491B0E5" w:rsidP="28AD69F1">
            <w:pPr>
              <w:rPr>
                <w:highlight w:val="yellow"/>
                <w:lang w:val="en-GB"/>
              </w:rPr>
            </w:pPr>
            <w:r w:rsidRPr="28AD69F1">
              <w:rPr>
                <w:highlight w:val="yellow"/>
                <w:lang w:val="en-GB"/>
              </w:rPr>
              <w:t xml:space="preserve">NOTE! </w:t>
            </w:r>
            <w:r w:rsidR="44423CF1" w:rsidRPr="28AD69F1">
              <w:rPr>
                <w:highlight w:val="yellow"/>
                <w:lang w:val="en-GB"/>
              </w:rPr>
              <w:t>The medical service provider to collect the samples and carry out the blood marker analyses will be chosen through a procurement process among service providers accredited by the Estonian Accreditation Centre</w:t>
            </w:r>
            <w:r w:rsidR="796DFAC9" w:rsidRPr="28AD69F1">
              <w:rPr>
                <w:highlight w:val="yellow"/>
                <w:lang w:val="en-GB"/>
              </w:rPr>
              <w:t xml:space="preserve"> and </w:t>
            </w:r>
            <w:r w:rsidR="44423CF1" w:rsidRPr="28AD69F1">
              <w:rPr>
                <w:highlight w:val="yellow"/>
                <w:lang w:val="en-GB"/>
              </w:rPr>
              <w:t>holding the necessary permits, licenses and certificates for the provision of the laboratory services.</w:t>
            </w:r>
            <w:r w:rsidR="3E07C0CF" w:rsidRPr="28AD69F1">
              <w:rPr>
                <w:highlight w:val="yellow"/>
                <w:lang w:val="en-GB"/>
              </w:rPr>
              <w:t xml:space="preserve"> </w:t>
            </w:r>
            <w:r w:rsidR="5CA23071" w:rsidRPr="28AD69F1">
              <w:rPr>
                <w:highlight w:val="yellow"/>
                <w:lang w:val="en-GB"/>
              </w:rPr>
              <w:t>Since we will be recruiting BP-s for the study from across Estonia, the service provider will be chosen based on the extent of coverage of their medical clinics and ability to receive study subjects and collect samples at a collection point as close to the individuals as possible.</w:t>
            </w:r>
          </w:p>
          <w:p w14:paraId="09AC030E" w14:textId="28F1F8F7" w:rsidR="00C342BB" w:rsidRPr="00523A05" w:rsidRDefault="00C342BB" w:rsidP="28AD69F1">
            <w:pPr>
              <w:rPr>
                <w:highlight w:val="yellow"/>
                <w:lang w:val="en-GB"/>
              </w:rPr>
            </w:pPr>
          </w:p>
          <w:p w14:paraId="19ED2586" w14:textId="130868C8" w:rsidR="00C342BB" w:rsidRPr="00523A05" w:rsidRDefault="31F73406" w:rsidP="28AD69F1">
            <w:pPr>
              <w:rPr>
                <w:lang w:val="en-GB"/>
              </w:rPr>
            </w:pPr>
            <w:r w:rsidRPr="580E361B">
              <w:rPr>
                <w:highlight w:val="yellow"/>
                <w:lang w:val="en-GB"/>
              </w:rPr>
              <w:t>T</w:t>
            </w:r>
            <w:r w:rsidR="1B91C3E6" w:rsidRPr="580E361B">
              <w:rPr>
                <w:highlight w:val="yellow"/>
                <w:lang w:val="en-GB"/>
              </w:rPr>
              <w:t xml:space="preserve">he service provider </w:t>
            </w:r>
            <w:r w:rsidR="7491B0E5" w:rsidRPr="580E361B">
              <w:rPr>
                <w:highlight w:val="yellow"/>
                <w:lang w:val="en-GB"/>
              </w:rPr>
              <w:t xml:space="preserve">will support the ENDOTARGET project by collecting and transferring the blood samples, transferring the </w:t>
            </w:r>
            <w:proofErr w:type="spellStart"/>
            <w:r w:rsidR="7491B0E5" w:rsidRPr="580E361B">
              <w:rPr>
                <w:highlight w:val="yellow"/>
                <w:lang w:val="en-GB"/>
              </w:rPr>
              <w:t>feces</w:t>
            </w:r>
            <w:proofErr w:type="spellEnd"/>
            <w:r w:rsidR="7491B0E5" w:rsidRPr="580E361B">
              <w:rPr>
                <w:highlight w:val="yellow"/>
                <w:lang w:val="en-GB"/>
              </w:rPr>
              <w:t xml:space="preserve"> </w:t>
            </w:r>
            <w:r w:rsidR="2AF49CE9" w:rsidRPr="580E361B">
              <w:rPr>
                <w:highlight w:val="yellow"/>
                <w:lang w:val="en-GB"/>
              </w:rPr>
              <w:t xml:space="preserve">and saliva </w:t>
            </w:r>
            <w:r w:rsidR="7491B0E5" w:rsidRPr="580E361B">
              <w:rPr>
                <w:highlight w:val="yellow"/>
                <w:lang w:val="en-GB"/>
              </w:rPr>
              <w:t xml:space="preserve">samples to GI, </w:t>
            </w:r>
            <w:r w:rsidR="22C7FA11" w:rsidRPr="580E361B">
              <w:rPr>
                <w:highlight w:val="yellow"/>
                <w:lang w:val="en-GB"/>
              </w:rPr>
              <w:t>and performing</w:t>
            </w:r>
            <w:r w:rsidR="7491B0E5" w:rsidRPr="580E361B">
              <w:rPr>
                <w:highlight w:val="yellow"/>
                <w:lang w:val="en-GB"/>
              </w:rPr>
              <w:t xml:space="preserve"> RD blood marker </w:t>
            </w:r>
            <w:r w:rsidR="7491B0E5" w:rsidRPr="580E361B">
              <w:rPr>
                <w:highlight w:val="yellow"/>
                <w:lang w:val="en-GB"/>
              </w:rPr>
              <w:lastRenderedPageBreak/>
              <w:t xml:space="preserve">analyses. </w:t>
            </w:r>
            <w:r w:rsidR="1C2E5761" w:rsidRPr="580E361B">
              <w:rPr>
                <w:highlight w:val="yellow"/>
                <w:lang w:val="en-GB"/>
              </w:rPr>
              <w:t>In order to do so, the medical staff at the clinics must</w:t>
            </w:r>
            <w:r w:rsidR="7491B0E5" w:rsidRPr="580E361B">
              <w:rPr>
                <w:highlight w:val="yellow"/>
                <w:lang w:val="en-GB"/>
              </w:rPr>
              <w:t xml:space="preserve"> meet the BPs and validate their identity via passport or ID card. They will not receive any additional individual level data.</w:t>
            </w:r>
          </w:p>
        </w:tc>
      </w:tr>
      <w:tr w:rsidR="0055564E" w:rsidRPr="00292337" w14:paraId="33499A73" w14:textId="77777777" w:rsidTr="580E361B">
        <w:trPr>
          <w:trHeight w:val="600"/>
        </w:trPr>
        <w:tc>
          <w:tcPr>
            <w:tcW w:w="9667"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615920BB" w14:textId="77777777" w:rsidR="0055564E" w:rsidRPr="00292337" w:rsidRDefault="6FAD9DBC" w:rsidP="28AD69F1">
            <w:pPr>
              <w:pBdr>
                <w:top w:val="nil"/>
                <w:left w:val="nil"/>
                <w:bottom w:val="nil"/>
                <w:right w:val="nil"/>
                <w:between w:val="nil"/>
              </w:pBdr>
              <w:rPr>
                <w:rFonts w:eastAsia="Helvetica Neue"/>
                <w:b/>
                <w:bCs/>
                <w:lang w:val="en-GB"/>
              </w:rPr>
            </w:pPr>
            <w:r w:rsidRPr="28AD69F1">
              <w:rPr>
                <w:rFonts w:eastAsia="Helvetica Neue"/>
                <w:b/>
                <w:bCs/>
                <w:lang w:val="en-GB"/>
              </w:rPr>
              <w:lastRenderedPageBreak/>
              <w:t xml:space="preserve">5. </w:t>
            </w:r>
            <w:r w:rsidR="57107063" w:rsidRPr="28AD69F1">
              <w:rPr>
                <w:rFonts w:eastAsia="Helvetica Neue"/>
                <w:b/>
                <w:bCs/>
                <w:lang w:val="en-GB"/>
              </w:rPr>
              <w:t>Financing of the study</w:t>
            </w:r>
          </w:p>
        </w:tc>
      </w:tr>
      <w:tr w:rsidR="0055564E" w:rsidRPr="00292337" w14:paraId="70C0F2A6" w14:textId="77777777" w:rsidTr="580E361B">
        <w:trPr>
          <w:trHeight w:val="332"/>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9B6F290" w14:textId="77777777" w:rsidR="0055564E" w:rsidRPr="00292337" w:rsidRDefault="57107063" w:rsidP="28AD69F1">
            <w:pPr>
              <w:pBdr>
                <w:top w:val="nil"/>
                <w:left w:val="nil"/>
                <w:bottom w:val="nil"/>
                <w:right w:val="nil"/>
                <w:between w:val="nil"/>
              </w:pBdr>
              <w:rPr>
                <w:b/>
                <w:bCs/>
                <w:lang w:val="en-GB"/>
              </w:rPr>
            </w:pPr>
            <w:r w:rsidRPr="28AD69F1">
              <w:rPr>
                <w:b/>
                <w:bCs/>
                <w:lang w:val="en-GB"/>
              </w:rPr>
              <w:t>Sources of funding</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A844E69" w14:textId="2AFEC551" w:rsidR="0055564E" w:rsidRPr="00292337" w:rsidRDefault="252AA5FC" w:rsidP="28AD69F1">
            <w:pPr>
              <w:rPr>
                <w:lang w:val="en-GB"/>
              </w:rPr>
            </w:pPr>
            <w:r w:rsidRPr="28AD69F1">
              <w:rPr>
                <w:rStyle w:val="ng-star-inserted"/>
                <w:bdr w:val="none" w:sz="0" w:space="0" w:color="auto" w:frame="1"/>
                <w:lang w:val="en-GB"/>
              </w:rPr>
              <w:t xml:space="preserve">HORIZON-HLTH-2022-STAYHLTH-02-01, No: </w:t>
            </w:r>
            <w:r w:rsidR="30936700" w:rsidRPr="28AD69F1">
              <w:rPr>
                <w:rStyle w:val="ng-star-inserted"/>
                <w:bdr w:val="none" w:sz="0" w:space="0" w:color="auto" w:frame="1"/>
                <w:lang w:val="en-GB"/>
              </w:rPr>
              <w:t>101095084</w:t>
            </w:r>
            <w:r w:rsidR="44AA5DED" w:rsidRPr="28AD69F1">
              <w:rPr>
                <w:rStyle w:val="ng-star-inserted"/>
                <w:bdr w:val="none" w:sz="0" w:space="0" w:color="auto" w:frame="1"/>
                <w:lang w:val="en-GB"/>
              </w:rPr>
              <w:t xml:space="preserve"> (01.01.2023-31.12.2026)</w:t>
            </w:r>
          </w:p>
        </w:tc>
      </w:tr>
      <w:tr w:rsidR="0055564E" w:rsidRPr="00292337" w14:paraId="388D7971" w14:textId="77777777" w:rsidTr="580E361B">
        <w:trPr>
          <w:trHeight w:val="332"/>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529C8B6" w14:textId="70A6E9DF" w:rsidR="0055564E" w:rsidRPr="00292337" w:rsidRDefault="57107063" w:rsidP="28AD69F1">
            <w:pPr>
              <w:pBdr>
                <w:top w:val="nil"/>
                <w:left w:val="nil"/>
                <w:bottom w:val="nil"/>
                <w:right w:val="nil"/>
                <w:between w:val="nil"/>
              </w:pBdr>
              <w:rPr>
                <w:b/>
                <w:bCs/>
                <w:lang w:val="en-GB"/>
              </w:rPr>
            </w:pPr>
            <w:r w:rsidRPr="28AD69F1">
              <w:rPr>
                <w:b/>
                <w:bCs/>
                <w:lang w:val="en-GB"/>
              </w:rPr>
              <w:t>Total cost of the study</w:t>
            </w:r>
            <w:r w:rsidR="6FAD9DBC" w:rsidRPr="28AD69F1">
              <w:rPr>
                <w:b/>
                <w:bCs/>
                <w:lang w:val="en-GB"/>
              </w:rPr>
              <w:t xml:space="preserve"> (</w:t>
            </w:r>
            <w:r w:rsidR="7BB405E0" w:rsidRPr="28AD69F1">
              <w:rPr>
                <w:b/>
                <w:bCs/>
                <w:lang w:val="en-GB"/>
              </w:rPr>
              <w:t>amount</w:t>
            </w:r>
            <w:r w:rsidR="6FAD9DBC" w:rsidRPr="28AD69F1">
              <w:rPr>
                <w:b/>
                <w:bCs/>
                <w:lang w:val="en-GB"/>
              </w:rPr>
              <w:t>)</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DB2754B" w14:textId="77777777" w:rsidR="00735A93" w:rsidRPr="00292337" w:rsidRDefault="0239C18A" w:rsidP="28AD69F1">
            <w:pPr>
              <w:pStyle w:val="NormalWeb"/>
              <w:rPr>
                <w:lang w:val="en-GB"/>
              </w:rPr>
            </w:pPr>
            <w:r w:rsidRPr="28AD69F1">
              <w:rPr>
                <w:lang w:val="en-GB"/>
              </w:rPr>
              <w:t>Total cost of the ENDOTARGET project is 6,997,891.00 €, allotment of the University of Tartu is 598,000 €</w:t>
            </w:r>
          </w:p>
          <w:p w14:paraId="1F05B214" w14:textId="05845ADA" w:rsidR="00735A93" w:rsidRPr="00292337" w:rsidRDefault="00657927" w:rsidP="28AD69F1">
            <w:pPr>
              <w:pStyle w:val="NormalWeb"/>
              <w:rPr>
                <w:lang w:val="en-GB"/>
              </w:rPr>
            </w:pPr>
            <w:hyperlink r:id="rId10" w:history="1">
              <w:r w:rsidR="0239C18A" w:rsidRPr="28AD69F1">
                <w:rPr>
                  <w:rStyle w:val="Hyperlink"/>
                  <w:lang w:val="en-GB"/>
                </w:rPr>
                <w:t>https://www.etis.ee/Portal/Projects/Display/0d03c4f7-493a-4f03-93f0-cb16b1d842ae</w:t>
              </w:r>
            </w:hyperlink>
            <w:r w:rsidR="0239C18A" w:rsidRPr="28AD69F1">
              <w:rPr>
                <w:lang w:val="en-GB"/>
              </w:rPr>
              <w:t xml:space="preserve"> </w:t>
            </w:r>
          </w:p>
        </w:tc>
      </w:tr>
      <w:tr w:rsidR="0055564E" w:rsidRPr="00292337" w14:paraId="292A78F9" w14:textId="77777777" w:rsidTr="580E361B">
        <w:trPr>
          <w:trHeight w:val="719"/>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678A52A" w14:textId="2AE70114" w:rsidR="0055564E" w:rsidRPr="00292337" w:rsidRDefault="658288F1" w:rsidP="28AD69F1">
            <w:pPr>
              <w:pBdr>
                <w:top w:val="nil"/>
                <w:left w:val="nil"/>
                <w:bottom w:val="nil"/>
                <w:right w:val="nil"/>
                <w:between w:val="nil"/>
              </w:pBdr>
              <w:rPr>
                <w:b/>
                <w:bCs/>
                <w:lang w:val="en-GB"/>
              </w:rPr>
            </w:pPr>
            <w:r w:rsidRPr="28AD69F1">
              <w:rPr>
                <w:b/>
                <w:bCs/>
                <w:lang w:val="en-GB"/>
              </w:rPr>
              <w:t>Financial compensation for the study participants</w:t>
            </w:r>
            <w:r w:rsidR="6FAD9DBC" w:rsidRPr="28AD69F1">
              <w:rPr>
                <w:b/>
                <w:bCs/>
                <w:lang w:val="en-GB"/>
              </w:rPr>
              <w:t xml:space="preserve"> (</w:t>
            </w:r>
            <w:r w:rsidRPr="28AD69F1">
              <w:rPr>
                <w:b/>
                <w:bCs/>
                <w:lang w:val="en-GB"/>
              </w:rPr>
              <w:t>yes, no</w:t>
            </w:r>
            <w:r w:rsidR="6FAD9DBC" w:rsidRPr="28AD69F1">
              <w:rPr>
                <w:b/>
                <w:bCs/>
                <w:lang w:val="en-GB"/>
              </w:rPr>
              <w:t xml:space="preserve">, </w:t>
            </w:r>
            <w:r w:rsidR="3754D67C" w:rsidRPr="28AD69F1">
              <w:rPr>
                <w:b/>
                <w:bCs/>
                <w:lang w:val="en-GB"/>
              </w:rPr>
              <w:t xml:space="preserve">explanation </w:t>
            </w:r>
            <w:r w:rsidRPr="28AD69F1">
              <w:rPr>
                <w:b/>
                <w:bCs/>
                <w:lang w:val="en-GB"/>
              </w:rPr>
              <w:t xml:space="preserve">and </w:t>
            </w:r>
            <w:r w:rsidR="7BB405E0" w:rsidRPr="28AD69F1">
              <w:rPr>
                <w:b/>
                <w:bCs/>
                <w:lang w:val="en-GB"/>
              </w:rPr>
              <w:t>amount</w:t>
            </w:r>
            <w:r w:rsidR="6FAD9DBC" w:rsidRPr="28AD69F1">
              <w:rPr>
                <w:b/>
                <w:bCs/>
                <w:lang w:val="en-GB"/>
              </w:rPr>
              <w:t>)</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D65102D" w14:textId="723C8A88" w:rsidR="004D7512" w:rsidRPr="009808EF" w:rsidRDefault="0A9B6256" w:rsidP="28AD69F1">
            <w:pPr>
              <w:rPr>
                <w:highlight w:val="yellow"/>
                <w:lang w:val="en-GB"/>
              </w:rPr>
            </w:pPr>
            <w:r w:rsidRPr="28AD69F1">
              <w:rPr>
                <w:highlight w:val="yellow"/>
                <w:lang w:val="en-GB"/>
              </w:rPr>
              <w:t xml:space="preserve">There will be no financial compensation offered for the study participants. The </w:t>
            </w:r>
            <w:proofErr w:type="spellStart"/>
            <w:r w:rsidRPr="28AD69F1">
              <w:rPr>
                <w:highlight w:val="yellow"/>
                <w:lang w:val="en-GB"/>
              </w:rPr>
              <w:t>feces</w:t>
            </w:r>
            <w:proofErr w:type="spellEnd"/>
            <w:r w:rsidRPr="28AD69F1">
              <w:rPr>
                <w:highlight w:val="yellow"/>
                <w:lang w:val="en-GB"/>
              </w:rPr>
              <w:t xml:space="preserve"> collection kit will be sent to participants via post, and they can leave the collected samples to the blood collection centre </w:t>
            </w:r>
            <w:r w:rsidR="1CD7F11D" w:rsidRPr="28AD69F1">
              <w:rPr>
                <w:highlight w:val="yellow"/>
                <w:lang w:val="en-GB"/>
              </w:rPr>
              <w:t xml:space="preserve">they prefer (e.g. </w:t>
            </w:r>
            <w:r w:rsidRPr="28AD69F1">
              <w:rPr>
                <w:highlight w:val="yellow"/>
                <w:lang w:val="en-GB"/>
              </w:rPr>
              <w:t>closest to their home</w:t>
            </w:r>
            <w:r w:rsidR="49620A2D" w:rsidRPr="28AD69F1">
              <w:rPr>
                <w:highlight w:val="yellow"/>
                <w:lang w:val="en-GB"/>
              </w:rPr>
              <w:t>)</w:t>
            </w:r>
            <w:r w:rsidRPr="28AD69F1">
              <w:rPr>
                <w:highlight w:val="yellow"/>
                <w:lang w:val="en-GB"/>
              </w:rPr>
              <w:t>. The blood</w:t>
            </w:r>
            <w:r w:rsidR="0C8CBD35" w:rsidRPr="28AD69F1">
              <w:rPr>
                <w:highlight w:val="yellow"/>
                <w:lang w:val="en-GB"/>
              </w:rPr>
              <w:t xml:space="preserve"> and saliva</w:t>
            </w:r>
            <w:r w:rsidRPr="28AD69F1">
              <w:rPr>
                <w:highlight w:val="yellow"/>
                <w:lang w:val="en-GB"/>
              </w:rPr>
              <w:t xml:space="preserve"> samples </w:t>
            </w:r>
            <w:r w:rsidR="09376F6B" w:rsidRPr="28AD69F1">
              <w:rPr>
                <w:highlight w:val="yellow"/>
                <w:lang w:val="en-GB"/>
              </w:rPr>
              <w:t>can</w:t>
            </w:r>
            <w:r w:rsidRPr="28AD69F1">
              <w:rPr>
                <w:highlight w:val="yellow"/>
                <w:lang w:val="en-GB"/>
              </w:rPr>
              <w:t xml:space="preserve"> be taken also at the blood collection centre</w:t>
            </w:r>
            <w:r w:rsidR="3E0594C1" w:rsidRPr="28AD69F1">
              <w:rPr>
                <w:highlight w:val="yellow"/>
                <w:lang w:val="en-GB"/>
              </w:rPr>
              <w:t>.</w:t>
            </w:r>
          </w:p>
        </w:tc>
      </w:tr>
      <w:tr w:rsidR="0055564E" w:rsidRPr="00292337" w14:paraId="36035BD9" w14:textId="77777777" w:rsidTr="580E361B">
        <w:trPr>
          <w:trHeight w:val="482"/>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D6FAE37" w14:textId="7B211475" w:rsidR="0055564E" w:rsidRPr="00292337" w:rsidRDefault="658288F1" w:rsidP="28AD69F1">
            <w:pPr>
              <w:pBdr>
                <w:top w:val="nil"/>
                <w:left w:val="nil"/>
                <w:bottom w:val="nil"/>
                <w:right w:val="nil"/>
                <w:between w:val="nil"/>
              </w:pBdr>
              <w:rPr>
                <w:b/>
                <w:bCs/>
                <w:lang w:val="en-GB"/>
              </w:rPr>
            </w:pPr>
            <w:r w:rsidRPr="28AD69F1">
              <w:rPr>
                <w:b/>
                <w:bCs/>
                <w:lang w:val="en-GB"/>
              </w:rPr>
              <w:t xml:space="preserve">Insurance provided for the study participants </w:t>
            </w:r>
            <w:r w:rsidR="6FAD9DBC" w:rsidRPr="28AD69F1">
              <w:rPr>
                <w:b/>
                <w:bCs/>
                <w:lang w:val="en-GB"/>
              </w:rPr>
              <w:t>(</w:t>
            </w:r>
            <w:r w:rsidRPr="28AD69F1">
              <w:rPr>
                <w:b/>
                <w:bCs/>
                <w:lang w:val="en-GB"/>
              </w:rPr>
              <w:t>yes, no, name of the insur</w:t>
            </w:r>
            <w:r w:rsidR="7BB405E0" w:rsidRPr="28AD69F1">
              <w:rPr>
                <w:b/>
                <w:bCs/>
                <w:lang w:val="en-GB"/>
              </w:rPr>
              <w:t>ance company</w:t>
            </w:r>
            <w:r w:rsidRPr="28AD69F1">
              <w:rPr>
                <w:b/>
                <w:bCs/>
                <w:lang w:val="en-GB"/>
              </w:rPr>
              <w:t xml:space="preserve"> and</w:t>
            </w:r>
            <w:r w:rsidR="3754D67C" w:rsidRPr="28AD69F1">
              <w:rPr>
                <w:b/>
                <w:bCs/>
                <w:lang w:val="en-GB"/>
              </w:rPr>
              <w:t xml:space="preserve"> </w:t>
            </w:r>
            <w:r w:rsidRPr="28AD69F1">
              <w:rPr>
                <w:b/>
                <w:bCs/>
                <w:lang w:val="en-GB"/>
              </w:rPr>
              <w:t>the certificate of insurance (COI))</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07B51F1" w14:textId="326F529F" w:rsidR="0055564E" w:rsidRPr="00292337" w:rsidRDefault="37F85A3D" w:rsidP="28AD69F1">
            <w:pPr>
              <w:rPr>
                <w:lang w:val="en-GB"/>
              </w:rPr>
            </w:pPr>
            <w:r w:rsidRPr="28AD69F1">
              <w:rPr>
                <w:lang w:val="en-GB"/>
              </w:rPr>
              <w:t>No</w:t>
            </w:r>
          </w:p>
        </w:tc>
      </w:tr>
      <w:tr w:rsidR="0055564E" w:rsidRPr="00292337" w14:paraId="7EDD0BDA" w14:textId="77777777" w:rsidTr="580E361B">
        <w:trPr>
          <w:trHeight w:val="264"/>
        </w:trPr>
        <w:tc>
          <w:tcPr>
            <w:tcW w:w="9667"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9E770BE" w14:textId="2D31D7AB" w:rsidR="0055564E" w:rsidRPr="00292337" w:rsidRDefault="6FAD9DBC" w:rsidP="28AD69F1">
            <w:pPr>
              <w:pBdr>
                <w:top w:val="nil"/>
                <w:left w:val="nil"/>
                <w:bottom w:val="nil"/>
                <w:right w:val="nil"/>
                <w:between w:val="nil"/>
              </w:pBdr>
              <w:rPr>
                <w:rFonts w:eastAsia="Helvetica Neue"/>
                <w:b/>
                <w:bCs/>
                <w:lang w:val="en-GB"/>
              </w:rPr>
            </w:pPr>
            <w:r w:rsidRPr="28AD69F1">
              <w:rPr>
                <w:rFonts w:eastAsia="Helvetica Neue"/>
                <w:b/>
                <w:bCs/>
                <w:lang w:val="en-GB"/>
              </w:rPr>
              <w:t xml:space="preserve">6. </w:t>
            </w:r>
            <w:r w:rsidR="7BB405E0" w:rsidRPr="28AD69F1">
              <w:rPr>
                <w:rFonts w:eastAsia="Helvetica Neue"/>
                <w:b/>
                <w:bCs/>
                <w:lang w:val="en-GB"/>
              </w:rPr>
              <w:t>Study period</w:t>
            </w:r>
            <w:r w:rsidRPr="28AD69F1">
              <w:rPr>
                <w:rFonts w:eastAsia="Helvetica Neue"/>
                <w:b/>
                <w:bCs/>
                <w:lang w:val="en-GB"/>
              </w:rPr>
              <w:t xml:space="preserve"> (</w:t>
            </w:r>
            <w:r w:rsidR="45C1EB84" w:rsidRPr="28AD69F1">
              <w:rPr>
                <w:rFonts w:eastAsia="Helvetica Neue"/>
                <w:b/>
                <w:bCs/>
                <w:lang w:val="en-GB"/>
              </w:rPr>
              <w:t>the beginning and end dates</w:t>
            </w:r>
            <w:r w:rsidR="7BB405E0" w:rsidRPr="28AD69F1">
              <w:rPr>
                <w:rFonts w:eastAsia="Helvetica Neue"/>
                <w:b/>
                <w:bCs/>
                <w:lang w:val="en-GB"/>
              </w:rPr>
              <w:t xml:space="preserve"> (MM/YYYY</w:t>
            </w:r>
            <w:r w:rsidRPr="28AD69F1">
              <w:rPr>
                <w:rFonts w:eastAsia="Helvetica Neue"/>
                <w:b/>
                <w:bCs/>
                <w:lang w:val="en-GB"/>
              </w:rPr>
              <w:t>)</w:t>
            </w:r>
            <w:r w:rsidR="16EF0D3F" w:rsidRPr="28AD69F1">
              <w:rPr>
                <w:rFonts w:eastAsia="Helvetica Neue"/>
                <w:b/>
                <w:bCs/>
                <w:lang w:val="en-GB"/>
              </w:rPr>
              <w:t>)</w:t>
            </w:r>
          </w:p>
        </w:tc>
      </w:tr>
      <w:tr w:rsidR="0055564E" w:rsidRPr="00292337" w14:paraId="415D986C" w14:textId="77777777" w:rsidTr="580E361B">
        <w:trPr>
          <w:trHeight w:val="940"/>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5FC2B2C" w14:textId="77777777" w:rsidR="0034767F" w:rsidRDefault="37F85A3D" w:rsidP="28AD69F1">
            <w:pPr>
              <w:rPr>
                <w:shd w:val="clear" w:color="auto" w:fill="FFFFFF"/>
                <w:lang w:val="en-GB"/>
              </w:rPr>
            </w:pPr>
            <w:r w:rsidRPr="28AD69F1">
              <w:rPr>
                <w:shd w:val="clear" w:color="auto" w:fill="FFFFFF"/>
                <w:lang w:val="en-GB"/>
              </w:rPr>
              <w:t>01.01.202</w:t>
            </w:r>
            <w:r w:rsidR="029C5AAA" w:rsidRPr="28AD69F1">
              <w:rPr>
                <w:shd w:val="clear" w:color="auto" w:fill="FFFFFF"/>
                <w:lang w:val="en-GB"/>
              </w:rPr>
              <w:t>4</w:t>
            </w:r>
            <w:r w:rsidR="7DF91778" w:rsidRPr="28AD69F1">
              <w:rPr>
                <w:shd w:val="clear" w:color="auto" w:fill="FFFFFF"/>
                <w:lang w:val="en-GB"/>
              </w:rPr>
              <w:t xml:space="preserve"> </w:t>
            </w:r>
            <w:r w:rsidRPr="28AD69F1">
              <w:rPr>
                <w:shd w:val="clear" w:color="auto" w:fill="FFFFFF"/>
                <w:lang w:val="en-GB"/>
              </w:rPr>
              <w:t>–</w:t>
            </w:r>
            <w:r w:rsidR="7DF91778" w:rsidRPr="28AD69F1">
              <w:rPr>
                <w:shd w:val="clear" w:color="auto" w:fill="FFFFFF"/>
                <w:lang w:val="en-GB"/>
              </w:rPr>
              <w:t xml:space="preserve"> </w:t>
            </w:r>
            <w:r w:rsidRPr="28AD69F1">
              <w:rPr>
                <w:shd w:val="clear" w:color="auto" w:fill="FFFFFF"/>
                <w:lang w:val="en-GB"/>
              </w:rPr>
              <w:t>31.12.20</w:t>
            </w:r>
            <w:r w:rsidR="74DF7329" w:rsidRPr="28AD69F1">
              <w:rPr>
                <w:shd w:val="clear" w:color="auto" w:fill="FFFFFF"/>
                <w:lang w:val="en-GB"/>
              </w:rPr>
              <w:t xml:space="preserve">30 </w:t>
            </w:r>
          </w:p>
          <w:p w14:paraId="011C9A71" w14:textId="77B121F4" w:rsidR="0055564E" w:rsidRPr="00292337" w:rsidRDefault="74DF7329" w:rsidP="28AD69F1">
            <w:pPr>
              <w:rPr>
                <w:lang w:val="en-GB"/>
              </w:rPr>
            </w:pPr>
            <w:r w:rsidRPr="28AD69F1">
              <w:rPr>
                <w:shd w:val="clear" w:color="auto" w:fill="FFFFFF"/>
                <w:lang w:val="en-GB"/>
              </w:rPr>
              <w:t xml:space="preserve">The study period is longer than the period of ENDOTARGET project with EU funding as the data analysis will take place also after the official end of the </w:t>
            </w:r>
            <w:r w:rsidR="3FDD9708" w:rsidRPr="28AD69F1">
              <w:rPr>
                <w:shd w:val="clear" w:color="auto" w:fill="FFFFFF"/>
                <w:lang w:val="en-GB"/>
              </w:rPr>
              <w:t xml:space="preserve">ENDOTARGET </w:t>
            </w:r>
            <w:r w:rsidRPr="28AD69F1">
              <w:rPr>
                <w:shd w:val="clear" w:color="auto" w:fill="FFFFFF"/>
                <w:lang w:val="en-GB"/>
              </w:rPr>
              <w:t>project</w:t>
            </w:r>
            <w:r w:rsidR="3E20FFB7" w:rsidRPr="28AD69F1">
              <w:rPr>
                <w:shd w:val="clear" w:color="auto" w:fill="FFFFFF"/>
                <w:lang w:val="en-GB"/>
              </w:rPr>
              <w:t>.</w:t>
            </w:r>
          </w:p>
        </w:tc>
      </w:tr>
      <w:tr w:rsidR="0055564E" w:rsidRPr="00292337" w14:paraId="18FC63A7" w14:textId="77777777" w:rsidTr="580E361B">
        <w:trPr>
          <w:trHeight w:val="264"/>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EAD49FE" w14:textId="6C2B90C3" w:rsidR="0055564E" w:rsidRPr="00292337" w:rsidRDefault="6FAD9DBC" w:rsidP="28AD69F1">
            <w:pPr>
              <w:pBdr>
                <w:top w:val="nil"/>
                <w:left w:val="nil"/>
                <w:bottom w:val="nil"/>
                <w:right w:val="nil"/>
                <w:between w:val="nil"/>
              </w:pBdr>
              <w:rPr>
                <w:rFonts w:eastAsia="Helvetica Neue"/>
                <w:b/>
                <w:bCs/>
                <w:lang w:val="en-GB"/>
              </w:rPr>
            </w:pPr>
            <w:r w:rsidRPr="28AD69F1">
              <w:rPr>
                <w:rFonts w:eastAsia="Helvetica Neue"/>
                <w:b/>
                <w:bCs/>
                <w:lang w:val="en-GB"/>
              </w:rPr>
              <w:t xml:space="preserve">7. </w:t>
            </w:r>
            <w:r w:rsidR="45C1EB84" w:rsidRPr="28AD69F1">
              <w:rPr>
                <w:rFonts w:eastAsia="Helvetica Neue"/>
                <w:b/>
                <w:bCs/>
                <w:lang w:val="en-GB"/>
              </w:rPr>
              <w:t xml:space="preserve">Information about previous or </w:t>
            </w:r>
            <w:r w:rsidR="7BB405E0" w:rsidRPr="28AD69F1">
              <w:rPr>
                <w:rFonts w:eastAsia="Helvetica Neue"/>
                <w:b/>
                <w:bCs/>
                <w:lang w:val="en-GB"/>
              </w:rPr>
              <w:t xml:space="preserve">parallel </w:t>
            </w:r>
            <w:r w:rsidR="45C1EB84" w:rsidRPr="28AD69F1">
              <w:rPr>
                <w:rFonts w:eastAsia="Helvetica Neue"/>
                <w:b/>
                <w:bCs/>
                <w:lang w:val="en-GB"/>
              </w:rPr>
              <w:t>evaluation of the same study project (</w:t>
            </w:r>
            <w:proofErr w:type="spellStart"/>
            <w:r w:rsidR="45C1EB84" w:rsidRPr="28AD69F1">
              <w:rPr>
                <w:rFonts w:eastAsia="Helvetica Neue"/>
                <w:b/>
                <w:bCs/>
                <w:lang w:val="en-GB"/>
              </w:rPr>
              <w:t>incl</w:t>
            </w:r>
            <w:proofErr w:type="spellEnd"/>
            <w:r w:rsidR="45C1EB84" w:rsidRPr="28AD69F1">
              <w:rPr>
                <w:rFonts w:eastAsia="Helvetica Neue"/>
                <w:b/>
                <w:bCs/>
                <w:lang w:val="en-GB"/>
              </w:rPr>
              <w:t xml:space="preserve"> in other countries)</w:t>
            </w:r>
          </w:p>
        </w:tc>
      </w:tr>
      <w:tr w:rsidR="0055564E" w:rsidRPr="00292337" w14:paraId="619DEA5F" w14:textId="77777777" w:rsidTr="580E361B">
        <w:trPr>
          <w:trHeight w:val="1168"/>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FFFFF" w:themeFill="background1"/>
            <w:tcMar>
              <w:top w:w="80" w:type="dxa"/>
              <w:left w:w="80" w:type="dxa"/>
              <w:bottom w:w="80" w:type="dxa"/>
              <w:right w:w="80" w:type="dxa"/>
            </w:tcMar>
          </w:tcPr>
          <w:p w14:paraId="2587B0FF" w14:textId="236C840A" w:rsidR="0055564E" w:rsidRPr="00292337" w:rsidRDefault="1A375484" w:rsidP="28AD69F1">
            <w:pPr>
              <w:spacing w:line="259" w:lineRule="auto"/>
              <w:rPr>
                <w:highlight w:val="yellow"/>
                <w:lang w:val="en-GB"/>
              </w:rPr>
            </w:pPr>
            <w:r w:rsidRPr="28AD69F1">
              <w:rPr>
                <w:highlight w:val="yellow"/>
                <w:lang w:val="en-GB"/>
              </w:rPr>
              <w:t xml:space="preserve">The project has been evaluated by EBIN and the decision has been given in 21.st of </w:t>
            </w:r>
            <w:r w:rsidR="57FC3F9D" w:rsidRPr="28AD69F1">
              <w:rPr>
                <w:highlight w:val="yellow"/>
                <w:lang w:val="en-GB"/>
              </w:rPr>
              <w:t>December</w:t>
            </w:r>
            <w:r w:rsidRPr="28AD69F1">
              <w:rPr>
                <w:highlight w:val="yellow"/>
                <w:lang w:val="en-GB"/>
              </w:rPr>
              <w:t xml:space="preserve"> 2023 (No 1.1-12</w:t>
            </w:r>
            <w:r w:rsidR="2DBC046A" w:rsidRPr="28AD69F1">
              <w:rPr>
                <w:highlight w:val="yellow"/>
                <w:lang w:val="en-GB"/>
              </w:rPr>
              <w:t>/4564).</w:t>
            </w:r>
          </w:p>
        </w:tc>
      </w:tr>
      <w:tr w:rsidR="0055564E" w:rsidRPr="00292337" w14:paraId="4B1EF8EB" w14:textId="77777777" w:rsidTr="580E361B">
        <w:trPr>
          <w:trHeight w:val="264"/>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02352026" w14:textId="4328F64C" w:rsidR="0055564E" w:rsidRPr="00292337" w:rsidRDefault="6FAD9DBC" w:rsidP="28AD69F1">
            <w:pPr>
              <w:pBdr>
                <w:top w:val="nil"/>
                <w:left w:val="nil"/>
                <w:bottom w:val="nil"/>
                <w:right w:val="nil"/>
                <w:between w:val="nil"/>
              </w:pBdr>
              <w:rPr>
                <w:rFonts w:eastAsia="Helvetica Neue"/>
                <w:b/>
                <w:bCs/>
                <w:lang w:val="en-GB"/>
              </w:rPr>
            </w:pPr>
            <w:r w:rsidRPr="28AD69F1">
              <w:rPr>
                <w:rFonts w:eastAsia="Helvetica Neue"/>
                <w:b/>
                <w:bCs/>
                <w:lang w:val="en-GB"/>
              </w:rPr>
              <w:t xml:space="preserve">8. </w:t>
            </w:r>
            <w:r w:rsidR="45C1EB84" w:rsidRPr="28AD69F1">
              <w:rPr>
                <w:rFonts w:eastAsia="Helvetica Neue"/>
                <w:b/>
                <w:bCs/>
                <w:lang w:val="en-GB"/>
              </w:rPr>
              <w:t xml:space="preserve">Brief overview of previous studies on the same </w:t>
            </w:r>
            <w:r w:rsidR="7BB405E0" w:rsidRPr="28AD69F1">
              <w:rPr>
                <w:rFonts w:eastAsia="Helvetica Neue"/>
                <w:b/>
                <w:bCs/>
                <w:lang w:val="en-GB"/>
              </w:rPr>
              <w:t xml:space="preserve">topic </w:t>
            </w:r>
            <w:r w:rsidRPr="28AD69F1">
              <w:rPr>
                <w:rFonts w:eastAsia="Helvetica Neue"/>
                <w:b/>
                <w:bCs/>
                <w:lang w:val="en-GB"/>
              </w:rPr>
              <w:t>(</w:t>
            </w:r>
            <w:r w:rsidR="45C1EB84" w:rsidRPr="28AD69F1">
              <w:rPr>
                <w:b/>
                <w:bCs/>
                <w:lang w:val="en-GB"/>
              </w:rPr>
              <w:t xml:space="preserve">up to 900 </w:t>
            </w:r>
            <w:r w:rsidR="16EF0D3F" w:rsidRPr="28AD69F1">
              <w:rPr>
                <w:b/>
                <w:bCs/>
                <w:lang w:val="en-GB"/>
              </w:rPr>
              <w:t xml:space="preserve">characters </w:t>
            </w:r>
            <w:r w:rsidR="45C1EB84" w:rsidRPr="28AD69F1">
              <w:rPr>
                <w:b/>
                <w:bCs/>
                <w:lang w:val="en-GB"/>
              </w:rPr>
              <w:t>/ 0.5 pages)</w:t>
            </w:r>
          </w:p>
        </w:tc>
      </w:tr>
      <w:tr w:rsidR="0055564E" w:rsidRPr="00292337" w14:paraId="7D6BB172" w14:textId="77777777" w:rsidTr="580E361B">
        <w:trPr>
          <w:trHeight w:val="8273"/>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0" w:type="dxa"/>
              <w:bottom w:w="80" w:type="dxa"/>
              <w:right w:w="80" w:type="dxa"/>
            </w:tcMar>
          </w:tcPr>
          <w:p w14:paraId="6133B66B" w14:textId="10477357" w:rsidR="00A85E5A" w:rsidRPr="00292337" w:rsidRDefault="6846600E" w:rsidP="28AD69F1">
            <w:pPr>
              <w:ind w:left="-634"/>
              <w:jc w:val="both"/>
              <w:rPr>
                <w:lang w:val="en-GB"/>
              </w:rPr>
            </w:pPr>
            <w:r w:rsidRPr="28AD69F1">
              <w:rPr>
                <w:lang w:val="en-GB"/>
              </w:rPr>
              <w:lastRenderedPageBreak/>
              <w:t xml:space="preserve">Rheumatic diseases (RD) affect more than 5 % of Europe's population and cause significant disability, pain, and reduced lifespan. Rheumatoid arthritis (RA), </w:t>
            </w:r>
            <w:proofErr w:type="spellStart"/>
            <w:r w:rsidRPr="28AD69F1">
              <w:rPr>
                <w:lang w:val="en-GB"/>
              </w:rPr>
              <w:t>s</w:t>
            </w:r>
            <w:r w:rsidR="326C8DFC" w:rsidRPr="28AD69F1">
              <w:rPr>
                <w:lang w:val="en-GB"/>
              </w:rPr>
              <w:t>pondyloarthritis</w:t>
            </w:r>
            <w:proofErr w:type="spellEnd"/>
            <w:r w:rsidRPr="28AD69F1">
              <w:rPr>
                <w:lang w:val="en-GB"/>
              </w:rPr>
              <w:t xml:space="preserve"> (</w:t>
            </w:r>
            <w:r w:rsidR="3D41AC0C" w:rsidRPr="28AD69F1">
              <w:rPr>
                <w:lang w:val="en-GB"/>
              </w:rPr>
              <w:t>SA</w:t>
            </w:r>
            <w:r w:rsidRPr="28AD69F1">
              <w:rPr>
                <w:lang w:val="en-GB"/>
              </w:rPr>
              <w:t>) and osteoarthritis (OA) are the most common causes of articular destruction in Western societies.</w:t>
            </w:r>
            <w:r w:rsidR="7E3A026D" w:rsidRPr="28AD69F1">
              <w:rPr>
                <w:vertAlign w:val="superscript"/>
                <w:lang w:val="en-GB"/>
              </w:rPr>
              <w:t>1,2</w:t>
            </w:r>
            <w:r w:rsidRPr="28AD69F1">
              <w:rPr>
                <w:lang w:val="en-GB"/>
              </w:rPr>
              <w:t xml:space="preserve"> Although there has been during recent years significant progress in the treatment of RA and AS still signifi</w:t>
            </w:r>
            <w:r w:rsidR="2A870240" w:rsidRPr="28AD69F1">
              <w:rPr>
                <w:lang w:val="en-GB"/>
              </w:rPr>
              <w:t>c</w:t>
            </w:r>
            <w:r w:rsidRPr="28AD69F1">
              <w:rPr>
                <w:lang w:val="en-GB"/>
              </w:rPr>
              <w:t xml:space="preserve">ant proportion of patients do not respond to treatment, which can lead into significant morbidity, loss of function, inability to work and human suffering. There are no effective targeted drugs available for treatment of OA and only efficacious treatment is the surgical replacement of the </w:t>
            </w:r>
            <w:r w:rsidR="1C7B8D86" w:rsidRPr="28AD69F1">
              <w:rPr>
                <w:lang w:val="en-GB"/>
              </w:rPr>
              <w:t>arthritic</w:t>
            </w:r>
            <w:r w:rsidRPr="28AD69F1">
              <w:rPr>
                <w:lang w:val="en-GB"/>
              </w:rPr>
              <w:t xml:space="preserve"> joints. The pathogenesis of these diseases is incompletely understood. Dysbiosis of intestinal microbiota i.e. deleterious alterations of the composition and/or function of the gut microbiota has been implicated in the pathogenesis RA, AS and OA.</w:t>
            </w:r>
            <w:r w:rsidR="7E3A026D" w:rsidRPr="28AD69F1">
              <w:rPr>
                <w:vertAlign w:val="superscript"/>
                <w:lang w:val="en-GB"/>
              </w:rPr>
              <w:t>3</w:t>
            </w:r>
            <w:r w:rsidRPr="28AD69F1">
              <w:rPr>
                <w:vertAlign w:val="superscript"/>
                <w:lang w:val="en-GB"/>
              </w:rPr>
              <w:t xml:space="preserve"> </w:t>
            </w:r>
            <w:r w:rsidRPr="28AD69F1">
              <w:rPr>
                <w:lang w:val="en-GB"/>
              </w:rPr>
              <w:t xml:space="preserve">However, the mechanisms through which intestinal dysbiosis contributes to disease pathogenesis are largely unknown. Leakage of harmful compounds from intestinal bacteria in particular immunologically highly active bacterial wall lipopolysaccharides (LPS) is a significant source of systemic inflammation posing a high proinflammatory burden on the body. </w:t>
            </w:r>
          </w:p>
          <w:p w14:paraId="280AB959" w14:textId="743D14E0" w:rsidR="00A85E5A" w:rsidRDefault="6846600E" w:rsidP="020F3DC0">
            <w:pPr>
              <w:pBdr>
                <w:bottom w:val="single" w:sz="12" w:space="1" w:color="000000"/>
              </w:pBdr>
              <w:ind w:left="-634"/>
              <w:jc w:val="both"/>
              <w:rPr>
                <w:lang w:val="en-GB"/>
              </w:rPr>
            </w:pPr>
            <w:r w:rsidRPr="020F3DC0">
              <w:rPr>
                <w:lang w:val="en-GB"/>
              </w:rPr>
              <w:t xml:space="preserve">High systemic levels of LPS are referred to as “systemic endotoxemia (SE)”. It is promoted by intestinal dysbiosis, compromised intestinal barrier function and lifestyle factors. Increased gut permeability facilitates the translocation of gut bacteria </w:t>
            </w:r>
            <w:r w:rsidR="601BD3E4" w:rsidRPr="020F3DC0">
              <w:rPr>
                <w:lang w:val="en-GB"/>
              </w:rPr>
              <w:t xml:space="preserve">and bacterial effector </w:t>
            </w:r>
            <w:proofErr w:type="spellStart"/>
            <w:r w:rsidR="601BD3E4" w:rsidRPr="020F3DC0">
              <w:rPr>
                <w:lang w:val="en-GB"/>
              </w:rPr>
              <w:t>moleculs</w:t>
            </w:r>
            <w:proofErr w:type="spellEnd"/>
            <w:r w:rsidR="601BD3E4" w:rsidRPr="020F3DC0">
              <w:rPr>
                <w:lang w:val="en-GB"/>
              </w:rPr>
              <w:t xml:space="preserve"> </w:t>
            </w:r>
            <w:r w:rsidRPr="020F3DC0">
              <w:rPr>
                <w:lang w:val="en-GB"/>
              </w:rPr>
              <w:t>across the gut-blood-barrier to reach systemic circulation. LPS stimulates the innate immune system and cells of the target organs via the activation of Toll like receptors (TLRs). They can also promote autoimmunity by activating adaptive immunity. Our recent study showed that blood LPS biological activity correlates with the activity of RA and is also a significant independent predictor of the treatment response.</w:t>
            </w:r>
            <w:r w:rsidR="7E3A026D" w:rsidRPr="020F3DC0">
              <w:rPr>
                <w:vertAlign w:val="superscript"/>
                <w:lang w:val="en-GB"/>
              </w:rPr>
              <w:t>4</w:t>
            </w:r>
            <w:r w:rsidRPr="020F3DC0">
              <w:rPr>
                <w:lang w:val="en-GB"/>
              </w:rPr>
              <w:t xml:space="preserve"> </w:t>
            </w:r>
          </w:p>
          <w:p w14:paraId="3C03B4D3" w14:textId="77777777" w:rsidR="003348D1" w:rsidRPr="00292337" w:rsidRDefault="003348D1" w:rsidP="28AD69F1">
            <w:pPr>
              <w:pBdr>
                <w:bottom w:val="single" w:sz="12" w:space="1" w:color="auto"/>
              </w:pBdr>
              <w:ind w:left="-634"/>
              <w:jc w:val="both"/>
              <w:rPr>
                <w:lang w:val="en-GB"/>
              </w:rPr>
            </w:pPr>
          </w:p>
          <w:p w14:paraId="7FC2F901" w14:textId="2D45E4D2" w:rsidR="00F3534D" w:rsidRPr="00F411CE" w:rsidRDefault="7E3A026D" w:rsidP="28AD69F1">
            <w:pPr>
              <w:pStyle w:val="NormalWeb"/>
              <w:spacing w:before="0" w:beforeAutospacing="0" w:after="0" w:afterAutospacing="0"/>
              <w:ind w:left="-633"/>
              <w:jc w:val="both"/>
              <w:rPr>
                <w:sz w:val="18"/>
                <w:szCs w:val="18"/>
              </w:rPr>
            </w:pPr>
            <w:r w:rsidRPr="28AD69F1">
              <w:rPr>
                <w:position w:val="6"/>
                <w:sz w:val="18"/>
                <w:szCs w:val="18"/>
                <w:vertAlign w:val="superscript"/>
                <w:lang w:val="en-GB"/>
              </w:rPr>
              <w:t>1</w:t>
            </w:r>
            <w:r w:rsidRPr="28AD69F1">
              <w:rPr>
                <w:position w:val="6"/>
                <w:sz w:val="18"/>
                <w:szCs w:val="18"/>
              </w:rPr>
              <w:t xml:space="preserve"> </w:t>
            </w:r>
            <w:r w:rsidRPr="28AD69F1">
              <w:rPr>
                <w:sz w:val="18"/>
                <w:szCs w:val="18"/>
              </w:rPr>
              <w:t>https://cordis.europa.eu/article/id/97231-ep-calls-to-recognise-the-extraordinary-burden-of-rheumatism-and-arthritis</w:t>
            </w:r>
          </w:p>
          <w:p w14:paraId="339336AB" w14:textId="23A3C949" w:rsidR="00F3534D" w:rsidRDefault="43F44CDD" w:rsidP="28AD69F1">
            <w:pPr>
              <w:ind w:left="-634"/>
              <w:jc w:val="both"/>
              <w:rPr>
                <w:sz w:val="18"/>
                <w:szCs w:val="18"/>
                <w:vertAlign w:val="superscript"/>
                <w:lang w:val="en-GB"/>
              </w:rPr>
            </w:pPr>
            <w:r w:rsidRPr="28AD69F1">
              <w:rPr>
                <w:position w:val="6"/>
                <w:sz w:val="18"/>
                <w:szCs w:val="18"/>
                <w:vertAlign w:val="superscript"/>
                <w:lang w:val="en-GB"/>
              </w:rPr>
              <w:t>2</w:t>
            </w:r>
            <w:r w:rsidR="7E3A026D" w:rsidRPr="28AD69F1">
              <w:rPr>
                <w:position w:val="6"/>
                <w:sz w:val="18"/>
                <w:szCs w:val="18"/>
                <w:lang w:val="en-GB"/>
              </w:rPr>
              <w:t xml:space="preserve"> </w:t>
            </w:r>
            <w:r w:rsidR="7E3A026D" w:rsidRPr="28AD69F1">
              <w:rPr>
                <w:sz w:val="18"/>
                <w:szCs w:val="18"/>
                <w:lang w:val="en-GB"/>
              </w:rPr>
              <w:t xml:space="preserve">European Alliance Of Associations </w:t>
            </w:r>
            <w:proofErr w:type="gramStart"/>
            <w:r w:rsidR="7E3A026D" w:rsidRPr="28AD69F1">
              <w:rPr>
                <w:sz w:val="18"/>
                <w:szCs w:val="18"/>
                <w:lang w:val="en-GB"/>
              </w:rPr>
              <w:t>For</w:t>
            </w:r>
            <w:proofErr w:type="gramEnd"/>
            <w:r w:rsidR="7E3A026D" w:rsidRPr="28AD69F1">
              <w:rPr>
                <w:sz w:val="18"/>
                <w:szCs w:val="18"/>
                <w:lang w:val="en-GB"/>
              </w:rPr>
              <w:t xml:space="preserve"> Rheumatology (EULAR), position paper, November 2011 (H2020 Framework Action: (eular.org)</w:t>
            </w:r>
          </w:p>
          <w:p w14:paraId="3FC50671" w14:textId="61C3F293" w:rsidR="00A85E5A" w:rsidRPr="00F411CE" w:rsidRDefault="43F44CDD" w:rsidP="28AD69F1">
            <w:pPr>
              <w:ind w:left="-634"/>
              <w:jc w:val="both"/>
              <w:rPr>
                <w:sz w:val="18"/>
                <w:szCs w:val="18"/>
                <w:lang w:val="en-GB"/>
              </w:rPr>
            </w:pPr>
            <w:r w:rsidRPr="28AD69F1">
              <w:rPr>
                <w:sz w:val="18"/>
                <w:szCs w:val="18"/>
                <w:vertAlign w:val="superscript"/>
                <w:lang w:val="en-GB"/>
              </w:rPr>
              <w:t>3</w:t>
            </w:r>
            <w:r w:rsidR="37770325" w:rsidRPr="28AD69F1">
              <w:rPr>
                <w:sz w:val="18"/>
                <w:szCs w:val="18"/>
                <w:lang w:val="en-GB"/>
              </w:rPr>
              <w:t xml:space="preserve"> </w:t>
            </w:r>
            <w:r w:rsidR="326710DF" w:rsidRPr="28AD69F1">
              <w:rPr>
                <w:sz w:val="18"/>
                <w:szCs w:val="18"/>
                <w:lang w:val="en-GB"/>
              </w:rPr>
              <w:t xml:space="preserve">Wang Y, Wei J, Zhang W, Doherty M, Zhang Y, </w:t>
            </w:r>
            <w:proofErr w:type="spellStart"/>
            <w:r w:rsidR="326710DF" w:rsidRPr="28AD69F1">
              <w:rPr>
                <w:sz w:val="18"/>
                <w:szCs w:val="18"/>
                <w:lang w:val="en-GB"/>
              </w:rPr>
              <w:t>Xie</w:t>
            </w:r>
            <w:proofErr w:type="spellEnd"/>
            <w:r w:rsidR="326710DF" w:rsidRPr="28AD69F1">
              <w:rPr>
                <w:sz w:val="18"/>
                <w:szCs w:val="18"/>
                <w:lang w:val="en-GB"/>
              </w:rPr>
              <w:t xml:space="preserve"> H, Li W, Wang N, Lei G, Zeng C.</w:t>
            </w:r>
            <w:r w:rsidR="0F712816" w:rsidRPr="28AD69F1">
              <w:rPr>
                <w:sz w:val="18"/>
                <w:szCs w:val="18"/>
                <w:lang w:val="en-GB"/>
              </w:rPr>
              <w:t xml:space="preserve"> </w:t>
            </w:r>
            <w:r w:rsidR="326710DF" w:rsidRPr="28AD69F1">
              <w:rPr>
                <w:sz w:val="18"/>
                <w:szCs w:val="18"/>
                <w:lang w:val="en-GB"/>
              </w:rPr>
              <w:t xml:space="preserve">Gut dysbiosis in rheumatic diseases: A systematic review and meta-analysis of 92 observational studies. </w:t>
            </w:r>
            <w:proofErr w:type="spellStart"/>
            <w:r w:rsidR="326710DF" w:rsidRPr="28AD69F1">
              <w:rPr>
                <w:sz w:val="18"/>
                <w:szCs w:val="18"/>
                <w:lang w:val="en-GB"/>
              </w:rPr>
              <w:t>EBioMedicine</w:t>
            </w:r>
            <w:proofErr w:type="spellEnd"/>
            <w:r w:rsidR="326710DF" w:rsidRPr="28AD69F1">
              <w:rPr>
                <w:sz w:val="18"/>
                <w:szCs w:val="18"/>
                <w:lang w:val="en-GB"/>
              </w:rPr>
              <w:t xml:space="preserve">. 2022 Jun;80: </w:t>
            </w:r>
            <w:proofErr w:type="spellStart"/>
            <w:r w:rsidR="326710DF" w:rsidRPr="28AD69F1">
              <w:rPr>
                <w:sz w:val="18"/>
                <w:szCs w:val="18"/>
                <w:lang w:val="en-GB"/>
              </w:rPr>
              <w:t>Epub</w:t>
            </w:r>
            <w:proofErr w:type="spellEnd"/>
            <w:r w:rsidR="326710DF" w:rsidRPr="28AD69F1">
              <w:rPr>
                <w:sz w:val="18"/>
                <w:szCs w:val="18"/>
                <w:lang w:val="en-GB"/>
              </w:rPr>
              <w:t xml:space="preserve"> 2022 May 17.</w:t>
            </w:r>
          </w:p>
          <w:p w14:paraId="7E40222A" w14:textId="03A1E7B6" w:rsidR="00A85E5A" w:rsidRPr="00F411CE" w:rsidRDefault="43F44CDD" w:rsidP="28AD69F1">
            <w:pPr>
              <w:ind w:left="-634"/>
              <w:jc w:val="both"/>
              <w:rPr>
                <w:sz w:val="18"/>
                <w:szCs w:val="18"/>
                <w:lang w:val="en-GB"/>
              </w:rPr>
            </w:pPr>
            <w:r w:rsidRPr="28AD69F1">
              <w:rPr>
                <w:sz w:val="18"/>
                <w:szCs w:val="18"/>
                <w:vertAlign w:val="superscript"/>
                <w:lang w:val="en-GB"/>
              </w:rPr>
              <w:t>4</w:t>
            </w:r>
            <w:r w:rsidR="37770325" w:rsidRPr="28AD69F1">
              <w:rPr>
                <w:sz w:val="18"/>
                <w:szCs w:val="18"/>
                <w:lang w:val="en-GB"/>
              </w:rPr>
              <w:t xml:space="preserve"> </w:t>
            </w:r>
            <w:proofErr w:type="spellStart"/>
            <w:r w:rsidR="326710DF" w:rsidRPr="28AD69F1">
              <w:rPr>
                <w:sz w:val="18"/>
                <w:szCs w:val="18"/>
                <w:lang w:val="en-GB"/>
              </w:rPr>
              <w:t>Parantainen</w:t>
            </w:r>
            <w:proofErr w:type="spellEnd"/>
            <w:r w:rsidR="326710DF" w:rsidRPr="28AD69F1">
              <w:rPr>
                <w:sz w:val="18"/>
                <w:szCs w:val="18"/>
                <w:lang w:val="en-GB"/>
              </w:rPr>
              <w:t xml:space="preserve"> J, Barreto G, </w:t>
            </w:r>
            <w:proofErr w:type="spellStart"/>
            <w:r w:rsidR="326710DF" w:rsidRPr="28AD69F1">
              <w:rPr>
                <w:sz w:val="18"/>
                <w:szCs w:val="18"/>
                <w:lang w:val="en-GB"/>
              </w:rPr>
              <w:t>Koivuniemi</w:t>
            </w:r>
            <w:proofErr w:type="spellEnd"/>
            <w:r w:rsidR="326710DF" w:rsidRPr="28AD69F1">
              <w:rPr>
                <w:sz w:val="18"/>
                <w:szCs w:val="18"/>
                <w:lang w:val="en-GB"/>
              </w:rPr>
              <w:t xml:space="preserve"> R, </w:t>
            </w:r>
            <w:proofErr w:type="spellStart"/>
            <w:r w:rsidR="326710DF" w:rsidRPr="28AD69F1">
              <w:rPr>
                <w:sz w:val="18"/>
                <w:szCs w:val="18"/>
                <w:lang w:val="en-GB"/>
              </w:rPr>
              <w:t>Kautiainen</w:t>
            </w:r>
            <w:proofErr w:type="spellEnd"/>
            <w:r w:rsidR="326710DF" w:rsidRPr="28AD69F1">
              <w:rPr>
                <w:sz w:val="18"/>
                <w:szCs w:val="18"/>
                <w:lang w:val="en-GB"/>
              </w:rPr>
              <w:t xml:space="preserve"> H, </w:t>
            </w:r>
            <w:proofErr w:type="spellStart"/>
            <w:r w:rsidR="326710DF" w:rsidRPr="28AD69F1">
              <w:rPr>
                <w:sz w:val="18"/>
                <w:szCs w:val="18"/>
                <w:lang w:val="en-GB"/>
              </w:rPr>
              <w:t>Nordström</w:t>
            </w:r>
            <w:proofErr w:type="spellEnd"/>
            <w:r w:rsidR="326710DF" w:rsidRPr="28AD69F1">
              <w:rPr>
                <w:sz w:val="18"/>
                <w:szCs w:val="18"/>
                <w:lang w:val="en-GB"/>
              </w:rPr>
              <w:t xml:space="preserve"> D, </w:t>
            </w:r>
            <w:proofErr w:type="spellStart"/>
            <w:r w:rsidR="326710DF" w:rsidRPr="28AD69F1">
              <w:rPr>
                <w:sz w:val="18"/>
                <w:szCs w:val="18"/>
                <w:lang w:val="en-GB"/>
              </w:rPr>
              <w:t>Moilanen</w:t>
            </w:r>
            <w:proofErr w:type="spellEnd"/>
            <w:r w:rsidR="326710DF" w:rsidRPr="28AD69F1">
              <w:rPr>
                <w:sz w:val="18"/>
                <w:szCs w:val="18"/>
                <w:lang w:val="en-GB"/>
              </w:rPr>
              <w:t xml:space="preserve"> E, </w:t>
            </w:r>
            <w:proofErr w:type="spellStart"/>
            <w:r w:rsidR="326710DF" w:rsidRPr="28AD69F1">
              <w:rPr>
                <w:sz w:val="18"/>
                <w:szCs w:val="18"/>
                <w:lang w:val="en-GB"/>
              </w:rPr>
              <w:t>Hämäläinen</w:t>
            </w:r>
            <w:proofErr w:type="spellEnd"/>
            <w:r w:rsidR="326710DF" w:rsidRPr="28AD69F1">
              <w:rPr>
                <w:sz w:val="18"/>
                <w:szCs w:val="18"/>
                <w:lang w:val="en-GB"/>
              </w:rPr>
              <w:t xml:space="preserve"> M, </w:t>
            </w:r>
            <w:proofErr w:type="spellStart"/>
            <w:r w:rsidR="326710DF" w:rsidRPr="28AD69F1">
              <w:rPr>
                <w:sz w:val="18"/>
                <w:szCs w:val="18"/>
                <w:lang w:val="en-GB"/>
              </w:rPr>
              <w:t>Leirisalo</w:t>
            </w:r>
            <w:proofErr w:type="spellEnd"/>
            <w:r w:rsidR="326710DF" w:rsidRPr="28AD69F1">
              <w:rPr>
                <w:sz w:val="18"/>
                <w:szCs w:val="18"/>
                <w:lang w:val="en-GB"/>
              </w:rPr>
              <w:t xml:space="preserve">-Repo M, Nurmi K, Eklund KK. The biological activity of serum bacterial lipopolysaccharides associates with disease activity and likelihood of achieving remission in patients with rheumatoid arthritis. Arthritis Res </w:t>
            </w:r>
            <w:proofErr w:type="spellStart"/>
            <w:r w:rsidR="326710DF" w:rsidRPr="28AD69F1">
              <w:rPr>
                <w:sz w:val="18"/>
                <w:szCs w:val="18"/>
                <w:lang w:val="en-GB"/>
              </w:rPr>
              <w:t>Ther</w:t>
            </w:r>
            <w:proofErr w:type="spellEnd"/>
            <w:r w:rsidR="326710DF" w:rsidRPr="28AD69F1">
              <w:rPr>
                <w:sz w:val="18"/>
                <w:szCs w:val="18"/>
                <w:lang w:val="en-GB"/>
              </w:rPr>
              <w:t>. 2022 Nov 21;24(1):256.</w:t>
            </w:r>
          </w:p>
        </w:tc>
      </w:tr>
      <w:tr w:rsidR="0055564E" w:rsidRPr="00292337" w14:paraId="7590A2F9" w14:textId="77777777" w:rsidTr="580E361B">
        <w:trPr>
          <w:trHeight w:val="264"/>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7835CEC" w14:textId="77777777" w:rsidR="0055564E" w:rsidRPr="00292337" w:rsidRDefault="6FAD9DBC" w:rsidP="28AD69F1">
            <w:pPr>
              <w:rPr>
                <w:rFonts w:eastAsia="Helvetica Neue"/>
                <w:b/>
                <w:bCs/>
                <w:lang w:val="en-GB"/>
              </w:rPr>
            </w:pPr>
            <w:r w:rsidRPr="28AD69F1">
              <w:rPr>
                <w:rFonts w:eastAsia="Helvetica Neue"/>
                <w:b/>
                <w:bCs/>
                <w:lang w:val="en-GB"/>
              </w:rPr>
              <w:t xml:space="preserve">9. </w:t>
            </w:r>
            <w:r w:rsidR="0FC09316" w:rsidRPr="28AD69F1">
              <w:rPr>
                <w:rFonts w:eastAsia="Helvetica Neue"/>
                <w:b/>
                <w:bCs/>
                <w:lang w:val="en-GB"/>
              </w:rPr>
              <w:t>Rationale for the planned study and research questions and / or hypotheses (up to 1800</w:t>
            </w:r>
            <w:r w:rsidR="071FC933" w:rsidRPr="28AD69F1">
              <w:rPr>
                <w:rFonts w:eastAsia="Helvetica Neue"/>
                <w:b/>
                <w:bCs/>
                <w:lang w:val="en-GB"/>
              </w:rPr>
              <w:t xml:space="preserve"> </w:t>
            </w:r>
            <w:r w:rsidR="0FC09316" w:rsidRPr="28AD69F1">
              <w:rPr>
                <w:rFonts w:eastAsia="Helvetica Neue"/>
                <w:b/>
                <w:bCs/>
                <w:lang w:val="en-GB"/>
              </w:rPr>
              <w:t>characters, 1 page)</w:t>
            </w:r>
          </w:p>
        </w:tc>
      </w:tr>
      <w:tr w:rsidR="0055564E" w:rsidRPr="00292337" w14:paraId="64A23350" w14:textId="77777777" w:rsidTr="580E361B">
        <w:trPr>
          <w:trHeight w:val="3736"/>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BA12DF2" w14:textId="77777777" w:rsidR="008123CB" w:rsidRPr="00292337" w:rsidRDefault="61A12F48" w:rsidP="28AD69F1">
            <w:pPr>
              <w:pStyle w:val="NormalWeb"/>
              <w:spacing w:before="0" w:beforeAutospacing="0" w:after="0" w:afterAutospacing="0"/>
              <w:jc w:val="both"/>
              <w:rPr>
                <w:lang w:val="en-GB"/>
              </w:rPr>
            </w:pPr>
            <w:r w:rsidRPr="28AD69F1">
              <w:rPr>
                <w:lang w:val="en-GB"/>
              </w:rPr>
              <w:t xml:space="preserve">In this project, we will explore the role of chronic systemic inflammation caused by intestinal microbiota derived immunologically active compounds, as a driver in the transition from health to disease with a special focus on three rheumatic diseases (RDs); osteoarthritis (OA), rheumatoid arthritis (RA), and </w:t>
            </w:r>
            <w:proofErr w:type="spellStart"/>
            <w:r w:rsidRPr="28AD69F1">
              <w:rPr>
                <w:lang w:val="en-GB"/>
              </w:rPr>
              <w:t>spondylarthritis</w:t>
            </w:r>
            <w:proofErr w:type="spellEnd"/>
            <w:r w:rsidRPr="28AD69F1">
              <w:rPr>
                <w:lang w:val="en-GB"/>
              </w:rPr>
              <w:t xml:space="preserve"> (</w:t>
            </w:r>
            <w:proofErr w:type="spellStart"/>
            <w:r w:rsidRPr="28AD69F1">
              <w:rPr>
                <w:lang w:val="en-GB"/>
              </w:rPr>
              <w:t>SpA</w:t>
            </w:r>
            <w:proofErr w:type="spellEnd"/>
            <w:r w:rsidRPr="28AD69F1">
              <w:rPr>
                <w:lang w:val="en-GB"/>
              </w:rPr>
              <w:t xml:space="preserve">). </w:t>
            </w:r>
          </w:p>
          <w:p w14:paraId="6E3183D7" w14:textId="2D2461BB" w:rsidR="008123CB" w:rsidRDefault="61A12F48" w:rsidP="28AD69F1">
            <w:pPr>
              <w:pStyle w:val="NormalWeb"/>
              <w:spacing w:before="0" w:beforeAutospacing="0" w:after="0" w:afterAutospacing="0"/>
              <w:jc w:val="both"/>
              <w:rPr>
                <w:lang w:val="en-GB"/>
              </w:rPr>
            </w:pPr>
            <w:r w:rsidRPr="020F3DC0">
              <w:rPr>
                <w:b/>
                <w:bCs/>
                <w:i/>
                <w:iCs/>
                <w:lang w:val="en-GB"/>
              </w:rPr>
              <w:t>RDs affect more than 5 % of Europe's population</w:t>
            </w:r>
            <w:r w:rsidRPr="020F3DC0">
              <w:rPr>
                <w:b/>
                <w:bCs/>
                <w:i/>
                <w:iCs/>
                <w:position w:val="10"/>
                <w:lang w:val="en-GB"/>
              </w:rPr>
              <w:t xml:space="preserve"> </w:t>
            </w:r>
            <w:r w:rsidRPr="020F3DC0">
              <w:rPr>
                <w:b/>
                <w:bCs/>
                <w:i/>
                <w:iCs/>
                <w:lang w:val="en-GB"/>
              </w:rPr>
              <w:t>and cause significant disability, pain, and reduced lifespan.</w:t>
            </w:r>
            <w:r w:rsidRPr="020F3DC0">
              <w:rPr>
                <w:b/>
                <w:bCs/>
                <w:i/>
                <w:iCs/>
                <w:vertAlign w:val="superscript"/>
                <w:lang w:val="en-GB"/>
              </w:rPr>
              <w:t>3</w:t>
            </w:r>
            <w:r w:rsidRPr="020F3DC0">
              <w:rPr>
                <w:b/>
                <w:bCs/>
                <w:i/>
                <w:iCs/>
                <w:lang w:val="en-GB"/>
              </w:rPr>
              <w:t xml:space="preserve"> As per EULAR, in Europe, rheumatic and musculoskeletal conditions represent an economic burden of estimated 240B€/year.</w:t>
            </w:r>
            <w:r w:rsidRPr="020F3DC0">
              <w:rPr>
                <w:b/>
                <w:bCs/>
                <w:i/>
                <w:iCs/>
                <w:vertAlign w:val="superscript"/>
                <w:lang w:val="en-GB"/>
              </w:rPr>
              <w:t xml:space="preserve">4 </w:t>
            </w:r>
            <w:r w:rsidRPr="28AD69F1">
              <w:rPr>
                <w:lang w:val="en-GB"/>
              </w:rPr>
              <w:t xml:space="preserve">Dysbiosis of intestinal microbiota i.e. deleterious alterations of the composition and/or function of the gut microbiota has been implicated in the pathogenesis of a number of diseases. </w:t>
            </w:r>
            <w:r w:rsidRPr="020F3DC0">
              <w:rPr>
                <w:b/>
                <w:bCs/>
                <w:i/>
                <w:iCs/>
                <w:lang w:val="en-GB"/>
              </w:rPr>
              <w:t xml:space="preserve">However, the mechanisms through which intestinal dysbiosis contributes to disease pathogenesis are largely unknown. </w:t>
            </w:r>
            <w:r w:rsidRPr="28AD69F1">
              <w:rPr>
                <w:lang w:val="en-GB"/>
              </w:rPr>
              <w:t>Leakage of harmful compounds from intestinal bacteria in particular immunologically highly active bacterial wall lipopolysaccharides (LPS) is a significant source of systemic inflammation posing a high proinflammatory burden on the body. High systemic levels of LPS are referred to as “</w:t>
            </w:r>
            <w:r w:rsidRPr="020F3DC0">
              <w:rPr>
                <w:b/>
                <w:bCs/>
                <w:i/>
                <w:iCs/>
                <w:lang w:val="en-GB"/>
              </w:rPr>
              <w:t xml:space="preserve">systemic endotoxemia </w:t>
            </w:r>
            <w:r w:rsidRPr="28AD69F1">
              <w:rPr>
                <w:lang w:val="en-GB"/>
              </w:rPr>
              <w:t>(</w:t>
            </w:r>
            <w:r w:rsidRPr="020F3DC0">
              <w:rPr>
                <w:b/>
                <w:bCs/>
                <w:i/>
                <w:iCs/>
                <w:lang w:val="en-GB"/>
              </w:rPr>
              <w:t>SE)</w:t>
            </w:r>
            <w:r w:rsidRPr="28AD69F1">
              <w:rPr>
                <w:lang w:val="en-GB"/>
              </w:rPr>
              <w:t xml:space="preserve">”. It is promoted by intestinal dysbiosis, compromised intestinal barrier function and lifestyle factors. Increased gut permeability facilitates the translocation of gut bacteria and specific bacterial structures across the gut-blood-barrier to reach systemic circulation. </w:t>
            </w:r>
          </w:p>
          <w:p w14:paraId="3D3F807A" w14:textId="5CA9B08C" w:rsidR="00315EFC" w:rsidRPr="00292337" w:rsidRDefault="5DE7238B" w:rsidP="28AD69F1">
            <w:pPr>
              <w:pStyle w:val="NormalWeb"/>
              <w:spacing w:before="0" w:beforeAutospacing="0" w:after="0" w:afterAutospacing="0"/>
              <w:jc w:val="both"/>
              <w:rPr>
                <w:lang w:val="en-GB"/>
              </w:rPr>
            </w:pPr>
            <w:r w:rsidRPr="28AD69F1">
              <w:rPr>
                <w:b/>
                <w:bCs/>
                <w:lang w:val="en-GB"/>
              </w:rPr>
              <w:t xml:space="preserve">The more general idea of ENDOTARGET project </w:t>
            </w:r>
            <w:r w:rsidRPr="28AD69F1">
              <w:rPr>
                <w:lang w:val="en-GB"/>
              </w:rPr>
              <w:t xml:space="preserve">is to </w:t>
            </w:r>
            <w:r w:rsidR="2A3FC881" w:rsidRPr="28AD69F1">
              <w:rPr>
                <w:lang w:val="en-GB"/>
              </w:rPr>
              <w:t>use t</w:t>
            </w:r>
            <w:r w:rsidR="2D3A9948" w:rsidRPr="28AD69F1">
              <w:rPr>
                <w:lang w:val="en-GB"/>
              </w:rPr>
              <w:t>he extensive data collected from</w:t>
            </w:r>
            <w:r w:rsidR="2D3A9948" w:rsidRPr="28AD69F1">
              <w:rPr>
                <w:b/>
                <w:bCs/>
                <w:lang w:val="en-GB"/>
              </w:rPr>
              <w:t xml:space="preserve"> </w:t>
            </w:r>
            <w:r w:rsidR="2D3A9948" w:rsidRPr="28AD69F1">
              <w:rPr>
                <w:lang w:val="en-GB"/>
              </w:rPr>
              <w:t xml:space="preserve">large cohort studies on the composition of intestinal microbiota, degree of intestinal permeability, </w:t>
            </w:r>
            <w:r w:rsidR="2D3A9948" w:rsidRPr="28AD69F1">
              <w:rPr>
                <w:lang w:val="en-GB"/>
              </w:rPr>
              <w:lastRenderedPageBreak/>
              <w:t xml:space="preserve">SE, genetic risk profiles, and biomarkers from mechanistic studies involving the target tissue; and from interventional studies to validate predictive artificial intelligence (AI) algorithms in order to understand the role of microbiota in intestinal permeability and SE, and in the risk of developing the target </w:t>
            </w:r>
            <w:proofErr w:type="spellStart"/>
            <w:r w:rsidR="2D3A9948" w:rsidRPr="28AD69F1">
              <w:rPr>
                <w:lang w:val="en-GB"/>
              </w:rPr>
              <w:t>RDs.</w:t>
            </w:r>
            <w:proofErr w:type="spellEnd"/>
            <w:r w:rsidR="2D3A9948" w:rsidRPr="28AD69F1">
              <w:rPr>
                <w:lang w:val="en-GB"/>
              </w:rPr>
              <w:t xml:space="preserve"> By combining all this data, machine learning </w:t>
            </w:r>
            <w:r w:rsidR="2D3A9948" w:rsidRPr="28AD69F1">
              <w:rPr>
                <w:b/>
                <w:bCs/>
                <w:lang w:val="en-GB"/>
              </w:rPr>
              <w:t>(</w:t>
            </w:r>
            <w:r w:rsidR="2D3A9948" w:rsidRPr="28AD69F1">
              <w:rPr>
                <w:lang w:val="en-GB"/>
              </w:rPr>
              <w:t xml:space="preserve">ML) and AI-informed </w:t>
            </w:r>
            <w:r w:rsidR="2D3A9948" w:rsidRPr="28AD69F1">
              <w:rPr>
                <w:b/>
                <w:bCs/>
                <w:lang w:val="en-GB"/>
              </w:rPr>
              <w:t xml:space="preserve">rheumatic disease prediction tool (RDPT) </w:t>
            </w:r>
            <w:r w:rsidR="2D3A9948" w:rsidRPr="28AD69F1">
              <w:rPr>
                <w:lang w:val="en-GB"/>
              </w:rPr>
              <w:t xml:space="preserve">will be developed for clinicians to help them identify patients with increased risk of developing the target diseases. </w:t>
            </w:r>
            <w:r w:rsidR="2D3A9948" w:rsidRPr="28AD69F1">
              <w:rPr>
                <w:i/>
                <w:iCs/>
                <w:lang w:val="en-GB"/>
              </w:rPr>
              <w:t xml:space="preserve">It will thus assist in the choice of personalized blueprint intervention to reduce the risk of these diseases and disease activity in RA and </w:t>
            </w:r>
            <w:proofErr w:type="spellStart"/>
            <w:r w:rsidR="2D3A9948" w:rsidRPr="28AD69F1">
              <w:rPr>
                <w:i/>
                <w:iCs/>
                <w:lang w:val="en-GB"/>
              </w:rPr>
              <w:t>SpA</w:t>
            </w:r>
            <w:proofErr w:type="spellEnd"/>
            <w:r w:rsidR="2D3A9948" w:rsidRPr="28AD69F1">
              <w:rPr>
                <w:i/>
                <w:iCs/>
                <w:lang w:val="en-GB"/>
              </w:rPr>
              <w:t xml:space="preserve"> and to slow down the progression of OA. </w:t>
            </w:r>
            <w:r w:rsidR="2D3A9948" w:rsidRPr="28AD69F1">
              <w:rPr>
                <w:lang w:val="en-GB"/>
              </w:rPr>
              <w:t xml:space="preserve">Using similar </w:t>
            </w:r>
            <w:proofErr w:type="gramStart"/>
            <w:r w:rsidR="2D3A9948" w:rsidRPr="28AD69F1">
              <w:rPr>
                <w:lang w:val="en-GB"/>
              </w:rPr>
              <w:t>approaches</w:t>
            </w:r>
            <w:proofErr w:type="gramEnd"/>
            <w:r w:rsidR="2D3A9948" w:rsidRPr="28AD69F1">
              <w:rPr>
                <w:lang w:val="en-GB"/>
              </w:rPr>
              <w:t xml:space="preserve"> we will develop recommendations, which will enable people to assess their own personal disease risk and provide them with the means to reduce their personal risk by modification of diet and/or other lifestyle factors. </w:t>
            </w:r>
          </w:p>
          <w:p w14:paraId="606B77B3" w14:textId="1F89E35F" w:rsidR="00BC4F33" w:rsidRDefault="1C08B028" w:rsidP="28AD69F1">
            <w:pPr>
              <w:pStyle w:val="NormalWeb"/>
              <w:spacing w:before="0" w:beforeAutospacing="0" w:after="0" w:afterAutospacing="0"/>
              <w:jc w:val="both"/>
              <w:rPr>
                <w:lang w:val="en-GB"/>
              </w:rPr>
            </w:pPr>
            <w:r w:rsidRPr="28AD69F1">
              <w:rPr>
                <w:b/>
                <w:bCs/>
                <w:lang w:val="en-GB"/>
              </w:rPr>
              <w:t xml:space="preserve">The role of </w:t>
            </w:r>
            <w:proofErr w:type="spellStart"/>
            <w:r w:rsidRPr="28AD69F1">
              <w:rPr>
                <w:b/>
                <w:bCs/>
                <w:lang w:val="en-GB"/>
              </w:rPr>
              <w:t>EstBB</w:t>
            </w:r>
            <w:proofErr w:type="spellEnd"/>
            <w:r w:rsidRPr="28AD69F1">
              <w:rPr>
                <w:b/>
                <w:bCs/>
                <w:lang w:val="en-GB"/>
              </w:rPr>
              <w:t xml:space="preserve"> in th</w:t>
            </w:r>
            <w:r w:rsidR="1B69570A" w:rsidRPr="28AD69F1">
              <w:rPr>
                <w:b/>
                <w:bCs/>
                <w:lang w:val="en-GB"/>
              </w:rPr>
              <w:t>i</w:t>
            </w:r>
            <w:r w:rsidRPr="28AD69F1">
              <w:rPr>
                <w:b/>
                <w:bCs/>
                <w:lang w:val="en-GB"/>
              </w:rPr>
              <w:t xml:space="preserve">s project </w:t>
            </w:r>
            <w:r w:rsidR="3B1E3826" w:rsidRPr="28AD69F1">
              <w:rPr>
                <w:b/>
                <w:bCs/>
                <w:lang w:val="en-GB"/>
              </w:rPr>
              <w:t>is to</w:t>
            </w:r>
            <w:r w:rsidR="336CE7BA" w:rsidRPr="28AD69F1">
              <w:rPr>
                <w:b/>
                <w:bCs/>
                <w:lang w:val="en-GB"/>
              </w:rPr>
              <w:t xml:space="preserve"> participate in</w:t>
            </w:r>
            <w:r w:rsidR="336CE7BA" w:rsidRPr="28AD69F1">
              <w:rPr>
                <w:lang w:val="en-GB"/>
              </w:rPr>
              <w:t xml:space="preserve"> (1) Population cohort analysis to explore biomarkers &amp; lifestyle factors influencing health to disease transition by running whole genome association analyses </w:t>
            </w:r>
            <w:r w:rsidR="52404F41" w:rsidRPr="28AD69F1">
              <w:rPr>
                <w:lang w:val="en-GB"/>
              </w:rPr>
              <w:t>for r</w:t>
            </w:r>
            <w:r w:rsidR="4CBFF652" w:rsidRPr="28AD69F1">
              <w:rPr>
                <w:lang w:val="en-GB"/>
              </w:rPr>
              <w:t>h</w:t>
            </w:r>
            <w:r w:rsidR="52404F41" w:rsidRPr="28AD69F1">
              <w:rPr>
                <w:lang w:val="en-GB"/>
              </w:rPr>
              <w:t>eumat</w:t>
            </w:r>
            <w:r w:rsidR="05378669" w:rsidRPr="28AD69F1">
              <w:rPr>
                <w:lang w:val="en-GB"/>
              </w:rPr>
              <w:t>ic</w:t>
            </w:r>
            <w:r w:rsidR="52404F41" w:rsidRPr="28AD69F1">
              <w:rPr>
                <w:lang w:val="en-GB"/>
              </w:rPr>
              <w:t xml:space="preserve"> diseases using </w:t>
            </w:r>
            <w:proofErr w:type="spellStart"/>
            <w:r w:rsidR="336CE7BA" w:rsidRPr="28AD69F1">
              <w:rPr>
                <w:lang w:val="en-GB"/>
              </w:rPr>
              <w:t>EstBB</w:t>
            </w:r>
            <w:proofErr w:type="spellEnd"/>
            <w:r w:rsidR="336CE7BA" w:rsidRPr="28AD69F1">
              <w:rPr>
                <w:lang w:val="en-GB"/>
              </w:rPr>
              <w:t xml:space="preserve"> cohort</w:t>
            </w:r>
            <w:r w:rsidR="11C23A4D" w:rsidRPr="28AD69F1">
              <w:rPr>
                <w:lang w:val="en-GB"/>
              </w:rPr>
              <w:t>;</w:t>
            </w:r>
            <w:r w:rsidR="336CE7BA" w:rsidRPr="28AD69F1">
              <w:rPr>
                <w:lang w:val="en-GB"/>
              </w:rPr>
              <w:t xml:space="preserve"> (2) </w:t>
            </w:r>
            <w:r w:rsidR="11C23A4D" w:rsidRPr="28AD69F1">
              <w:rPr>
                <w:lang w:val="en-GB"/>
              </w:rPr>
              <w:t xml:space="preserve">Developing </w:t>
            </w:r>
            <w:r w:rsidR="336CE7BA" w:rsidRPr="28AD69F1">
              <w:rPr>
                <w:lang w:val="en-GB"/>
              </w:rPr>
              <w:t xml:space="preserve">Novel Strategies to prevent and control arthritis by interfering with the gut-joint axis (3) Data management, </w:t>
            </w:r>
            <w:proofErr w:type="spellStart"/>
            <w:r w:rsidR="336CE7BA" w:rsidRPr="28AD69F1">
              <w:rPr>
                <w:lang w:val="en-GB"/>
              </w:rPr>
              <w:t>multiomics</w:t>
            </w:r>
            <w:proofErr w:type="spellEnd"/>
            <w:r w:rsidR="336CE7BA" w:rsidRPr="28AD69F1">
              <w:rPr>
                <w:lang w:val="en-GB"/>
              </w:rPr>
              <w:t xml:space="preserve"> modelling and AI </w:t>
            </w:r>
            <w:r w:rsidR="74DDF20B" w:rsidRPr="28AD69F1">
              <w:rPr>
                <w:lang w:val="en-GB"/>
              </w:rPr>
              <w:t xml:space="preserve">by perform unsupervised and supervised analysis combining standardized and harmonised clinical, genomic, metabolomic and </w:t>
            </w:r>
            <w:r w:rsidR="0275E92F" w:rsidRPr="28AD69F1">
              <w:rPr>
                <w:lang w:val="en-GB"/>
              </w:rPr>
              <w:t xml:space="preserve">microbiome </w:t>
            </w:r>
            <w:r w:rsidR="74DDF20B" w:rsidRPr="28AD69F1">
              <w:rPr>
                <w:lang w:val="en-GB"/>
              </w:rPr>
              <w:t xml:space="preserve">data. </w:t>
            </w:r>
          </w:p>
          <w:p w14:paraId="19E646A4" w14:textId="0DBBE57C" w:rsidR="000C172A" w:rsidRPr="00F411CE" w:rsidRDefault="3C0AEC23" w:rsidP="28AD69F1">
            <w:pPr>
              <w:pStyle w:val="NormalWeb"/>
              <w:spacing w:before="0" w:beforeAutospacing="0" w:after="0" w:afterAutospacing="0"/>
              <w:jc w:val="both"/>
              <w:rPr>
                <w:sz w:val="18"/>
                <w:szCs w:val="18"/>
                <w:lang w:val="en-GB"/>
              </w:rPr>
            </w:pPr>
            <w:r w:rsidRPr="28AD69F1">
              <w:rPr>
                <w:sz w:val="18"/>
                <w:szCs w:val="18"/>
                <w:lang w:val="en-GB"/>
              </w:rPr>
              <w:t>______________________________________________________________________________</w:t>
            </w:r>
            <w:r w:rsidR="37770325" w:rsidRPr="28AD69F1">
              <w:rPr>
                <w:sz w:val="18"/>
                <w:szCs w:val="18"/>
                <w:lang w:val="en-GB"/>
              </w:rPr>
              <w:t>__________________________</w:t>
            </w:r>
          </w:p>
          <w:p w14:paraId="768AA3C7" w14:textId="6276D17D" w:rsidR="00F411CE" w:rsidRPr="00F411CE" w:rsidRDefault="37770325" w:rsidP="28AD69F1">
            <w:pPr>
              <w:pStyle w:val="NormalWeb"/>
              <w:spacing w:before="0" w:beforeAutospacing="0" w:after="0" w:afterAutospacing="0"/>
              <w:jc w:val="both"/>
              <w:rPr>
                <w:sz w:val="18"/>
                <w:szCs w:val="18"/>
              </w:rPr>
            </w:pPr>
            <w:r w:rsidRPr="28AD69F1">
              <w:rPr>
                <w:position w:val="6"/>
                <w:sz w:val="18"/>
                <w:szCs w:val="18"/>
                <w:vertAlign w:val="superscript"/>
                <w:lang w:val="en-GB"/>
              </w:rPr>
              <w:t>3</w:t>
            </w:r>
            <w:r w:rsidRPr="28AD69F1">
              <w:rPr>
                <w:position w:val="6"/>
                <w:sz w:val="18"/>
                <w:szCs w:val="18"/>
              </w:rPr>
              <w:t xml:space="preserve"> </w:t>
            </w:r>
            <w:r w:rsidRPr="28AD69F1">
              <w:rPr>
                <w:sz w:val="18"/>
                <w:szCs w:val="18"/>
              </w:rPr>
              <w:t>https://cordis.europa.eu/article/id/97231-ep-calls-to-recognise-the-extraordinary-burden-of-rheumatism-and-arthritis</w:t>
            </w:r>
          </w:p>
          <w:p w14:paraId="48C9111C" w14:textId="0D78100E" w:rsidR="0007286B" w:rsidRPr="00292337" w:rsidRDefault="37770325" w:rsidP="28AD69F1">
            <w:pPr>
              <w:pStyle w:val="NormalWeb"/>
              <w:spacing w:before="0" w:beforeAutospacing="0" w:after="0" w:afterAutospacing="0"/>
              <w:jc w:val="both"/>
              <w:rPr>
                <w:lang w:val="en-GB"/>
              </w:rPr>
            </w:pPr>
            <w:r w:rsidRPr="28AD69F1">
              <w:rPr>
                <w:position w:val="6"/>
                <w:sz w:val="18"/>
                <w:szCs w:val="18"/>
                <w:vertAlign w:val="superscript"/>
                <w:lang w:val="en-GB"/>
              </w:rPr>
              <w:t>4</w:t>
            </w:r>
            <w:r w:rsidR="2ECFC561" w:rsidRPr="28AD69F1">
              <w:rPr>
                <w:position w:val="6"/>
                <w:sz w:val="18"/>
                <w:szCs w:val="18"/>
                <w:lang w:val="en-GB"/>
              </w:rPr>
              <w:t xml:space="preserve"> </w:t>
            </w:r>
            <w:r w:rsidR="2ECFC561" w:rsidRPr="28AD69F1">
              <w:rPr>
                <w:sz w:val="18"/>
                <w:szCs w:val="18"/>
                <w:lang w:val="en-GB"/>
              </w:rPr>
              <w:t xml:space="preserve">European Alliance Of Associations </w:t>
            </w:r>
            <w:proofErr w:type="gramStart"/>
            <w:r w:rsidR="2ECFC561" w:rsidRPr="28AD69F1">
              <w:rPr>
                <w:sz w:val="18"/>
                <w:szCs w:val="18"/>
                <w:lang w:val="en-GB"/>
              </w:rPr>
              <w:t>For</w:t>
            </w:r>
            <w:proofErr w:type="gramEnd"/>
            <w:r w:rsidR="2ECFC561" w:rsidRPr="28AD69F1">
              <w:rPr>
                <w:sz w:val="18"/>
                <w:szCs w:val="18"/>
                <w:lang w:val="en-GB"/>
              </w:rPr>
              <w:t xml:space="preserve"> Rheumatology (EULAR), position paper, November 2011 (H2020 Framework Action: (eular.org)</w:t>
            </w:r>
            <w:r w:rsidR="2ECFC561" w:rsidRPr="28AD69F1">
              <w:rPr>
                <w:lang w:val="en-GB"/>
              </w:rPr>
              <w:t xml:space="preserve"> </w:t>
            </w:r>
          </w:p>
        </w:tc>
      </w:tr>
      <w:tr w:rsidR="0055564E" w:rsidRPr="00292337" w14:paraId="30B3E140" w14:textId="77777777" w:rsidTr="580E361B">
        <w:trPr>
          <w:trHeight w:val="793"/>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D978397" w14:textId="77777777" w:rsidR="00672253" w:rsidRPr="00292337" w:rsidRDefault="6FAD9DBC" w:rsidP="28AD69F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lang w:val="en-GB"/>
              </w:rPr>
            </w:pPr>
            <w:r w:rsidRPr="28AD69F1">
              <w:rPr>
                <w:b/>
                <w:bCs/>
                <w:lang w:val="en-GB"/>
              </w:rPr>
              <w:lastRenderedPageBreak/>
              <w:t xml:space="preserve">10. </w:t>
            </w:r>
            <w:r w:rsidR="41A5E247" w:rsidRPr="28AD69F1">
              <w:rPr>
                <w:b/>
                <w:bCs/>
                <w:lang w:val="en-GB"/>
              </w:rPr>
              <w:t>Research methodology (up to 1800 characters, 1 page)</w:t>
            </w:r>
          </w:p>
          <w:p w14:paraId="78A01789" w14:textId="77777777" w:rsidR="0055564E" w:rsidRPr="00292337" w:rsidRDefault="0055564E" w:rsidP="28AD69F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Helvetica Neue"/>
                <w:b/>
                <w:bCs/>
                <w:lang w:val="en-GB"/>
              </w:rPr>
            </w:pPr>
          </w:p>
        </w:tc>
      </w:tr>
      <w:tr w:rsidR="0055564E" w:rsidRPr="00292337" w14:paraId="2E1713E5" w14:textId="77777777" w:rsidTr="580E361B">
        <w:trPr>
          <w:trHeight w:val="618"/>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4964E7C" w14:textId="51604B2F" w:rsidR="0050213B" w:rsidRPr="00292337" w:rsidRDefault="7B74E350" w:rsidP="28AD69F1">
            <w:pPr>
              <w:pStyle w:val="NormalWeb"/>
              <w:rPr>
                <w:lang w:val="en-GB"/>
              </w:rPr>
            </w:pPr>
            <w:r w:rsidRPr="28AD69F1">
              <w:rPr>
                <w:lang w:val="en-GB"/>
              </w:rPr>
              <w:t>To</w:t>
            </w:r>
            <w:r w:rsidRPr="28AD69F1">
              <w:rPr>
                <w:b/>
                <w:bCs/>
                <w:lang w:val="en-GB"/>
              </w:rPr>
              <w:t xml:space="preserve"> </w:t>
            </w:r>
            <w:r w:rsidRPr="28AD69F1">
              <w:rPr>
                <w:lang w:val="en-GB"/>
              </w:rPr>
              <w:t>i</w:t>
            </w:r>
            <w:r w:rsidR="49284DA5" w:rsidRPr="28AD69F1">
              <w:rPr>
                <w:lang w:val="en-GB"/>
              </w:rPr>
              <w:t>dentif</w:t>
            </w:r>
            <w:r w:rsidRPr="28AD69F1">
              <w:rPr>
                <w:lang w:val="en-GB"/>
              </w:rPr>
              <w:t>y</w:t>
            </w:r>
            <w:r w:rsidR="49284DA5" w:rsidRPr="28AD69F1">
              <w:rPr>
                <w:lang w:val="en-GB"/>
              </w:rPr>
              <w:t xml:space="preserve"> drivers of </w:t>
            </w:r>
            <w:r w:rsidR="601BD3E4" w:rsidRPr="28AD69F1">
              <w:rPr>
                <w:lang w:val="en-GB"/>
              </w:rPr>
              <w:t xml:space="preserve">chronic inflammation </w:t>
            </w:r>
            <w:r w:rsidR="49284DA5" w:rsidRPr="28AD69F1">
              <w:rPr>
                <w:lang w:val="en-GB"/>
              </w:rPr>
              <w:t>that determine the transition from health to pre-symptomatic and early stages of RDs</w:t>
            </w:r>
            <w:r w:rsidR="601BD3E4" w:rsidRPr="28AD69F1">
              <w:rPr>
                <w:lang w:val="en-GB"/>
              </w:rPr>
              <w:t xml:space="preserve">, </w:t>
            </w:r>
            <w:r w:rsidR="52404F41" w:rsidRPr="28AD69F1">
              <w:rPr>
                <w:lang w:val="en-GB"/>
              </w:rPr>
              <w:t>we</w:t>
            </w:r>
            <w:r w:rsidR="1CC49969" w:rsidRPr="28AD69F1">
              <w:rPr>
                <w:lang w:val="en-GB"/>
              </w:rPr>
              <w:t xml:space="preserve"> will </w:t>
            </w:r>
            <w:r w:rsidR="49284DA5" w:rsidRPr="28AD69F1">
              <w:rPr>
                <w:lang w:val="en-GB"/>
              </w:rPr>
              <w:t>explor</w:t>
            </w:r>
            <w:r w:rsidR="1CC49969" w:rsidRPr="28AD69F1">
              <w:rPr>
                <w:lang w:val="en-GB"/>
              </w:rPr>
              <w:t>e</w:t>
            </w:r>
            <w:r w:rsidR="49284DA5" w:rsidRPr="28AD69F1">
              <w:rPr>
                <w:lang w:val="en-GB"/>
              </w:rPr>
              <w:t xml:space="preserve"> </w:t>
            </w:r>
            <w:r w:rsidR="601BD3E4" w:rsidRPr="28AD69F1">
              <w:rPr>
                <w:lang w:val="en-GB"/>
              </w:rPr>
              <w:t xml:space="preserve">systemic endotoxemia </w:t>
            </w:r>
            <w:r w:rsidR="49284DA5" w:rsidRPr="28AD69F1">
              <w:rPr>
                <w:lang w:val="en-GB"/>
              </w:rPr>
              <w:t xml:space="preserve">in population level </w:t>
            </w:r>
            <w:r w:rsidR="52404F41" w:rsidRPr="28AD69F1">
              <w:rPr>
                <w:lang w:val="en-GB"/>
              </w:rPr>
              <w:t>together with host genetic and gut</w:t>
            </w:r>
            <w:r w:rsidR="49284DA5" w:rsidRPr="28AD69F1">
              <w:rPr>
                <w:lang w:val="en-GB"/>
              </w:rPr>
              <w:t xml:space="preserve"> microbiome </w:t>
            </w:r>
            <w:r w:rsidR="52404F41" w:rsidRPr="28AD69F1">
              <w:rPr>
                <w:lang w:val="en-GB"/>
              </w:rPr>
              <w:t>analysis</w:t>
            </w:r>
            <w:r w:rsidR="49284DA5" w:rsidRPr="28AD69F1">
              <w:rPr>
                <w:lang w:val="en-GB"/>
              </w:rPr>
              <w:t>.</w:t>
            </w:r>
            <w:r w:rsidR="73D6344E" w:rsidRPr="28AD69F1">
              <w:rPr>
                <w:lang w:val="en-GB"/>
              </w:rPr>
              <w:t xml:space="preserve"> </w:t>
            </w:r>
            <w:r w:rsidR="49284DA5" w:rsidRPr="28AD69F1">
              <w:rPr>
                <w:lang w:val="en-GB"/>
              </w:rPr>
              <w:t>ENDOT</w:t>
            </w:r>
            <w:r w:rsidR="015A6F62" w:rsidRPr="28AD69F1">
              <w:rPr>
                <w:lang w:val="en-GB"/>
              </w:rPr>
              <w:t>A</w:t>
            </w:r>
            <w:r w:rsidR="49284DA5" w:rsidRPr="28AD69F1">
              <w:rPr>
                <w:lang w:val="en-GB"/>
              </w:rPr>
              <w:t>RGET will combine dif</w:t>
            </w:r>
            <w:r w:rsidR="015A6F62" w:rsidRPr="28AD69F1">
              <w:rPr>
                <w:lang w:val="en-GB"/>
              </w:rPr>
              <w:t>f</w:t>
            </w:r>
            <w:r w:rsidR="49284DA5" w:rsidRPr="28AD69F1">
              <w:rPr>
                <w:lang w:val="en-GB"/>
              </w:rPr>
              <w:t>erent molecular phenotypes to model the arthriti</w:t>
            </w:r>
            <w:r w:rsidR="4ACBBA73" w:rsidRPr="28AD69F1">
              <w:rPr>
                <w:lang w:val="en-GB"/>
              </w:rPr>
              <w:t>s</w:t>
            </w:r>
            <w:r w:rsidR="6E7252F6" w:rsidRPr="28AD69F1">
              <w:rPr>
                <w:lang w:val="en-GB"/>
              </w:rPr>
              <w:t xml:space="preserve">. For that we have defined </w:t>
            </w:r>
            <w:r w:rsidR="3CE445ED" w:rsidRPr="28AD69F1">
              <w:rPr>
                <w:lang w:val="en-GB"/>
              </w:rPr>
              <w:t xml:space="preserve">three </w:t>
            </w:r>
            <w:r w:rsidR="6E7252F6" w:rsidRPr="28AD69F1">
              <w:rPr>
                <w:lang w:val="en-GB"/>
              </w:rPr>
              <w:t>different cohorts we would use in ENDOTARGET study.</w:t>
            </w:r>
          </w:p>
          <w:p w14:paraId="0E0E3CE4" w14:textId="7C64B563" w:rsidR="00AC428C" w:rsidRPr="00292337" w:rsidRDefault="1A235BAD" w:rsidP="28AD69F1">
            <w:pPr>
              <w:pStyle w:val="NormalWeb"/>
              <w:numPr>
                <w:ilvl w:val="0"/>
                <w:numId w:val="17"/>
              </w:numPr>
              <w:rPr>
                <w:b/>
                <w:bCs/>
                <w:lang w:val="en-GB"/>
              </w:rPr>
            </w:pPr>
            <w:r w:rsidRPr="28AD69F1">
              <w:rPr>
                <w:b/>
                <w:bCs/>
                <w:lang w:val="en-GB"/>
              </w:rPr>
              <w:t>Whole Estonian Biobank cohort (n&gt;200,000</w:t>
            </w:r>
            <w:r w:rsidR="65BE3403" w:rsidRPr="28AD69F1">
              <w:rPr>
                <w:b/>
                <w:bCs/>
                <w:lang w:val="en-GB"/>
              </w:rPr>
              <w:t xml:space="preserve"> biobank participants,</w:t>
            </w:r>
            <w:r w:rsidR="0566B50D" w:rsidRPr="28AD69F1">
              <w:rPr>
                <w:b/>
                <w:bCs/>
                <w:lang w:val="en-GB"/>
              </w:rPr>
              <w:t xml:space="preserve"> BPs</w:t>
            </w:r>
            <w:r w:rsidRPr="28AD69F1">
              <w:rPr>
                <w:b/>
                <w:bCs/>
                <w:lang w:val="en-GB"/>
              </w:rPr>
              <w:t>)</w:t>
            </w:r>
          </w:p>
          <w:p w14:paraId="128A260B" w14:textId="25A0D0A3" w:rsidR="00AC428C" w:rsidRPr="00292337" w:rsidRDefault="05378669" w:rsidP="28AD69F1">
            <w:pPr>
              <w:pStyle w:val="NormalWeb"/>
              <w:rPr>
                <w:lang w:val="en-GB"/>
              </w:rPr>
            </w:pPr>
            <w:r w:rsidRPr="28AD69F1">
              <w:rPr>
                <w:lang w:val="en-GB"/>
              </w:rPr>
              <w:t>W</w:t>
            </w:r>
            <w:r w:rsidR="1A235BAD" w:rsidRPr="28AD69F1">
              <w:rPr>
                <w:lang w:val="en-GB"/>
              </w:rPr>
              <w:t xml:space="preserve">e will identify individuals from the whole Estonian Biobank cohort (n&gt;200,000) who have been diagnosed with RA, OA or </w:t>
            </w:r>
            <w:proofErr w:type="spellStart"/>
            <w:r w:rsidR="1A235BAD" w:rsidRPr="28AD69F1">
              <w:rPr>
                <w:lang w:val="en-GB"/>
              </w:rPr>
              <w:t>SpA</w:t>
            </w:r>
            <w:proofErr w:type="spellEnd"/>
            <w:r w:rsidR="1A235BAD" w:rsidRPr="28AD69F1">
              <w:rPr>
                <w:lang w:val="en-GB"/>
              </w:rPr>
              <w:t xml:space="preserve"> or individuals with no such diagnosis as healthy controls (Please see the detailed inclusion and exclusion criteria from Appendix </w:t>
            </w:r>
            <w:r w:rsidR="46A71578" w:rsidRPr="28AD69F1">
              <w:rPr>
                <w:lang w:val="en-GB"/>
              </w:rPr>
              <w:t>1</w:t>
            </w:r>
            <w:r w:rsidR="1A235BAD" w:rsidRPr="28AD69F1">
              <w:rPr>
                <w:lang w:val="en-GB"/>
              </w:rPr>
              <w:t xml:space="preserve">). Using the </w:t>
            </w:r>
            <w:proofErr w:type="spellStart"/>
            <w:r w:rsidR="1A235BAD" w:rsidRPr="28AD69F1">
              <w:rPr>
                <w:lang w:val="en-GB"/>
              </w:rPr>
              <w:t>EstBB</w:t>
            </w:r>
            <w:proofErr w:type="spellEnd"/>
            <w:r w:rsidR="1A235BAD" w:rsidRPr="28AD69F1">
              <w:rPr>
                <w:lang w:val="en-GB"/>
              </w:rPr>
              <w:t xml:space="preserve"> whole cohort, we will </w:t>
            </w:r>
            <w:r w:rsidR="6560EDF7" w:rsidRPr="28AD69F1">
              <w:rPr>
                <w:lang w:val="en-GB"/>
              </w:rPr>
              <w:t xml:space="preserve">generate the risk prediction models for RDs and </w:t>
            </w:r>
            <w:r w:rsidR="1A235BAD" w:rsidRPr="28AD69F1">
              <w:rPr>
                <w:lang w:val="en-GB"/>
              </w:rPr>
              <w:t xml:space="preserve">calculate the polygenic risk scores for RA, </w:t>
            </w:r>
            <w:r w:rsidR="16FAF94E" w:rsidRPr="28AD69F1">
              <w:rPr>
                <w:lang w:val="en-GB"/>
              </w:rPr>
              <w:t xml:space="preserve">OA </w:t>
            </w:r>
            <w:r w:rsidR="1A235BAD" w:rsidRPr="28AD69F1">
              <w:rPr>
                <w:lang w:val="en-GB"/>
              </w:rPr>
              <w:t xml:space="preserve">and </w:t>
            </w:r>
            <w:proofErr w:type="spellStart"/>
            <w:r w:rsidR="1A235BAD" w:rsidRPr="28AD69F1">
              <w:rPr>
                <w:lang w:val="en-GB"/>
              </w:rPr>
              <w:t>SpA</w:t>
            </w:r>
            <w:proofErr w:type="spellEnd"/>
            <w:r w:rsidR="1A235BAD" w:rsidRPr="28AD69F1">
              <w:rPr>
                <w:lang w:val="en-GB"/>
              </w:rPr>
              <w:t>.</w:t>
            </w:r>
            <w:r w:rsidR="7D1B951E" w:rsidRPr="28AD69F1">
              <w:rPr>
                <w:lang w:val="en-GB"/>
              </w:rPr>
              <w:t xml:space="preserve"> For that the genotype and phenotype data already available in </w:t>
            </w:r>
            <w:proofErr w:type="spellStart"/>
            <w:r w:rsidR="7D1B951E" w:rsidRPr="28AD69F1">
              <w:rPr>
                <w:lang w:val="en-GB"/>
              </w:rPr>
              <w:t>EstBB</w:t>
            </w:r>
            <w:proofErr w:type="spellEnd"/>
            <w:r w:rsidR="7D1B951E" w:rsidRPr="28AD69F1">
              <w:rPr>
                <w:lang w:val="en-GB"/>
              </w:rPr>
              <w:t xml:space="preserve"> will be applied.</w:t>
            </w:r>
          </w:p>
          <w:p w14:paraId="25B61083" w14:textId="389E616B" w:rsidR="00AC428C" w:rsidRPr="00292337" w:rsidRDefault="0566B50D" w:rsidP="28AD69F1">
            <w:pPr>
              <w:pStyle w:val="NormalWeb"/>
              <w:numPr>
                <w:ilvl w:val="0"/>
                <w:numId w:val="17"/>
              </w:numPr>
              <w:rPr>
                <w:b/>
                <w:bCs/>
                <w:lang w:val="en-GB"/>
              </w:rPr>
            </w:pPr>
            <w:r w:rsidRPr="28AD69F1">
              <w:rPr>
                <w:b/>
                <w:bCs/>
                <w:lang w:val="en-GB"/>
              </w:rPr>
              <w:t>C</w:t>
            </w:r>
            <w:r w:rsidR="1A235BAD" w:rsidRPr="28AD69F1">
              <w:rPr>
                <w:b/>
                <w:bCs/>
                <w:lang w:val="en-GB"/>
              </w:rPr>
              <w:t>ohort</w:t>
            </w:r>
            <w:r w:rsidR="0217A638" w:rsidRPr="28AD69F1">
              <w:rPr>
                <w:b/>
                <w:bCs/>
                <w:lang w:val="en-GB"/>
              </w:rPr>
              <w:t>6</w:t>
            </w:r>
            <w:r w:rsidRPr="28AD69F1">
              <w:rPr>
                <w:b/>
                <w:bCs/>
                <w:lang w:val="en-GB"/>
              </w:rPr>
              <w:t xml:space="preserve">000 </w:t>
            </w:r>
            <w:r w:rsidR="1A235BAD" w:rsidRPr="28AD69F1">
              <w:rPr>
                <w:b/>
                <w:bCs/>
                <w:lang w:val="en-GB"/>
              </w:rPr>
              <w:t>(n</w:t>
            </w:r>
            <w:r w:rsidRPr="28AD69F1">
              <w:rPr>
                <w:b/>
                <w:bCs/>
                <w:lang w:val="en-GB"/>
              </w:rPr>
              <w:t>=</w:t>
            </w:r>
            <w:r w:rsidR="0217A638" w:rsidRPr="28AD69F1">
              <w:rPr>
                <w:b/>
                <w:bCs/>
                <w:lang w:val="en-GB"/>
              </w:rPr>
              <w:t>6</w:t>
            </w:r>
            <w:r w:rsidRPr="28AD69F1">
              <w:rPr>
                <w:b/>
                <w:bCs/>
                <w:lang w:val="en-GB"/>
              </w:rPr>
              <w:t>,</w:t>
            </w:r>
            <w:r w:rsidR="1A235BAD" w:rsidRPr="28AD69F1">
              <w:rPr>
                <w:b/>
                <w:bCs/>
                <w:lang w:val="en-GB"/>
              </w:rPr>
              <w:t>000</w:t>
            </w:r>
            <w:r w:rsidRPr="28AD69F1">
              <w:rPr>
                <w:b/>
                <w:bCs/>
                <w:lang w:val="en-GB"/>
              </w:rPr>
              <w:t xml:space="preserve"> BPs</w:t>
            </w:r>
            <w:r w:rsidR="1A235BAD" w:rsidRPr="28AD69F1">
              <w:rPr>
                <w:b/>
                <w:bCs/>
                <w:lang w:val="en-GB"/>
              </w:rPr>
              <w:t>)</w:t>
            </w:r>
          </w:p>
          <w:p w14:paraId="049337A7" w14:textId="47A47511" w:rsidR="001914F6" w:rsidRDefault="1A235BAD" w:rsidP="28AD69F1">
            <w:pPr>
              <w:pStyle w:val="NormalWeb"/>
              <w:rPr>
                <w:lang w:val="en-GB"/>
              </w:rPr>
            </w:pPr>
            <w:r w:rsidRPr="28AD69F1">
              <w:rPr>
                <w:lang w:val="en-GB"/>
              </w:rPr>
              <w:t xml:space="preserve">From the whole </w:t>
            </w:r>
            <w:proofErr w:type="spellStart"/>
            <w:r w:rsidRPr="28AD69F1">
              <w:rPr>
                <w:lang w:val="en-GB"/>
              </w:rPr>
              <w:t>EstBB</w:t>
            </w:r>
            <w:proofErr w:type="spellEnd"/>
            <w:r w:rsidRPr="28AD69F1">
              <w:rPr>
                <w:lang w:val="en-GB"/>
              </w:rPr>
              <w:t xml:space="preserve"> cohort, we </w:t>
            </w:r>
            <w:r w:rsidR="65BE3403" w:rsidRPr="28AD69F1">
              <w:rPr>
                <w:lang w:val="en-GB"/>
              </w:rPr>
              <w:t xml:space="preserve">will </w:t>
            </w:r>
            <w:r w:rsidRPr="28AD69F1">
              <w:rPr>
                <w:lang w:val="en-GB"/>
              </w:rPr>
              <w:t xml:space="preserve">choose </w:t>
            </w:r>
            <w:r w:rsidR="0217A638" w:rsidRPr="28AD69F1">
              <w:rPr>
                <w:lang w:val="en-GB"/>
              </w:rPr>
              <w:t>up to 6</w:t>
            </w:r>
            <w:r w:rsidRPr="28AD69F1">
              <w:rPr>
                <w:lang w:val="en-GB"/>
              </w:rPr>
              <w:t>000 BPs</w:t>
            </w:r>
            <w:r w:rsidR="7D1B951E" w:rsidRPr="28AD69F1">
              <w:rPr>
                <w:lang w:val="en-GB"/>
              </w:rPr>
              <w:t xml:space="preserve"> with or without the arthritis diagnosis</w:t>
            </w:r>
            <w:r w:rsidRPr="28AD69F1">
              <w:rPr>
                <w:lang w:val="en-GB"/>
              </w:rPr>
              <w:t xml:space="preserve"> for the further </w:t>
            </w:r>
            <w:r w:rsidR="5C646578" w:rsidRPr="28AD69F1">
              <w:rPr>
                <w:lang w:val="en-GB"/>
              </w:rPr>
              <w:t>endotoxemia bio</w:t>
            </w:r>
            <w:r w:rsidRPr="28AD69F1">
              <w:rPr>
                <w:lang w:val="en-GB"/>
              </w:rPr>
              <w:t>marker analyses</w:t>
            </w:r>
            <w:r w:rsidR="7D1B951E" w:rsidRPr="28AD69F1">
              <w:rPr>
                <w:lang w:val="en-GB"/>
              </w:rPr>
              <w:t xml:space="preserve"> (Appendix </w:t>
            </w:r>
            <w:r w:rsidR="46A71578" w:rsidRPr="28AD69F1">
              <w:rPr>
                <w:lang w:val="en-GB"/>
              </w:rPr>
              <w:t>2</w:t>
            </w:r>
            <w:r w:rsidR="7D1B951E" w:rsidRPr="28AD69F1">
              <w:rPr>
                <w:lang w:val="en-GB"/>
              </w:rPr>
              <w:t>.)</w:t>
            </w:r>
            <w:r w:rsidRPr="28AD69F1">
              <w:rPr>
                <w:lang w:val="en-GB"/>
              </w:rPr>
              <w:t xml:space="preserve">. We will choose these </w:t>
            </w:r>
            <w:r w:rsidR="0217A638" w:rsidRPr="28AD69F1">
              <w:rPr>
                <w:lang w:val="en-GB"/>
              </w:rPr>
              <w:t>6</w:t>
            </w:r>
            <w:r w:rsidRPr="28AD69F1">
              <w:rPr>
                <w:lang w:val="en-GB"/>
              </w:rPr>
              <w:t xml:space="preserve">000 BPs based on the availability of the plasma samples in </w:t>
            </w:r>
            <w:proofErr w:type="spellStart"/>
            <w:r w:rsidRPr="28AD69F1">
              <w:rPr>
                <w:lang w:val="en-GB"/>
              </w:rPr>
              <w:t>EstBB</w:t>
            </w:r>
            <w:proofErr w:type="spellEnd"/>
            <w:r w:rsidR="7D1B951E" w:rsidRPr="28AD69F1">
              <w:rPr>
                <w:lang w:val="en-GB"/>
              </w:rPr>
              <w:t xml:space="preserve"> and the criteria listed in Appendix </w:t>
            </w:r>
            <w:r w:rsidR="46A71578" w:rsidRPr="28AD69F1">
              <w:rPr>
                <w:lang w:val="en-GB"/>
              </w:rPr>
              <w:t>1</w:t>
            </w:r>
            <w:r w:rsidR="7D1B951E" w:rsidRPr="28AD69F1">
              <w:rPr>
                <w:lang w:val="en-GB"/>
              </w:rPr>
              <w:t xml:space="preserve">. </w:t>
            </w:r>
            <w:r w:rsidR="5A1136B1" w:rsidRPr="28AD69F1">
              <w:rPr>
                <w:lang w:val="en-GB"/>
              </w:rPr>
              <w:t>W</w:t>
            </w:r>
            <w:r w:rsidR="1B822303" w:rsidRPr="28AD69F1">
              <w:rPr>
                <w:lang w:val="en-GB"/>
              </w:rPr>
              <w:t xml:space="preserve">e will </w:t>
            </w:r>
            <w:r w:rsidR="5A1136B1" w:rsidRPr="28AD69F1">
              <w:rPr>
                <w:lang w:val="en-GB"/>
              </w:rPr>
              <w:t xml:space="preserve">include BPs into Cohort6000 based on </w:t>
            </w:r>
            <w:r w:rsidR="5561C161" w:rsidRPr="28AD69F1">
              <w:rPr>
                <w:lang w:val="en-GB"/>
              </w:rPr>
              <w:t>three</w:t>
            </w:r>
            <w:r w:rsidR="5A1136B1" w:rsidRPr="28AD69F1">
              <w:rPr>
                <w:lang w:val="en-GB"/>
              </w:rPr>
              <w:t xml:space="preserve"> additional criteria: (1) BPs </w:t>
            </w:r>
            <w:r w:rsidR="61F06750" w:rsidRPr="28AD69F1">
              <w:rPr>
                <w:lang w:val="en-GB"/>
              </w:rPr>
              <w:t xml:space="preserve">with </w:t>
            </w:r>
            <w:r w:rsidR="5A1136B1" w:rsidRPr="28AD69F1">
              <w:rPr>
                <w:lang w:val="en-GB"/>
              </w:rPr>
              <w:t>high</w:t>
            </w:r>
            <w:r w:rsidR="59761C1F" w:rsidRPr="28AD69F1">
              <w:rPr>
                <w:lang w:val="en-GB"/>
              </w:rPr>
              <w:t xml:space="preserve"> or low</w:t>
            </w:r>
            <w:r w:rsidR="5A1136B1" w:rsidRPr="28AD69F1">
              <w:rPr>
                <w:lang w:val="en-GB"/>
              </w:rPr>
              <w:t xml:space="preserve"> risk for RDs </w:t>
            </w:r>
            <w:r w:rsidR="04BF5EE2" w:rsidRPr="28AD69F1">
              <w:rPr>
                <w:lang w:val="en-GB"/>
              </w:rPr>
              <w:t>(considering</w:t>
            </w:r>
            <w:r w:rsidR="1B822303" w:rsidRPr="28AD69F1">
              <w:rPr>
                <w:lang w:val="en-GB"/>
              </w:rPr>
              <w:t xml:space="preserve"> </w:t>
            </w:r>
            <w:r w:rsidR="0AB417FD" w:rsidRPr="28AD69F1">
              <w:rPr>
                <w:lang w:val="en-GB"/>
              </w:rPr>
              <w:t>the risk scores calculated on whole Estonian Bi</w:t>
            </w:r>
            <w:r w:rsidR="47F70542" w:rsidRPr="28AD69F1">
              <w:rPr>
                <w:lang w:val="en-GB"/>
              </w:rPr>
              <w:t>o</w:t>
            </w:r>
            <w:r w:rsidR="0AB417FD" w:rsidRPr="28AD69F1">
              <w:rPr>
                <w:lang w:val="en-GB"/>
              </w:rPr>
              <w:t>bank cohort</w:t>
            </w:r>
            <w:r w:rsidR="04BF5EE2" w:rsidRPr="28AD69F1">
              <w:rPr>
                <w:lang w:val="en-GB"/>
              </w:rPr>
              <w:t>)</w:t>
            </w:r>
            <w:r w:rsidR="0AB417FD" w:rsidRPr="28AD69F1">
              <w:rPr>
                <w:lang w:val="en-GB"/>
              </w:rPr>
              <w:t>, but with no such diagnosis</w:t>
            </w:r>
            <w:r w:rsidR="04BF5EE2" w:rsidRPr="28AD69F1">
              <w:rPr>
                <w:lang w:val="en-GB"/>
              </w:rPr>
              <w:t xml:space="preserve"> or </w:t>
            </w:r>
            <w:r w:rsidR="59761C1F" w:rsidRPr="28AD69F1">
              <w:rPr>
                <w:lang w:val="en-GB"/>
              </w:rPr>
              <w:t xml:space="preserve">(2) </w:t>
            </w:r>
            <w:r w:rsidR="0B3C494B" w:rsidRPr="28AD69F1">
              <w:rPr>
                <w:lang w:val="en-GB"/>
              </w:rPr>
              <w:t xml:space="preserve">have the diagnosis during recruitment into </w:t>
            </w:r>
            <w:proofErr w:type="spellStart"/>
            <w:r w:rsidR="0B3C494B" w:rsidRPr="28AD69F1">
              <w:rPr>
                <w:lang w:val="en-GB"/>
              </w:rPr>
              <w:t>EstBB</w:t>
            </w:r>
            <w:proofErr w:type="spellEnd"/>
            <w:r w:rsidR="0B3C494B" w:rsidRPr="28AD69F1">
              <w:rPr>
                <w:lang w:val="en-GB"/>
              </w:rPr>
              <w:t xml:space="preserve"> (prevalent cases)</w:t>
            </w:r>
            <w:r w:rsidR="5561C161" w:rsidRPr="28AD69F1">
              <w:rPr>
                <w:lang w:val="en-GB"/>
              </w:rPr>
              <w:t xml:space="preserve"> or</w:t>
            </w:r>
            <w:r w:rsidR="0B3C494B" w:rsidRPr="28AD69F1">
              <w:rPr>
                <w:lang w:val="en-GB"/>
              </w:rPr>
              <w:t xml:space="preserve"> </w:t>
            </w:r>
            <w:r w:rsidR="04BF5EE2" w:rsidRPr="28AD69F1">
              <w:rPr>
                <w:lang w:val="en-GB"/>
              </w:rPr>
              <w:t>(</w:t>
            </w:r>
            <w:r w:rsidR="0B3C494B" w:rsidRPr="28AD69F1">
              <w:rPr>
                <w:lang w:val="en-GB"/>
              </w:rPr>
              <w:t>3</w:t>
            </w:r>
            <w:r w:rsidR="04BF5EE2" w:rsidRPr="28AD69F1">
              <w:rPr>
                <w:lang w:val="en-GB"/>
              </w:rPr>
              <w:t>)</w:t>
            </w:r>
            <w:r w:rsidR="47F70542" w:rsidRPr="28AD69F1">
              <w:rPr>
                <w:lang w:val="en-GB"/>
              </w:rPr>
              <w:t xml:space="preserve"> BPs, who have received the RDs diagnosis after </w:t>
            </w:r>
            <w:r w:rsidR="28847E01" w:rsidRPr="28AD69F1">
              <w:rPr>
                <w:lang w:val="en-GB"/>
              </w:rPr>
              <w:t xml:space="preserve">joining the </w:t>
            </w:r>
            <w:proofErr w:type="spellStart"/>
            <w:r w:rsidR="28847E01" w:rsidRPr="28AD69F1">
              <w:rPr>
                <w:lang w:val="en-GB"/>
              </w:rPr>
              <w:t>EstBB</w:t>
            </w:r>
            <w:proofErr w:type="spellEnd"/>
            <w:r w:rsidR="28847E01" w:rsidRPr="28AD69F1">
              <w:rPr>
                <w:lang w:val="en-GB"/>
              </w:rPr>
              <w:t xml:space="preserve"> (incident cases).</w:t>
            </w:r>
            <w:r w:rsidR="59761C1F" w:rsidRPr="28AD69F1">
              <w:rPr>
                <w:lang w:val="en-GB"/>
              </w:rPr>
              <w:t xml:space="preserve"> </w:t>
            </w:r>
            <w:r w:rsidR="568425C1" w:rsidRPr="28AD69F1">
              <w:rPr>
                <w:lang w:val="en-GB"/>
              </w:rPr>
              <w:t xml:space="preserve">For that the genotype and phenotype data and plasma samples already available in </w:t>
            </w:r>
            <w:proofErr w:type="spellStart"/>
            <w:r w:rsidR="568425C1" w:rsidRPr="28AD69F1">
              <w:rPr>
                <w:lang w:val="en-GB"/>
              </w:rPr>
              <w:t>EstBB</w:t>
            </w:r>
            <w:proofErr w:type="spellEnd"/>
            <w:r w:rsidR="568425C1" w:rsidRPr="28AD69F1">
              <w:rPr>
                <w:lang w:val="en-GB"/>
              </w:rPr>
              <w:t xml:space="preserve"> will be applied.</w:t>
            </w:r>
          </w:p>
          <w:p w14:paraId="3F8EA65A" w14:textId="0B9A2C0C" w:rsidR="00ED0935" w:rsidRPr="00292337" w:rsidRDefault="0A9B6256" w:rsidP="28AD69F1">
            <w:pPr>
              <w:pStyle w:val="NormalWeb"/>
              <w:numPr>
                <w:ilvl w:val="0"/>
                <w:numId w:val="17"/>
              </w:numPr>
              <w:rPr>
                <w:b/>
                <w:bCs/>
                <w:highlight w:val="yellow"/>
                <w:lang w:val="en-GB"/>
              </w:rPr>
            </w:pPr>
            <w:r w:rsidRPr="28AD69F1">
              <w:rPr>
                <w:b/>
                <w:bCs/>
                <w:highlight w:val="yellow"/>
                <w:lang w:val="en-GB"/>
              </w:rPr>
              <w:lastRenderedPageBreak/>
              <w:t>Cohort1000 or Call-Back Cohort (n=1,000 BPs)</w:t>
            </w:r>
            <w:r w:rsidRPr="28AD69F1">
              <w:rPr>
                <w:b/>
                <w:bCs/>
                <w:lang w:val="en-GB"/>
              </w:rPr>
              <w:t xml:space="preserve"> </w:t>
            </w:r>
          </w:p>
          <w:p w14:paraId="3DACC078" w14:textId="0CCE2FED" w:rsidR="00ED0935" w:rsidRPr="00292337" w:rsidRDefault="0A9B6256" w:rsidP="28AD69F1">
            <w:pPr>
              <w:pStyle w:val="NormalWeb"/>
              <w:rPr>
                <w:highlight w:val="yellow"/>
                <w:lang w:val="en-GB"/>
              </w:rPr>
            </w:pPr>
            <w:r w:rsidRPr="28AD69F1">
              <w:rPr>
                <w:highlight w:val="yellow"/>
                <w:lang w:val="en-GB"/>
              </w:rPr>
              <w:t xml:space="preserve">This cohort will be chosen based on the endotoxemia biomarker analyses (Appendix </w:t>
            </w:r>
            <w:r w:rsidR="095C1062" w:rsidRPr="28AD69F1">
              <w:rPr>
                <w:highlight w:val="yellow"/>
                <w:lang w:val="en-GB"/>
              </w:rPr>
              <w:t>2</w:t>
            </w:r>
            <w:r w:rsidRPr="28AD69F1">
              <w:rPr>
                <w:highlight w:val="yellow"/>
                <w:lang w:val="en-GB"/>
              </w:rPr>
              <w:t xml:space="preserve">.) results from the Cohort6000. The call-back cohort will be chosen amongst the Whole </w:t>
            </w:r>
            <w:proofErr w:type="spellStart"/>
            <w:r w:rsidRPr="28AD69F1">
              <w:rPr>
                <w:highlight w:val="yellow"/>
                <w:lang w:val="en-GB"/>
              </w:rPr>
              <w:t>EstBB</w:t>
            </w:r>
            <w:proofErr w:type="spellEnd"/>
            <w:r w:rsidRPr="28AD69F1">
              <w:rPr>
                <w:highlight w:val="yellow"/>
                <w:lang w:val="en-GB"/>
              </w:rPr>
              <w:t xml:space="preserve"> Cohort (n&gt;200,000), the BPs will be with or without the arthritis diagnosis. We would call-back up to 1000 BPs to participate in ENDOTARGET study to collect additional samples (venous blood, </w:t>
            </w:r>
            <w:proofErr w:type="spellStart"/>
            <w:r w:rsidRPr="28AD69F1">
              <w:rPr>
                <w:highlight w:val="yellow"/>
                <w:lang w:val="en-GB"/>
              </w:rPr>
              <w:t>feces</w:t>
            </w:r>
            <w:proofErr w:type="spellEnd"/>
            <w:r w:rsidRPr="28AD69F1">
              <w:rPr>
                <w:highlight w:val="yellow"/>
                <w:lang w:val="en-GB"/>
              </w:rPr>
              <w:t xml:space="preserve"> </w:t>
            </w:r>
            <w:r w:rsidR="09376F6B" w:rsidRPr="28AD69F1">
              <w:rPr>
                <w:highlight w:val="yellow"/>
                <w:lang w:val="en-GB"/>
              </w:rPr>
              <w:t xml:space="preserve">and saliva </w:t>
            </w:r>
            <w:r w:rsidRPr="28AD69F1">
              <w:rPr>
                <w:highlight w:val="yellow"/>
                <w:lang w:val="en-GB"/>
              </w:rPr>
              <w:t xml:space="preserve">samples) and data (Please see Appendix </w:t>
            </w:r>
            <w:r w:rsidR="28111911" w:rsidRPr="28AD69F1">
              <w:rPr>
                <w:highlight w:val="yellow"/>
                <w:lang w:val="en-GB"/>
              </w:rPr>
              <w:t>6</w:t>
            </w:r>
            <w:r w:rsidRPr="28AD69F1">
              <w:rPr>
                <w:highlight w:val="yellow"/>
                <w:lang w:val="en-GB"/>
              </w:rPr>
              <w:t xml:space="preserve"> for the study questionnaire). Blood samples will be used for additional analyses (Appendix </w:t>
            </w:r>
            <w:r w:rsidR="1FE96ABD" w:rsidRPr="28AD69F1">
              <w:rPr>
                <w:highlight w:val="yellow"/>
                <w:lang w:val="en-GB"/>
              </w:rPr>
              <w:t>2</w:t>
            </w:r>
            <w:r w:rsidRPr="28AD69F1">
              <w:rPr>
                <w:highlight w:val="yellow"/>
                <w:lang w:val="en-GB"/>
              </w:rPr>
              <w:t xml:space="preserve">) and </w:t>
            </w:r>
            <w:proofErr w:type="spellStart"/>
            <w:r w:rsidRPr="28AD69F1">
              <w:rPr>
                <w:highlight w:val="yellow"/>
                <w:lang w:val="en-GB"/>
              </w:rPr>
              <w:t>feces</w:t>
            </w:r>
            <w:proofErr w:type="spellEnd"/>
            <w:r w:rsidRPr="28AD69F1">
              <w:rPr>
                <w:highlight w:val="yellow"/>
                <w:lang w:val="en-GB"/>
              </w:rPr>
              <w:t xml:space="preserve"> </w:t>
            </w:r>
            <w:r w:rsidR="6070A162" w:rsidRPr="28AD69F1">
              <w:rPr>
                <w:highlight w:val="yellow"/>
                <w:lang w:val="en-GB"/>
              </w:rPr>
              <w:t xml:space="preserve">and saliva </w:t>
            </w:r>
            <w:r w:rsidRPr="28AD69F1">
              <w:rPr>
                <w:highlight w:val="yellow"/>
                <w:lang w:val="en-GB"/>
              </w:rPr>
              <w:t xml:space="preserve">samples for gut </w:t>
            </w:r>
            <w:r w:rsidR="6070A162" w:rsidRPr="28AD69F1">
              <w:rPr>
                <w:highlight w:val="yellow"/>
                <w:lang w:val="en-GB"/>
              </w:rPr>
              <w:t xml:space="preserve">and oral </w:t>
            </w:r>
            <w:r w:rsidRPr="28AD69F1">
              <w:rPr>
                <w:highlight w:val="yellow"/>
                <w:lang w:val="en-GB"/>
              </w:rPr>
              <w:t>metagenome</w:t>
            </w:r>
            <w:r w:rsidR="314C0E83" w:rsidRPr="28AD69F1">
              <w:rPr>
                <w:highlight w:val="yellow"/>
                <w:lang w:val="en-GB"/>
              </w:rPr>
              <w:t xml:space="preserve"> (microbiome)</w:t>
            </w:r>
            <w:r w:rsidRPr="28AD69F1">
              <w:rPr>
                <w:highlight w:val="yellow"/>
                <w:lang w:val="en-GB"/>
              </w:rPr>
              <w:t xml:space="preserve"> analysis.</w:t>
            </w:r>
          </w:p>
          <w:p w14:paraId="675C6915" w14:textId="3AF8460E" w:rsidR="00E258BC" w:rsidRPr="00292337" w:rsidRDefault="6E7252F6" w:rsidP="28AD69F1">
            <w:pPr>
              <w:pStyle w:val="NormalWeb"/>
              <w:rPr>
                <w:highlight w:val="yellow"/>
                <w:lang w:val="en-GB"/>
              </w:rPr>
            </w:pPr>
            <w:r w:rsidRPr="28AD69F1">
              <w:rPr>
                <w:highlight w:val="yellow"/>
                <w:lang w:val="en-GB"/>
              </w:rPr>
              <w:t xml:space="preserve">With the data and samples from these </w:t>
            </w:r>
            <w:r w:rsidR="024E6A96" w:rsidRPr="28AD69F1">
              <w:rPr>
                <w:highlight w:val="yellow"/>
                <w:lang w:val="en-GB"/>
              </w:rPr>
              <w:t xml:space="preserve">three </w:t>
            </w:r>
            <w:r w:rsidRPr="28AD69F1">
              <w:rPr>
                <w:highlight w:val="yellow"/>
                <w:lang w:val="en-GB"/>
              </w:rPr>
              <w:t>cohorts, we plan to conduct the following analyses:</w:t>
            </w:r>
          </w:p>
          <w:p w14:paraId="76783237" w14:textId="2DF084AF" w:rsidR="00865B00" w:rsidRDefault="49284DA5" w:rsidP="28AD69F1">
            <w:pPr>
              <w:numPr>
                <w:ilvl w:val="0"/>
                <w:numId w:val="11"/>
              </w:numPr>
              <w:pBdr>
                <w:top w:val="nil"/>
                <w:left w:val="nil"/>
                <w:bottom w:val="nil"/>
                <w:right w:val="nil"/>
                <w:between w:val="nil"/>
              </w:pBdr>
              <w:rPr>
                <w:lang w:val="en-GB"/>
              </w:rPr>
            </w:pPr>
            <w:r w:rsidRPr="28AD69F1">
              <w:rPr>
                <w:b/>
                <w:bCs/>
                <w:lang w:val="en-GB"/>
              </w:rPr>
              <w:t xml:space="preserve">Genome-wide association study (GWAS) between molecular </w:t>
            </w:r>
            <w:r w:rsidR="3C021FD4" w:rsidRPr="28AD69F1">
              <w:rPr>
                <w:b/>
                <w:bCs/>
                <w:lang w:val="en-GB"/>
              </w:rPr>
              <w:t xml:space="preserve">traits </w:t>
            </w:r>
            <w:r w:rsidRPr="28AD69F1">
              <w:rPr>
                <w:b/>
                <w:bCs/>
                <w:lang w:val="en-GB"/>
              </w:rPr>
              <w:t>and clinical outcomes</w:t>
            </w:r>
            <w:r w:rsidRPr="28AD69F1">
              <w:rPr>
                <w:lang w:val="en-GB"/>
              </w:rPr>
              <w:t xml:space="preserve"> </w:t>
            </w:r>
            <w:r w:rsidRPr="28AD69F1">
              <w:rPr>
                <w:b/>
                <w:bCs/>
                <w:lang w:val="en-GB"/>
              </w:rPr>
              <w:t>using regression-based models.</w:t>
            </w:r>
            <w:r w:rsidRPr="28AD69F1">
              <w:rPr>
                <w:lang w:val="en-GB"/>
              </w:rPr>
              <w:t xml:space="preserve"> For GWAS genome-wide genetic information is needed </w:t>
            </w:r>
            <w:r w:rsidR="3C021FD4" w:rsidRPr="28AD69F1">
              <w:rPr>
                <w:lang w:val="en-GB"/>
              </w:rPr>
              <w:t xml:space="preserve">along with metabolomics data and clinical data. We already have all this information for over 200 000 BPs in </w:t>
            </w:r>
            <w:proofErr w:type="spellStart"/>
            <w:r w:rsidR="3C021FD4" w:rsidRPr="28AD69F1">
              <w:rPr>
                <w:lang w:val="en-GB"/>
              </w:rPr>
              <w:t>EstBB</w:t>
            </w:r>
            <w:proofErr w:type="spellEnd"/>
            <w:r w:rsidR="3C021FD4" w:rsidRPr="28AD69F1">
              <w:rPr>
                <w:lang w:val="en-GB"/>
              </w:rPr>
              <w:t>, thus we do not need to collect additional data or samples for these analyses. We would in</w:t>
            </w:r>
            <w:r w:rsidR="693EC339" w:rsidRPr="28AD69F1">
              <w:rPr>
                <w:lang w:val="en-GB"/>
              </w:rPr>
              <w:t>cl</w:t>
            </w:r>
            <w:r w:rsidR="3C021FD4" w:rsidRPr="28AD69F1">
              <w:rPr>
                <w:lang w:val="en-GB"/>
              </w:rPr>
              <w:t xml:space="preserve">ude all the OA, RA and </w:t>
            </w:r>
            <w:proofErr w:type="spellStart"/>
            <w:r w:rsidR="3C021FD4" w:rsidRPr="28AD69F1">
              <w:rPr>
                <w:lang w:val="en-GB"/>
              </w:rPr>
              <w:t>SpA</w:t>
            </w:r>
            <w:proofErr w:type="spellEnd"/>
            <w:r w:rsidR="72AC8EAC" w:rsidRPr="28AD69F1">
              <w:rPr>
                <w:lang w:val="en-GB"/>
              </w:rPr>
              <w:t xml:space="preserve"> (</w:t>
            </w:r>
            <w:r w:rsidR="693EC339" w:rsidRPr="28AD69F1">
              <w:rPr>
                <w:lang w:val="en-GB"/>
              </w:rPr>
              <w:t>currently ~70 500 BPs)</w:t>
            </w:r>
            <w:r w:rsidR="3C021FD4" w:rsidRPr="28AD69F1">
              <w:rPr>
                <w:lang w:val="en-GB"/>
              </w:rPr>
              <w:t xml:space="preserve"> cases from </w:t>
            </w:r>
            <w:proofErr w:type="spellStart"/>
            <w:r w:rsidR="3C021FD4" w:rsidRPr="28AD69F1">
              <w:rPr>
                <w:lang w:val="en-GB"/>
              </w:rPr>
              <w:t>EstBB</w:t>
            </w:r>
            <w:proofErr w:type="spellEnd"/>
            <w:r w:rsidR="3C021FD4" w:rsidRPr="28AD69F1">
              <w:rPr>
                <w:lang w:val="en-GB"/>
              </w:rPr>
              <w:t xml:space="preserve"> cohort and the rest will be applied as controls</w:t>
            </w:r>
            <w:r w:rsidR="134994E4" w:rsidRPr="28AD69F1">
              <w:rPr>
                <w:lang w:val="en-GB"/>
              </w:rPr>
              <w:t xml:space="preserve"> to achieve the maximum power for the calculations</w:t>
            </w:r>
            <w:r w:rsidR="568425C1" w:rsidRPr="28AD69F1">
              <w:rPr>
                <w:lang w:val="en-GB"/>
              </w:rPr>
              <w:t xml:space="preserve"> (Appendix </w:t>
            </w:r>
            <w:r w:rsidR="6046BFE6" w:rsidRPr="28AD69F1">
              <w:rPr>
                <w:lang w:val="en-GB"/>
              </w:rPr>
              <w:t>1</w:t>
            </w:r>
            <w:r w:rsidR="568425C1" w:rsidRPr="28AD69F1">
              <w:rPr>
                <w:lang w:val="en-GB"/>
              </w:rPr>
              <w:t>)</w:t>
            </w:r>
            <w:r w:rsidR="72AC8EAC" w:rsidRPr="28AD69F1">
              <w:rPr>
                <w:lang w:val="en-GB"/>
              </w:rPr>
              <w:t>.</w:t>
            </w:r>
          </w:p>
          <w:p w14:paraId="5DCA73CC" w14:textId="1377E160" w:rsidR="00B26144" w:rsidRDefault="131B6918" w:rsidP="28AD69F1">
            <w:pPr>
              <w:pStyle w:val="ListParagraph"/>
              <w:numPr>
                <w:ilvl w:val="0"/>
                <w:numId w:val="11"/>
              </w:numPr>
              <w:pBdr>
                <w:top w:val="nil"/>
                <w:left w:val="nil"/>
                <w:bottom w:val="nil"/>
                <w:right w:val="nil"/>
                <w:between w:val="nil"/>
              </w:pBdr>
              <w:rPr>
                <w:highlight w:val="yellow"/>
                <w:lang w:val="en-GB"/>
              </w:rPr>
            </w:pPr>
            <w:r w:rsidRPr="28AD69F1">
              <w:rPr>
                <w:b/>
                <w:bCs/>
                <w:highlight w:val="yellow"/>
                <w:lang w:val="en-GB"/>
              </w:rPr>
              <w:t xml:space="preserve">Analysis of </w:t>
            </w:r>
            <w:r w:rsidR="3BCD758A" w:rsidRPr="28AD69F1">
              <w:rPr>
                <w:b/>
                <w:bCs/>
                <w:highlight w:val="yellow"/>
                <w:lang w:val="en-GB"/>
              </w:rPr>
              <w:t xml:space="preserve">endotoxemia </w:t>
            </w:r>
            <w:r w:rsidRPr="28AD69F1">
              <w:rPr>
                <w:b/>
                <w:bCs/>
                <w:highlight w:val="yellow"/>
                <w:lang w:val="en-GB"/>
              </w:rPr>
              <w:t>markers</w:t>
            </w:r>
            <w:r w:rsidR="3BCD758A" w:rsidRPr="28AD69F1">
              <w:rPr>
                <w:b/>
                <w:bCs/>
                <w:highlight w:val="yellow"/>
                <w:lang w:val="en-GB"/>
              </w:rPr>
              <w:t xml:space="preserve"> from blood plasma</w:t>
            </w:r>
            <w:r w:rsidRPr="28AD69F1">
              <w:rPr>
                <w:b/>
                <w:bCs/>
                <w:highlight w:val="yellow"/>
                <w:lang w:val="en-GB"/>
              </w:rPr>
              <w:t xml:space="preserve">. </w:t>
            </w:r>
            <w:r w:rsidRPr="28AD69F1">
              <w:rPr>
                <w:highlight w:val="yellow"/>
                <w:lang w:val="en-GB"/>
              </w:rPr>
              <w:t xml:space="preserve">Blood markers will be measured from blood plasma (List of markers in Appendix </w:t>
            </w:r>
            <w:r w:rsidR="6046BFE6" w:rsidRPr="28AD69F1">
              <w:rPr>
                <w:highlight w:val="yellow"/>
                <w:lang w:val="en-GB"/>
              </w:rPr>
              <w:t>2</w:t>
            </w:r>
            <w:r w:rsidRPr="28AD69F1">
              <w:rPr>
                <w:highlight w:val="yellow"/>
                <w:lang w:val="en-GB"/>
              </w:rPr>
              <w:t>). We will use blood plasma from BPs chosen into Cohort6000</w:t>
            </w:r>
            <w:r w:rsidR="7056535A" w:rsidRPr="28AD69F1">
              <w:rPr>
                <w:highlight w:val="yellow"/>
                <w:lang w:val="en-GB"/>
              </w:rPr>
              <w:t xml:space="preserve"> and Cohort1000</w:t>
            </w:r>
            <w:r w:rsidRPr="28AD69F1">
              <w:rPr>
                <w:highlight w:val="yellow"/>
                <w:lang w:val="en-GB"/>
              </w:rPr>
              <w:t xml:space="preserve">. We will analyse the blood plasma collected during the recruitment into </w:t>
            </w:r>
            <w:proofErr w:type="spellStart"/>
            <w:r w:rsidRPr="28AD69F1">
              <w:rPr>
                <w:highlight w:val="yellow"/>
                <w:lang w:val="en-GB"/>
              </w:rPr>
              <w:t>EstBB</w:t>
            </w:r>
            <w:proofErr w:type="spellEnd"/>
            <w:r w:rsidRPr="28AD69F1">
              <w:rPr>
                <w:highlight w:val="yellow"/>
                <w:lang w:val="en-GB"/>
              </w:rPr>
              <w:t xml:space="preserve"> and/or during the recruitment into </w:t>
            </w:r>
            <w:proofErr w:type="spellStart"/>
            <w:r w:rsidRPr="28AD69F1">
              <w:rPr>
                <w:highlight w:val="yellow"/>
                <w:lang w:val="en-GB"/>
              </w:rPr>
              <w:t>EstMB</w:t>
            </w:r>
            <w:proofErr w:type="spellEnd"/>
            <w:r w:rsidRPr="28AD69F1">
              <w:rPr>
                <w:highlight w:val="yellow"/>
                <w:lang w:val="en-GB"/>
              </w:rPr>
              <w:t xml:space="preserve"> cohort*</w:t>
            </w:r>
            <w:r w:rsidR="7056535A" w:rsidRPr="28AD69F1">
              <w:rPr>
                <w:highlight w:val="yellow"/>
                <w:lang w:val="en-GB"/>
              </w:rPr>
              <w:t xml:space="preserve"> and/or during recruitment into ENDOTARGET study Cohort1000</w:t>
            </w:r>
            <w:r w:rsidRPr="28AD69F1">
              <w:rPr>
                <w:highlight w:val="yellow"/>
                <w:lang w:val="en-GB"/>
              </w:rPr>
              <w:t>. Thus, for some BPs we might analyse plasma samples taken from different timepoints.</w:t>
            </w:r>
          </w:p>
          <w:p w14:paraId="6EF40B33" w14:textId="7E1ADEAA" w:rsidR="00C44498" w:rsidRPr="007B2CD3" w:rsidRDefault="69AF4B95" w:rsidP="28AD69F1">
            <w:pPr>
              <w:pStyle w:val="ListParagraph"/>
              <w:numPr>
                <w:ilvl w:val="0"/>
                <w:numId w:val="11"/>
              </w:numPr>
              <w:pBdr>
                <w:top w:val="nil"/>
                <w:left w:val="nil"/>
                <w:bottom w:val="nil"/>
                <w:right w:val="nil"/>
                <w:between w:val="nil"/>
              </w:pBdr>
              <w:rPr>
                <w:highlight w:val="yellow"/>
                <w:lang w:val="en-GB"/>
              </w:rPr>
            </w:pPr>
            <w:r w:rsidRPr="28AD69F1">
              <w:rPr>
                <w:b/>
                <w:bCs/>
                <w:highlight w:val="yellow"/>
                <w:lang w:val="en-GB"/>
              </w:rPr>
              <w:t xml:space="preserve">Analysis of rheumatic diseases markers from blood samples. </w:t>
            </w:r>
            <w:r w:rsidRPr="28AD69F1">
              <w:rPr>
                <w:highlight w:val="yellow"/>
                <w:lang w:val="en-GB"/>
              </w:rPr>
              <w:t xml:space="preserve">RD markers will be measured from blood </w:t>
            </w:r>
            <w:r w:rsidR="0145FB5D" w:rsidRPr="28AD69F1">
              <w:rPr>
                <w:highlight w:val="yellow"/>
                <w:lang w:val="en-GB"/>
              </w:rPr>
              <w:t>samples</w:t>
            </w:r>
            <w:r w:rsidRPr="28AD69F1">
              <w:rPr>
                <w:highlight w:val="yellow"/>
                <w:lang w:val="en-GB"/>
              </w:rPr>
              <w:t xml:space="preserve"> (List of markers in Appendix 2)</w:t>
            </w:r>
            <w:r w:rsidR="0145FB5D" w:rsidRPr="28AD69F1">
              <w:rPr>
                <w:highlight w:val="yellow"/>
                <w:lang w:val="en-GB"/>
              </w:rPr>
              <w:t xml:space="preserve"> </w:t>
            </w:r>
            <w:r w:rsidRPr="28AD69F1">
              <w:rPr>
                <w:highlight w:val="yellow"/>
                <w:lang w:val="en-GB"/>
              </w:rPr>
              <w:t xml:space="preserve">from BPs chosen into Cohort1000. </w:t>
            </w:r>
            <w:r w:rsidR="0145FB5D" w:rsidRPr="28AD69F1">
              <w:rPr>
                <w:highlight w:val="yellow"/>
                <w:lang w:val="en-GB"/>
              </w:rPr>
              <w:t>Blood samples are collected</w:t>
            </w:r>
            <w:r w:rsidRPr="28AD69F1">
              <w:rPr>
                <w:highlight w:val="yellow"/>
                <w:lang w:val="en-GB"/>
              </w:rPr>
              <w:t xml:space="preserve"> during recruitment into ENDOTARGET study.</w:t>
            </w:r>
          </w:p>
          <w:p w14:paraId="6B305AE6" w14:textId="77777777" w:rsidR="00DF60F0" w:rsidRDefault="55600422" w:rsidP="28AD69F1">
            <w:pPr>
              <w:numPr>
                <w:ilvl w:val="0"/>
                <w:numId w:val="11"/>
              </w:numPr>
              <w:pBdr>
                <w:top w:val="nil"/>
                <w:left w:val="nil"/>
                <w:bottom w:val="nil"/>
                <w:right w:val="nil"/>
                <w:between w:val="nil"/>
              </w:pBdr>
              <w:ind w:left="714" w:hanging="357"/>
              <w:rPr>
                <w:lang w:val="en-GB"/>
              </w:rPr>
            </w:pPr>
            <w:r w:rsidRPr="28AD69F1">
              <w:rPr>
                <w:b/>
                <w:bCs/>
                <w:lang w:val="en-GB"/>
              </w:rPr>
              <w:t>Risk prediction models using genomic, metabolomic, lifestyle and other predictive factors for SE.</w:t>
            </w:r>
            <w:r w:rsidRPr="28AD69F1">
              <w:rPr>
                <w:b/>
                <w:bCs/>
                <w:i/>
                <w:iCs/>
                <w:lang w:val="en-GB"/>
              </w:rPr>
              <w:t xml:space="preserve"> </w:t>
            </w:r>
            <w:r w:rsidRPr="28AD69F1">
              <w:rPr>
                <w:lang w:val="en-GB"/>
              </w:rPr>
              <w:t xml:space="preserve">We will use </w:t>
            </w:r>
            <w:proofErr w:type="spellStart"/>
            <w:r w:rsidRPr="28AD69F1">
              <w:rPr>
                <w:lang w:val="en-GB"/>
              </w:rPr>
              <w:t>EstBB</w:t>
            </w:r>
            <w:proofErr w:type="spellEnd"/>
            <w:r w:rsidRPr="28AD69F1">
              <w:rPr>
                <w:lang w:val="en-GB"/>
              </w:rPr>
              <w:t xml:space="preserve"> dataset and GWAS meta-analysis summary statistics from the leave-one-out meta-analysis to generate genetic risk scores (GRS) for the outcomes of interest. For this, we will use the GRS pipeline in place at the </w:t>
            </w:r>
            <w:proofErr w:type="spellStart"/>
            <w:r w:rsidRPr="28AD69F1">
              <w:rPr>
                <w:lang w:val="en-GB"/>
              </w:rPr>
              <w:t>EstBB</w:t>
            </w:r>
            <w:proofErr w:type="spellEnd"/>
            <w:r w:rsidRPr="28AD69F1">
              <w:rPr>
                <w:lang w:val="en-GB"/>
              </w:rPr>
              <w:t xml:space="preserve">, which incorporates </w:t>
            </w:r>
            <w:proofErr w:type="spellStart"/>
            <w:r w:rsidRPr="28AD69F1">
              <w:rPr>
                <w:lang w:val="en-GB"/>
              </w:rPr>
              <w:t>PRScs</w:t>
            </w:r>
            <w:proofErr w:type="spellEnd"/>
            <w:r w:rsidRPr="28AD69F1">
              <w:rPr>
                <w:lang w:val="en-GB"/>
              </w:rPr>
              <w:t xml:space="preserve"> software, a Python-based tool that infers SNP effect sizes using GWAS summary statistics and an external LD reference panel. We will test the generated GRSs for associations with outcomes of interest and will measure the prediction accuracy</w:t>
            </w:r>
            <w:r w:rsidR="2E0632AD" w:rsidRPr="28AD69F1">
              <w:rPr>
                <w:lang w:val="en-GB"/>
              </w:rPr>
              <w:t xml:space="preserve"> </w:t>
            </w:r>
            <w:r w:rsidRPr="28AD69F1">
              <w:rPr>
                <w:lang w:val="en-GB"/>
              </w:rPr>
              <w:t xml:space="preserve">using the </w:t>
            </w:r>
            <w:r w:rsidRPr="28AD69F1">
              <w:rPr>
                <w:i/>
                <w:iCs/>
                <w:lang w:val="en-GB"/>
              </w:rPr>
              <w:t>R</w:t>
            </w:r>
            <w:r w:rsidRPr="28AD69F1">
              <w:rPr>
                <w:i/>
                <w:iCs/>
                <w:position w:val="10"/>
                <w:lang w:val="en-GB"/>
              </w:rPr>
              <w:t xml:space="preserve">2 </w:t>
            </w:r>
            <w:r w:rsidRPr="28AD69F1">
              <w:rPr>
                <w:lang w:val="en-GB"/>
              </w:rPr>
              <w:t xml:space="preserve">parameter. We will then move on to test the joint effect of best-performing genetic, metabolomic and other predictive factors. PRS will be calculated using a variety of methods (such as </w:t>
            </w:r>
            <w:proofErr w:type="spellStart"/>
            <w:r w:rsidRPr="28AD69F1">
              <w:rPr>
                <w:lang w:val="en-GB"/>
              </w:rPr>
              <w:t>prscs</w:t>
            </w:r>
            <w:proofErr w:type="spellEnd"/>
            <w:r w:rsidRPr="28AD69F1">
              <w:rPr>
                <w:lang w:val="en-GB"/>
              </w:rPr>
              <w:t xml:space="preserve">, ldpred2, </w:t>
            </w:r>
            <w:proofErr w:type="spellStart"/>
            <w:r w:rsidRPr="28AD69F1">
              <w:rPr>
                <w:lang w:val="en-GB"/>
              </w:rPr>
              <w:t>megaprs</w:t>
            </w:r>
            <w:proofErr w:type="spellEnd"/>
            <w:r w:rsidRPr="28AD69F1">
              <w:rPr>
                <w:lang w:val="en-GB"/>
              </w:rPr>
              <w:t xml:space="preserve">, </w:t>
            </w:r>
            <w:proofErr w:type="spellStart"/>
            <w:r w:rsidRPr="28AD69F1">
              <w:rPr>
                <w:lang w:val="en-GB"/>
              </w:rPr>
              <w:t>bayesR</w:t>
            </w:r>
            <w:proofErr w:type="spellEnd"/>
            <w:r w:rsidRPr="28AD69F1">
              <w:rPr>
                <w:lang w:val="en-GB"/>
              </w:rPr>
              <w:t xml:space="preserve"> or prsice2), to best accommodate different possible genetic architectures. We will also consider different base inputs (</w:t>
            </w:r>
            <w:proofErr w:type="spellStart"/>
            <w:r w:rsidRPr="28AD69F1">
              <w:rPr>
                <w:lang w:val="en-GB"/>
              </w:rPr>
              <w:t>gwases</w:t>
            </w:r>
            <w:proofErr w:type="spellEnd"/>
            <w:r w:rsidRPr="28AD69F1">
              <w:rPr>
                <w:lang w:val="en-GB"/>
              </w:rPr>
              <w:t xml:space="preserve"> from pan </w:t>
            </w:r>
            <w:proofErr w:type="spellStart"/>
            <w:r w:rsidR="0B9939C9" w:rsidRPr="28AD69F1">
              <w:rPr>
                <w:lang w:val="en-GB"/>
              </w:rPr>
              <w:t>ukb</w:t>
            </w:r>
            <w:proofErr w:type="spellEnd"/>
            <w:r w:rsidRPr="28AD69F1">
              <w:rPr>
                <w:lang w:val="en-GB"/>
              </w:rPr>
              <w:t xml:space="preserve">) or </w:t>
            </w:r>
            <w:proofErr w:type="spellStart"/>
            <w:r w:rsidRPr="28AD69F1">
              <w:rPr>
                <w:lang w:val="en-GB"/>
              </w:rPr>
              <w:t>finngen</w:t>
            </w:r>
            <w:proofErr w:type="spellEnd"/>
            <w:r w:rsidRPr="28AD69F1">
              <w:rPr>
                <w:lang w:val="en-GB"/>
              </w:rPr>
              <w:t xml:space="preserve"> project</w:t>
            </w:r>
            <w:r w:rsidRPr="28AD69F1">
              <w:rPr>
                <w:position w:val="8"/>
                <w:lang w:val="en-GB"/>
              </w:rPr>
              <w:t xml:space="preserve"> </w:t>
            </w:r>
            <w:r w:rsidRPr="28AD69F1">
              <w:rPr>
                <w:lang w:val="en-GB"/>
              </w:rPr>
              <w:t xml:space="preserve">for selecting weights of GRSs. We will make use of available pipelines and scripts from </w:t>
            </w:r>
            <w:proofErr w:type="spellStart"/>
            <w:r w:rsidRPr="28AD69F1">
              <w:rPr>
                <w:lang w:val="en-GB"/>
              </w:rPr>
              <w:t>genopred</w:t>
            </w:r>
            <w:proofErr w:type="spellEnd"/>
            <w:r w:rsidRPr="28AD69F1">
              <w:rPr>
                <w:position w:val="8"/>
                <w:lang w:val="en-GB"/>
              </w:rPr>
              <w:t xml:space="preserve"> </w:t>
            </w:r>
            <w:r w:rsidRPr="28AD69F1">
              <w:rPr>
                <w:lang w:val="en-GB"/>
              </w:rPr>
              <w:t xml:space="preserve">to aid analysis of the PRS validation and predictive ability. </w:t>
            </w:r>
          </w:p>
          <w:p w14:paraId="6C15F5F7" w14:textId="5F02B538" w:rsidR="008A1337" w:rsidRPr="00DF60F0" w:rsidRDefault="28111911" w:rsidP="28AD69F1">
            <w:pPr>
              <w:numPr>
                <w:ilvl w:val="0"/>
                <w:numId w:val="11"/>
              </w:numPr>
              <w:pBdr>
                <w:top w:val="nil"/>
                <w:left w:val="nil"/>
                <w:bottom w:val="nil"/>
                <w:right w:val="nil"/>
                <w:between w:val="nil"/>
              </w:pBdr>
              <w:ind w:left="714" w:hanging="357"/>
              <w:rPr>
                <w:highlight w:val="yellow"/>
                <w:lang w:val="en-GB"/>
              </w:rPr>
            </w:pPr>
            <w:r w:rsidRPr="28AD69F1">
              <w:rPr>
                <w:b/>
                <w:bCs/>
                <w:highlight w:val="yellow"/>
                <w:lang w:val="en-GB"/>
              </w:rPr>
              <w:t>Gut</w:t>
            </w:r>
            <w:r w:rsidR="675F085A" w:rsidRPr="28AD69F1">
              <w:rPr>
                <w:b/>
                <w:bCs/>
                <w:highlight w:val="yellow"/>
                <w:lang w:val="en-GB"/>
              </w:rPr>
              <w:t xml:space="preserve"> and Oral</w:t>
            </w:r>
            <w:r w:rsidRPr="28AD69F1">
              <w:rPr>
                <w:b/>
                <w:bCs/>
                <w:highlight w:val="yellow"/>
                <w:lang w:val="en-GB"/>
              </w:rPr>
              <w:t xml:space="preserve"> Metagenome data analysis. </w:t>
            </w:r>
            <w:r w:rsidRPr="28AD69F1">
              <w:rPr>
                <w:highlight w:val="yellow"/>
                <w:lang w:val="en-GB"/>
              </w:rPr>
              <w:t xml:space="preserve">Gut </w:t>
            </w:r>
            <w:r w:rsidR="675F085A" w:rsidRPr="28AD69F1">
              <w:rPr>
                <w:highlight w:val="yellow"/>
                <w:lang w:val="en-GB"/>
              </w:rPr>
              <w:t xml:space="preserve">and oral </w:t>
            </w:r>
            <w:r w:rsidRPr="28AD69F1">
              <w:rPr>
                <w:highlight w:val="yellow"/>
                <w:lang w:val="en-GB"/>
              </w:rPr>
              <w:t xml:space="preserve">microbiome composition and functionality will be characterized using shotgun metagenomic sequencing (&gt;3 Gb data per sample). We will use community clusters as a tool to assess disease risks and identify </w:t>
            </w:r>
            <w:proofErr w:type="spellStart"/>
            <w:r w:rsidRPr="28AD69F1">
              <w:rPr>
                <w:highlight w:val="yellow"/>
                <w:lang w:val="en-GB"/>
              </w:rPr>
              <w:t>subphenotypes</w:t>
            </w:r>
            <w:proofErr w:type="spellEnd"/>
            <w:r w:rsidRPr="28AD69F1">
              <w:rPr>
                <w:highlight w:val="yellow"/>
                <w:lang w:val="en-GB"/>
              </w:rPr>
              <w:t>. All models will be additionally adjusted for other relevant covariates (BMI, age, gender, stool quality and history of antibiotic usage). The metagenomics analyses will be conducted using bacterial DNA extracted from the stool</w:t>
            </w:r>
            <w:r w:rsidR="675F085A" w:rsidRPr="28AD69F1">
              <w:rPr>
                <w:highlight w:val="yellow"/>
                <w:lang w:val="en-GB"/>
              </w:rPr>
              <w:t xml:space="preserve"> and saliva</w:t>
            </w:r>
            <w:r w:rsidRPr="28AD69F1">
              <w:rPr>
                <w:highlight w:val="yellow"/>
                <w:lang w:val="en-GB"/>
              </w:rPr>
              <w:t xml:space="preserve"> samples collected from Cohort1000 BPs. Additionally, we would use the existing metagenomics data gained from the </w:t>
            </w:r>
            <w:proofErr w:type="spellStart"/>
            <w:r w:rsidRPr="28AD69F1">
              <w:rPr>
                <w:highlight w:val="yellow"/>
                <w:lang w:val="en-GB"/>
              </w:rPr>
              <w:t>EstMB</w:t>
            </w:r>
            <w:proofErr w:type="spellEnd"/>
            <w:r w:rsidR="6E3C8D1A" w:rsidRPr="28AD69F1">
              <w:rPr>
                <w:highlight w:val="yellow"/>
                <w:lang w:val="en-GB"/>
              </w:rPr>
              <w:t>*</w:t>
            </w:r>
            <w:r w:rsidRPr="28AD69F1">
              <w:rPr>
                <w:highlight w:val="yellow"/>
                <w:lang w:val="en-GB"/>
              </w:rPr>
              <w:t xml:space="preserve"> cohort study.</w:t>
            </w:r>
            <w:r w:rsidRPr="28AD69F1">
              <w:rPr>
                <w:lang w:val="en-GB"/>
              </w:rPr>
              <w:t xml:space="preserve"> </w:t>
            </w:r>
          </w:p>
          <w:p w14:paraId="13A0887F" w14:textId="6599E264" w:rsidR="28AD69F1" w:rsidRDefault="28AD69F1" w:rsidP="28AD69F1">
            <w:pPr>
              <w:pBdr>
                <w:top w:val="nil"/>
                <w:left w:val="nil"/>
                <w:bottom w:val="nil"/>
                <w:right w:val="nil"/>
                <w:between w:val="nil"/>
              </w:pBdr>
              <w:rPr>
                <w:highlight w:val="yellow"/>
                <w:lang w:val="en-GB"/>
              </w:rPr>
            </w:pPr>
          </w:p>
          <w:p w14:paraId="7FD51F1A" w14:textId="70A668A2" w:rsidR="00866605" w:rsidRPr="00292337" w:rsidRDefault="14A6A52E" w:rsidP="28AD69F1">
            <w:pPr>
              <w:pStyle w:val="NormalWeb"/>
              <w:rPr>
                <w:lang w:val="en-GB"/>
              </w:rPr>
            </w:pPr>
            <w:r w:rsidRPr="28AD69F1">
              <w:rPr>
                <w:lang w:val="en-GB"/>
              </w:rPr>
              <w:lastRenderedPageBreak/>
              <w:t xml:space="preserve">* </w:t>
            </w:r>
            <w:proofErr w:type="spellStart"/>
            <w:r w:rsidRPr="28AD69F1">
              <w:rPr>
                <w:lang w:val="en-GB"/>
              </w:rPr>
              <w:t>EstMB</w:t>
            </w:r>
            <w:proofErr w:type="spellEnd"/>
            <w:r w:rsidRPr="28AD69F1">
              <w:rPr>
                <w:lang w:val="en-GB"/>
              </w:rPr>
              <w:t xml:space="preserve"> This </w:t>
            </w:r>
            <w:r w:rsidR="72C64BD3" w:rsidRPr="28AD69F1">
              <w:rPr>
                <w:lang w:val="en-GB"/>
              </w:rPr>
              <w:t>population-based</w:t>
            </w:r>
            <w:r w:rsidRPr="28AD69F1">
              <w:rPr>
                <w:lang w:val="en-GB"/>
              </w:rPr>
              <w:t xml:space="preserve"> cohort that was established in 2017 with the aim of enriching Estonian Biobank with microbiome data</w:t>
            </w:r>
            <w:r w:rsidR="261183B6" w:rsidRPr="28AD69F1">
              <w:rPr>
                <w:lang w:val="en-GB"/>
              </w:rPr>
              <w:t xml:space="preserve"> (The Estonian Committee on Bioethics and Human Research </w:t>
            </w:r>
            <w:r w:rsidR="61F9B571" w:rsidRPr="28AD69F1">
              <w:rPr>
                <w:lang w:val="en-GB"/>
              </w:rPr>
              <w:t>license No 266/T-10 (16.01.2027))</w:t>
            </w:r>
            <w:r w:rsidRPr="28AD69F1">
              <w:rPr>
                <w:lang w:val="en-GB"/>
              </w:rPr>
              <w:t xml:space="preserve">. </w:t>
            </w:r>
            <w:r w:rsidR="134DA25E" w:rsidRPr="28AD69F1">
              <w:rPr>
                <w:lang w:val="en-GB"/>
              </w:rPr>
              <w:t xml:space="preserve">The data collected during the MB project have been merged with the </w:t>
            </w:r>
            <w:proofErr w:type="spellStart"/>
            <w:r w:rsidR="134DA25E" w:rsidRPr="28AD69F1">
              <w:rPr>
                <w:lang w:val="en-GB"/>
              </w:rPr>
              <w:t>EstBB´s</w:t>
            </w:r>
            <w:proofErr w:type="spellEnd"/>
            <w:r w:rsidR="134DA25E" w:rsidRPr="28AD69F1">
              <w:rPr>
                <w:lang w:val="en-GB"/>
              </w:rPr>
              <w:t xml:space="preserve"> database. </w:t>
            </w:r>
            <w:r w:rsidRPr="28AD69F1">
              <w:rPr>
                <w:lang w:val="en-GB"/>
              </w:rPr>
              <w:t xml:space="preserve">Stool, oral, and blood samples were collected from 2509 </w:t>
            </w:r>
            <w:proofErr w:type="spellStart"/>
            <w:r w:rsidRPr="28AD69F1">
              <w:rPr>
                <w:lang w:val="en-GB"/>
              </w:rPr>
              <w:t>EstBB</w:t>
            </w:r>
            <w:proofErr w:type="spellEnd"/>
            <w:r w:rsidRPr="28AD69F1">
              <w:rPr>
                <w:lang w:val="en-GB"/>
              </w:rPr>
              <w:t xml:space="preserve"> participants (1764 females and 745 males), aged 23-89 years. The gut metagenome data was analysed with paired-end metagenomic shotgun sequencing using Illumina, </w:t>
            </w:r>
            <w:proofErr w:type="spellStart"/>
            <w:r w:rsidRPr="28AD69F1">
              <w:rPr>
                <w:lang w:val="en-GB"/>
              </w:rPr>
              <w:t>Novaseq</w:t>
            </w:r>
            <w:proofErr w:type="spellEnd"/>
            <w:r w:rsidRPr="28AD69F1">
              <w:rPr>
                <w:lang w:val="en-GB"/>
              </w:rPr>
              <w:t xml:space="preserve"> 6000 platform (on average 4.62 ± 0.44 Gb of data per sample). All subjects from </w:t>
            </w:r>
            <w:proofErr w:type="spellStart"/>
            <w:r w:rsidRPr="28AD69F1">
              <w:rPr>
                <w:lang w:val="en-GB"/>
              </w:rPr>
              <w:t>EstMB</w:t>
            </w:r>
            <w:proofErr w:type="spellEnd"/>
            <w:r w:rsidRPr="28AD69F1">
              <w:rPr>
                <w:lang w:val="en-GB"/>
              </w:rPr>
              <w:t xml:space="preserve"> cohort have rich clinical data (ICD-10 diagnosis and drug prescriptions from electronic health records, EHRs) and lifestyle data (dietary, mental health etc.) available from special questionnaires. </w:t>
            </w:r>
          </w:p>
        </w:tc>
      </w:tr>
      <w:tr w:rsidR="0055564E" w:rsidRPr="00292337" w14:paraId="5EB5313C" w14:textId="77777777" w:rsidTr="580E361B">
        <w:trPr>
          <w:trHeight w:val="243"/>
        </w:trPr>
        <w:tc>
          <w:tcPr>
            <w:tcW w:w="9667"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4662FDF3" w14:textId="157D88CB" w:rsidR="0055564E" w:rsidRPr="00292337" w:rsidRDefault="6FAD9DBC" w:rsidP="28AD69F1">
            <w:pPr>
              <w:rPr>
                <w:rFonts w:eastAsia="Helvetica Neue"/>
                <w:b/>
                <w:bCs/>
                <w:lang w:val="en-GB"/>
              </w:rPr>
            </w:pPr>
            <w:r w:rsidRPr="28AD69F1">
              <w:rPr>
                <w:rFonts w:eastAsia="Helvetica Neue"/>
                <w:b/>
                <w:bCs/>
                <w:lang w:val="en-GB"/>
              </w:rPr>
              <w:lastRenderedPageBreak/>
              <w:t xml:space="preserve">11. </w:t>
            </w:r>
            <w:r w:rsidR="071FC933" w:rsidRPr="28AD69F1">
              <w:rPr>
                <w:rFonts w:eastAsia="Helvetica Neue"/>
                <w:b/>
                <w:bCs/>
                <w:lang w:val="en-GB"/>
              </w:rPr>
              <w:t xml:space="preserve"> S</w:t>
            </w:r>
            <w:r w:rsidR="6C4420E5" w:rsidRPr="28AD69F1">
              <w:rPr>
                <w:rFonts w:eastAsia="Helvetica Neue"/>
                <w:b/>
                <w:bCs/>
                <w:lang w:val="en-GB"/>
              </w:rPr>
              <w:t xml:space="preserve">tudy sample </w:t>
            </w:r>
            <w:r w:rsidR="071FC933" w:rsidRPr="28AD69F1">
              <w:rPr>
                <w:rFonts w:eastAsia="Helvetica Neue"/>
                <w:b/>
                <w:bCs/>
                <w:lang w:val="en-GB"/>
              </w:rPr>
              <w:t>and description of recruitment method. Information and consent forms, questionnaires and tests should be submitted as annexes to the application.</w:t>
            </w:r>
          </w:p>
        </w:tc>
      </w:tr>
      <w:tr w:rsidR="0055564E" w:rsidRPr="00292337" w14:paraId="0815C858" w14:textId="77777777" w:rsidTr="580E361B">
        <w:trPr>
          <w:trHeight w:val="243"/>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82EC275" w14:textId="0BF59CA8" w:rsidR="0055564E" w:rsidRPr="00292337" w:rsidRDefault="071FC933" w:rsidP="28AD69F1">
            <w:pPr>
              <w:pBdr>
                <w:top w:val="nil"/>
                <w:left w:val="nil"/>
                <w:bottom w:val="nil"/>
                <w:right w:val="nil"/>
                <w:between w:val="nil"/>
              </w:pBdr>
              <w:rPr>
                <w:b/>
                <w:bCs/>
                <w:lang w:val="en-GB"/>
              </w:rPr>
            </w:pPr>
            <w:r w:rsidRPr="28AD69F1">
              <w:rPr>
                <w:b/>
                <w:bCs/>
                <w:lang w:val="en-GB"/>
              </w:rPr>
              <w:t>Sample size</w:t>
            </w:r>
            <w:r w:rsidR="6C4420E5" w:rsidRPr="28AD69F1">
              <w:rPr>
                <w:b/>
                <w:bCs/>
                <w:lang w:val="en-GB"/>
              </w:rPr>
              <w:t xml:space="preserve">, inclusion </w:t>
            </w:r>
            <w:r w:rsidRPr="28AD69F1">
              <w:rPr>
                <w:b/>
                <w:bCs/>
                <w:lang w:val="en-GB"/>
              </w:rPr>
              <w:t xml:space="preserve">of control groups </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9138254" w14:textId="615F5E64" w:rsidR="00E36A7A" w:rsidRPr="00292337" w:rsidRDefault="19847C00" w:rsidP="28AD69F1">
            <w:pPr>
              <w:rPr>
                <w:highlight w:val="yellow"/>
                <w:lang w:val="en-GB"/>
              </w:rPr>
            </w:pPr>
            <w:r w:rsidRPr="28AD69F1">
              <w:rPr>
                <w:highlight w:val="yellow"/>
                <w:lang w:val="en-GB"/>
              </w:rPr>
              <w:t xml:space="preserve">In this study we have </w:t>
            </w:r>
            <w:r w:rsidR="6FB23185" w:rsidRPr="28AD69F1">
              <w:rPr>
                <w:highlight w:val="yellow"/>
                <w:lang w:val="en-GB"/>
              </w:rPr>
              <w:t xml:space="preserve">three </w:t>
            </w:r>
            <w:r w:rsidRPr="28AD69F1">
              <w:rPr>
                <w:highlight w:val="yellow"/>
                <w:lang w:val="en-GB"/>
              </w:rPr>
              <w:t>different study cohorts</w:t>
            </w:r>
            <w:r w:rsidR="18053A87" w:rsidRPr="28AD69F1">
              <w:rPr>
                <w:highlight w:val="yellow"/>
                <w:lang w:val="en-GB"/>
              </w:rPr>
              <w:t xml:space="preserve">: (1) </w:t>
            </w:r>
            <w:r w:rsidR="69221C51" w:rsidRPr="28AD69F1">
              <w:rPr>
                <w:highlight w:val="yellow"/>
                <w:lang w:val="en-GB"/>
              </w:rPr>
              <w:t xml:space="preserve">Whole </w:t>
            </w:r>
            <w:proofErr w:type="spellStart"/>
            <w:r w:rsidR="69221C51" w:rsidRPr="28AD69F1">
              <w:rPr>
                <w:highlight w:val="yellow"/>
                <w:lang w:val="en-GB"/>
              </w:rPr>
              <w:t>EstBB</w:t>
            </w:r>
            <w:proofErr w:type="spellEnd"/>
            <w:r w:rsidR="69221C51" w:rsidRPr="28AD69F1">
              <w:rPr>
                <w:highlight w:val="yellow"/>
                <w:lang w:val="en-GB"/>
              </w:rPr>
              <w:t xml:space="preserve"> Cohort (n&gt;200,000 BPs), (2) Cohort</w:t>
            </w:r>
            <w:r w:rsidR="39636A1F" w:rsidRPr="28AD69F1">
              <w:rPr>
                <w:highlight w:val="yellow"/>
                <w:lang w:val="en-GB"/>
              </w:rPr>
              <w:t>6</w:t>
            </w:r>
            <w:r w:rsidR="69221C51" w:rsidRPr="28AD69F1">
              <w:rPr>
                <w:highlight w:val="yellow"/>
                <w:lang w:val="en-GB"/>
              </w:rPr>
              <w:t>000 (n=</w:t>
            </w:r>
            <w:r w:rsidR="3F8F7128" w:rsidRPr="28AD69F1">
              <w:rPr>
                <w:highlight w:val="yellow"/>
                <w:lang w:val="en-GB"/>
              </w:rPr>
              <w:t>6</w:t>
            </w:r>
            <w:r w:rsidR="69221C51" w:rsidRPr="28AD69F1">
              <w:rPr>
                <w:highlight w:val="yellow"/>
                <w:lang w:val="en-GB"/>
              </w:rPr>
              <w:t>,000 BPs)</w:t>
            </w:r>
            <w:r w:rsidR="6FB23185" w:rsidRPr="28AD69F1">
              <w:rPr>
                <w:highlight w:val="yellow"/>
                <w:lang w:val="en-GB"/>
              </w:rPr>
              <w:t>, (3) Cohort1000 (n=1,000 BPs)</w:t>
            </w:r>
            <w:r w:rsidR="69221C51" w:rsidRPr="28AD69F1">
              <w:rPr>
                <w:highlight w:val="yellow"/>
                <w:lang w:val="en-GB"/>
              </w:rPr>
              <w:t xml:space="preserve">. In each cohort, there will be four </w:t>
            </w:r>
            <w:r w:rsidRPr="28AD69F1">
              <w:rPr>
                <w:highlight w:val="yellow"/>
                <w:lang w:val="en-GB"/>
              </w:rPr>
              <w:t xml:space="preserve">study </w:t>
            </w:r>
            <w:r w:rsidR="69221C51" w:rsidRPr="28AD69F1">
              <w:rPr>
                <w:highlight w:val="yellow"/>
                <w:lang w:val="en-GB"/>
              </w:rPr>
              <w:t>groups</w:t>
            </w:r>
            <w:r w:rsidR="45EDD4F5" w:rsidRPr="28AD69F1">
              <w:rPr>
                <w:highlight w:val="yellow"/>
                <w:lang w:val="en-GB"/>
              </w:rPr>
              <w:t xml:space="preserve">: BPs with RA, OA, SA </w:t>
            </w:r>
            <w:r w:rsidR="6660202B" w:rsidRPr="28AD69F1">
              <w:rPr>
                <w:highlight w:val="yellow"/>
                <w:lang w:val="en-GB"/>
              </w:rPr>
              <w:t xml:space="preserve">and </w:t>
            </w:r>
            <w:r w:rsidR="45EDD4F5" w:rsidRPr="28AD69F1">
              <w:rPr>
                <w:highlight w:val="yellow"/>
                <w:lang w:val="en-GB"/>
              </w:rPr>
              <w:t>healthy controls</w:t>
            </w:r>
            <w:r w:rsidR="28FD5430" w:rsidRPr="28AD69F1">
              <w:rPr>
                <w:highlight w:val="yellow"/>
                <w:lang w:val="en-GB"/>
              </w:rPr>
              <w:t xml:space="preserve"> (Appendix </w:t>
            </w:r>
            <w:r w:rsidR="6046BFE6" w:rsidRPr="28AD69F1">
              <w:rPr>
                <w:highlight w:val="yellow"/>
                <w:lang w:val="en-GB"/>
              </w:rPr>
              <w:t>1</w:t>
            </w:r>
            <w:r w:rsidR="28FD5430" w:rsidRPr="28AD69F1">
              <w:rPr>
                <w:highlight w:val="yellow"/>
                <w:lang w:val="en-GB"/>
              </w:rPr>
              <w:t>).</w:t>
            </w:r>
          </w:p>
          <w:p w14:paraId="04851AE6" w14:textId="77777777" w:rsidR="00D12DCA" w:rsidRDefault="7212429B" w:rsidP="28AD69F1">
            <w:pPr>
              <w:rPr>
                <w:highlight w:val="yellow"/>
                <w:lang w:val="en-GB"/>
              </w:rPr>
            </w:pPr>
            <w:r w:rsidRPr="28AD69F1">
              <w:rPr>
                <w:highlight w:val="yellow"/>
                <w:lang w:val="en-GB"/>
              </w:rPr>
              <w:t xml:space="preserve">In case of Whole </w:t>
            </w:r>
            <w:proofErr w:type="spellStart"/>
            <w:r w:rsidRPr="28AD69F1">
              <w:rPr>
                <w:highlight w:val="yellow"/>
                <w:lang w:val="en-GB"/>
              </w:rPr>
              <w:t>EstBB</w:t>
            </w:r>
            <w:proofErr w:type="spellEnd"/>
            <w:r w:rsidRPr="28AD69F1">
              <w:rPr>
                <w:highlight w:val="yellow"/>
                <w:lang w:val="en-GB"/>
              </w:rPr>
              <w:t xml:space="preserve"> Cohort and Cohort</w:t>
            </w:r>
            <w:r w:rsidR="39636A1F" w:rsidRPr="28AD69F1">
              <w:rPr>
                <w:highlight w:val="yellow"/>
                <w:lang w:val="en-GB"/>
              </w:rPr>
              <w:t>6</w:t>
            </w:r>
            <w:r w:rsidRPr="28AD69F1">
              <w:rPr>
                <w:highlight w:val="yellow"/>
                <w:lang w:val="en-GB"/>
              </w:rPr>
              <w:t xml:space="preserve">000 we </w:t>
            </w:r>
            <w:r w:rsidR="19847C00" w:rsidRPr="28AD69F1">
              <w:rPr>
                <w:highlight w:val="yellow"/>
                <w:lang w:val="en-GB"/>
              </w:rPr>
              <w:t xml:space="preserve">will use plasma and genotype data already available in </w:t>
            </w:r>
            <w:proofErr w:type="spellStart"/>
            <w:r w:rsidR="19847C00" w:rsidRPr="28AD69F1">
              <w:rPr>
                <w:highlight w:val="yellow"/>
                <w:lang w:val="en-GB"/>
              </w:rPr>
              <w:t>EstBB</w:t>
            </w:r>
            <w:proofErr w:type="spellEnd"/>
            <w:r w:rsidR="19847C00" w:rsidRPr="28AD69F1">
              <w:rPr>
                <w:highlight w:val="yellow"/>
                <w:lang w:val="en-GB"/>
              </w:rPr>
              <w:t>.</w:t>
            </w:r>
            <w:r w:rsidR="19847C00" w:rsidRPr="28AD69F1">
              <w:rPr>
                <w:lang w:val="en-GB"/>
              </w:rPr>
              <w:t xml:space="preserve"> </w:t>
            </w:r>
          </w:p>
          <w:p w14:paraId="64E6DF6A" w14:textId="5E9B6B87" w:rsidR="006B40F0" w:rsidRPr="00292337" w:rsidRDefault="6FB23185" w:rsidP="28AD69F1">
            <w:pPr>
              <w:rPr>
                <w:lang w:val="en-GB"/>
              </w:rPr>
            </w:pPr>
            <w:r w:rsidRPr="28AD69F1">
              <w:rPr>
                <w:highlight w:val="yellow"/>
                <w:lang w:val="en-GB"/>
              </w:rPr>
              <w:t xml:space="preserve">For Cohort1000 (Call-Back Cohort), we will </w:t>
            </w:r>
            <w:r w:rsidR="054D92A1" w:rsidRPr="28AD69F1">
              <w:rPr>
                <w:highlight w:val="yellow"/>
                <w:lang w:val="en-GB"/>
              </w:rPr>
              <w:t>invite</w:t>
            </w:r>
            <w:r w:rsidRPr="28AD69F1">
              <w:rPr>
                <w:highlight w:val="yellow"/>
                <w:lang w:val="en-GB"/>
              </w:rPr>
              <w:t xml:space="preserve"> up to 1000 BPs to participate in the ENDOTARGET study and collect new data (blood</w:t>
            </w:r>
            <w:r w:rsidR="541AA689" w:rsidRPr="28AD69F1">
              <w:rPr>
                <w:highlight w:val="yellow"/>
                <w:lang w:val="en-GB"/>
              </w:rPr>
              <w:t xml:space="preserve">, </w:t>
            </w:r>
            <w:proofErr w:type="spellStart"/>
            <w:r w:rsidRPr="28AD69F1">
              <w:rPr>
                <w:highlight w:val="yellow"/>
                <w:lang w:val="en-GB"/>
              </w:rPr>
              <w:t>fecal</w:t>
            </w:r>
            <w:proofErr w:type="spellEnd"/>
            <w:r w:rsidR="541AA689" w:rsidRPr="28AD69F1">
              <w:rPr>
                <w:highlight w:val="yellow"/>
                <w:lang w:val="en-GB"/>
              </w:rPr>
              <w:t xml:space="preserve"> and saliva</w:t>
            </w:r>
            <w:r w:rsidRPr="28AD69F1">
              <w:rPr>
                <w:highlight w:val="yellow"/>
                <w:lang w:val="en-GB"/>
              </w:rPr>
              <w:t xml:space="preserve"> samples). As currently the response rate to study invitations has decreased to ~20 %, we would need to send invitations to up to 5000 BPs, to collect samples from 1000 BPs. The invitations will be sent out until we have recruited the 1000 BPs into ENDOTARGET study.</w:t>
            </w:r>
            <w:r w:rsidR="7971FCD7" w:rsidRPr="28AD69F1">
              <w:rPr>
                <w:highlight w:val="yellow"/>
                <w:lang w:val="en-GB"/>
              </w:rPr>
              <w:t xml:space="preserve"> For Cohort1000 we will use genotype data already available in </w:t>
            </w:r>
            <w:proofErr w:type="spellStart"/>
            <w:r w:rsidR="7971FCD7" w:rsidRPr="28AD69F1">
              <w:rPr>
                <w:highlight w:val="yellow"/>
                <w:lang w:val="en-GB"/>
              </w:rPr>
              <w:t>EstBB</w:t>
            </w:r>
            <w:proofErr w:type="spellEnd"/>
            <w:r w:rsidR="7971FCD7" w:rsidRPr="28AD69F1">
              <w:rPr>
                <w:highlight w:val="yellow"/>
                <w:lang w:val="en-GB"/>
              </w:rPr>
              <w:t>.</w:t>
            </w:r>
          </w:p>
        </w:tc>
      </w:tr>
      <w:tr w:rsidR="006343FF" w:rsidRPr="00292337" w14:paraId="6A3818AB" w14:textId="77777777" w:rsidTr="580E361B">
        <w:trPr>
          <w:trHeight w:val="243"/>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B37B7C" w14:textId="2A4304F4" w:rsidR="006343FF" w:rsidRPr="00292337" w:rsidRDefault="071FC933" w:rsidP="28AD69F1">
            <w:pPr>
              <w:pBdr>
                <w:top w:val="nil"/>
                <w:left w:val="nil"/>
                <w:bottom w:val="nil"/>
                <w:right w:val="nil"/>
                <w:between w:val="nil"/>
              </w:pBdr>
              <w:rPr>
                <w:b/>
                <w:bCs/>
                <w:lang w:val="en-GB"/>
              </w:rPr>
            </w:pPr>
            <w:r w:rsidRPr="28AD69F1">
              <w:rPr>
                <w:b/>
                <w:bCs/>
                <w:lang w:val="en-GB"/>
              </w:rPr>
              <w:t>Who recruits and how/where/</w:t>
            </w:r>
            <w:r w:rsidR="6C4420E5" w:rsidRPr="28AD69F1">
              <w:rPr>
                <w:b/>
                <w:bCs/>
                <w:lang w:val="en-GB"/>
              </w:rPr>
              <w:t xml:space="preserve">by </w:t>
            </w:r>
            <w:r w:rsidRPr="28AD69F1">
              <w:rPr>
                <w:b/>
                <w:bCs/>
                <w:lang w:val="en-GB"/>
              </w:rPr>
              <w:t>whom is informed consent obtained? (if applicable)</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D652509" w14:textId="77777777" w:rsidR="00147606" w:rsidRPr="00292337" w:rsidRDefault="00884DE7" w:rsidP="28AD69F1">
            <w:pPr>
              <w:rPr>
                <w:b/>
                <w:bCs/>
                <w:highlight w:val="yellow"/>
                <w:lang w:val="en-GB"/>
              </w:rPr>
            </w:pPr>
            <w:del w:id="0" w:author="Oliivika Zeiger" w:date="2024-05-06T11:43:00Z">
              <w:r w:rsidRPr="28AD69F1" w:rsidDel="4458AAE2">
                <w:rPr>
                  <w:lang w:val="en-GB"/>
                </w:rPr>
                <w:delText xml:space="preserve"> </w:delText>
              </w:r>
            </w:del>
            <w:r w:rsidR="295ECE23" w:rsidRPr="28AD69F1">
              <w:rPr>
                <w:b/>
                <w:bCs/>
                <w:highlight w:val="yellow"/>
                <w:lang w:val="en-GB"/>
              </w:rPr>
              <w:t>Cohort1000</w:t>
            </w:r>
          </w:p>
          <w:p w14:paraId="2C4ABBDD" w14:textId="77777777" w:rsidR="00147606" w:rsidRPr="00292337" w:rsidRDefault="295ECE23" w:rsidP="28AD69F1">
            <w:pPr>
              <w:rPr>
                <w:highlight w:val="yellow"/>
                <w:lang w:val="en-GB"/>
              </w:rPr>
            </w:pPr>
            <w:r w:rsidRPr="28AD69F1">
              <w:rPr>
                <w:highlight w:val="yellow"/>
                <w:lang w:val="en-GB"/>
              </w:rPr>
              <w:t xml:space="preserve">No new BPs will be recruited for current study; all the study subjects will be chosen from the current </w:t>
            </w:r>
            <w:proofErr w:type="spellStart"/>
            <w:r w:rsidRPr="28AD69F1">
              <w:rPr>
                <w:highlight w:val="yellow"/>
                <w:lang w:val="en-GB"/>
              </w:rPr>
              <w:t>EstBB</w:t>
            </w:r>
            <w:proofErr w:type="spellEnd"/>
            <w:r w:rsidRPr="28AD69F1">
              <w:rPr>
                <w:highlight w:val="yellow"/>
                <w:lang w:val="en-GB"/>
              </w:rPr>
              <w:t xml:space="preserve"> cohort.</w:t>
            </w:r>
          </w:p>
          <w:p w14:paraId="6E9521A1" w14:textId="5965E4A5" w:rsidR="006343FF" w:rsidRPr="00292337" w:rsidRDefault="295ECE23" w:rsidP="28AD69F1">
            <w:pPr>
              <w:rPr>
                <w:highlight w:val="yellow"/>
                <w:lang w:val="en-GB"/>
              </w:rPr>
            </w:pPr>
            <w:r w:rsidRPr="28AD69F1">
              <w:rPr>
                <w:highlight w:val="yellow"/>
                <w:lang w:val="en-GB"/>
              </w:rPr>
              <w:t xml:space="preserve">Prior to participating in the study, the BPs must voluntarily sign the ENDOTARGET study consent form (Appendix 5), which will be done online. The exact guidelines will be sent to the BPs within the study invitation (Appendix 4). </w:t>
            </w:r>
          </w:p>
        </w:tc>
      </w:tr>
      <w:tr w:rsidR="00147606" w:rsidRPr="00292337" w14:paraId="28621A79" w14:textId="77777777" w:rsidTr="580E361B">
        <w:trPr>
          <w:trHeight w:val="484"/>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51749A4" w14:textId="31A21A5C" w:rsidR="00147606" w:rsidRPr="00292337" w:rsidRDefault="295ECE23" w:rsidP="28AD69F1">
            <w:pPr>
              <w:pBdr>
                <w:top w:val="nil"/>
                <w:left w:val="nil"/>
                <w:bottom w:val="nil"/>
                <w:right w:val="nil"/>
                <w:between w:val="nil"/>
              </w:pBdr>
              <w:rPr>
                <w:b/>
                <w:bCs/>
                <w:lang w:val="en-GB"/>
              </w:rPr>
            </w:pPr>
            <w:r w:rsidRPr="28AD69F1">
              <w:rPr>
                <w:b/>
                <w:bCs/>
                <w:lang w:val="en-GB"/>
              </w:rPr>
              <w:t xml:space="preserve">How and from whom are the subjects selected (sampling frame)? What </w:t>
            </w:r>
            <w:proofErr w:type="gramStart"/>
            <w:r w:rsidRPr="28AD69F1">
              <w:rPr>
                <w:b/>
                <w:bCs/>
                <w:lang w:val="en-GB"/>
              </w:rPr>
              <w:t>are</w:t>
            </w:r>
            <w:proofErr w:type="gramEnd"/>
            <w:r w:rsidRPr="28AD69F1">
              <w:rPr>
                <w:b/>
                <w:bCs/>
                <w:lang w:val="en-GB"/>
              </w:rPr>
              <w:t xml:space="preserve"> inclusion or exclusion criteria of subjects?</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4DB9764" w14:textId="77777777" w:rsidR="00147606" w:rsidRPr="00292337" w:rsidRDefault="295ECE23" w:rsidP="28AD69F1">
            <w:pPr>
              <w:rPr>
                <w:b/>
                <w:bCs/>
                <w:highlight w:val="yellow"/>
                <w:lang w:val="en-GB"/>
              </w:rPr>
            </w:pPr>
            <w:r w:rsidRPr="28AD69F1">
              <w:rPr>
                <w:b/>
                <w:bCs/>
                <w:highlight w:val="yellow"/>
                <w:lang w:val="en-GB"/>
              </w:rPr>
              <w:t>Cohort1000</w:t>
            </w:r>
          </w:p>
          <w:p w14:paraId="6970D32B" w14:textId="3D1D472B" w:rsidR="00147606" w:rsidRPr="00292337" w:rsidRDefault="295ECE23" w:rsidP="28AD69F1">
            <w:pPr>
              <w:rPr>
                <w:highlight w:val="yellow"/>
                <w:lang w:val="en-GB"/>
              </w:rPr>
            </w:pPr>
            <w:r w:rsidRPr="28AD69F1">
              <w:rPr>
                <w:highlight w:val="yellow"/>
                <w:lang w:val="en-GB"/>
              </w:rPr>
              <w:t>Sampling frame is all BPs (as of the 11.06.2023 211,728 BPs).</w:t>
            </w:r>
            <w:r w:rsidRPr="28AD69F1">
              <w:rPr>
                <w:b/>
                <w:bCs/>
                <w:highlight w:val="yellow"/>
                <w:lang w:val="en-GB"/>
              </w:rPr>
              <w:t xml:space="preserve"> </w:t>
            </w:r>
            <w:r w:rsidRPr="28AD69F1">
              <w:rPr>
                <w:highlight w:val="yellow"/>
                <w:lang w:val="en-GB"/>
              </w:rPr>
              <w:t>We will apply the International Statistical Classification of Diseases and Related Health Problems 10 (ICD-10) codes to decide which BPs are suitable for ENDOTARGET study. Please see the Appendix 1 for the detailed inclusion and exclusion criteria applied in the study.</w:t>
            </w:r>
          </w:p>
        </w:tc>
      </w:tr>
      <w:tr w:rsidR="00147606" w:rsidRPr="00292337" w14:paraId="65F4742E" w14:textId="77777777" w:rsidTr="580E361B">
        <w:trPr>
          <w:trHeight w:val="484"/>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69E657A" w14:textId="32DA01B5" w:rsidR="00147606" w:rsidRPr="00292337" w:rsidRDefault="295ECE23" w:rsidP="28AD69F1">
            <w:pPr>
              <w:pBdr>
                <w:top w:val="nil"/>
                <w:left w:val="nil"/>
                <w:bottom w:val="nil"/>
                <w:right w:val="nil"/>
                <w:between w:val="nil"/>
              </w:pBdr>
              <w:rPr>
                <w:b/>
                <w:bCs/>
                <w:lang w:val="en-GB"/>
              </w:rPr>
            </w:pPr>
            <w:r w:rsidRPr="28AD69F1">
              <w:rPr>
                <w:b/>
                <w:bCs/>
                <w:lang w:val="en-GB"/>
              </w:rPr>
              <w:t>Type of interventions (physical, mental or data, including special categories of personal data)</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1F78231" w14:textId="77777777" w:rsidR="00147606" w:rsidRPr="00292337" w:rsidRDefault="295ECE23" w:rsidP="28AD69F1">
            <w:pPr>
              <w:rPr>
                <w:b/>
                <w:bCs/>
                <w:highlight w:val="yellow"/>
                <w:lang w:val="en-GB"/>
              </w:rPr>
            </w:pPr>
            <w:r w:rsidRPr="28AD69F1">
              <w:rPr>
                <w:b/>
                <w:bCs/>
                <w:highlight w:val="yellow"/>
                <w:lang w:val="en-GB"/>
              </w:rPr>
              <w:t>Cohort1000</w:t>
            </w:r>
          </w:p>
          <w:p w14:paraId="3F4A8843" w14:textId="77777777" w:rsidR="00147606" w:rsidRPr="00292337" w:rsidRDefault="295ECE23" w:rsidP="28AD69F1">
            <w:pPr>
              <w:rPr>
                <w:highlight w:val="yellow"/>
                <w:lang w:val="en-GB"/>
              </w:rPr>
            </w:pPr>
            <w:r w:rsidRPr="28AD69F1">
              <w:rPr>
                <w:highlight w:val="yellow"/>
                <w:lang w:val="en-GB"/>
              </w:rPr>
              <w:t>The following samples and data will be collected:</w:t>
            </w:r>
          </w:p>
          <w:p w14:paraId="295A52ED" w14:textId="3DC66F2B" w:rsidR="00147606" w:rsidRDefault="295ECE23" w:rsidP="28AD69F1">
            <w:pPr>
              <w:pStyle w:val="ListParagraph"/>
              <w:numPr>
                <w:ilvl w:val="0"/>
                <w:numId w:val="12"/>
              </w:numPr>
              <w:rPr>
                <w:highlight w:val="yellow"/>
                <w:lang w:val="en-GB"/>
              </w:rPr>
            </w:pPr>
            <w:r w:rsidRPr="28AD69F1">
              <w:rPr>
                <w:highlight w:val="yellow"/>
                <w:lang w:val="en-GB"/>
              </w:rPr>
              <w:t>Stool samples</w:t>
            </w:r>
          </w:p>
          <w:p w14:paraId="00A39A7E" w14:textId="3B0F8DD1" w:rsidR="000E1D85" w:rsidRPr="00292337" w:rsidRDefault="2DBC3614" w:rsidP="28AD69F1">
            <w:pPr>
              <w:pStyle w:val="ListParagraph"/>
              <w:numPr>
                <w:ilvl w:val="0"/>
                <w:numId w:val="12"/>
              </w:numPr>
              <w:rPr>
                <w:highlight w:val="yellow"/>
                <w:lang w:val="en-GB"/>
              </w:rPr>
            </w:pPr>
            <w:r w:rsidRPr="28AD69F1">
              <w:rPr>
                <w:highlight w:val="yellow"/>
                <w:lang w:val="en-GB"/>
              </w:rPr>
              <w:t>Saliva samples</w:t>
            </w:r>
          </w:p>
          <w:p w14:paraId="092C06BF" w14:textId="77777777" w:rsidR="00147606" w:rsidRPr="00292337" w:rsidRDefault="295ECE23" w:rsidP="28AD69F1">
            <w:pPr>
              <w:pStyle w:val="ListParagraph"/>
              <w:numPr>
                <w:ilvl w:val="0"/>
                <w:numId w:val="12"/>
              </w:numPr>
              <w:rPr>
                <w:highlight w:val="yellow"/>
                <w:lang w:val="en-GB"/>
              </w:rPr>
            </w:pPr>
            <w:r w:rsidRPr="28AD69F1">
              <w:rPr>
                <w:highlight w:val="yellow"/>
                <w:lang w:val="en-GB"/>
              </w:rPr>
              <w:t>Blood samples (fasting blood)</w:t>
            </w:r>
          </w:p>
          <w:p w14:paraId="790B8D26" w14:textId="4CB583B8" w:rsidR="00147606" w:rsidRPr="00292337" w:rsidRDefault="295ECE23" w:rsidP="28AD69F1">
            <w:pPr>
              <w:pStyle w:val="ListParagraph"/>
              <w:numPr>
                <w:ilvl w:val="0"/>
                <w:numId w:val="12"/>
              </w:numPr>
              <w:rPr>
                <w:highlight w:val="yellow"/>
                <w:lang w:val="en-GB"/>
              </w:rPr>
            </w:pPr>
            <w:r w:rsidRPr="28AD69F1">
              <w:rPr>
                <w:highlight w:val="yellow"/>
                <w:lang w:val="en-GB"/>
              </w:rPr>
              <w:t>Study questionnaire (Appendix 6)</w:t>
            </w:r>
          </w:p>
          <w:p w14:paraId="15A7EB24" w14:textId="4A85CC6A" w:rsidR="00147606" w:rsidRPr="00B349AE" w:rsidRDefault="00147606" w:rsidP="28AD69F1">
            <w:pPr>
              <w:rPr>
                <w:lang w:val="en-GB"/>
              </w:rPr>
            </w:pPr>
          </w:p>
        </w:tc>
      </w:tr>
      <w:tr w:rsidR="00147606" w:rsidRPr="00292337" w14:paraId="6EFA683F" w14:textId="77777777" w:rsidTr="580E361B">
        <w:trPr>
          <w:trHeight w:val="17"/>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E19FA13" w14:textId="70803EC3" w:rsidR="00147606" w:rsidRPr="00292337" w:rsidRDefault="295ECE23" w:rsidP="28AD69F1">
            <w:pPr>
              <w:pBdr>
                <w:top w:val="nil"/>
                <w:left w:val="nil"/>
                <w:bottom w:val="nil"/>
                <w:right w:val="nil"/>
                <w:between w:val="nil"/>
              </w:pBdr>
              <w:rPr>
                <w:b/>
                <w:bCs/>
                <w:lang w:val="en-GB"/>
              </w:rPr>
            </w:pPr>
            <w:r w:rsidRPr="28AD69F1">
              <w:rPr>
                <w:b/>
                <w:bCs/>
                <w:lang w:val="en-GB"/>
              </w:rPr>
              <w:lastRenderedPageBreak/>
              <w:t>Burden on the subject (methods of contact, number of visits, type and number of procedures, repetition of invitations, etc.)</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A2D7AB1" w14:textId="77777777" w:rsidR="00F827BC" w:rsidRPr="00292337" w:rsidRDefault="0A6F0672" w:rsidP="28AD69F1">
            <w:pPr>
              <w:rPr>
                <w:b/>
                <w:bCs/>
                <w:highlight w:val="yellow"/>
                <w:lang w:val="en-GB"/>
              </w:rPr>
            </w:pPr>
            <w:r w:rsidRPr="28AD69F1">
              <w:rPr>
                <w:b/>
                <w:bCs/>
                <w:highlight w:val="yellow"/>
                <w:lang w:val="en-GB"/>
              </w:rPr>
              <w:t>Cohort1000</w:t>
            </w:r>
          </w:p>
          <w:p w14:paraId="6DC8D641" w14:textId="2BD953B6" w:rsidR="00F827BC" w:rsidRPr="00292337" w:rsidRDefault="0A6F0672" w:rsidP="020F3DC0">
            <w:pPr>
              <w:rPr>
                <w:highlight w:val="yellow"/>
              </w:rPr>
            </w:pPr>
            <w:r w:rsidRPr="020F3DC0">
              <w:rPr>
                <w:highlight w:val="yellow"/>
              </w:rPr>
              <w:t xml:space="preserve">The BPs will be invited to participate in the study via e-mail (Appendix </w:t>
            </w:r>
            <w:r w:rsidR="6ECE1153" w:rsidRPr="020F3DC0">
              <w:rPr>
                <w:highlight w:val="yellow"/>
              </w:rPr>
              <w:t>4</w:t>
            </w:r>
            <w:r w:rsidRPr="020F3DC0">
              <w:rPr>
                <w:highlight w:val="yellow"/>
              </w:rPr>
              <w:t>). If we receive no answer, we send out another invitation in two weeks. We will consider the answer to our invitation as “no”, if we are not able to reach the BP via two e-mails.</w:t>
            </w:r>
            <w:r w:rsidRPr="020F3DC0">
              <w:t xml:space="preserve"> </w:t>
            </w:r>
          </w:p>
          <w:p w14:paraId="210DB9B0" w14:textId="562ACDF5" w:rsidR="00F827BC" w:rsidRPr="00292337" w:rsidRDefault="0A6F0672" w:rsidP="28AD69F1">
            <w:pPr>
              <w:rPr>
                <w:highlight w:val="yellow"/>
              </w:rPr>
            </w:pPr>
            <w:r w:rsidRPr="28AD69F1">
              <w:rPr>
                <w:highlight w:val="yellow"/>
                <w:lang w:val="en-GB"/>
              </w:rPr>
              <w:t xml:space="preserve">If the BP is willing to participate in the study, he/she needs to sign the informed consent form and answer the study questionnaire online. </w:t>
            </w:r>
            <w:r w:rsidR="798A994B" w:rsidRPr="28AD69F1">
              <w:rPr>
                <w:highlight w:val="yellow"/>
                <w:lang w:val="en-GB"/>
              </w:rPr>
              <w:t>Answering the questionnaire might take approximately between 16 minutes (for healthy controls) to 45 minutes (for OA patients with left and right hip and knee joints affected).</w:t>
            </w:r>
          </w:p>
          <w:p w14:paraId="4CD0626A" w14:textId="09362308" w:rsidR="00F827BC" w:rsidRPr="00292337" w:rsidRDefault="0A6F0672" w:rsidP="28AD69F1">
            <w:pPr>
              <w:rPr>
                <w:highlight w:val="yellow"/>
                <w:lang w:val="en-GB"/>
              </w:rPr>
            </w:pPr>
            <w:r w:rsidRPr="020F3DC0">
              <w:rPr>
                <w:highlight w:val="yellow"/>
                <w:lang w:val="en-GB"/>
              </w:rPr>
              <w:t xml:space="preserve">After that a </w:t>
            </w:r>
            <w:proofErr w:type="spellStart"/>
            <w:r w:rsidRPr="020F3DC0">
              <w:rPr>
                <w:highlight w:val="yellow"/>
                <w:lang w:val="en-GB"/>
              </w:rPr>
              <w:t>feces</w:t>
            </w:r>
            <w:proofErr w:type="spellEnd"/>
            <w:r w:rsidR="2DBC3614" w:rsidRPr="020F3DC0">
              <w:rPr>
                <w:highlight w:val="yellow"/>
                <w:lang w:val="en-GB"/>
              </w:rPr>
              <w:t xml:space="preserve"> </w:t>
            </w:r>
            <w:r w:rsidRPr="020F3DC0">
              <w:rPr>
                <w:highlight w:val="yellow"/>
                <w:lang w:val="en-GB"/>
              </w:rPr>
              <w:t xml:space="preserve">sample collection kit will be sent to BP via post. After BP has collected the </w:t>
            </w:r>
            <w:proofErr w:type="spellStart"/>
            <w:r w:rsidRPr="020F3DC0">
              <w:rPr>
                <w:highlight w:val="yellow"/>
                <w:lang w:val="en-GB"/>
              </w:rPr>
              <w:t>feces</w:t>
            </w:r>
            <w:proofErr w:type="spellEnd"/>
            <w:r w:rsidRPr="020F3DC0">
              <w:rPr>
                <w:highlight w:val="yellow"/>
                <w:lang w:val="en-GB"/>
              </w:rPr>
              <w:t xml:space="preserve"> sample, he/she can go to the</w:t>
            </w:r>
            <w:r w:rsidR="6ECE1153" w:rsidRPr="020F3DC0">
              <w:rPr>
                <w:highlight w:val="yellow"/>
                <w:lang w:val="en-GB"/>
              </w:rPr>
              <w:t xml:space="preserve"> preferred</w:t>
            </w:r>
            <w:r w:rsidRPr="020F3DC0">
              <w:rPr>
                <w:highlight w:val="yellow"/>
                <w:lang w:val="en-GB"/>
              </w:rPr>
              <w:t xml:space="preserve"> blood collection centre</w:t>
            </w:r>
            <w:r w:rsidR="58FD3FDD" w:rsidRPr="020F3DC0">
              <w:rPr>
                <w:highlight w:val="yellow"/>
                <w:lang w:val="en-GB"/>
              </w:rPr>
              <w:t xml:space="preserve"> </w:t>
            </w:r>
            <w:r w:rsidR="46F5CD99" w:rsidRPr="020F3DC0">
              <w:rPr>
                <w:highlight w:val="yellow"/>
                <w:lang w:val="en-GB"/>
              </w:rPr>
              <w:t xml:space="preserve">to </w:t>
            </w:r>
            <w:r w:rsidRPr="020F3DC0">
              <w:rPr>
                <w:highlight w:val="yellow"/>
                <w:lang w:val="en-GB"/>
              </w:rPr>
              <w:t>give the blood</w:t>
            </w:r>
            <w:r w:rsidR="5FB4AD78" w:rsidRPr="020F3DC0">
              <w:rPr>
                <w:highlight w:val="yellow"/>
                <w:lang w:val="en-GB"/>
              </w:rPr>
              <w:t xml:space="preserve"> and saliva</w:t>
            </w:r>
            <w:r w:rsidRPr="020F3DC0">
              <w:rPr>
                <w:highlight w:val="yellow"/>
                <w:lang w:val="en-GB"/>
              </w:rPr>
              <w:t xml:space="preserve"> samples and leave the </w:t>
            </w:r>
            <w:proofErr w:type="spellStart"/>
            <w:r w:rsidRPr="020F3DC0">
              <w:rPr>
                <w:highlight w:val="yellow"/>
                <w:lang w:val="en-GB"/>
              </w:rPr>
              <w:t>feces</w:t>
            </w:r>
            <w:proofErr w:type="spellEnd"/>
            <w:r w:rsidR="7C1DA591" w:rsidRPr="020F3DC0">
              <w:rPr>
                <w:highlight w:val="yellow"/>
                <w:lang w:val="en-GB"/>
              </w:rPr>
              <w:t xml:space="preserve"> </w:t>
            </w:r>
            <w:r w:rsidRPr="020F3DC0">
              <w:rPr>
                <w:highlight w:val="yellow"/>
                <w:lang w:val="en-GB"/>
              </w:rPr>
              <w:t xml:space="preserve">sample there. The blood samples in 2x 6 ml EDTA tubes and </w:t>
            </w:r>
            <w:proofErr w:type="spellStart"/>
            <w:r w:rsidRPr="020F3DC0">
              <w:rPr>
                <w:highlight w:val="yellow"/>
                <w:lang w:val="en-GB"/>
              </w:rPr>
              <w:t>feces</w:t>
            </w:r>
            <w:proofErr w:type="spellEnd"/>
            <w:r w:rsidR="7C1DA591" w:rsidRPr="020F3DC0">
              <w:rPr>
                <w:highlight w:val="yellow"/>
                <w:lang w:val="en-GB"/>
              </w:rPr>
              <w:t xml:space="preserve"> and saliva</w:t>
            </w:r>
            <w:r w:rsidRPr="020F3DC0">
              <w:rPr>
                <w:highlight w:val="yellow"/>
                <w:lang w:val="en-GB"/>
              </w:rPr>
              <w:t xml:space="preserve"> sample</w:t>
            </w:r>
            <w:r w:rsidR="7C1DA591" w:rsidRPr="020F3DC0">
              <w:rPr>
                <w:highlight w:val="yellow"/>
                <w:lang w:val="en-GB"/>
              </w:rPr>
              <w:t>s</w:t>
            </w:r>
            <w:r w:rsidRPr="020F3DC0">
              <w:rPr>
                <w:highlight w:val="yellow"/>
                <w:lang w:val="en-GB"/>
              </w:rPr>
              <w:t xml:space="preserve"> will be sent to GI by the blood collection centre. The blood samp</w:t>
            </w:r>
            <w:ins w:id="1" w:author="Helene Alavere" w:date="2024-05-21T03:17:00Z">
              <w:r w:rsidR="7286C43E" w:rsidRPr="020F3DC0">
                <w:rPr>
                  <w:highlight w:val="yellow"/>
                  <w:lang w:val="en-GB"/>
                </w:rPr>
                <w:t>l</w:t>
              </w:r>
            </w:ins>
            <w:r w:rsidRPr="020F3DC0">
              <w:rPr>
                <w:highlight w:val="yellow"/>
                <w:lang w:val="en-GB"/>
              </w:rPr>
              <w:t xml:space="preserve">es in 2 x serum tubes and 1 x EDTA tube (altogether 10 ml) will be analysed on site in </w:t>
            </w:r>
            <w:r w:rsidR="650B6E06" w:rsidRPr="020F3DC0">
              <w:rPr>
                <w:highlight w:val="yellow"/>
                <w:lang w:val="en-GB"/>
              </w:rPr>
              <w:t xml:space="preserve">the medical laboratory </w:t>
            </w:r>
            <w:r w:rsidR="78411BBA" w:rsidRPr="020F3DC0">
              <w:rPr>
                <w:highlight w:val="yellow"/>
                <w:lang w:val="en-GB"/>
              </w:rPr>
              <w:t xml:space="preserve">of the </w:t>
            </w:r>
            <w:r w:rsidR="650B6E06" w:rsidRPr="020F3DC0">
              <w:rPr>
                <w:highlight w:val="yellow"/>
                <w:lang w:val="en-GB"/>
              </w:rPr>
              <w:t>service provider</w:t>
            </w:r>
            <w:r w:rsidRPr="020F3DC0">
              <w:rPr>
                <w:highlight w:val="yellow"/>
                <w:lang w:val="en-GB"/>
              </w:rPr>
              <w:t xml:space="preserve"> and will be discarded</w:t>
            </w:r>
            <w:r w:rsidR="583020C2" w:rsidRPr="020F3DC0">
              <w:rPr>
                <w:highlight w:val="yellow"/>
                <w:lang w:val="en-GB"/>
              </w:rPr>
              <w:t xml:space="preserve"> immediately</w:t>
            </w:r>
            <w:r w:rsidRPr="020F3DC0">
              <w:rPr>
                <w:highlight w:val="yellow"/>
                <w:lang w:val="en-GB"/>
              </w:rPr>
              <w:t xml:space="preserve"> after the analysis.</w:t>
            </w:r>
            <w:r w:rsidR="2F5F5ABF" w:rsidRPr="020F3DC0">
              <w:rPr>
                <w:lang w:val="en-GB"/>
              </w:rPr>
              <w:t xml:space="preserve"> </w:t>
            </w:r>
          </w:p>
          <w:p w14:paraId="759BA449" w14:textId="6FC766E0" w:rsidR="00147606" w:rsidRPr="00292337" w:rsidRDefault="0A6F0672" w:rsidP="28AD69F1">
            <w:pPr>
              <w:rPr>
                <w:highlight w:val="yellow"/>
                <w:lang w:val="en-GB"/>
              </w:rPr>
            </w:pPr>
            <w:r w:rsidRPr="28AD69F1">
              <w:rPr>
                <w:highlight w:val="yellow"/>
                <w:lang w:val="en-GB"/>
              </w:rPr>
              <w:t xml:space="preserve">As we would need a fasting sample for our study, the BP should consume no food and drink nothing except pure water at least 9 hours before giving the blood samples. It would be good, if the blood samples are given between 8.00-12.00 as also the circadian cycle affect the blood composition. Altogether up to 22 ml of venous blood will be collected possibly with a single needle stick by professional staff at the blood collection </w:t>
            </w:r>
            <w:proofErr w:type="gramStart"/>
            <w:r w:rsidRPr="28AD69F1">
              <w:rPr>
                <w:highlight w:val="yellow"/>
                <w:lang w:val="en-GB"/>
              </w:rPr>
              <w:t>centre .</w:t>
            </w:r>
            <w:proofErr w:type="gramEnd"/>
          </w:p>
        </w:tc>
      </w:tr>
      <w:tr w:rsidR="00147606" w:rsidRPr="00292337" w14:paraId="57ACB728" w14:textId="77777777" w:rsidTr="580E361B">
        <w:trPr>
          <w:trHeight w:val="244"/>
        </w:trPr>
        <w:tc>
          <w:tcPr>
            <w:tcW w:w="9667"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29A26FEE" w14:textId="2EDDDB45" w:rsidR="00147606" w:rsidRPr="00292337" w:rsidRDefault="295ECE23" w:rsidP="28AD69F1">
            <w:pPr>
              <w:spacing w:line="259" w:lineRule="auto"/>
              <w:rPr>
                <w:b/>
                <w:bCs/>
                <w:highlight w:val="yellow"/>
                <w:lang w:val="en-GB"/>
              </w:rPr>
            </w:pPr>
            <w:r w:rsidRPr="28AD69F1">
              <w:rPr>
                <w:b/>
                <w:bCs/>
                <w:lang w:val="en-GB"/>
              </w:rPr>
              <w:t>12. Issuing of tissue samples to third parties (RNA, DNA, plasma etc)</w:t>
            </w:r>
          </w:p>
        </w:tc>
      </w:tr>
      <w:tr w:rsidR="00147606" w:rsidRPr="00292337" w14:paraId="5CC72D8D" w14:textId="77777777" w:rsidTr="580E361B">
        <w:trPr>
          <w:trHeight w:val="244"/>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7FB6522" w14:textId="63CCBDAE" w:rsidR="00147606" w:rsidRPr="00292337" w:rsidRDefault="295ECE23" w:rsidP="28AD69F1">
            <w:pPr>
              <w:shd w:val="clear" w:color="auto" w:fill="FFFFFF" w:themeFill="background1"/>
              <w:rPr>
                <w:b/>
                <w:bCs/>
                <w:lang w:val="en-GB"/>
              </w:rPr>
            </w:pPr>
            <w:r w:rsidRPr="28AD69F1">
              <w:rPr>
                <w:b/>
                <w:bCs/>
                <w:lang w:val="en-GB"/>
              </w:rPr>
              <w:t xml:space="preserve">The number of gene donors whose tissue samples will be issued and the types of tissue samples to be issued </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4B619E9" w14:textId="2F9FB1ED" w:rsidR="00F467C3" w:rsidRPr="00DC0BF7" w:rsidRDefault="5CADE54F" w:rsidP="28AD69F1">
            <w:pPr>
              <w:pStyle w:val="ListParagraph"/>
              <w:numPr>
                <w:ilvl w:val="0"/>
                <w:numId w:val="46"/>
              </w:numPr>
              <w:rPr>
                <w:b/>
                <w:bCs/>
                <w:highlight w:val="yellow"/>
                <w:shd w:val="clear" w:color="auto" w:fill="FFFFFF"/>
                <w:lang w:val="en-GB"/>
              </w:rPr>
            </w:pPr>
            <w:r w:rsidRPr="28AD69F1">
              <w:rPr>
                <w:b/>
                <w:bCs/>
                <w:highlight w:val="yellow"/>
                <w:lang w:val="en-GB"/>
              </w:rPr>
              <w:t>Endotoxemia markers from blood</w:t>
            </w:r>
            <w:r w:rsidR="7C1DA591" w:rsidRPr="28AD69F1">
              <w:rPr>
                <w:b/>
                <w:bCs/>
                <w:highlight w:val="yellow"/>
                <w:lang w:val="en-GB"/>
              </w:rPr>
              <w:t xml:space="preserve"> plasma</w:t>
            </w:r>
            <w:r w:rsidRPr="28AD69F1">
              <w:rPr>
                <w:b/>
                <w:bCs/>
                <w:highlight w:val="yellow"/>
                <w:lang w:val="en-GB"/>
              </w:rPr>
              <w:t>:</w:t>
            </w:r>
          </w:p>
          <w:p w14:paraId="12257FCF" w14:textId="57F8C019" w:rsidR="00147606" w:rsidRDefault="295ECE23" w:rsidP="28AD69F1">
            <w:pPr>
              <w:rPr>
                <w:highlight w:val="yellow"/>
                <w:shd w:val="clear" w:color="auto" w:fill="FFFFFF"/>
                <w:lang w:val="en-GB"/>
              </w:rPr>
            </w:pPr>
            <w:r w:rsidRPr="28AD69F1">
              <w:rPr>
                <w:highlight w:val="yellow"/>
                <w:lang w:val="en-GB"/>
              </w:rPr>
              <w:t xml:space="preserve">For measuring endotoxemia markers from blood: The blood plasma samples collected at different time points from the BPs will be analysed: (1) samples collected during the recruitment into the </w:t>
            </w:r>
            <w:proofErr w:type="spellStart"/>
            <w:r w:rsidRPr="28AD69F1">
              <w:rPr>
                <w:highlight w:val="yellow"/>
                <w:lang w:val="en-GB"/>
              </w:rPr>
              <w:t>EstBB</w:t>
            </w:r>
            <w:proofErr w:type="spellEnd"/>
            <w:r w:rsidRPr="28AD69F1">
              <w:rPr>
                <w:highlight w:val="yellow"/>
                <w:lang w:val="en-GB"/>
              </w:rPr>
              <w:t xml:space="preserve"> and/or (2) during the recruitment into the </w:t>
            </w:r>
            <w:proofErr w:type="spellStart"/>
            <w:r w:rsidRPr="28AD69F1">
              <w:rPr>
                <w:highlight w:val="yellow"/>
                <w:lang w:val="en-GB"/>
              </w:rPr>
              <w:t>EstMB</w:t>
            </w:r>
            <w:proofErr w:type="spellEnd"/>
            <w:r w:rsidRPr="28AD69F1">
              <w:rPr>
                <w:highlight w:val="yellow"/>
                <w:lang w:val="en-GB"/>
              </w:rPr>
              <w:t xml:space="preserve"> cohort</w:t>
            </w:r>
            <w:r w:rsidR="6ECE1153" w:rsidRPr="28AD69F1">
              <w:rPr>
                <w:highlight w:val="yellow"/>
                <w:lang w:val="en-GB"/>
              </w:rPr>
              <w:t xml:space="preserve"> (3) during recruitment into the ENDOTARGET study Cohort1000.</w:t>
            </w:r>
            <w:r w:rsidRPr="28AD69F1">
              <w:rPr>
                <w:highlight w:val="yellow"/>
                <w:lang w:val="en-GB"/>
              </w:rPr>
              <w:t xml:space="preserve"> We will use blood plasma from BPs chosen into Cohort6000</w:t>
            </w:r>
            <w:r w:rsidR="6ECE1153" w:rsidRPr="28AD69F1">
              <w:rPr>
                <w:highlight w:val="yellow"/>
                <w:lang w:val="en-GB"/>
              </w:rPr>
              <w:t xml:space="preserve"> and Cohort1000</w:t>
            </w:r>
            <w:r w:rsidRPr="28AD69F1">
              <w:rPr>
                <w:highlight w:val="yellow"/>
                <w:lang w:val="en-GB"/>
              </w:rPr>
              <w:t xml:space="preserve">. Plasma from venous blood has been extracted and stored in the </w:t>
            </w:r>
            <w:r w:rsidRPr="28AD69F1">
              <w:rPr>
                <w:highlight w:val="yellow"/>
                <w:shd w:val="clear" w:color="auto" w:fill="FFFFFF"/>
                <w:lang w:val="en-GB"/>
              </w:rPr>
              <w:t>Core Facility of Genomics at the University of Tartu and the blood marker analyses will be conducted in HUS (Finland).</w:t>
            </w:r>
            <w:r w:rsidRPr="28AD69F1">
              <w:rPr>
                <w:shd w:val="clear" w:color="auto" w:fill="FFFFFF"/>
                <w:lang w:val="en-GB"/>
              </w:rPr>
              <w:t xml:space="preserve"> </w:t>
            </w:r>
          </w:p>
          <w:p w14:paraId="036F34E6" w14:textId="61FE8A8D" w:rsidR="002957C7" w:rsidRDefault="7C1DA591" w:rsidP="28AD69F1">
            <w:pPr>
              <w:rPr>
                <w:highlight w:val="yellow"/>
                <w:shd w:val="clear" w:color="auto" w:fill="FFFFFF"/>
                <w:lang w:val="en-GB"/>
              </w:rPr>
            </w:pPr>
            <w:r w:rsidRPr="28AD69F1">
              <w:rPr>
                <w:highlight w:val="yellow"/>
                <w:shd w:val="clear" w:color="auto" w:fill="FFFFFF"/>
                <w:lang w:val="en-GB"/>
              </w:rPr>
              <w:t>The plasma samples will be sent to HUS two times:</w:t>
            </w:r>
          </w:p>
          <w:p w14:paraId="11A28956" w14:textId="6FDF5738" w:rsidR="001B5C67" w:rsidRPr="00DC0BF7" w:rsidDel="001B5C67" w:rsidRDefault="295ECE23" w:rsidP="28AD69F1">
            <w:pPr>
              <w:pStyle w:val="ListParagraph"/>
              <w:numPr>
                <w:ilvl w:val="0"/>
                <w:numId w:val="51"/>
              </w:numPr>
              <w:rPr>
                <w:highlight w:val="yellow"/>
                <w:shd w:val="clear" w:color="auto" w:fill="FFFFFF"/>
                <w:lang w:val="en-GB"/>
              </w:rPr>
            </w:pPr>
            <w:r w:rsidRPr="28AD69F1">
              <w:rPr>
                <w:highlight w:val="yellow"/>
                <w:shd w:val="clear" w:color="auto" w:fill="FFFFFF"/>
                <w:lang w:val="en-GB"/>
              </w:rPr>
              <w:t>We will send the blood plasma samples of up to 6000 BPs (all Cohort6000 BPs) to HUS for endotoxemia marker analysis.</w:t>
            </w:r>
            <w:r w:rsidR="7C1DA591" w:rsidRPr="28AD69F1">
              <w:rPr>
                <w:shd w:val="clear" w:color="auto" w:fill="FFFFFF"/>
                <w:lang w:val="en-GB"/>
              </w:rPr>
              <w:t xml:space="preserve"> </w:t>
            </w:r>
            <w:r w:rsidRPr="28AD69F1">
              <w:rPr>
                <w:highlight w:val="yellow"/>
                <w:shd w:val="clear" w:color="auto" w:fill="FFFFFF"/>
                <w:lang w:val="en-GB"/>
              </w:rPr>
              <w:t xml:space="preserve">We will use the left-over plasmas from other projects (have gone through some freeze-thaw cycles) from the first ~50,000 BPs and plasmas from </w:t>
            </w:r>
            <w:proofErr w:type="spellStart"/>
            <w:r w:rsidRPr="28AD69F1">
              <w:rPr>
                <w:highlight w:val="yellow"/>
                <w:shd w:val="clear" w:color="auto" w:fill="FFFFFF"/>
                <w:lang w:val="en-GB"/>
              </w:rPr>
              <w:t>EstMB</w:t>
            </w:r>
            <w:proofErr w:type="spellEnd"/>
            <w:r w:rsidRPr="28AD69F1">
              <w:rPr>
                <w:highlight w:val="yellow"/>
                <w:shd w:val="clear" w:color="auto" w:fill="FFFFFF"/>
                <w:lang w:val="en-GB"/>
              </w:rPr>
              <w:t xml:space="preserve"> project.</w:t>
            </w:r>
          </w:p>
          <w:p w14:paraId="0DF399FF" w14:textId="5E5D4CBD" w:rsidR="006D3ADF" w:rsidRPr="002957C7" w:rsidRDefault="6ECE1153" w:rsidP="28AD69F1">
            <w:pPr>
              <w:pStyle w:val="ListParagraph"/>
              <w:numPr>
                <w:ilvl w:val="0"/>
                <w:numId w:val="51"/>
              </w:numPr>
              <w:rPr>
                <w:highlight w:val="yellow"/>
                <w:shd w:val="clear" w:color="auto" w:fill="FFFFFF"/>
                <w:lang w:val="en-GB"/>
              </w:rPr>
            </w:pPr>
            <w:r w:rsidRPr="28AD69F1">
              <w:rPr>
                <w:highlight w:val="yellow"/>
                <w:shd w:val="clear" w:color="auto" w:fill="FFFFFF"/>
                <w:lang w:val="en-GB"/>
              </w:rPr>
              <w:lastRenderedPageBreak/>
              <w:t>Additionally, we will send blood plasma samples of up to 1000 BPs (all Cohort 1000 BPs) to HUS for endotoxemia marker analysis.</w:t>
            </w:r>
            <w:r w:rsidR="7C1DA591" w:rsidRPr="28AD69F1">
              <w:rPr>
                <w:highlight w:val="yellow"/>
                <w:shd w:val="clear" w:color="auto" w:fill="FFFFFF"/>
                <w:lang w:val="en-GB"/>
              </w:rPr>
              <w:t xml:space="preserve"> </w:t>
            </w:r>
            <w:r w:rsidRPr="28AD69F1">
              <w:rPr>
                <w:highlight w:val="yellow"/>
                <w:shd w:val="clear" w:color="auto" w:fill="FFFFFF"/>
                <w:lang w:val="en-GB"/>
              </w:rPr>
              <w:t>We will send the plasma samples collected during ENDOTARGET project</w:t>
            </w:r>
            <w:r w:rsidR="3C5DCB79" w:rsidRPr="28AD69F1">
              <w:rPr>
                <w:highlight w:val="yellow"/>
                <w:shd w:val="clear" w:color="auto" w:fill="FFFFFF"/>
                <w:lang w:val="en-GB"/>
              </w:rPr>
              <w:t>.</w:t>
            </w:r>
          </w:p>
          <w:p w14:paraId="4E25C7E9" w14:textId="77777777" w:rsidR="006D3ADF" w:rsidRPr="006D3ADF" w:rsidRDefault="23DD40F0" w:rsidP="28AD69F1">
            <w:pPr>
              <w:pStyle w:val="ListParagraph"/>
              <w:numPr>
                <w:ilvl w:val="0"/>
                <w:numId w:val="46"/>
              </w:numPr>
              <w:rPr>
                <w:b/>
                <w:bCs/>
                <w:highlight w:val="yellow"/>
                <w:lang w:val="en-GB"/>
              </w:rPr>
            </w:pPr>
            <w:r w:rsidRPr="28AD69F1">
              <w:rPr>
                <w:b/>
                <w:bCs/>
                <w:highlight w:val="yellow"/>
                <w:lang w:val="en-GB"/>
              </w:rPr>
              <w:t>RD markers from blood:</w:t>
            </w:r>
            <w:r w:rsidRPr="28AD69F1">
              <w:rPr>
                <w:b/>
                <w:bCs/>
                <w:lang w:val="en-GB"/>
              </w:rPr>
              <w:t xml:space="preserve"> </w:t>
            </w:r>
          </w:p>
          <w:p w14:paraId="4192F288" w14:textId="06B4974C" w:rsidR="006D3ADF" w:rsidRPr="006D3ADF" w:rsidRDefault="23DD40F0" w:rsidP="28AD69F1">
            <w:pPr>
              <w:rPr>
                <w:highlight w:val="yellow"/>
                <w:lang w:val="en-GB"/>
              </w:rPr>
            </w:pPr>
            <w:r w:rsidRPr="28AD69F1">
              <w:rPr>
                <w:highlight w:val="yellow"/>
                <w:lang w:val="en-GB"/>
              </w:rPr>
              <w:t xml:space="preserve">From Cohort1000 we’ll collect additional blood samples (2 x serum tube and 1 x EDTA tube, altogether 10 ml of blood) for the additional blood marker analyses, which will be conducted in </w:t>
            </w:r>
            <w:r w:rsidR="3A47F0E6" w:rsidRPr="28AD69F1">
              <w:rPr>
                <w:highlight w:val="yellow"/>
                <w:lang w:val="en-GB"/>
              </w:rPr>
              <w:t xml:space="preserve">by medical service provider </w:t>
            </w:r>
            <w:r w:rsidRPr="28AD69F1">
              <w:rPr>
                <w:highlight w:val="yellow"/>
                <w:lang w:val="en-GB"/>
              </w:rPr>
              <w:t xml:space="preserve">(Appendix </w:t>
            </w:r>
            <w:r w:rsidR="41DD8093" w:rsidRPr="28AD69F1">
              <w:rPr>
                <w:highlight w:val="yellow"/>
                <w:lang w:val="en-GB"/>
              </w:rPr>
              <w:t>2</w:t>
            </w:r>
            <w:r w:rsidRPr="28AD69F1">
              <w:rPr>
                <w:highlight w:val="yellow"/>
                <w:lang w:val="en-GB"/>
              </w:rPr>
              <w:t>)</w:t>
            </w:r>
          </w:p>
          <w:p w14:paraId="6CFB19CD" w14:textId="77777777" w:rsidR="00656197" w:rsidRPr="00656197" w:rsidRDefault="23DD40F0" w:rsidP="28AD69F1">
            <w:pPr>
              <w:pStyle w:val="ListParagraph"/>
              <w:numPr>
                <w:ilvl w:val="0"/>
                <w:numId w:val="46"/>
              </w:numPr>
              <w:rPr>
                <w:b/>
                <w:bCs/>
                <w:highlight w:val="yellow"/>
                <w:lang w:val="en-GB"/>
              </w:rPr>
            </w:pPr>
            <w:r w:rsidRPr="28AD69F1">
              <w:rPr>
                <w:b/>
                <w:bCs/>
                <w:highlight w:val="yellow"/>
                <w:lang w:val="en-GB"/>
              </w:rPr>
              <w:t>Metagenomics:</w:t>
            </w:r>
            <w:r w:rsidRPr="28AD69F1">
              <w:rPr>
                <w:b/>
                <w:bCs/>
                <w:lang w:val="en-GB"/>
              </w:rPr>
              <w:t xml:space="preserve"> </w:t>
            </w:r>
          </w:p>
          <w:p w14:paraId="51B2E583" w14:textId="4791D451" w:rsidR="006D3ADF" w:rsidRPr="00656197" w:rsidRDefault="23DD40F0" w:rsidP="28AD69F1">
            <w:pPr>
              <w:rPr>
                <w:highlight w:val="yellow"/>
                <w:lang w:val="en-GB"/>
              </w:rPr>
            </w:pPr>
            <w:r w:rsidRPr="28AD69F1">
              <w:rPr>
                <w:highlight w:val="yellow"/>
                <w:lang w:val="en-GB"/>
              </w:rPr>
              <w:t xml:space="preserve">Bacterial DNA will be extracted from the Cohort1000 (1000 BPs) stool </w:t>
            </w:r>
            <w:r w:rsidR="41DD8093" w:rsidRPr="28AD69F1">
              <w:rPr>
                <w:highlight w:val="yellow"/>
                <w:lang w:val="en-GB"/>
              </w:rPr>
              <w:t xml:space="preserve">and saliva </w:t>
            </w:r>
            <w:r w:rsidRPr="28AD69F1">
              <w:rPr>
                <w:highlight w:val="yellow"/>
                <w:lang w:val="en-GB"/>
              </w:rPr>
              <w:t xml:space="preserve">samples in the </w:t>
            </w:r>
            <w:r w:rsidRPr="28AD69F1">
              <w:rPr>
                <w:highlight w:val="yellow"/>
                <w:shd w:val="clear" w:color="auto" w:fill="FFFFFF"/>
                <w:lang w:val="en-GB"/>
              </w:rPr>
              <w:t xml:space="preserve">Core Facility of Genomics at the University of Tartu. </w:t>
            </w:r>
            <w:r w:rsidRPr="28AD69F1">
              <w:rPr>
                <w:highlight w:val="yellow"/>
                <w:lang w:val="en-GB"/>
              </w:rPr>
              <w:t xml:space="preserve">The metagenomics sequencing will be conducted in EU; </w:t>
            </w:r>
            <w:proofErr w:type="gramStart"/>
            <w:r w:rsidRPr="28AD69F1">
              <w:rPr>
                <w:highlight w:val="yellow"/>
                <w:lang w:val="en-GB"/>
              </w:rPr>
              <w:t>however</w:t>
            </w:r>
            <w:proofErr w:type="gramEnd"/>
            <w:r w:rsidRPr="28AD69F1">
              <w:rPr>
                <w:highlight w:val="yellow"/>
                <w:shd w:val="clear" w:color="auto" w:fill="FFFFFF"/>
                <w:lang w:val="en-GB"/>
              </w:rPr>
              <w:t xml:space="preserve"> the final service provider will be decided after the samples have been collected.</w:t>
            </w:r>
          </w:p>
          <w:p w14:paraId="55AA6C74" w14:textId="290A23C7" w:rsidR="00147606" w:rsidRPr="006D3ADF" w:rsidRDefault="00147606" w:rsidP="28AD69F1">
            <w:pPr>
              <w:rPr>
                <w:highlight w:val="yellow"/>
                <w:shd w:val="clear" w:color="auto" w:fill="FFFFFF"/>
                <w:lang w:val="en-GB"/>
              </w:rPr>
            </w:pPr>
          </w:p>
          <w:p w14:paraId="2B6261B6" w14:textId="77777777" w:rsidR="00147606" w:rsidRDefault="295ECE23" w:rsidP="28AD69F1">
            <w:pPr>
              <w:rPr>
                <w:highlight w:val="yellow"/>
                <w:lang w:val="en-GB"/>
              </w:rPr>
            </w:pPr>
            <w:r w:rsidRPr="28AD69F1">
              <w:rPr>
                <w:highlight w:val="yellow"/>
                <w:lang w:val="en-GB"/>
              </w:rPr>
              <w:t>In order to store and study tissue samples outside the territory of the Republic of Estonia, we request the appropriate permission from the Senate of the University of Tartu.</w:t>
            </w:r>
          </w:p>
          <w:p w14:paraId="22637689" w14:textId="7C65ABEF" w:rsidR="005C63B3" w:rsidRPr="00092439" w:rsidRDefault="1695C48E" w:rsidP="28AD69F1">
            <w:pPr>
              <w:rPr>
                <w:highlight w:val="yellow"/>
                <w:lang w:val="en-GB"/>
              </w:rPr>
            </w:pPr>
            <w:r w:rsidRPr="28AD69F1">
              <w:rPr>
                <w:highlight w:val="yellow"/>
                <w:lang w:val="en-GB"/>
              </w:rPr>
              <w:t xml:space="preserve">For sending out the </w:t>
            </w:r>
            <w:r w:rsidR="5CADE54F" w:rsidRPr="28AD69F1">
              <w:rPr>
                <w:highlight w:val="yellow"/>
                <w:lang w:val="en-GB"/>
              </w:rPr>
              <w:t xml:space="preserve">plasma </w:t>
            </w:r>
            <w:r w:rsidRPr="28AD69F1">
              <w:rPr>
                <w:highlight w:val="yellow"/>
                <w:lang w:val="en-GB"/>
              </w:rPr>
              <w:t xml:space="preserve">samples for Cohort6000 we have already received the approval from the </w:t>
            </w:r>
            <w:r w:rsidR="01FF955B" w:rsidRPr="28AD69F1">
              <w:rPr>
                <w:highlight w:val="yellow"/>
                <w:lang w:val="en-GB"/>
              </w:rPr>
              <w:t xml:space="preserve">Tartu University </w:t>
            </w:r>
            <w:r w:rsidRPr="28AD69F1">
              <w:rPr>
                <w:highlight w:val="yellow"/>
                <w:lang w:val="en-GB"/>
              </w:rPr>
              <w:t>Senate (</w:t>
            </w:r>
            <w:r w:rsidR="7E76EBF0" w:rsidRPr="28AD69F1">
              <w:rPr>
                <w:highlight w:val="yellow"/>
                <w:lang w:val="en-GB"/>
              </w:rPr>
              <w:t xml:space="preserve">01.03.2024 nr </w:t>
            </w:r>
            <w:proofErr w:type="gramStart"/>
            <w:r w:rsidR="7E76EBF0" w:rsidRPr="28AD69F1">
              <w:rPr>
                <w:highlight w:val="yellow"/>
                <w:lang w:val="en-GB"/>
              </w:rPr>
              <w:t xml:space="preserve">5 </w:t>
            </w:r>
            <w:r w:rsidRPr="28AD69F1">
              <w:rPr>
                <w:highlight w:val="yellow"/>
                <w:lang w:val="en-GB"/>
              </w:rPr>
              <w:t>)</w:t>
            </w:r>
            <w:proofErr w:type="gramEnd"/>
            <w:r w:rsidRPr="28AD69F1">
              <w:rPr>
                <w:highlight w:val="yellow"/>
                <w:lang w:val="en-GB"/>
              </w:rPr>
              <w:t xml:space="preserve">. </w:t>
            </w:r>
            <w:r w:rsidR="1DFE6C25" w:rsidRPr="28AD69F1">
              <w:rPr>
                <w:highlight w:val="yellow"/>
                <w:lang w:val="en-GB"/>
              </w:rPr>
              <w:t>A</w:t>
            </w:r>
            <w:r w:rsidRPr="28AD69F1">
              <w:rPr>
                <w:highlight w:val="yellow"/>
                <w:lang w:val="en-GB"/>
              </w:rPr>
              <w:t xml:space="preserve">dditional approval </w:t>
            </w:r>
            <w:r w:rsidR="1DFE6C25" w:rsidRPr="28AD69F1">
              <w:rPr>
                <w:highlight w:val="yellow"/>
                <w:lang w:val="en-GB"/>
              </w:rPr>
              <w:t xml:space="preserve">will be applied </w:t>
            </w:r>
            <w:r w:rsidRPr="28AD69F1">
              <w:rPr>
                <w:highlight w:val="yellow"/>
                <w:lang w:val="en-GB"/>
              </w:rPr>
              <w:t>for sending out the Cohort1000 samples.</w:t>
            </w:r>
            <w:r w:rsidRPr="28AD69F1">
              <w:rPr>
                <w:lang w:val="en-GB"/>
              </w:rPr>
              <w:t xml:space="preserve"> </w:t>
            </w:r>
          </w:p>
        </w:tc>
      </w:tr>
      <w:tr w:rsidR="00147606" w:rsidRPr="00292337" w14:paraId="727FD8C7" w14:textId="77777777" w:rsidTr="580E361B">
        <w:trPr>
          <w:trHeight w:val="244"/>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02B5482" w14:textId="5927C4EA" w:rsidR="00147606" w:rsidRPr="00292337" w:rsidRDefault="295ECE23" w:rsidP="28AD69F1">
            <w:pPr>
              <w:shd w:val="clear" w:color="auto" w:fill="FFFFFF" w:themeFill="background1"/>
              <w:rPr>
                <w:b/>
                <w:bCs/>
                <w:highlight w:val="yellow"/>
                <w:lang w:val="en-GB"/>
              </w:rPr>
            </w:pPr>
            <w:r w:rsidRPr="28AD69F1">
              <w:rPr>
                <w:b/>
                <w:bCs/>
                <w:lang w:val="en-GB"/>
              </w:rPr>
              <w:lastRenderedPageBreak/>
              <w:t>The amount of tissue sample to be issued per one gene donor</w:t>
            </w:r>
            <w:bookmarkStart w:id="2" w:name="_Hlk59089674"/>
            <w:r w:rsidRPr="28AD69F1">
              <w:rPr>
                <w:b/>
                <w:bCs/>
                <w:highlight w:val="yellow"/>
                <w:lang w:val="en-GB"/>
              </w:rPr>
              <w:t xml:space="preserve"> </w:t>
            </w:r>
            <w:bookmarkEnd w:id="2"/>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F79A1D2" w14:textId="582F3A7D" w:rsidR="00147606" w:rsidRPr="001920CF" w:rsidRDefault="295ECE23" w:rsidP="28AD69F1">
            <w:pPr>
              <w:pStyle w:val="ListParagraph"/>
              <w:numPr>
                <w:ilvl w:val="0"/>
                <w:numId w:val="47"/>
              </w:numPr>
              <w:shd w:val="clear" w:color="auto" w:fill="FFFFFF" w:themeFill="background1"/>
              <w:rPr>
                <w:lang w:val="en-GB"/>
              </w:rPr>
            </w:pPr>
            <w:r w:rsidRPr="28AD69F1">
              <w:rPr>
                <w:lang w:val="en-GB"/>
              </w:rPr>
              <w:t>Endotoxemia markers from blood plasma: Up to 500 ul (or as much as possible, if the available sample amount is smaller) of blood plasma per timepoint per BP will be sent to HUS (Finland).</w:t>
            </w:r>
          </w:p>
          <w:p w14:paraId="26E3A321" w14:textId="142AFB52" w:rsidR="001920CF" w:rsidRPr="001920CF" w:rsidRDefault="160A49B0" w:rsidP="28AD69F1">
            <w:pPr>
              <w:numPr>
                <w:ilvl w:val="0"/>
                <w:numId w:val="47"/>
              </w:numPr>
              <w:shd w:val="clear" w:color="auto" w:fill="FFFFFF" w:themeFill="background1"/>
              <w:rPr>
                <w:highlight w:val="yellow"/>
                <w:lang w:val="en-GB"/>
              </w:rPr>
            </w:pPr>
            <w:r w:rsidRPr="28AD69F1">
              <w:rPr>
                <w:highlight w:val="yellow"/>
                <w:lang w:val="en-GB"/>
              </w:rPr>
              <w:t xml:space="preserve">RD markers from blood: 2 x serum tubes and 1 x EDTA tube (altogether up to 10 ml of venous blood) will be collected in </w:t>
            </w:r>
            <w:r w:rsidR="227DA3D4" w:rsidRPr="28AD69F1">
              <w:rPr>
                <w:highlight w:val="yellow"/>
                <w:lang w:val="en-GB"/>
              </w:rPr>
              <w:t xml:space="preserve">medical service provider </w:t>
            </w:r>
            <w:r w:rsidRPr="28AD69F1">
              <w:rPr>
                <w:highlight w:val="yellow"/>
                <w:lang w:val="en-GB"/>
              </w:rPr>
              <w:t>and analysed there immediately. These samples will not be sent to GI and the leftovers will be discarded on site after the analysis.</w:t>
            </w:r>
            <w:r w:rsidRPr="28AD69F1">
              <w:rPr>
                <w:lang w:val="en-GB"/>
              </w:rPr>
              <w:t xml:space="preserve"> </w:t>
            </w:r>
          </w:p>
          <w:p w14:paraId="7955FAB5" w14:textId="7F8856CB" w:rsidR="001920CF" w:rsidRPr="001920CF" w:rsidRDefault="160A49B0" w:rsidP="28AD69F1">
            <w:pPr>
              <w:numPr>
                <w:ilvl w:val="0"/>
                <w:numId w:val="47"/>
              </w:numPr>
              <w:shd w:val="clear" w:color="auto" w:fill="FFFFFF" w:themeFill="background1"/>
              <w:rPr>
                <w:highlight w:val="yellow"/>
                <w:lang w:val="en-GB"/>
              </w:rPr>
            </w:pPr>
            <w:r w:rsidRPr="28AD69F1">
              <w:rPr>
                <w:highlight w:val="yellow"/>
                <w:lang w:val="en-GB"/>
              </w:rPr>
              <w:t>Metagenomics: Up to 2 ug of DNA</w:t>
            </w:r>
            <w:r w:rsidR="798C91B3" w:rsidRPr="28AD69F1">
              <w:rPr>
                <w:highlight w:val="yellow"/>
                <w:lang w:val="en-GB"/>
              </w:rPr>
              <w:t xml:space="preserve"> per sample type (stool and saliva samples)</w:t>
            </w:r>
            <w:r w:rsidRPr="28AD69F1">
              <w:rPr>
                <w:highlight w:val="yellow"/>
                <w:lang w:val="en-GB"/>
              </w:rPr>
              <w:t xml:space="preserve"> will be sent for sequencing to service provider in EU.</w:t>
            </w:r>
            <w:r w:rsidRPr="28AD69F1">
              <w:rPr>
                <w:lang w:val="en-GB"/>
              </w:rPr>
              <w:t xml:space="preserve"> </w:t>
            </w:r>
          </w:p>
        </w:tc>
      </w:tr>
      <w:tr w:rsidR="00147606" w:rsidRPr="00292337" w14:paraId="0AC36305" w14:textId="77777777" w:rsidTr="580E361B">
        <w:trPr>
          <w:trHeight w:val="244"/>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DAC4135" w14:textId="68857989" w:rsidR="00147606" w:rsidRPr="00292337" w:rsidRDefault="295ECE23" w:rsidP="28AD69F1">
            <w:pPr>
              <w:shd w:val="clear" w:color="auto" w:fill="FFFFFF" w:themeFill="background1"/>
              <w:rPr>
                <w:b/>
                <w:bCs/>
                <w:highlight w:val="yellow"/>
                <w:lang w:val="en-GB"/>
              </w:rPr>
            </w:pPr>
            <w:r w:rsidRPr="28AD69F1">
              <w:rPr>
                <w:b/>
                <w:bCs/>
                <w:lang w:val="en-GB"/>
              </w:rPr>
              <w:t>The entity to whom tissue samples will be issued (country, institution, address)?</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FF3772" w14:textId="3095BDC8" w:rsidR="00147606" w:rsidRPr="00182051" w:rsidRDefault="295ECE23" w:rsidP="28AD69F1">
            <w:pPr>
              <w:pStyle w:val="ListParagraph"/>
              <w:numPr>
                <w:ilvl w:val="0"/>
                <w:numId w:val="48"/>
              </w:numPr>
              <w:shd w:val="clear" w:color="auto" w:fill="FFFFFF" w:themeFill="background1"/>
              <w:rPr>
                <w:rFonts w:eastAsia="Arial"/>
                <w:b/>
                <w:bCs/>
                <w:lang w:val="en-GB"/>
              </w:rPr>
            </w:pPr>
            <w:r w:rsidRPr="28AD69F1">
              <w:rPr>
                <w:b/>
                <w:bCs/>
                <w:lang w:val="en-GB"/>
              </w:rPr>
              <w:t xml:space="preserve">Blood plasma samples for endotoxemia marker analysis: </w:t>
            </w:r>
          </w:p>
          <w:p w14:paraId="4005DDF4" w14:textId="77777777" w:rsidR="00147606" w:rsidRPr="00424441" w:rsidRDefault="295ECE23" w:rsidP="28AD69F1">
            <w:pPr>
              <w:shd w:val="clear" w:color="auto" w:fill="FFFFFF" w:themeFill="background1"/>
              <w:rPr>
                <w:rFonts w:eastAsia="Arial"/>
                <w:lang w:val="en-GB"/>
              </w:rPr>
            </w:pPr>
            <w:r w:rsidRPr="28AD69F1">
              <w:rPr>
                <w:lang w:val="en-GB"/>
              </w:rPr>
              <w:t>Helsinki University Hospital, Department of Rheumatology, Helsinki, Finland (HUS)</w:t>
            </w:r>
          </w:p>
          <w:p w14:paraId="10B02DC0" w14:textId="083F8250" w:rsidR="00147606" w:rsidRPr="00424441" w:rsidRDefault="295ECE23" w:rsidP="28AD69F1">
            <w:pPr>
              <w:shd w:val="clear" w:color="auto" w:fill="FFFFFF" w:themeFill="background1"/>
              <w:rPr>
                <w:lang w:val="en-GB"/>
              </w:rPr>
            </w:pPr>
            <w:r w:rsidRPr="28AD69F1">
              <w:rPr>
                <w:lang w:val="en-GB"/>
              </w:rPr>
              <w:t>Contact person</w:t>
            </w:r>
            <w:r w:rsidR="5AA75425" w:rsidRPr="28AD69F1">
              <w:rPr>
                <w:lang w:val="en-GB"/>
              </w:rPr>
              <w:t>s</w:t>
            </w:r>
            <w:r w:rsidRPr="28AD69F1">
              <w:rPr>
                <w:lang w:val="en-GB"/>
              </w:rPr>
              <w:t xml:space="preserve">: </w:t>
            </w:r>
          </w:p>
          <w:p w14:paraId="0A57EC48" w14:textId="4F614776" w:rsidR="00147606" w:rsidRPr="00424441" w:rsidRDefault="00147606" w:rsidP="28AD69F1">
            <w:pPr>
              <w:shd w:val="clear" w:color="auto" w:fill="FFFFFF" w:themeFill="background1"/>
              <w:rPr>
                <w:lang w:val="en-GB"/>
              </w:rPr>
            </w:pPr>
          </w:p>
          <w:p w14:paraId="7AB8ACEC" w14:textId="3F211FE1" w:rsidR="00147606" w:rsidRPr="00424441" w:rsidRDefault="295ECE23" w:rsidP="28AD69F1">
            <w:pPr>
              <w:shd w:val="clear" w:color="auto" w:fill="FFFFFF" w:themeFill="background1"/>
              <w:rPr>
                <w:lang w:val="en-GB"/>
              </w:rPr>
            </w:pPr>
            <w:r w:rsidRPr="28AD69F1">
              <w:rPr>
                <w:lang w:val="en-GB"/>
              </w:rPr>
              <w:t xml:space="preserve">Goncalo </w:t>
            </w:r>
            <w:proofErr w:type="spellStart"/>
            <w:r w:rsidRPr="28AD69F1">
              <w:rPr>
                <w:lang w:val="en-GB"/>
              </w:rPr>
              <w:t>Baretto</w:t>
            </w:r>
            <w:proofErr w:type="spellEnd"/>
          </w:p>
          <w:p w14:paraId="0D48A4BC" w14:textId="005E545A" w:rsidR="00147606" w:rsidRPr="00424441" w:rsidRDefault="001920CF" w:rsidP="28AD69F1">
            <w:pPr>
              <w:shd w:val="clear" w:color="auto" w:fill="FFFFFF" w:themeFill="background1"/>
              <w:rPr>
                <w:rFonts w:eastAsia="Arial"/>
                <w:lang w:val="en-GB"/>
              </w:rPr>
            </w:pPr>
            <w:ins w:id="3" w:author="Ene Reimann" w:date="2024-02-06T18:36:00Z">
              <w:r>
                <w:fldChar w:fldCharType="begin"/>
              </w:r>
              <w:r>
                <w:instrText xml:space="preserve"> HYPERLINK "mailto:</w:instrText>
              </w:r>
            </w:ins>
            <w:r>
              <w:instrText>goncalo.barreto@h</w:instrText>
            </w:r>
            <w:r w:rsidRPr="28AD69F1">
              <w:rPr>
                <w:lang w:val="en-GB"/>
              </w:rPr>
              <w:instrText>us.fi</w:instrText>
            </w:r>
            <w:ins w:id="4" w:author="Ene Reimann" w:date="2024-02-06T18:36:00Z">
              <w:r>
                <w:instrText xml:space="preserve">" </w:instrText>
              </w:r>
              <w:r>
                <w:fldChar w:fldCharType="separate"/>
              </w:r>
            </w:ins>
            <w:r w:rsidR="160A49B0" w:rsidRPr="28AD69F1">
              <w:rPr>
                <w:rStyle w:val="Hyperlink"/>
              </w:rPr>
              <w:t>goncalo.barreto@h</w:t>
            </w:r>
            <w:r w:rsidR="160A49B0" w:rsidRPr="28AD69F1">
              <w:rPr>
                <w:rStyle w:val="Hyperlink"/>
                <w:lang w:val="en-GB"/>
              </w:rPr>
              <w:t>us.f</w:t>
            </w:r>
            <w:proofErr w:type="spellStart"/>
            <w:r w:rsidR="160A49B0" w:rsidRPr="28AD69F1">
              <w:rPr>
                <w:rStyle w:val="Hyperlink"/>
                <w:lang w:val="en-GB"/>
              </w:rPr>
              <w:t>i</w:t>
            </w:r>
            <w:proofErr w:type="spellEnd"/>
            <w:ins w:id="5" w:author="Ene Reimann" w:date="2024-02-06T18:36:00Z">
              <w:r>
                <w:fldChar w:fldCharType="end"/>
              </w:r>
            </w:ins>
          </w:p>
          <w:p w14:paraId="0B100D86" w14:textId="53B15A4E" w:rsidR="00147606" w:rsidRPr="00424441" w:rsidRDefault="295ECE23" w:rsidP="28AD69F1">
            <w:pPr>
              <w:shd w:val="clear" w:color="auto" w:fill="FFFFFF" w:themeFill="background1"/>
              <w:rPr>
                <w:rFonts w:eastAsia="Arial"/>
                <w:lang w:val="en-GB"/>
              </w:rPr>
            </w:pPr>
            <w:r w:rsidRPr="28AD69F1">
              <w:rPr>
                <w:shd w:val="clear" w:color="auto" w:fill="FFFFFF"/>
              </w:rPr>
              <w:t>+358458538110</w:t>
            </w:r>
          </w:p>
          <w:p w14:paraId="7B018AC9" w14:textId="77777777" w:rsidR="00147606" w:rsidRPr="00424441" w:rsidRDefault="295ECE23" w:rsidP="28AD69F1">
            <w:pPr>
              <w:shd w:val="clear" w:color="auto" w:fill="FFFFFF" w:themeFill="background1"/>
              <w:rPr>
                <w:rFonts w:eastAsia="Arial"/>
                <w:lang w:val="en-GB"/>
              </w:rPr>
            </w:pPr>
            <w:proofErr w:type="spellStart"/>
            <w:r w:rsidRPr="28AD69F1">
              <w:rPr>
                <w:shd w:val="clear" w:color="auto" w:fill="FFFFFF"/>
              </w:rPr>
              <w:t>Biomedicum</w:t>
            </w:r>
            <w:proofErr w:type="spellEnd"/>
            <w:r w:rsidRPr="28AD69F1">
              <w:rPr>
                <w:shd w:val="clear" w:color="auto" w:fill="FFFFFF"/>
              </w:rPr>
              <w:t xml:space="preserve"> Helsinki 1</w:t>
            </w:r>
          </w:p>
          <w:p w14:paraId="5B2D8528" w14:textId="77777777" w:rsidR="00147606" w:rsidRPr="00424441" w:rsidRDefault="295ECE23" w:rsidP="28AD69F1">
            <w:pPr>
              <w:shd w:val="clear" w:color="auto" w:fill="FFFFFF" w:themeFill="background1"/>
              <w:rPr>
                <w:rFonts w:eastAsia="Arial"/>
                <w:lang w:val="en-GB"/>
              </w:rPr>
            </w:pPr>
            <w:proofErr w:type="spellStart"/>
            <w:r w:rsidRPr="28AD69F1">
              <w:rPr>
                <w:shd w:val="clear" w:color="auto" w:fill="FFFFFF"/>
              </w:rPr>
              <w:t>Haartmaninkatu</w:t>
            </w:r>
            <w:proofErr w:type="spellEnd"/>
            <w:r w:rsidRPr="28AD69F1">
              <w:rPr>
                <w:shd w:val="clear" w:color="auto" w:fill="FFFFFF"/>
              </w:rPr>
              <w:t xml:space="preserve"> 8, room C403b</w:t>
            </w:r>
          </w:p>
          <w:p w14:paraId="4AC7B405" w14:textId="078FEC81" w:rsidR="00147606" w:rsidRDefault="295ECE23" w:rsidP="28AD69F1">
            <w:pPr>
              <w:shd w:val="clear" w:color="auto" w:fill="FFFFFF" w:themeFill="background1"/>
              <w:rPr>
                <w:shd w:val="clear" w:color="auto" w:fill="FFFFFF"/>
              </w:rPr>
            </w:pPr>
            <w:r w:rsidRPr="28AD69F1">
              <w:rPr>
                <w:shd w:val="clear" w:color="auto" w:fill="FFFFFF"/>
              </w:rPr>
              <w:t>00290 Helsinki</w:t>
            </w:r>
            <w:r w:rsidR="2A277892" w:rsidRPr="28AD69F1">
              <w:rPr>
                <w:shd w:val="clear" w:color="auto" w:fill="FFFFFF"/>
              </w:rPr>
              <w:t>, Finland</w:t>
            </w:r>
          </w:p>
          <w:p w14:paraId="1016782A" w14:textId="7446404B" w:rsidR="28AD69F1" w:rsidRDefault="28AD69F1" w:rsidP="28AD69F1">
            <w:pPr>
              <w:shd w:val="clear" w:color="auto" w:fill="FFFFFF" w:themeFill="background1"/>
              <w:rPr>
                <w:highlight w:val="yellow"/>
              </w:rPr>
            </w:pPr>
          </w:p>
          <w:p w14:paraId="1969F9E5" w14:textId="1E5D4CF4" w:rsidR="26E355C7" w:rsidRDefault="26E355C7" w:rsidP="28AD69F1">
            <w:pPr>
              <w:shd w:val="clear" w:color="auto" w:fill="FFFFFF" w:themeFill="background1"/>
              <w:rPr>
                <w:highlight w:val="yellow"/>
              </w:rPr>
            </w:pPr>
            <w:proofErr w:type="spellStart"/>
            <w:r w:rsidRPr="28AD69F1">
              <w:rPr>
                <w:highlight w:val="yellow"/>
              </w:rPr>
              <w:lastRenderedPageBreak/>
              <w:t>Sirkku</w:t>
            </w:r>
            <w:proofErr w:type="spellEnd"/>
            <w:r w:rsidRPr="28AD69F1">
              <w:rPr>
                <w:highlight w:val="yellow"/>
              </w:rPr>
              <w:t xml:space="preserve"> </w:t>
            </w:r>
            <w:proofErr w:type="spellStart"/>
            <w:r w:rsidRPr="28AD69F1">
              <w:rPr>
                <w:highlight w:val="yellow"/>
              </w:rPr>
              <w:t>Peltonen</w:t>
            </w:r>
            <w:proofErr w:type="spellEnd"/>
          </w:p>
          <w:p w14:paraId="57100D2C" w14:textId="155B7781" w:rsidR="538BF7EF" w:rsidRDefault="00657927" w:rsidP="28AD69F1">
            <w:pPr>
              <w:shd w:val="clear" w:color="auto" w:fill="FFFFFF" w:themeFill="background1"/>
              <w:rPr>
                <w:highlight w:val="yellow"/>
              </w:rPr>
            </w:pPr>
            <w:hyperlink r:id="rId11" w:history="1">
              <w:r w:rsidR="538BF7EF" w:rsidRPr="28AD69F1">
                <w:rPr>
                  <w:rStyle w:val="Hyperlink"/>
                </w:rPr>
                <w:t>sirkku.peltonen@hus.fi</w:t>
              </w:r>
            </w:hyperlink>
          </w:p>
          <w:p w14:paraId="5F166A03" w14:textId="0FC06180" w:rsidR="75DFA094" w:rsidRDefault="75DFA094" w:rsidP="28AD69F1">
            <w:pPr>
              <w:shd w:val="clear" w:color="auto" w:fill="FFFFFF" w:themeFill="background1"/>
              <w:rPr>
                <w:highlight w:val="yellow"/>
              </w:rPr>
            </w:pPr>
            <w:proofErr w:type="spellStart"/>
            <w:r w:rsidRPr="28AD69F1">
              <w:rPr>
                <w:highlight w:val="yellow"/>
              </w:rPr>
              <w:t>Biomedicum</w:t>
            </w:r>
            <w:proofErr w:type="spellEnd"/>
            <w:r w:rsidRPr="28AD69F1">
              <w:rPr>
                <w:highlight w:val="yellow"/>
              </w:rPr>
              <w:t xml:space="preserve"> Helsinki 1</w:t>
            </w:r>
          </w:p>
          <w:p w14:paraId="52F3A7D7" w14:textId="4C3E2CFA" w:rsidR="75DFA094" w:rsidRDefault="75DFA094" w:rsidP="28AD69F1">
            <w:pPr>
              <w:shd w:val="clear" w:color="auto" w:fill="FFFFFF" w:themeFill="background1"/>
              <w:rPr>
                <w:highlight w:val="yellow"/>
              </w:rPr>
            </w:pPr>
            <w:proofErr w:type="spellStart"/>
            <w:r w:rsidRPr="28AD69F1">
              <w:rPr>
                <w:highlight w:val="yellow"/>
              </w:rPr>
              <w:t>Haartmaninkatu</w:t>
            </w:r>
            <w:proofErr w:type="spellEnd"/>
            <w:r w:rsidRPr="28AD69F1">
              <w:rPr>
                <w:highlight w:val="yellow"/>
              </w:rPr>
              <w:t xml:space="preserve"> 8</w:t>
            </w:r>
          </w:p>
          <w:p w14:paraId="6B2EB9E0" w14:textId="62270DE2" w:rsidR="75DFA094" w:rsidRDefault="75DFA094" w:rsidP="28AD69F1">
            <w:pPr>
              <w:shd w:val="clear" w:color="auto" w:fill="FFFFFF" w:themeFill="background1"/>
              <w:rPr>
                <w:highlight w:val="yellow"/>
              </w:rPr>
            </w:pPr>
            <w:r w:rsidRPr="28AD69F1">
              <w:rPr>
                <w:highlight w:val="yellow"/>
              </w:rPr>
              <w:t>00290 Helsinki, Finland</w:t>
            </w:r>
          </w:p>
          <w:p w14:paraId="15801F2E" w14:textId="2D9F00DF" w:rsidR="28AD69F1" w:rsidRDefault="28AD69F1" w:rsidP="28AD69F1">
            <w:pPr>
              <w:shd w:val="clear" w:color="auto" w:fill="FFFFFF" w:themeFill="background1"/>
            </w:pPr>
          </w:p>
          <w:p w14:paraId="6D83FC1A" w14:textId="616042EE" w:rsidR="28AD69F1" w:rsidRDefault="28AD69F1" w:rsidP="28AD69F1">
            <w:pPr>
              <w:shd w:val="clear" w:color="auto" w:fill="FFFFFF" w:themeFill="background1"/>
            </w:pPr>
          </w:p>
          <w:p w14:paraId="06B3D5C9" w14:textId="407E4749" w:rsidR="001920CF" w:rsidRPr="00182051" w:rsidRDefault="160A49B0" w:rsidP="28AD69F1">
            <w:pPr>
              <w:pStyle w:val="ListParagraph"/>
              <w:numPr>
                <w:ilvl w:val="0"/>
                <w:numId w:val="48"/>
              </w:numPr>
              <w:rPr>
                <w:b/>
                <w:bCs/>
                <w:highlight w:val="yellow"/>
                <w:lang w:val="et-EE"/>
              </w:rPr>
            </w:pPr>
            <w:r w:rsidRPr="28AD69F1">
              <w:rPr>
                <w:b/>
                <w:bCs/>
                <w:highlight w:val="yellow"/>
                <w:lang w:val="en-GB"/>
              </w:rPr>
              <w:t>Blood serum and EDTA samples:</w:t>
            </w:r>
            <w:r w:rsidRPr="28AD69F1">
              <w:rPr>
                <w:b/>
                <w:bCs/>
                <w:lang w:val="en-GB"/>
              </w:rPr>
              <w:t xml:space="preserve"> </w:t>
            </w:r>
          </w:p>
          <w:p w14:paraId="631D6DFB" w14:textId="5328061A" w:rsidR="09F6332F" w:rsidRDefault="09F6332F" w:rsidP="28AD69F1">
            <w:pPr>
              <w:rPr>
                <w:highlight w:val="yellow"/>
                <w:lang w:val="en-GB"/>
              </w:rPr>
            </w:pPr>
            <w:r w:rsidRPr="28AD69F1">
              <w:rPr>
                <w:highlight w:val="yellow"/>
                <w:lang w:val="en-GB"/>
              </w:rPr>
              <w:t xml:space="preserve">The </w:t>
            </w:r>
            <w:r w:rsidR="40B1F765" w:rsidRPr="28AD69F1">
              <w:rPr>
                <w:highlight w:val="yellow"/>
                <w:lang w:val="en-GB"/>
              </w:rPr>
              <w:t xml:space="preserve">medical </w:t>
            </w:r>
            <w:r w:rsidRPr="28AD69F1">
              <w:rPr>
                <w:highlight w:val="yellow"/>
                <w:lang w:val="en-GB"/>
              </w:rPr>
              <w:t>service provider will be determined through the procurement procedure.</w:t>
            </w:r>
          </w:p>
          <w:p w14:paraId="01F95305" w14:textId="5CF613A9" w:rsidR="28AD69F1" w:rsidRDefault="28AD69F1" w:rsidP="28AD69F1">
            <w:pPr>
              <w:rPr>
                <w:highlight w:val="yellow"/>
                <w:lang w:val="en-GB"/>
              </w:rPr>
            </w:pPr>
          </w:p>
          <w:p w14:paraId="665C351D" w14:textId="2ACC4200" w:rsidR="00182051" w:rsidRDefault="0F33B8C1" w:rsidP="580E361B">
            <w:pPr>
              <w:pStyle w:val="ListParagraph"/>
              <w:numPr>
                <w:ilvl w:val="0"/>
                <w:numId w:val="48"/>
              </w:numPr>
              <w:rPr>
                <w:b/>
                <w:bCs/>
                <w:highlight w:val="yellow"/>
                <w:lang w:val="en-GB"/>
              </w:rPr>
            </w:pPr>
            <w:r w:rsidRPr="580E361B">
              <w:rPr>
                <w:b/>
                <w:bCs/>
                <w:highlight w:val="yellow"/>
                <w:lang w:val="en-GB"/>
              </w:rPr>
              <w:t xml:space="preserve">DNA from stool </w:t>
            </w:r>
            <w:r w:rsidR="798C91B3" w:rsidRPr="580E361B">
              <w:rPr>
                <w:b/>
                <w:bCs/>
                <w:highlight w:val="yellow"/>
                <w:lang w:val="en-GB"/>
              </w:rPr>
              <w:t xml:space="preserve">and saliva </w:t>
            </w:r>
            <w:r w:rsidRPr="580E361B">
              <w:rPr>
                <w:b/>
                <w:bCs/>
                <w:highlight w:val="yellow"/>
                <w:lang w:val="en-GB"/>
              </w:rPr>
              <w:t>samples:</w:t>
            </w:r>
            <w:r w:rsidRPr="580E361B">
              <w:rPr>
                <w:b/>
                <w:bCs/>
                <w:lang w:val="en-GB"/>
              </w:rPr>
              <w:t xml:space="preserve"> </w:t>
            </w:r>
          </w:p>
          <w:p w14:paraId="245B071B" w14:textId="630E0F97" w:rsidR="00182051" w:rsidRPr="00DC0BF7" w:rsidRDefault="0F33B8C1" w:rsidP="28AD69F1">
            <w:pPr>
              <w:shd w:val="clear" w:color="auto" w:fill="FFFFFF" w:themeFill="background1"/>
              <w:rPr>
                <w:highlight w:val="yellow"/>
                <w:lang w:val="en-GB"/>
              </w:rPr>
            </w:pPr>
            <w:r w:rsidRPr="28AD69F1">
              <w:rPr>
                <w:highlight w:val="yellow"/>
                <w:lang w:val="en-GB"/>
              </w:rPr>
              <w:t>The</w:t>
            </w:r>
            <w:r w:rsidR="50127181" w:rsidRPr="28AD69F1">
              <w:rPr>
                <w:highlight w:val="yellow"/>
                <w:lang w:val="en-GB"/>
              </w:rPr>
              <w:t xml:space="preserve"> metagenomics sequencing</w:t>
            </w:r>
            <w:r w:rsidRPr="28AD69F1">
              <w:rPr>
                <w:highlight w:val="yellow"/>
                <w:lang w:val="en-GB"/>
              </w:rPr>
              <w:t xml:space="preserve"> service provider in EU will be decided after sample collection.</w:t>
            </w:r>
          </w:p>
          <w:p w14:paraId="5ACEDE7A" w14:textId="77777777" w:rsidR="001920CF" w:rsidRPr="00424441" w:rsidRDefault="001920CF" w:rsidP="28AD69F1">
            <w:pPr>
              <w:shd w:val="clear" w:color="auto" w:fill="FFFFFF" w:themeFill="background1"/>
              <w:ind w:left="360"/>
              <w:rPr>
                <w:rFonts w:eastAsia="Arial"/>
                <w:lang w:val="en-GB"/>
              </w:rPr>
            </w:pPr>
          </w:p>
          <w:p w14:paraId="444E4BEC" w14:textId="08CFE59D" w:rsidR="00147606" w:rsidRPr="00157DC6" w:rsidRDefault="00147606" w:rsidP="28AD69F1">
            <w:pPr>
              <w:rPr>
                <w:lang w:val="en-GB"/>
              </w:rPr>
            </w:pPr>
          </w:p>
        </w:tc>
      </w:tr>
      <w:tr w:rsidR="00147606" w:rsidRPr="00292337" w14:paraId="02FC9F8E" w14:textId="77777777" w:rsidTr="580E361B">
        <w:trPr>
          <w:trHeight w:val="244"/>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4BA78D5" w14:textId="420E3080" w:rsidR="00147606" w:rsidRPr="00292337" w:rsidRDefault="295ECE23" w:rsidP="28AD69F1">
            <w:pPr>
              <w:shd w:val="clear" w:color="auto" w:fill="FFFFFF" w:themeFill="background1"/>
              <w:rPr>
                <w:b/>
                <w:bCs/>
                <w:highlight w:val="yellow"/>
                <w:lang w:val="en-GB"/>
              </w:rPr>
            </w:pPr>
            <w:r w:rsidRPr="28AD69F1">
              <w:rPr>
                <w:b/>
                <w:bCs/>
                <w:lang w:val="en-GB"/>
              </w:rPr>
              <w:lastRenderedPageBreak/>
              <w:t>What will be done with the residue samples (will the residue samples be destroyed or sent back to Gene Bank)?</w:t>
            </w: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1906FAD" w14:textId="0EBACBF2" w:rsidR="00403761" w:rsidRDefault="295ECE23" w:rsidP="28AD69F1">
            <w:pPr>
              <w:shd w:val="clear" w:color="auto" w:fill="FFFFFF" w:themeFill="background1"/>
              <w:rPr>
                <w:lang w:val="en-GB"/>
              </w:rPr>
            </w:pPr>
            <w:r w:rsidRPr="28AD69F1">
              <w:rPr>
                <w:lang w:val="en-GB"/>
              </w:rPr>
              <w:t xml:space="preserve">The residue samples in HUS will be sent back to </w:t>
            </w:r>
            <w:proofErr w:type="spellStart"/>
            <w:r w:rsidRPr="28AD69F1">
              <w:rPr>
                <w:lang w:val="en-GB"/>
              </w:rPr>
              <w:t>EstBB</w:t>
            </w:r>
            <w:proofErr w:type="spellEnd"/>
            <w:r w:rsidRPr="28AD69F1">
              <w:rPr>
                <w:lang w:val="en-GB"/>
              </w:rPr>
              <w:t xml:space="preserve"> after conducting the analyses.</w:t>
            </w:r>
          </w:p>
          <w:p w14:paraId="3ABCD576" w14:textId="3BBCC6F4" w:rsidR="00403761" w:rsidRPr="008F27A0" w:rsidRDefault="59EB8C23" w:rsidP="28AD69F1">
            <w:pPr>
              <w:shd w:val="clear" w:color="auto" w:fill="FFFFFF" w:themeFill="background1"/>
              <w:rPr>
                <w:highlight w:val="yellow"/>
                <w:lang w:val="en-GB"/>
              </w:rPr>
            </w:pPr>
            <w:r w:rsidRPr="28AD69F1">
              <w:rPr>
                <w:highlight w:val="yellow"/>
                <w:lang w:val="en-GB"/>
              </w:rPr>
              <w:t xml:space="preserve">At the </w:t>
            </w:r>
            <w:proofErr w:type="spellStart"/>
            <w:r w:rsidRPr="28AD69F1">
              <w:rPr>
                <w:highlight w:val="yellow"/>
                <w:lang w:val="en-GB"/>
              </w:rPr>
              <w:t>EstBB</w:t>
            </w:r>
            <w:proofErr w:type="spellEnd"/>
            <w:r w:rsidRPr="28AD69F1">
              <w:rPr>
                <w:highlight w:val="yellow"/>
                <w:lang w:val="en-GB"/>
              </w:rPr>
              <w:t xml:space="preserve"> the remaining stool </w:t>
            </w:r>
            <w:r w:rsidR="47408EE6" w:rsidRPr="28AD69F1">
              <w:rPr>
                <w:highlight w:val="yellow"/>
                <w:lang w:val="en-GB"/>
              </w:rPr>
              <w:t xml:space="preserve">and saliva </w:t>
            </w:r>
            <w:r w:rsidRPr="28AD69F1">
              <w:rPr>
                <w:highlight w:val="yellow"/>
                <w:lang w:val="en-GB"/>
              </w:rPr>
              <w:t xml:space="preserve">(and DNA extracted from it) and blood plasma samples will be stored indefinitely as a part of the </w:t>
            </w:r>
            <w:proofErr w:type="spellStart"/>
            <w:r w:rsidRPr="28AD69F1">
              <w:rPr>
                <w:highlight w:val="yellow"/>
                <w:lang w:val="en-GB"/>
              </w:rPr>
              <w:t>EstBB</w:t>
            </w:r>
            <w:proofErr w:type="spellEnd"/>
            <w:r w:rsidRPr="28AD69F1">
              <w:rPr>
                <w:highlight w:val="yellow"/>
                <w:lang w:val="en-GB"/>
              </w:rPr>
              <w:t>. Long-term preservation is important as it is a valuable biological material that can be used in future research. The relevant information is provided in the consent form.</w:t>
            </w:r>
          </w:p>
          <w:p w14:paraId="3C601712" w14:textId="26A13A50" w:rsidR="00403761" w:rsidRDefault="59EB8C23" w:rsidP="28AD69F1">
            <w:pPr>
              <w:shd w:val="clear" w:color="auto" w:fill="FFFFFF" w:themeFill="background1"/>
              <w:rPr>
                <w:highlight w:val="yellow"/>
                <w:lang w:val="en-GB"/>
              </w:rPr>
            </w:pPr>
            <w:r w:rsidRPr="28AD69F1">
              <w:rPr>
                <w:highlight w:val="yellow"/>
                <w:lang w:val="en-GB"/>
              </w:rPr>
              <w:t>The residue samples (DNA) in metagenomics sequencing service provider in EU will be destroyed on site according to the local laboratory protocols after</w:t>
            </w:r>
            <w:r w:rsidR="3E003A37" w:rsidRPr="28AD69F1">
              <w:rPr>
                <w:highlight w:val="yellow"/>
                <w:lang w:val="en-GB"/>
              </w:rPr>
              <w:t xml:space="preserve"> up to</w:t>
            </w:r>
            <w:r w:rsidRPr="28AD69F1">
              <w:rPr>
                <w:highlight w:val="yellow"/>
                <w:lang w:val="en-GB"/>
              </w:rPr>
              <w:t xml:space="preserve"> 6 months of conducting the analyses.</w:t>
            </w:r>
            <w:r w:rsidRPr="28AD69F1">
              <w:rPr>
                <w:lang w:val="en-GB"/>
              </w:rPr>
              <w:t xml:space="preserve"> </w:t>
            </w:r>
          </w:p>
          <w:p w14:paraId="6E614C40" w14:textId="44A3929A" w:rsidR="00403761" w:rsidRDefault="59EB8C23" w:rsidP="28AD69F1">
            <w:pPr>
              <w:shd w:val="clear" w:color="auto" w:fill="FFFFFF" w:themeFill="background1"/>
              <w:rPr>
                <w:highlight w:val="yellow"/>
                <w:lang w:val="en-GB"/>
              </w:rPr>
            </w:pPr>
            <w:r w:rsidRPr="28AD69F1">
              <w:rPr>
                <w:highlight w:val="yellow"/>
                <w:lang w:val="en-GB"/>
              </w:rPr>
              <w:t xml:space="preserve">The blood samples collected </w:t>
            </w:r>
            <w:r w:rsidR="47408EE6" w:rsidRPr="28AD69F1">
              <w:rPr>
                <w:highlight w:val="yellow"/>
                <w:lang w:val="en-GB"/>
              </w:rPr>
              <w:t>for</w:t>
            </w:r>
            <w:r w:rsidRPr="28AD69F1">
              <w:rPr>
                <w:highlight w:val="yellow"/>
                <w:lang w:val="en-GB"/>
              </w:rPr>
              <w:t xml:space="preserve"> analyse</w:t>
            </w:r>
            <w:r w:rsidR="47408EE6" w:rsidRPr="28AD69F1">
              <w:rPr>
                <w:highlight w:val="yellow"/>
                <w:lang w:val="en-GB"/>
              </w:rPr>
              <w:t>s</w:t>
            </w:r>
            <w:r w:rsidRPr="28AD69F1">
              <w:rPr>
                <w:highlight w:val="yellow"/>
                <w:lang w:val="en-GB"/>
              </w:rPr>
              <w:t xml:space="preserve"> in</w:t>
            </w:r>
            <w:r w:rsidR="40805706" w:rsidRPr="28AD69F1">
              <w:rPr>
                <w:highlight w:val="yellow"/>
                <w:lang w:val="en-GB"/>
              </w:rPr>
              <w:t xml:space="preserve"> medical laboratory service provider</w:t>
            </w:r>
            <w:r w:rsidRPr="28AD69F1">
              <w:rPr>
                <w:highlight w:val="yellow"/>
                <w:lang w:val="en-GB"/>
              </w:rPr>
              <w:t xml:space="preserve"> will be destroyed immediately after finishing the analyses.</w:t>
            </w:r>
            <w:r w:rsidRPr="28AD69F1">
              <w:rPr>
                <w:lang w:val="en-GB"/>
              </w:rPr>
              <w:t xml:space="preserve"> </w:t>
            </w:r>
          </w:p>
          <w:p w14:paraId="00BA37D5" w14:textId="7E6C0889" w:rsidR="00403761" w:rsidRPr="00292337" w:rsidRDefault="00403761" w:rsidP="28AD69F1">
            <w:pPr>
              <w:shd w:val="clear" w:color="auto" w:fill="FFFFFF" w:themeFill="background1"/>
              <w:rPr>
                <w:lang w:val="en-GB"/>
              </w:rPr>
            </w:pPr>
          </w:p>
        </w:tc>
      </w:tr>
      <w:tr w:rsidR="00147606" w:rsidRPr="00292337" w14:paraId="55A08766" w14:textId="77777777" w:rsidTr="580E361B">
        <w:trPr>
          <w:trHeight w:val="243"/>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177E301A" w14:textId="02F4C005" w:rsidR="00147606" w:rsidRPr="00292337" w:rsidRDefault="295ECE23" w:rsidP="28AD69F1">
            <w:pPr>
              <w:spacing w:line="259" w:lineRule="auto"/>
              <w:rPr>
                <w:b/>
                <w:bCs/>
                <w:lang w:val="en-GB"/>
              </w:rPr>
            </w:pPr>
            <w:r w:rsidRPr="28AD69F1">
              <w:rPr>
                <w:b/>
                <w:bCs/>
                <w:lang w:val="en-GB"/>
              </w:rPr>
              <w:t>13. Analysis of the ethical aspects of the study (3600 characters, up to 2 pages).</w:t>
            </w:r>
          </w:p>
          <w:p w14:paraId="5F08089F" w14:textId="0FE5053D" w:rsidR="00147606" w:rsidRPr="00292337" w:rsidRDefault="295ECE23" w:rsidP="28AD69F1">
            <w:pPr>
              <w:spacing w:line="259" w:lineRule="auto"/>
              <w:rPr>
                <w:b/>
                <w:bCs/>
                <w:lang w:val="en-GB"/>
              </w:rPr>
            </w:pPr>
            <w:r w:rsidRPr="28AD69F1">
              <w:rPr>
                <w:b/>
                <w:bCs/>
                <w:lang w:val="en-GB"/>
              </w:rPr>
              <w:t xml:space="preserve">All research involving human subjects must be carried out in compliance with ethical requirements, in particular the principles of respect for autonomy, charity and the prevention of harm, and justice. </w:t>
            </w:r>
            <w:r w:rsidRPr="28AD69F1">
              <w:rPr>
                <w:lang w:val="en-GB"/>
              </w:rPr>
              <w:t>(</w:t>
            </w:r>
            <w:hyperlink r:id="rId12" w:history="1">
              <w:r w:rsidRPr="28AD69F1">
                <w:rPr>
                  <w:rStyle w:val="Hyperlink"/>
                  <w:lang w:val="en-GB"/>
                </w:rPr>
                <w:t>https://www.coe.int/en/web/bioethics/guide-for-research-ethics-committees-members</w:t>
              </w:r>
            </w:hyperlink>
            <w:r w:rsidRPr="28AD69F1">
              <w:rPr>
                <w:lang w:val="en-GB"/>
              </w:rPr>
              <w:t xml:space="preserve">). </w:t>
            </w:r>
          </w:p>
          <w:p w14:paraId="523F97EC" w14:textId="2C3167C2" w:rsidR="00147606" w:rsidRPr="00292337" w:rsidRDefault="00147606" w:rsidP="28AD69F1">
            <w:pPr>
              <w:spacing w:line="259" w:lineRule="auto"/>
              <w:rPr>
                <w:b/>
                <w:bCs/>
                <w:lang w:val="en-GB"/>
              </w:rPr>
            </w:pPr>
          </w:p>
          <w:p w14:paraId="7E66440E" w14:textId="58888671" w:rsidR="00147606" w:rsidRPr="00292337" w:rsidRDefault="295ECE23" w:rsidP="28AD69F1">
            <w:pPr>
              <w:spacing w:line="256" w:lineRule="auto"/>
              <w:jc w:val="both"/>
              <w:rPr>
                <w:lang w:val="en-GB"/>
              </w:rPr>
            </w:pPr>
            <w:r w:rsidRPr="020F3DC0">
              <w:rPr>
                <w:lang w:val="en-GB"/>
              </w:rPr>
              <w:t xml:space="preserve">The project is carried out on the basis of the Human Genes Research Act (HGRA https://www.riigiteataja.ee/en/eli/ee/Riigikogu/act/508042019001/consolide) and other legislation concerning the work of the EBB.  The principles of bioethics have been </w:t>
            </w:r>
            <w:proofErr w:type="gramStart"/>
            <w:r w:rsidRPr="020F3DC0">
              <w:rPr>
                <w:lang w:val="en-GB"/>
              </w:rPr>
              <w:t>taken into account</w:t>
            </w:r>
            <w:proofErr w:type="gramEnd"/>
            <w:r w:rsidRPr="020F3DC0">
              <w:rPr>
                <w:lang w:val="en-GB"/>
              </w:rPr>
              <w:t xml:space="preserve"> when planning activities.</w:t>
            </w:r>
          </w:p>
          <w:p w14:paraId="2C4252CC" w14:textId="77777777" w:rsidR="00147606" w:rsidRPr="00292337" w:rsidRDefault="295ECE23" w:rsidP="28AD69F1">
            <w:pPr>
              <w:spacing w:line="256" w:lineRule="auto"/>
              <w:jc w:val="both"/>
              <w:rPr>
                <w:b/>
                <w:bCs/>
                <w:lang w:val="en-GB"/>
              </w:rPr>
            </w:pPr>
            <w:r w:rsidRPr="28AD69F1">
              <w:rPr>
                <w:b/>
                <w:bCs/>
                <w:lang w:val="en-GB"/>
              </w:rPr>
              <w:t>1. The principle of respect for individual autonomy</w:t>
            </w:r>
          </w:p>
          <w:p w14:paraId="076F3654" w14:textId="0ECE59F1" w:rsidR="00147606" w:rsidRPr="00292337" w:rsidRDefault="295ECE23" w:rsidP="28AD69F1">
            <w:pPr>
              <w:spacing w:line="256" w:lineRule="auto"/>
              <w:jc w:val="both"/>
              <w:rPr>
                <w:lang w:val="en-GB"/>
              </w:rPr>
            </w:pPr>
            <w:r w:rsidRPr="28AD69F1">
              <w:rPr>
                <w:lang w:val="en-GB"/>
              </w:rPr>
              <w:t xml:space="preserve">The main features of the first principle are the voluntary nature of participation in the trial, the existence of written consent and the protection of privacy and personal data. This study will include data from volunteer biobank participants (BP) of Estonian </w:t>
            </w:r>
            <w:proofErr w:type="gramStart"/>
            <w:r w:rsidRPr="28AD69F1">
              <w:rPr>
                <w:lang w:val="en-GB"/>
              </w:rPr>
              <w:t>Biobank .</w:t>
            </w:r>
            <w:proofErr w:type="gramEnd"/>
            <w:r w:rsidRPr="28AD69F1">
              <w:rPr>
                <w:lang w:val="en-GB"/>
              </w:rPr>
              <w:t xml:space="preserve"> BP have signed a consent form for joining the Estonian Biobank, allowing to use their data for different research purposes. The consent form to become a gene donor and the following execution and maintenance procedures are set out by the Minister of Health and Labour (https://www.riigiteataja.ee/akt/117042019016). </w:t>
            </w:r>
            <w:r w:rsidRPr="28AD69F1">
              <w:rPr>
                <w:lang w:val="en-GB"/>
              </w:rPr>
              <w:lastRenderedPageBreak/>
              <w:t>According to HGRA § 12 by signing the consent a gene donor agrees to provide a tissue sample, to have a description of the state of health or the genealogy of the person prepared, to entry of the description of the state of health or the genealogy in the Estonian Biobank in pseudonymised form and to use thereof for genetic research, assessment of personal health risks and prevention of diseases, public health research and statistical purposes. Scientists analysing data will use only pseudonymised data and no data re-encoding by partners will be permitted. No genomics data of BPs will be sent abroad and will be analysed by scientists of the Institute of Genomics. Therefore, the threat to the gene donors’ privacy is low.</w:t>
            </w:r>
          </w:p>
          <w:p w14:paraId="6DA7611E" w14:textId="77777777" w:rsidR="00147606" w:rsidRPr="00292337" w:rsidRDefault="00147606" w:rsidP="28AD69F1">
            <w:pPr>
              <w:spacing w:line="256" w:lineRule="auto"/>
              <w:jc w:val="both"/>
              <w:rPr>
                <w:lang w:val="en-GB"/>
              </w:rPr>
            </w:pPr>
          </w:p>
          <w:p w14:paraId="4945B25C" w14:textId="77777777" w:rsidR="00147606" w:rsidRPr="00292337" w:rsidRDefault="295ECE23" w:rsidP="28AD69F1">
            <w:pPr>
              <w:spacing w:line="256" w:lineRule="auto"/>
              <w:jc w:val="both"/>
              <w:rPr>
                <w:b/>
                <w:bCs/>
                <w:lang w:val="en-GB"/>
              </w:rPr>
            </w:pPr>
            <w:r w:rsidRPr="28AD69F1">
              <w:rPr>
                <w:b/>
                <w:bCs/>
                <w:lang w:val="en-GB"/>
              </w:rPr>
              <w:t>2. The principle of not doing harm</w:t>
            </w:r>
          </w:p>
          <w:p w14:paraId="11D85402" w14:textId="6E87E70B" w:rsidR="00147606" w:rsidRPr="00292337" w:rsidRDefault="295ECE23" w:rsidP="28AD69F1">
            <w:pPr>
              <w:jc w:val="both"/>
              <w:rPr>
                <w:lang w:val="en-GB"/>
              </w:rPr>
            </w:pPr>
            <w:r w:rsidRPr="28AD69F1">
              <w:rPr>
                <w:lang w:val="en-GB"/>
              </w:rPr>
              <w:t xml:space="preserve">The present study has a research design developed by competent scientists and has the latest technology for performing </w:t>
            </w:r>
            <w:proofErr w:type="spellStart"/>
            <w:r w:rsidRPr="28AD69F1">
              <w:rPr>
                <w:lang w:val="en-GB"/>
              </w:rPr>
              <w:t>analyzes</w:t>
            </w:r>
            <w:proofErr w:type="spellEnd"/>
            <w:r w:rsidRPr="28AD69F1">
              <w:rPr>
                <w:lang w:val="en-GB"/>
              </w:rPr>
              <w:t xml:space="preserve">. Implementing high-level technology ensures the accuracy and high quality of the research. </w:t>
            </w:r>
          </w:p>
          <w:p w14:paraId="75D391B0" w14:textId="64622282" w:rsidR="00147606" w:rsidRPr="00292337" w:rsidRDefault="00147606" w:rsidP="28AD69F1">
            <w:pPr>
              <w:spacing w:line="256" w:lineRule="auto"/>
              <w:jc w:val="both"/>
              <w:rPr>
                <w:lang w:val="en-GB"/>
              </w:rPr>
            </w:pPr>
          </w:p>
          <w:p w14:paraId="3237AD84" w14:textId="39BADC3F" w:rsidR="00147606" w:rsidRPr="00292337" w:rsidRDefault="295ECE23" w:rsidP="28AD69F1">
            <w:pPr>
              <w:spacing w:line="256" w:lineRule="auto"/>
              <w:jc w:val="both"/>
              <w:rPr>
                <w:b/>
                <w:bCs/>
                <w:lang w:val="en-GB"/>
              </w:rPr>
            </w:pPr>
            <w:r w:rsidRPr="28AD69F1">
              <w:rPr>
                <w:b/>
                <w:bCs/>
                <w:lang w:val="en-GB"/>
              </w:rPr>
              <w:t>3. The principle of charity</w:t>
            </w:r>
          </w:p>
          <w:p w14:paraId="1D0878EC" w14:textId="7569BA71" w:rsidR="00147606" w:rsidRPr="00292337" w:rsidRDefault="295ECE23" w:rsidP="28AD69F1">
            <w:pPr>
              <w:spacing w:line="256" w:lineRule="auto"/>
              <w:jc w:val="both"/>
              <w:rPr>
                <w:lang w:val="en-GB"/>
              </w:rPr>
            </w:pPr>
            <w:r w:rsidRPr="28AD69F1">
              <w:rPr>
                <w:lang w:val="en-GB"/>
              </w:rPr>
              <w:t xml:space="preserve">From this study </w:t>
            </w:r>
            <w:proofErr w:type="spellStart"/>
            <w:r w:rsidRPr="28AD69F1">
              <w:rPr>
                <w:lang w:val="en-GB"/>
              </w:rPr>
              <w:t>EstBB</w:t>
            </w:r>
            <w:proofErr w:type="spellEnd"/>
            <w:r w:rsidRPr="28AD69F1">
              <w:rPr>
                <w:lang w:val="en-GB"/>
              </w:rPr>
              <w:t xml:space="preserve"> will provide the gene donor no direct charity. </w:t>
            </w:r>
          </w:p>
          <w:p w14:paraId="6913B2A6" w14:textId="77777777" w:rsidR="00147606" w:rsidRPr="00292337" w:rsidRDefault="295ECE23" w:rsidP="28AD69F1">
            <w:pPr>
              <w:spacing w:line="256" w:lineRule="auto"/>
              <w:jc w:val="both"/>
              <w:rPr>
                <w:lang w:val="en-GB"/>
              </w:rPr>
            </w:pPr>
            <w:r w:rsidRPr="28AD69F1">
              <w:rPr>
                <w:lang w:val="en-GB"/>
              </w:rPr>
              <w:t xml:space="preserve">Social charity is manifested through scientific innovation and the improvement of the health system. In the long term, the application of research results will be towards more personalized treatment, prevention and diagnosis. </w:t>
            </w:r>
          </w:p>
          <w:p w14:paraId="33B97DFF" w14:textId="77777777" w:rsidR="00147606" w:rsidRPr="00292337" w:rsidRDefault="295ECE23" w:rsidP="28AD69F1">
            <w:pPr>
              <w:spacing w:line="256" w:lineRule="auto"/>
              <w:jc w:val="both"/>
              <w:rPr>
                <w:lang w:val="en-GB"/>
              </w:rPr>
            </w:pPr>
            <w:r w:rsidRPr="28AD69F1">
              <w:rPr>
                <w:lang w:val="en-GB"/>
              </w:rPr>
              <w:t xml:space="preserve"> </w:t>
            </w:r>
          </w:p>
          <w:p w14:paraId="6E23647E" w14:textId="77777777" w:rsidR="00147606" w:rsidRPr="00292337" w:rsidRDefault="295ECE23" w:rsidP="28AD69F1">
            <w:pPr>
              <w:spacing w:line="256" w:lineRule="auto"/>
              <w:jc w:val="both"/>
              <w:rPr>
                <w:b/>
                <w:bCs/>
                <w:lang w:val="en-GB"/>
              </w:rPr>
            </w:pPr>
            <w:r w:rsidRPr="28AD69F1">
              <w:rPr>
                <w:b/>
                <w:bCs/>
                <w:lang w:val="en-GB"/>
              </w:rPr>
              <w:t>4. The principle of justice</w:t>
            </w:r>
          </w:p>
          <w:p w14:paraId="5ED33334" w14:textId="77777777" w:rsidR="00147606" w:rsidRPr="00292337" w:rsidRDefault="295ECE23" w:rsidP="28AD69F1">
            <w:pPr>
              <w:spacing w:line="256" w:lineRule="auto"/>
              <w:jc w:val="both"/>
              <w:rPr>
                <w:lang w:val="en-GB"/>
              </w:rPr>
            </w:pPr>
            <w:r w:rsidRPr="28AD69F1">
              <w:rPr>
                <w:lang w:val="en-GB"/>
              </w:rPr>
              <w:t>This research creates a prerequisite for more effective, safer and better access to healthcare in society. Estonian Biobank is a population-based biobank, where different social and age groups are represented, the distribution of gender and other demographic features in the Estonian Biobank quite well reflect the composition of the entire Estonian population. Thus, in the long run, all members of society benefit from research.</w:t>
            </w:r>
          </w:p>
          <w:p w14:paraId="67602E6D" w14:textId="77777777" w:rsidR="00147606" w:rsidRPr="00292337" w:rsidRDefault="295ECE23" w:rsidP="28AD69F1">
            <w:pPr>
              <w:spacing w:before="240" w:after="240"/>
              <w:jc w:val="both"/>
              <w:rPr>
                <w:lang w:val="en-GB"/>
              </w:rPr>
            </w:pPr>
            <w:r w:rsidRPr="28AD69F1">
              <w:rPr>
                <w:lang w:val="en-GB"/>
              </w:rPr>
              <w:t>Remarks:</w:t>
            </w:r>
          </w:p>
          <w:p w14:paraId="6FE1F1F2" w14:textId="77777777" w:rsidR="00147606" w:rsidRPr="00292337" w:rsidRDefault="295ECE23" w:rsidP="28AD69F1">
            <w:pPr>
              <w:spacing w:before="240" w:after="240"/>
              <w:jc w:val="both"/>
              <w:rPr>
                <w:lang w:val="en-GB"/>
              </w:rPr>
            </w:pPr>
            <w:r w:rsidRPr="28AD69F1">
              <w:rPr>
                <w:lang w:val="en-GB"/>
              </w:rPr>
              <w:t xml:space="preserve">According to the Human Gene Research Act (HGRA) </w:t>
            </w:r>
            <w:proofErr w:type="spellStart"/>
            <w:r w:rsidRPr="28AD69F1">
              <w:rPr>
                <w:lang w:val="en-GB"/>
              </w:rPr>
              <w:t>EstBB</w:t>
            </w:r>
            <w:proofErr w:type="spellEnd"/>
            <w:r w:rsidRPr="28AD69F1">
              <w:rPr>
                <w:lang w:val="en-GB"/>
              </w:rPr>
              <w:t xml:space="preserve"> all tissue samples shall be preserved in the territory of the Republic of Estonia. The University of Tartu senate may, if good reasons therefor become evident, grant permission for tissue samples to be preserved and studied outside the territory of the Republic of Estonia if the tissue sample is issued in </w:t>
            </w:r>
            <w:proofErr w:type="spellStart"/>
            <w:r w:rsidRPr="28AD69F1">
              <w:rPr>
                <w:lang w:val="en-GB"/>
              </w:rPr>
              <w:t>unpersonalised</w:t>
            </w:r>
            <w:proofErr w:type="spellEnd"/>
            <w:r w:rsidRPr="28AD69F1">
              <w:rPr>
                <w:lang w:val="en-GB"/>
              </w:rPr>
              <w:t xml:space="preserve"> form and the controller ensures effective control over the tissue samples and that the tissue samples cannot be used in a manner prohibited by legislation.  </w:t>
            </w:r>
          </w:p>
          <w:p w14:paraId="4A0BD5C3" w14:textId="77777777" w:rsidR="00147606" w:rsidRPr="00292337" w:rsidRDefault="295ECE23" w:rsidP="28AD69F1">
            <w:pPr>
              <w:spacing w:before="240" w:after="240"/>
              <w:jc w:val="both"/>
              <w:rPr>
                <w:lang w:val="en-GB"/>
              </w:rPr>
            </w:pPr>
            <w:r w:rsidRPr="28AD69F1">
              <w:rPr>
                <w:lang w:val="en-GB"/>
              </w:rPr>
              <w:t xml:space="preserve">The samples will be issued from the </w:t>
            </w:r>
            <w:proofErr w:type="spellStart"/>
            <w:r w:rsidRPr="28AD69F1">
              <w:rPr>
                <w:lang w:val="en-GB"/>
              </w:rPr>
              <w:t>EstBB</w:t>
            </w:r>
            <w:proofErr w:type="spellEnd"/>
            <w:r w:rsidRPr="28AD69F1">
              <w:rPr>
                <w:lang w:val="en-GB"/>
              </w:rPr>
              <w:t xml:space="preserve"> in accordance with the requirements established in sections of HGRA § 20 (1) and § 22 (4) respectively in pseudonymised form and as a set of data, which means they cannot be used as a basis for characterizing a particular gene donor and that they can only be used for scientific research.</w:t>
            </w:r>
          </w:p>
          <w:p w14:paraId="089A8DE6" w14:textId="431475A1" w:rsidR="00147606" w:rsidRPr="00292337" w:rsidRDefault="295ECE23" w:rsidP="28AD69F1">
            <w:pPr>
              <w:spacing w:line="256" w:lineRule="auto"/>
              <w:jc w:val="both"/>
              <w:rPr>
                <w:lang w:val="en-GB"/>
              </w:rPr>
            </w:pPr>
            <w:r w:rsidRPr="28AD69F1">
              <w:rPr>
                <w:lang w:val="en-GB"/>
              </w:rPr>
              <w:t>An agreement will be concluded with the institution receiving the tissue samples pursuant to §18 (3) of the HGRA. The tissue samples must be issued in accordance with a regulation of the minister responsible for the area “Procedure for Issuing Tissue Samples, DNA Description and Health Description of Gene Donors” (https://www.riigiteataja.ee/akt/86997?leiaKehtiv).</w:t>
            </w:r>
          </w:p>
          <w:p w14:paraId="28649AA6" w14:textId="77777777" w:rsidR="00147606" w:rsidRPr="00292337" w:rsidRDefault="00147606" w:rsidP="28AD69F1">
            <w:pPr>
              <w:spacing w:line="259" w:lineRule="auto"/>
              <w:rPr>
                <w:b/>
                <w:bCs/>
                <w:lang w:val="en-GB"/>
              </w:rPr>
            </w:pPr>
          </w:p>
          <w:p w14:paraId="6CB4229B" w14:textId="3E2BC48E" w:rsidR="00147606" w:rsidRPr="00292337" w:rsidRDefault="295ECE23" w:rsidP="28AD69F1">
            <w:pPr>
              <w:spacing w:line="259" w:lineRule="auto"/>
              <w:rPr>
                <w:b/>
                <w:bCs/>
                <w:color w:val="000000" w:themeColor="text1"/>
                <w:lang w:val="en-GB"/>
              </w:rPr>
            </w:pPr>
            <w:r w:rsidRPr="28AD69F1">
              <w:rPr>
                <w:b/>
                <w:bCs/>
                <w:lang w:val="en-GB"/>
              </w:rPr>
              <w:t xml:space="preserve">Please see also </w:t>
            </w:r>
            <w:hyperlink r:id="rId13" w:history="1">
              <w:r w:rsidRPr="28AD69F1">
                <w:rPr>
                  <w:rStyle w:val="Hyperlink"/>
                  <w:lang w:val="en-GB"/>
                </w:rPr>
                <w:t>https://ec.europa.eu/research/participants/data/ref/h2020/grants_manual/hi/ethics/h2020_hi_ethics-self-assess_en.pdf</w:t>
              </w:r>
            </w:hyperlink>
          </w:p>
        </w:tc>
      </w:tr>
      <w:tr w:rsidR="00147606" w:rsidRPr="00292337" w14:paraId="19287BDE" w14:textId="77777777" w:rsidTr="580E361B">
        <w:trPr>
          <w:trHeight w:val="490"/>
        </w:trPr>
        <w:tc>
          <w:tcPr>
            <w:tcW w:w="9667"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0A772DE6" w14:textId="0D5997B7" w:rsidR="00147606" w:rsidRPr="00292337" w:rsidRDefault="295ECE23" w:rsidP="28AD69F1">
            <w:pPr>
              <w:rPr>
                <w:lang w:val="en-GB"/>
              </w:rPr>
            </w:pPr>
            <w:r w:rsidRPr="28AD69F1">
              <w:rPr>
                <w:b/>
                <w:bCs/>
                <w:lang w:val="en-GB"/>
              </w:rPr>
              <w:lastRenderedPageBreak/>
              <w:t xml:space="preserve">13 a </w:t>
            </w:r>
            <w:proofErr w:type="gramStart"/>
            <w:r w:rsidRPr="28AD69F1">
              <w:rPr>
                <w:b/>
                <w:bCs/>
                <w:lang w:val="en-GB"/>
              </w:rPr>
              <w:t>Human subjects</w:t>
            </w:r>
            <w:proofErr w:type="gramEnd"/>
            <w:r w:rsidRPr="28AD69F1">
              <w:rPr>
                <w:b/>
                <w:bCs/>
                <w:lang w:val="en-GB"/>
              </w:rPr>
              <w:t xml:space="preserve"> </w:t>
            </w:r>
          </w:p>
        </w:tc>
      </w:tr>
      <w:tr w:rsidR="00147606" w:rsidRPr="00292337" w14:paraId="6A0B9E02" w14:textId="77777777" w:rsidTr="580E361B">
        <w:trPr>
          <w:trHeight w:val="377"/>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124A6AD" w14:textId="77777777" w:rsidR="00147606" w:rsidRPr="00292337" w:rsidRDefault="295ECE23" w:rsidP="28AD69F1">
            <w:pPr>
              <w:jc w:val="center"/>
              <w:rPr>
                <w:b/>
                <w:bCs/>
                <w:lang w:val="en-GB"/>
              </w:rPr>
            </w:pPr>
            <w:r w:rsidRPr="28AD69F1">
              <w:rPr>
                <w:b/>
                <w:bCs/>
                <w:lang w:val="en-GB"/>
              </w:rPr>
              <w:t>Assistance questions</w:t>
            </w: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61B0913" w14:textId="77777777" w:rsidR="00147606" w:rsidRPr="00292337" w:rsidRDefault="295ECE23" w:rsidP="28AD69F1">
            <w:pPr>
              <w:pBdr>
                <w:top w:val="nil"/>
                <w:left w:val="nil"/>
                <w:bottom w:val="nil"/>
                <w:right w:val="nil"/>
                <w:between w:val="nil"/>
              </w:pBdr>
              <w:jc w:val="center"/>
              <w:rPr>
                <w:b/>
                <w:bCs/>
                <w:lang w:val="en-GB"/>
              </w:rPr>
            </w:pPr>
            <w:r w:rsidRPr="28AD69F1">
              <w:rPr>
                <w:b/>
                <w:bCs/>
                <w:lang w:val="en-GB"/>
              </w:rPr>
              <w:t>No</w:t>
            </w:r>
          </w:p>
        </w:tc>
        <w:tc>
          <w:tcPr>
            <w:tcW w:w="557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37E9A8" w14:textId="77777777" w:rsidR="00147606" w:rsidRPr="00292337" w:rsidRDefault="295ECE23" w:rsidP="28AD69F1">
            <w:pPr>
              <w:pBdr>
                <w:top w:val="nil"/>
                <w:left w:val="nil"/>
                <w:bottom w:val="nil"/>
                <w:right w:val="nil"/>
                <w:between w:val="nil"/>
              </w:pBdr>
              <w:jc w:val="center"/>
              <w:rPr>
                <w:b/>
                <w:bCs/>
                <w:lang w:val="en-GB"/>
              </w:rPr>
            </w:pPr>
            <w:r w:rsidRPr="28AD69F1">
              <w:rPr>
                <w:b/>
                <w:bCs/>
                <w:lang w:val="en-GB"/>
              </w:rPr>
              <w:t>Yes</w:t>
            </w:r>
          </w:p>
        </w:tc>
      </w:tr>
      <w:tr w:rsidR="00147606" w:rsidRPr="00292337" w14:paraId="6F26B57D" w14:textId="77777777" w:rsidTr="580E361B">
        <w:trPr>
          <w:trHeight w:val="1097"/>
        </w:trPr>
        <w:tc>
          <w:tcPr>
            <w:tcW w:w="3410"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AB9939C" w14:textId="77777777" w:rsidR="00147606" w:rsidRPr="00292337" w:rsidRDefault="295ECE23" w:rsidP="28AD69F1">
            <w:pPr>
              <w:pBdr>
                <w:top w:val="nil"/>
                <w:left w:val="nil"/>
                <w:bottom w:val="nil"/>
                <w:right w:val="nil"/>
                <w:between w:val="nil"/>
              </w:pBdr>
              <w:rPr>
                <w:b/>
                <w:bCs/>
                <w:u w:val="single"/>
                <w:lang w:val="en-GB"/>
              </w:rPr>
            </w:pPr>
            <w:r w:rsidRPr="28AD69F1">
              <w:rPr>
                <w:b/>
                <w:bCs/>
                <w:lang w:val="en-GB"/>
              </w:rPr>
              <w:t>Are people the object of research?</w:t>
            </w: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C609C32" w14:textId="77777777" w:rsidR="00147606" w:rsidRPr="00292337" w:rsidRDefault="00147606" w:rsidP="28AD69F1">
            <w:pPr>
              <w:pBdr>
                <w:top w:val="nil"/>
                <w:left w:val="nil"/>
                <w:bottom w:val="nil"/>
                <w:right w:val="nil"/>
                <w:between w:val="nil"/>
              </w:pBdr>
              <w:rPr>
                <w:b/>
                <w:bCs/>
                <w:lang w:val="en-GB"/>
              </w:rPr>
            </w:pPr>
          </w:p>
        </w:tc>
        <w:tc>
          <w:tcPr>
            <w:tcW w:w="5575"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2D35CB5" w14:textId="77777777" w:rsidR="00147606" w:rsidRPr="00292337" w:rsidRDefault="295ECE23" w:rsidP="28AD69F1">
            <w:pPr>
              <w:pBdr>
                <w:top w:val="nil"/>
                <w:left w:val="nil"/>
                <w:bottom w:val="nil"/>
                <w:right w:val="nil"/>
                <w:between w:val="nil"/>
              </w:pBdr>
              <w:rPr>
                <w:b/>
                <w:bCs/>
                <w:lang w:val="en-GB"/>
              </w:rPr>
            </w:pPr>
            <w:r w:rsidRPr="28AD69F1">
              <w:rPr>
                <w:b/>
                <w:bCs/>
                <w:lang w:val="en-GB"/>
              </w:rPr>
              <w:t>If applicable, describe how voluntary participation in the study is ensured and any undue influence on study participants to participate in the study is avoided.</w:t>
            </w:r>
          </w:p>
          <w:p w14:paraId="2BE4EF86" w14:textId="77777777" w:rsidR="00147606" w:rsidRDefault="295ECE23" w:rsidP="28AD69F1">
            <w:pPr>
              <w:pBdr>
                <w:top w:val="nil"/>
                <w:left w:val="nil"/>
                <w:bottom w:val="nil"/>
                <w:right w:val="nil"/>
                <w:between w:val="nil"/>
              </w:pBdr>
              <w:rPr>
                <w:lang w:val="en-GB"/>
              </w:rPr>
            </w:pPr>
            <w:r w:rsidRPr="28AD69F1">
              <w:rPr>
                <w:lang w:val="en-GB"/>
              </w:rPr>
              <w:t xml:space="preserve">Yes, we will not recruit new biobank participants with this study. The participation in the Estonian Biobank is strictly voluntary and based on signing an informed consent form. The participant rights (incl. obtaining consent and consent withdrawal) are regulated by the Human Genes Research Act. The participants are aware of the use of their data for research purposes based on HGRA §16 and the informed consent. The participants may withdraw their consent of participation and the data of these individuals will not be used in future studies. </w:t>
            </w:r>
          </w:p>
          <w:p w14:paraId="4154D972" w14:textId="0885B5B5" w:rsidR="004E53F7" w:rsidRPr="00292337" w:rsidRDefault="0A379EBC" w:rsidP="28AD69F1">
            <w:pPr>
              <w:pBdr>
                <w:top w:val="nil"/>
                <w:left w:val="nil"/>
                <w:bottom w:val="nil"/>
                <w:right w:val="nil"/>
                <w:between w:val="nil"/>
              </w:pBdr>
              <w:rPr>
                <w:b/>
                <w:bCs/>
                <w:lang w:val="en-GB"/>
              </w:rPr>
            </w:pPr>
            <w:r w:rsidRPr="28AD69F1">
              <w:rPr>
                <w:lang w:val="en-GB"/>
              </w:rPr>
              <w:t xml:space="preserve">To participate in the ENDOTARGET study, gene donors </w:t>
            </w:r>
            <w:r w:rsidR="03F83A80" w:rsidRPr="28AD69F1">
              <w:rPr>
                <w:lang w:val="en-GB"/>
              </w:rPr>
              <w:t xml:space="preserve">invited into Cohort1000 </w:t>
            </w:r>
            <w:r w:rsidRPr="28AD69F1">
              <w:rPr>
                <w:lang w:val="en-GB"/>
              </w:rPr>
              <w:t xml:space="preserve">voluntarily sign a separate </w:t>
            </w:r>
            <w:r w:rsidR="29F3DE24" w:rsidRPr="28AD69F1">
              <w:rPr>
                <w:lang w:val="en-GB"/>
              </w:rPr>
              <w:t xml:space="preserve">study </w:t>
            </w:r>
            <w:r w:rsidRPr="28AD69F1">
              <w:rPr>
                <w:lang w:val="en-GB"/>
              </w:rPr>
              <w:t>consent form. There is no fee offered to participate in the study to avoid bias. Participants have the right to withdraw from the study at any time.</w:t>
            </w:r>
          </w:p>
        </w:tc>
      </w:tr>
      <w:tr w:rsidR="00147606" w:rsidRPr="00292337" w14:paraId="6E2834D0" w14:textId="77777777" w:rsidTr="580E361B">
        <w:trPr>
          <w:trHeight w:val="1097"/>
        </w:trPr>
        <w:tc>
          <w:tcPr>
            <w:tcW w:w="3410"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B0D7CC3" w14:textId="411DF018" w:rsidR="00147606" w:rsidRPr="00292337" w:rsidRDefault="295ECE23" w:rsidP="28AD69F1">
            <w:pPr>
              <w:pBdr>
                <w:top w:val="nil"/>
                <w:left w:val="nil"/>
                <w:bottom w:val="nil"/>
                <w:right w:val="nil"/>
                <w:between w:val="nil"/>
              </w:pBdr>
              <w:rPr>
                <w:b/>
                <w:bCs/>
                <w:lang w:val="en-GB"/>
              </w:rPr>
            </w:pPr>
            <w:r w:rsidRPr="28AD69F1">
              <w:rPr>
                <w:b/>
                <w:bCs/>
                <w:lang w:val="en-GB"/>
              </w:rPr>
              <w:t>Are the study participants vulnerable individuals or groups?</w:t>
            </w: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F782487" w14:textId="47D3097F" w:rsidR="00147606" w:rsidRPr="00292337" w:rsidRDefault="295ECE23" w:rsidP="28AD69F1">
            <w:pPr>
              <w:pBdr>
                <w:top w:val="nil"/>
                <w:left w:val="nil"/>
                <w:bottom w:val="nil"/>
                <w:right w:val="nil"/>
                <w:between w:val="nil"/>
              </w:pBdr>
              <w:rPr>
                <w:b/>
                <w:bCs/>
                <w:lang w:val="en-GB"/>
              </w:rPr>
            </w:pPr>
            <w:r w:rsidRPr="28AD69F1">
              <w:rPr>
                <w:b/>
                <w:bCs/>
                <w:lang w:val="en-GB"/>
              </w:rPr>
              <w:t>No</w:t>
            </w:r>
          </w:p>
        </w:tc>
        <w:tc>
          <w:tcPr>
            <w:tcW w:w="5575"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F1E00CC" w14:textId="34908D6E" w:rsidR="00147606" w:rsidRPr="00292337" w:rsidRDefault="295ECE23" w:rsidP="28AD69F1">
            <w:pPr>
              <w:pStyle w:val="ListParagraph"/>
              <w:numPr>
                <w:ilvl w:val="0"/>
                <w:numId w:val="3"/>
              </w:numPr>
              <w:pBdr>
                <w:top w:val="nil"/>
                <w:left w:val="nil"/>
                <w:bottom w:val="nil"/>
                <w:right w:val="nil"/>
                <w:between w:val="nil"/>
              </w:pBdr>
              <w:rPr>
                <w:b/>
                <w:bCs/>
                <w:lang w:val="en-GB"/>
              </w:rPr>
            </w:pPr>
            <w:r w:rsidRPr="28AD69F1">
              <w:rPr>
                <w:b/>
                <w:bCs/>
                <w:lang w:val="en-GB"/>
              </w:rPr>
              <w:t>Indicate to which vulnerable group the study participants belong and what their vulnerability lies in (details of the type of vulnerability).</w:t>
            </w:r>
          </w:p>
          <w:p w14:paraId="0D115CF7" w14:textId="6821D736" w:rsidR="00147606" w:rsidRPr="00292337" w:rsidRDefault="295ECE23" w:rsidP="28AD69F1">
            <w:pPr>
              <w:pStyle w:val="ListParagraph"/>
              <w:numPr>
                <w:ilvl w:val="0"/>
                <w:numId w:val="3"/>
              </w:numPr>
              <w:pBdr>
                <w:top w:val="nil"/>
                <w:left w:val="nil"/>
                <w:bottom w:val="nil"/>
                <w:right w:val="nil"/>
                <w:between w:val="nil"/>
              </w:pBdr>
              <w:rPr>
                <w:b/>
                <w:bCs/>
                <w:lang w:val="en-GB"/>
              </w:rPr>
            </w:pPr>
            <w:r w:rsidRPr="28AD69F1">
              <w:rPr>
                <w:b/>
                <w:bCs/>
                <w:lang w:val="en-GB"/>
              </w:rPr>
              <w:t xml:space="preserve">In case the inclusion in the study is based on informed consent, please describe the procedure for obtaining informed consent and include a consent form. These activities must ensure that individuals understand the risks involved in participating in the study. </w:t>
            </w:r>
          </w:p>
        </w:tc>
      </w:tr>
      <w:tr w:rsidR="00147606" w:rsidRPr="00292337" w14:paraId="2E91344A" w14:textId="77777777" w:rsidTr="580E361B">
        <w:trPr>
          <w:trHeight w:val="1972"/>
        </w:trPr>
        <w:tc>
          <w:tcPr>
            <w:tcW w:w="341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77EFB89" w14:textId="4A358384" w:rsidR="00147606" w:rsidRPr="00292337" w:rsidRDefault="295ECE23" w:rsidP="28AD69F1">
            <w:pPr>
              <w:pBdr>
                <w:top w:val="nil"/>
                <w:left w:val="nil"/>
                <w:bottom w:val="nil"/>
                <w:right w:val="nil"/>
                <w:between w:val="nil"/>
              </w:pBdr>
              <w:rPr>
                <w:b/>
                <w:bCs/>
                <w:lang w:val="en-GB"/>
              </w:rPr>
            </w:pPr>
            <w:r w:rsidRPr="28AD69F1">
              <w:rPr>
                <w:b/>
                <w:bCs/>
                <w:lang w:val="en-GB"/>
              </w:rPr>
              <w:t>Does the study include persons who cannot themselves give informed consent to participate in the research (incl. persons with limited active legal capacity)?</w:t>
            </w:r>
          </w:p>
          <w:p w14:paraId="7D8486DD" w14:textId="77777777" w:rsidR="00147606" w:rsidRPr="00292337" w:rsidRDefault="00147606" w:rsidP="28AD69F1">
            <w:pPr>
              <w:pBdr>
                <w:top w:val="nil"/>
                <w:left w:val="nil"/>
                <w:bottom w:val="nil"/>
                <w:right w:val="nil"/>
                <w:between w:val="nil"/>
              </w:pBdr>
              <w:rPr>
                <w:b/>
                <w:bCs/>
                <w:lang w:val="en-GB"/>
              </w:rPr>
            </w:pP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036D328" w14:textId="1CF99A2C" w:rsidR="00147606" w:rsidRPr="00292337" w:rsidRDefault="295ECE23" w:rsidP="28AD69F1">
            <w:pPr>
              <w:pBdr>
                <w:top w:val="nil"/>
                <w:left w:val="nil"/>
                <w:bottom w:val="nil"/>
                <w:right w:val="nil"/>
                <w:between w:val="nil"/>
              </w:pBdr>
              <w:rPr>
                <w:b/>
                <w:bCs/>
                <w:lang w:val="en-GB"/>
              </w:rPr>
            </w:pPr>
            <w:r w:rsidRPr="28AD69F1">
              <w:rPr>
                <w:b/>
                <w:bCs/>
                <w:lang w:val="en-GB"/>
              </w:rPr>
              <w:t xml:space="preserve"> No</w:t>
            </w:r>
          </w:p>
        </w:tc>
        <w:tc>
          <w:tcPr>
            <w:tcW w:w="5575"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24F7D93" w14:textId="77777777" w:rsidR="00147606" w:rsidRPr="00292337" w:rsidRDefault="295ECE23" w:rsidP="28AD69F1">
            <w:pPr>
              <w:pBdr>
                <w:top w:val="nil"/>
                <w:left w:val="nil"/>
                <w:bottom w:val="nil"/>
                <w:right w:val="nil"/>
                <w:between w:val="nil"/>
              </w:pBdr>
              <w:rPr>
                <w:b/>
                <w:bCs/>
                <w:lang w:val="en-GB"/>
              </w:rPr>
            </w:pPr>
            <w:r w:rsidRPr="28AD69F1">
              <w:rPr>
                <w:b/>
                <w:bCs/>
                <w:lang w:val="en-GB"/>
              </w:rPr>
              <w:t xml:space="preserve">Describe how the guardian or legal representative is informed and how the consent from them is obtained for </w:t>
            </w:r>
            <w:proofErr w:type="spellStart"/>
            <w:r w:rsidRPr="28AD69F1">
              <w:rPr>
                <w:b/>
                <w:bCs/>
                <w:lang w:val="en-GB"/>
              </w:rPr>
              <w:t>partipation</w:t>
            </w:r>
            <w:proofErr w:type="spellEnd"/>
            <w:r w:rsidRPr="28AD69F1">
              <w:rPr>
                <w:b/>
                <w:bCs/>
                <w:lang w:val="en-GB"/>
              </w:rPr>
              <w:t xml:space="preserve"> of the individuals with limited active legal capacity, including children/minors.</w:t>
            </w:r>
          </w:p>
        </w:tc>
      </w:tr>
      <w:tr w:rsidR="00147606" w:rsidRPr="00292337" w14:paraId="51BD5DA7" w14:textId="77777777" w:rsidTr="580E361B">
        <w:trPr>
          <w:trHeight w:val="2263"/>
        </w:trPr>
        <w:tc>
          <w:tcPr>
            <w:tcW w:w="341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38FC417" w14:textId="6E5A07E4" w:rsidR="00147606" w:rsidRPr="00292337" w:rsidRDefault="295ECE23" w:rsidP="28AD69F1">
            <w:pPr>
              <w:pBdr>
                <w:top w:val="nil"/>
                <w:left w:val="nil"/>
                <w:bottom w:val="nil"/>
                <w:right w:val="nil"/>
                <w:between w:val="nil"/>
              </w:pBdr>
              <w:rPr>
                <w:b/>
                <w:bCs/>
                <w:lang w:val="en-GB"/>
              </w:rPr>
            </w:pPr>
            <w:r w:rsidRPr="28AD69F1">
              <w:rPr>
                <w:b/>
                <w:bCs/>
                <w:lang w:val="en-GB"/>
              </w:rPr>
              <w:t>Are the study participants children/minors?</w:t>
            </w:r>
          </w:p>
          <w:p w14:paraId="0D626B98" w14:textId="77777777" w:rsidR="00147606" w:rsidRPr="00292337" w:rsidRDefault="00147606" w:rsidP="28AD69F1">
            <w:pPr>
              <w:pBdr>
                <w:top w:val="nil"/>
                <w:left w:val="nil"/>
                <w:bottom w:val="nil"/>
                <w:right w:val="nil"/>
                <w:between w:val="nil"/>
              </w:pBdr>
              <w:rPr>
                <w:b/>
                <w:bCs/>
                <w:lang w:val="en-GB"/>
              </w:rPr>
            </w:pP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3C65367" w14:textId="0D26DEF7" w:rsidR="00147606" w:rsidRPr="00292337" w:rsidRDefault="295ECE23" w:rsidP="28AD69F1">
            <w:pPr>
              <w:pBdr>
                <w:top w:val="nil"/>
                <w:left w:val="nil"/>
                <w:bottom w:val="nil"/>
                <w:right w:val="nil"/>
                <w:between w:val="nil"/>
              </w:pBdr>
              <w:rPr>
                <w:b/>
                <w:bCs/>
                <w:lang w:val="en-GB"/>
              </w:rPr>
            </w:pPr>
            <w:r w:rsidRPr="28AD69F1">
              <w:rPr>
                <w:b/>
                <w:bCs/>
                <w:lang w:val="en-GB"/>
              </w:rPr>
              <w:t xml:space="preserve"> No</w:t>
            </w:r>
          </w:p>
        </w:tc>
        <w:tc>
          <w:tcPr>
            <w:tcW w:w="5575"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A7A5E33" w14:textId="6505A783" w:rsidR="00147606" w:rsidRPr="00292337" w:rsidRDefault="295ECE23" w:rsidP="28AD69F1">
            <w:pPr>
              <w:pStyle w:val="ListParagraph"/>
              <w:numPr>
                <w:ilvl w:val="0"/>
                <w:numId w:val="2"/>
              </w:numPr>
              <w:pBdr>
                <w:top w:val="nil"/>
                <w:left w:val="nil"/>
                <w:bottom w:val="nil"/>
                <w:right w:val="nil"/>
                <w:between w:val="nil"/>
              </w:pBdr>
              <w:rPr>
                <w:b/>
                <w:bCs/>
                <w:lang w:val="en-GB"/>
              </w:rPr>
            </w:pPr>
            <w:r w:rsidRPr="28AD69F1">
              <w:rPr>
                <w:b/>
                <w:bCs/>
                <w:lang w:val="en-GB"/>
              </w:rPr>
              <w:t>Please provide age range.</w:t>
            </w:r>
          </w:p>
          <w:p w14:paraId="037CA4D2" w14:textId="77777777" w:rsidR="00147606" w:rsidRPr="00292337" w:rsidRDefault="295ECE23" w:rsidP="28AD69F1">
            <w:pPr>
              <w:pStyle w:val="ListParagraph"/>
              <w:numPr>
                <w:ilvl w:val="0"/>
                <w:numId w:val="2"/>
              </w:numPr>
              <w:pBdr>
                <w:top w:val="nil"/>
                <w:left w:val="nil"/>
                <w:bottom w:val="nil"/>
                <w:right w:val="nil"/>
                <w:between w:val="nil"/>
              </w:pBdr>
              <w:rPr>
                <w:b/>
                <w:bCs/>
                <w:lang w:val="en-GB"/>
              </w:rPr>
            </w:pPr>
            <w:r w:rsidRPr="28AD69F1">
              <w:rPr>
                <w:b/>
                <w:bCs/>
                <w:lang w:val="en-GB"/>
              </w:rPr>
              <w:t xml:space="preserve">Describe the procedure of obtaining consent from the parents of the child. </w:t>
            </w:r>
          </w:p>
          <w:p w14:paraId="5FCBBB0B" w14:textId="77777777" w:rsidR="00147606" w:rsidRPr="00292337" w:rsidRDefault="295ECE23" w:rsidP="28AD69F1">
            <w:pPr>
              <w:pStyle w:val="ListParagraph"/>
              <w:numPr>
                <w:ilvl w:val="0"/>
                <w:numId w:val="2"/>
              </w:numPr>
              <w:pBdr>
                <w:top w:val="nil"/>
                <w:left w:val="nil"/>
                <w:bottom w:val="nil"/>
                <w:right w:val="nil"/>
                <w:between w:val="nil"/>
              </w:pBdr>
              <w:rPr>
                <w:b/>
                <w:bCs/>
                <w:lang w:val="en-GB"/>
              </w:rPr>
            </w:pPr>
            <w:r w:rsidRPr="28AD69F1">
              <w:rPr>
                <w:b/>
                <w:bCs/>
                <w:lang w:val="en-GB"/>
              </w:rPr>
              <w:t xml:space="preserve">Describe how the consent of the minor is sought or the opinion of the minor is </w:t>
            </w:r>
            <w:proofErr w:type="gramStart"/>
            <w:r w:rsidRPr="28AD69F1">
              <w:rPr>
                <w:b/>
                <w:bCs/>
                <w:lang w:val="en-GB"/>
              </w:rPr>
              <w:t>taken into account</w:t>
            </w:r>
            <w:proofErr w:type="gramEnd"/>
            <w:r w:rsidRPr="28AD69F1">
              <w:rPr>
                <w:b/>
                <w:bCs/>
                <w:lang w:val="en-GB"/>
              </w:rPr>
              <w:t xml:space="preserve"> in proportion to his or her age and degree of maturity.</w:t>
            </w:r>
          </w:p>
          <w:p w14:paraId="25D37C06" w14:textId="77777777" w:rsidR="00147606" w:rsidRPr="00292337" w:rsidRDefault="295ECE23" w:rsidP="28AD69F1">
            <w:pPr>
              <w:pStyle w:val="ListParagraph"/>
              <w:numPr>
                <w:ilvl w:val="0"/>
                <w:numId w:val="2"/>
              </w:numPr>
              <w:pBdr>
                <w:top w:val="nil"/>
                <w:left w:val="nil"/>
                <w:bottom w:val="nil"/>
                <w:right w:val="nil"/>
                <w:between w:val="nil"/>
              </w:pBdr>
              <w:rPr>
                <w:b/>
                <w:bCs/>
                <w:lang w:val="en-GB"/>
              </w:rPr>
            </w:pPr>
            <w:r w:rsidRPr="28AD69F1">
              <w:rPr>
                <w:b/>
                <w:bCs/>
                <w:lang w:val="en-GB"/>
              </w:rPr>
              <w:t>Describe how the well-being of minors is ensured.</w:t>
            </w:r>
          </w:p>
          <w:p w14:paraId="3D49C2A7" w14:textId="77777777" w:rsidR="00147606" w:rsidRPr="00292337" w:rsidRDefault="295ECE23" w:rsidP="28AD69F1">
            <w:pPr>
              <w:pStyle w:val="ListParagraph"/>
              <w:numPr>
                <w:ilvl w:val="0"/>
                <w:numId w:val="2"/>
              </w:numPr>
              <w:pBdr>
                <w:top w:val="nil"/>
                <w:left w:val="nil"/>
                <w:bottom w:val="nil"/>
                <w:right w:val="nil"/>
                <w:between w:val="nil"/>
              </w:pBdr>
              <w:rPr>
                <w:b/>
                <w:bCs/>
                <w:lang w:val="en-GB"/>
              </w:rPr>
            </w:pPr>
            <w:r w:rsidRPr="28AD69F1">
              <w:rPr>
                <w:b/>
                <w:bCs/>
                <w:lang w:val="en-GB"/>
              </w:rPr>
              <w:lastRenderedPageBreak/>
              <w:t>Explain the reason for including minors in the study.</w:t>
            </w:r>
          </w:p>
        </w:tc>
      </w:tr>
      <w:tr w:rsidR="00147606" w:rsidRPr="00292337" w14:paraId="2C58D936" w14:textId="77777777" w:rsidTr="580E361B">
        <w:trPr>
          <w:trHeight w:val="2263"/>
        </w:trPr>
        <w:tc>
          <w:tcPr>
            <w:tcW w:w="341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8BEB977" w14:textId="24F82C46" w:rsidR="00147606" w:rsidRPr="00292337" w:rsidRDefault="295ECE23" w:rsidP="28AD69F1">
            <w:pPr>
              <w:pBdr>
                <w:top w:val="nil"/>
                <w:left w:val="nil"/>
                <w:bottom w:val="nil"/>
                <w:right w:val="nil"/>
                <w:between w:val="nil"/>
              </w:pBdr>
              <w:rPr>
                <w:b/>
                <w:bCs/>
                <w:lang w:val="en-GB"/>
              </w:rPr>
            </w:pPr>
            <w:r w:rsidRPr="28AD69F1">
              <w:rPr>
                <w:b/>
                <w:bCs/>
                <w:lang w:val="en-GB"/>
              </w:rPr>
              <w:lastRenderedPageBreak/>
              <w:t>Are the study participants patients?</w:t>
            </w: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DDF659" w14:textId="77777777" w:rsidR="00147606" w:rsidRPr="00292337" w:rsidRDefault="295ECE23" w:rsidP="28AD69F1">
            <w:pPr>
              <w:pBdr>
                <w:top w:val="nil"/>
                <w:left w:val="nil"/>
                <w:bottom w:val="nil"/>
                <w:right w:val="nil"/>
                <w:between w:val="nil"/>
              </w:pBdr>
              <w:rPr>
                <w:b/>
                <w:bCs/>
                <w:lang w:val="en-GB"/>
              </w:rPr>
            </w:pPr>
            <w:r w:rsidRPr="28AD69F1">
              <w:rPr>
                <w:b/>
                <w:bCs/>
                <w:lang w:val="en-GB"/>
              </w:rPr>
              <w:t xml:space="preserve"> </w:t>
            </w:r>
          </w:p>
        </w:tc>
        <w:tc>
          <w:tcPr>
            <w:tcW w:w="5575"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940B8A8" w14:textId="023BB8DD" w:rsidR="00147606" w:rsidRPr="003255A1" w:rsidRDefault="295ECE23" w:rsidP="28AD69F1">
            <w:pPr>
              <w:pStyle w:val="ListParagraph"/>
              <w:numPr>
                <w:ilvl w:val="0"/>
                <w:numId w:val="4"/>
              </w:numPr>
              <w:pBdr>
                <w:top w:val="nil"/>
                <w:left w:val="nil"/>
                <w:bottom w:val="nil"/>
                <w:right w:val="nil"/>
                <w:between w:val="nil"/>
              </w:pBdr>
              <w:rPr>
                <w:b/>
                <w:bCs/>
                <w:lang w:val="en-GB"/>
              </w:rPr>
            </w:pPr>
            <w:r w:rsidRPr="28AD69F1">
              <w:rPr>
                <w:b/>
                <w:bCs/>
                <w:lang w:val="en-GB"/>
              </w:rPr>
              <w:t>What disease/condition/disability do they have?</w:t>
            </w:r>
          </w:p>
          <w:p w14:paraId="69F4B3F7" w14:textId="36F7D066" w:rsidR="00147606" w:rsidRPr="003255A1" w:rsidRDefault="295ECE23" w:rsidP="28AD69F1">
            <w:pPr>
              <w:pBdr>
                <w:top w:val="nil"/>
                <w:left w:val="nil"/>
                <w:bottom w:val="nil"/>
                <w:right w:val="nil"/>
                <w:between w:val="nil"/>
              </w:pBdr>
              <w:jc w:val="both"/>
              <w:rPr>
                <w:lang w:val="en-GB"/>
              </w:rPr>
            </w:pPr>
            <w:r w:rsidRPr="28AD69F1">
              <w:rPr>
                <w:lang w:val="en-GB"/>
              </w:rPr>
              <w:t xml:space="preserve">The BPs have been diagnosed with OA, RA or </w:t>
            </w:r>
            <w:proofErr w:type="spellStart"/>
            <w:r w:rsidRPr="28AD69F1">
              <w:rPr>
                <w:lang w:val="en-GB"/>
              </w:rPr>
              <w:t>SpA</w:t>
            </w:r>
            <w:proofErr w:type="spellEnd"/>
            <w:r w:rsidRPr="28AD69F1">
              <w:rPr>
                <w:lang w:val="en-GB"/>
              </w:rPr>
              <w:t xml:space="preserve"> or have no such diagnoses (healthy controls). There is no doctor-patient relationship in this study.</w:t>
            </w:r>
          </w:p>
          <w:p w14:paraId="482FB9B8" w14:textId="77777777" w:rsidR="00147606" w:rsidRPr="003255A1" w:rsidRDefault="00147606" w:rsidP="28AD69F1">
            <w:pPr>
              <w:pStyle w:val="ListParagraph"/>
              <w:pBdr>
                <w:top w:val="nil"/>
                <w:left w:val="nil"/>
                <w:bottom w:val="nil"/>
                <w:right w:val="nil"/>
                <w:between w:val="nil"/>
              </w:pBdr>
              <w:ind w:left="360"/>
              <w:rPr>
                <w:b/>
                <w:bCs/>
                <w:lang w:val="en-GB"/>
              </w:rPr>
            </w:pPr>
          </w:p>
          <w:p w14:paraId="62F8D67A" w14:textId="3A41FC99" w:rsidR="00147606" w:rsidRPr="003255A1" w:rsidRDefault="295ECE23" w:rsidP="28AD69F1">
            <w:pPr>
              <w:pStyle w:val="ListParagraph"/>
              <w:numPr>
                <w:ilvl w:val="0"/>
                <w:numId w:val="4"/>
              </w:numPr>
              <w:pBdr>
                <w:top w:val="nil"/>
                <w:left w:val="nil"/>
                <w:bottom w:val="nil"/>
                <w:right w:val="nil"/>
                <w:between w:val="nil"/>
              </w:pBdr>
              <w:rPr>
                <w:b/>
                <w:bCs/>
                <w:lang w:val="en-GB"/>
              </w:rPr>
            </w:pPr>
            <w:r w:rsidRPr="28AD69F1">
              <w:rPr>
                <w:b/>
                <w:bCs/>
                <w:lang w:val="en-GB"/>
              </w:rPr>
              <w:t>Details of the recruitment, inclusion and exclusion criteria and informed consent procedures.</w:t>
            </w:r>
          </w:p>
          <w:p w14:paraId="2FDD4654" w14:textId="77777777" w:rsidR="004E53F7" w:rsidRPr="004E53F7" w:rsidRDefault="0A379EBC" w:rsidP="28AD69F1">
            <w:pPr>
              <w:pBdr>
                <w:top w:val="nil"/>
                <w:left w:val="nil"/>
                <w:bottom w:val="nil"/>
                <w:right w:val="nil"/>
                <w:between w:val="nil"/>
              </w:pBdr>
              <w:jc w:val="both"/>
              <w:rPr>
                <w:b/>
                <w:bCs/>
                <w:highlight w:val="yellow"/>
                <w:lang w:val="en-GB"/>
              </w:rPr>
            </w:pPr>
            <w:r w:rsidRPr="28AD69F1">
              <w:rPr>
                <w:b/>
                <w:bCs/>
                <w:highlight w:val="yellow"/>
                <w:lang w:val="en-GB"/>
              </w:rPr>
              <w:t>Cohort1000</w:t>
            </w:r>
          </w:p>
          <w:p w14:paraId="5AF2C9B6" w14:textId="545B60EB" w:rsidR="004E53F7" w:rsidRPr="003255A1" w:rsidRDefault="0A379EBC" w:rsidP="28AD69F1">
            <w:pPr>
              <w:pBdr>
                <w:top w:val="nil"/>
                <w:left w:val="nil"/>
                <w:bottom w:val="nil"/>
                <w:right w:val="nil"/>
                <w:between w:val="nil"/>
              </w:pBdr>
              <w:jc w:val="both"/>
              <w:rPr>
                <w:highlight w:val="yellow"/>
                <w:lang w:val="en-GB"/>
              </w:rPr>
            </w:pPr>
            <w:r w:rsidRPr="28AD69F1">
              <w:rPr>
                <w:highlight w:val="yellow"/>
                <w:lang w:val="en-GB"/>
              </w:rPr>
              <w:t xml:space="preserve">During the recruitment into the ENDOTARGET study the BPs are not patients; however, it is possible that the </w:t>
            </w:r>
            <w:proofErr w:type="spellStart"/>
            <w:r w:rsidRPr="28AD69F1">
              <w:rPr>
                <w:highlight w:val="yellow"/>
                <w:lang w:val="en-GB"/>
              </w:rPr>
              <w:t>EstBB</w:t>
            </w:r>
            <w:proofErr w:type="spellEnd"/>
            <w:r w:rsidRPr="28AD69F1">
              <w:rPr>
                <w:highlight w:val="yellow"/>
                <w:lang w:val="en-GB"/>
              </w:rPr>
              <w:t xml:space="preserve"> database contains data, which is collected at the time the BPs were patients. The BPs with arthritis diagnosis are patients; however, the data and sample collection does not take place at their doctor’s office but at their home (self-collecting the </w:t>
            </w:r>
            <w:proofErr w:type="spellStart"/>
            <w:proofErr w:type="gramStart"/>
            <w:r w:rsidRPr="28AD69F1">
              <w:rPr>
                <w:highlight w:val="yellow"/>
                <w:lang w:val="en-GB"/>
              </w:rPr>
              <w:t>feces</w:t>
            </w:r>
            <w:proofErr w:type="spellEnd"/>
            <w:r w:rsidR="1B03E7D8" w:rsidRPr="28AD69F1">
              <w:rPr>
                <w:highlight w:val="yellow"/>
                <w:lang w:val="en-GB"/>
              </w:rPr>
              <w:t xml:space="preserve"> </w:t>
            </w:r>
            <w:r w:rsidRPr="28AD69F1">
              <w:rPr>
                <w:highlight w:val="yellow"/>
                <w:lang w:val="en-GB"/>
              </w:rPr>
              <w:t xml:space="preserve"> samples</w:t>
            </w:r>
            <w:proofErr w:type="gramEnd"/>
            <w:r w:rsidRPr="28AD69F1">
              <w:rPr>
                <w:highlight w:val="yellow"/>
                <w:lang w:val="en-GB"/>
              </w:rPr>
              <w:t>) or at</w:t>
            </w:r>
            <w:r w:rsidR="3398F4E5" w:rsidRPr="28AD69F1">
              <w:rPr>
                <w:highlight w:val="yellow"/>
                <w:lang w:val="en-GB"/>
              </w:rPr>
              <w:t xml:space="preserve"> preferred</w:t>
            </w:r>
            <w:r w:rsidRPr="28AD69F1">
              <w:rPr>
                <w:highlight w:val="yellow"/>
                <w:lang w:val="en-GB"/>
              </w:rPr>
              <w:t xml:space="preserve"> blood collection centre. Thus, the doctor’s- patient’s relationship is not inclining the BP to participate in the ENDOTARGET study. The BPs are informed that their participating or not participating in ENDOTARGET study does not affect the quality of their healthcare services. Detailed informed consent form (Appendix 5), notifying the subject about his or her rights, potential risks and benefits of participation is provided together with the invitation to the study. Invitation is sent via e-mail (Appendix 4). The signed informed consent is obtained from all subjects prior to inclusion into the ENDOTARGET study.</w:t>
            </w:r>
          </w:p>
          <w:p w14:paraId="2F31251B" w14:textId="013B716C" w:rsidR="004E53F7" w:rsidRPr="003255A1" w:rsidRDefault="0A379EBC" w:rsidP="28AD69F1">
            <w:pPr>
              <w:pBdr>
                <w:top w:val="nil"/>
                <w:left w:val="nil"/>
                <w:bottom w:val="nil"/>
                <w:right w:val="nil"/>
                <w:between w:val="nil"/>
              </w:pBdr>
              <w:jc w:val="both"/>
              <w:rPr>
                <w:highlight w:val="yellow"/>
                <w:lang w:val="en-GB"/>
              </w:rPr>
            </w:pPr>
            <w:r w:rsidRPr="28AD69F1">
              <w:rPr>
                <w:highlight w:val="yellow"/>
                <w:lang w:val="en-GB"/>
              </w:rPr>
              <w:t>The inclusion and exclusion criteria of the study participants are listed in Appendix 1.</w:t>
            </w:r>
          </w:p>
          <w:p w14:paraId="10845D3D" w14:textId="77777777" w:rsidR="00147606" w:rsidRPr="004E53F7" w:rsidRDefault="00147606" w:rsidP="28AD69F1">
            <w:pPr>
              <w:pBdr>
                <w:top w:val="nil"/>
                <w:left w:val="nil"/>
                <w:bottom w:val="nil"/>
                <w:right w:val="nil"/>
                <w:between w:val="nil"/>
              </w:pBdr>
              <w:rPr>
                <w:b/>
                <w:bCs/>
                <w:lang w:val="en-GB"/>
              </w:rPr>
            </w:pPr>
          </w:p>
          <w:p w14:paraId="6F451DDB" w14:textId="77777777" w:rsidR="00147606" w:rsidRPr="003255A1" w:rsidRDefault="295ECE23" w:rsidP="580E361B">
            <w:pPr>
              <w:pStyle w:val="ListParagraph"/>
              <w:numPr>
                <w:ilvl w:val="0"/>
                <w:numId w:val="4"/>
              </w:numPr>
              <w:pBdr>
                <w:top w:val="nil"/>
                <w:left w:val="nil"/>
                <w:bottom w:val="nil"/>
                <w:right w:val="nil"/>
                <w:between w:val="nil"/>
              </w:pBdr>
              <w:rPr>
                <w:b/>
                <w:bCs/>
                <w:lang w:val="en-GB"/>
              </w:rPr>
            </w:pPr>
            <w:r w:rsidRPr="580E361B">
              <w:rPr>
                <w:b/>
                <w:bCs/>
                <w:lang w:val="en-GB"/>
              </w:rPr>
              <w:t>What is your policy on incidental findings? How the participants will be informed about incidental findings?</w:t>
            </w:r>
          </w:p>
          <w:p w14:paraId="7F48F12A" w14:textId="12714980" w:rsidR="00147606" w:rsidRPr="003255A1" w:rsidRDefault="295ECE23" w:rsidP="28AD69F1">
            <w:pPr>
              <w:pBdr>
                <w:top w:val="nil"/>
                <w:left w:val="nil"/>
                <w:bottom w:val="nil"/>
                <w:right w:val="nil"/>
                <w:between w:val="nil"/>
              </w:pBdr>
              <w:jc w:val="both"/>
              <w:rPr>
                <w:lang w:val="en-GB"/>
              </w:rPr>
            </w:pPr>
            <w:r w:rsidRPr="28AD69F1">
              <w:rPr>
                <w:lang w:val="en-GB"/>
              </w:rPr>
              <w:t>Within this project, no additional genotyping nor sequencing targeting human DNA will be done and therefore there cannot be any incidental findings from genetic data.</w:t>
            </w:r>
          </w:p>
        </w:tc>
      </w:tr>
      <w:tr w:rsidR="00147606" w:rsidRPr="00292337" w14:paraId="008AF900" w14:textId="77777777" w:rsidTr="580E361B">
        <w:trPr>
          <w:trHeight w:val="1097"/>
        </w:trPr>
        <w:tc>
          <w:tcPr>
            <w:tcW w:w="341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791B752" w14:textId="77777777" w:rsidR="00147606" w:rsidRPr="00292337" w:rsidRDefault="295ECE23" w:rsidP="28AD69F1">
            <w:pPr>
              <w:pBdr>
                <w:top w:val="nil"/>
                <w:left w:val="nil"/>
                <w:bottom w:val="nil"/>
                <w:right w:val="nil"/>
                <w:between w:val="nil"/>
              </w:pBdr>
              <w:rPr>
                <w:b/>
                <w:bCs/>
                <w:lang w:val="en-GB"/>
              </w:rPr>
            </w:pPr>
            <w:r w:rsidRPr="28AD69F1">
              <w:rPr>
                <w:b/>
                <w:bCs/>
                <w:lang w:val="en-GB"/>
              </w:rPr>
              <w:t xml:space="preserve">Does the research involve collection of biological samples? Are human biological samples intended for export to </w:t>
            </w:r>
            <w:r w:rsidRPr="28AD69F1">
              <w:rPr>
                <w:b/>
                <w:bCs/>
                <w:lang w:val="en-GB"/>
              </w:rPr>
              <w:lastRenderedPageBreak/>
              <w:t>a third country (</w:t>
            </w:r>
            <w:hyperlink r:id="rId14" w:history="1">
              <w:r w:rsidRPr="28AD69F1">
                <w:rPr>
                  <w:rStyle w:val="Hyperlink"/>
                  <w:b/>
                  <w:bCs/>
                  <w:lang w:val="en-GB"/>
                </w:rPr>
                <w:t>https://www.aki.ee/et/teenused-poordumisvormid/andmete-edastamine-valisriiki</w:t>
              </w:r>
            </w:hyperlink>
            <w:r w:rsidRPr="28AD69F1">
              <w:rPr>
                <w:b/>
                <w:bCs/>
                <w:lang w:val="en-GB"/>
              </w:rPr>
              <w:t xml:space="preserve">) </w:t>
            </w:r>
          </w:p>
          <w:p w14:paraId="5C32A24C" w14:textId="77777777" w:rsidR="00147606" w:rsidRPr="00292337" w:rsidRDefault="295ECE23" w:rsidP="28AD69F1">
            <w:pPr>
              <w:pBdr>
                <w:top w:val="nil"/>
                <w:left w:val="nil"/>
                <w:bottom w:val="nil"/>
                <w:right w:val="nil"/>
                <w:between w:val="nil"/>
              </w:pBdr>
              <w:rPr>
                <w:b/>
                <w:bCs/>
                <w:lang w:val="en-GB"/>
              </w:rPr>
            </w:pPr>
            <w:r w:rsidRPr="28AD69F1">
              <w:rPr>
                <w:b/>
                <w:bCs/>
                <w:lang w:val="en-GB"/>
              </w:rPr>
              <w:t>(</w:t>
            </w:r>
            <w:hyperlink r:id="rId15" w:history="1">
              <w:r w:rsidRPr="28AD69F1">
                <w:rPr>
                  <w:rStyle w:val="Hyperlink"/>
                  <w:b/>
                  <w:bCs/>
                  <w:lang w:val="en-GB"/>
                </w:rPr>
                <w:t>https://www.aki.ee/en/guidelines/transfer-personal-data-foreign-country-0</w:t>
              </w:r>
            </w:hyperlink>
            <w:r w:rsidRPr="28AD69F1">
              <w:rPr>
                <w:b/>
                <w:bCs/>
                <w:lang w:val="en-GB"/>
              </w:rPr>
              <w:t>) or import them from another country to Estonia?</w:t>
            </w: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3A721B" w14:textId="6E7F0604" w:rsidR="00147606" w:rsidRDefault="295ECE23" w:rsidP="28AD69F1">
            <w:pPr>
              <w:pBdr>
                <w:top w:val="nil"/>
                <w:left w:val="nil"/>
                <w:bottom w:val="nil"/>
                <w:right w:val="nil"/>
                <w:between w:val="nil"/>
              </w:pBdr>
              <w:rPr>
                <w:b/>
                <w:bCs/>
                <w:lang w:val="en-GB"/>
              </w:rPr>
            </w:pPr>
            <w:r w:rsidRPr="28AD69F1">
              <w:rPr>
                <w:b/>
                <w:bCs/>
                <w:lang w:val="en-GB"/>
              </w:rPr>
              <w:lastRenderedPageBreak/>
              <w:t> </w:t>
            </w:r>
            <w:r w:rsidR="0A379EBC" w:rsidRPr="28AD69F1">
              <w:rPr>
                <w:b/>
                <w:bCs/>
                <w:lang w:val="en-GB"/>
              </w:rPr>
              <w:t>Yes</w:t>
            </w:r>
          </w:p>
          <w:p w14:paraId="45820BF6" w14:textId="77777777" w:rsidR="00147606" w:rsidRDefault="00147606" w:rsidP="28AD69F1">
            <w:pPr>
              <w:pBdr>
                <w:top w:val="nil"/>
                <w:left w:val="nil"/>
                <w:bottom w:val="nil"/>
                <w:right w:val="nil"/>
                <w:between w:val="nil"/>
              </w:pBdr>
              <w:rPr>
                <w:b/>
                <w:bCs/>
                <w:lang w:val="en-GB"/>
              </w:rPr>
            </w:pPr>
          </w:p>
          <w:p w14:paraId="296DAB12" w14:textId="77777777" w:rsidR="00147606" w:rsidRDefault="00147606" w:rsidP="28AD69F1">
            <w:pPr>
              <w:pBdr>
                <w:top w:val="nil"/>
                <w:left w:val="nil"/>
                <w:bottom w:val="nil"/>
                <w:right w:val="nil"/>
                <w:between w:val="nil"/>
              </w:pBdr>
              <w:rPr>
                <w:b/>
                <w:bCs/>
                <w:lang w:val="en-GB"/>
              </w:rPr>
            </w:pPr>
          </w:p>
          <w:p w14:paraId="1D8931D3" w14:textId="0BA03CDC" w:rsidR="00147606" w:rsidRPr="00292337" w:rsidRDefault="0A379EBC" w:rsidP="28AD69F1">
            <w:pPr>
              <w:pBdr>
                <w:top w:val="nil"/>
                <w:left w:val="nil"/>
                <w:bottom w:val="nil"/>
                <w:right w:val="nil"/>
                <w:between w:val="nil"/>
              </w:pBdr>
              <w:rPr>
                <w:b/>
                <w:bCs/>
                <w:lang w:val="en-GB"/>
              </w:rPr>
            </w:pPr>
            <w:r w:rsidRPr="28AD69F1">
              <w:rPr>
                <w:b/>
                <w:bCs/>
                <w:lang w:val="en-GB"/>
              </w:rPr>
              <w:t>Yes</w:t>
            </w:r>
          </w:p>
        </w:tc>
        <w:tc>
          <w:tcPr>
            <w:tcW w:w="5575"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3493AED" w14:textId="03852408" w:rsidR="00147606" w:rsidRDefault="295ECE23" w:rsidP="28AD69F1">
            <w:pPr>
              <w:pStyle w:val="ListParagraph"/>
              <w:numPr>
                <w:ilvl w:val="0"/>
                <w:numId w:val="5"/>
              </w:numPr>
              <w:pBdr>
                <w:top w:val="nil"/>
                <w:left w:val="nil"/>
                <w:bottom w:val="nil"/>
                <w:right w:val="nil"/>
                <w:between w:val="nil"/>
              </w:pBdr>
              <w:ind w:left="360"/>
              <w:rPr>
                <w:b/>
                <w:bCs/>
                <w:lang w:val="en-GB"/>
              </w:rPr>
            </w:pPr>
            <w:r w:rsidRPr="28AD69F1">
              <w:rPr>
                <w:b/>
                <w:bCs/>
                <w:lang w:val="en-GB"/>
              </w:rPr>
              <w:t>What type of biological samples will be collected?</w:t>
            </w:r>
          </w:p>
          <w:p w14:paraId="25C3F00B" w14:textId="4DD6F9AE" w:rsidR="004E53F7" w:rsidRDefault="0A379EBC" w:rsidP="28AD69F1">
            <w:pPr>
              <w:pStyle w:val="ListParagraph"/>
              <w:pBdr>
                <w:top w:val="nil"/>
                <w:left w:val="nil"/>
                <w:bottom w:val="nil"/>
                <w:right w:val="nil"/>
                <w:between w:val="nil"/>
              </w:pBdr>
              <w:ind w:left="360"/>
              <w:rPr>
                <w:highlight w:val="yellow"/>
                <w:lang w:val="en-GB"/>
              </w:rPr>
            </w:pPr>
            <w:r w:rsidRPr="28AD69F1">
              <w:rPr>
                <w:highlight w:val="yellow"/>
                <w:lang w:val="en-GB"/>
              </w:rPr>
              <w:t>Stool</w:t>
            </w:r>
            <w:r w:rsidR="1B03E7D8" w:rsidRPr="28AD69F1">
              <w:rPr>
                <w:highlight w:val="yellow"/>
                <w:lang w:val="en-GB"/>
              </w:rPr>
              <w:t>, saliva</w:t>
            </w:r>
            <w:r w:rsidRPr="28AD69F1">
              <w:rPr>
                <w:highlight w:val="yellow"/>
                <w:lang w:val="en-GB"/>
              </w:rPr>
              <w:t xml:space="preserve"> and venous blood samples.</w:t>
            </w:r>
            <w:r w:rsidRPr="28AD69F1">
              <w:rPr>
                <w:lang w:val="en-GB"/>
              </w:rPr>
              <w:t xml:space="preserve"> </w:t>
            </w:r>
          </w:p>
          <w:p w14:paraId="01DBE9EE" w14:textId="77777777" w:rsidR="004E53F7" w:rsidRPr="004E53F7" w:rsidRDefault="004E53F7" w:rsidP="28AD69F1">
            <w:pPr>
              <w:pStyle w:val="ListParagraph"/>
              <w:pBdr>
                <w:top w:val="nil"/>
                <w:left w:val="nil"/>
                <w:bottom w:val="nil"/>
                <w:right w:val="nil"/>
                <w:between w:val="nil"/>
              </w:pBdr>
              <w:ind w:left="360"/>
              <w:rPr>
                <w:lang w:val="en-GB"/>
              </w:rPr>
            </w:pPr>
          </w:p>
          <w:p w14:paraId="1B6676AF" w14:textId="68D129AD" w:rsidR="00147606" w:rsidRPr="00292337" w:rsidRDefault="295ECE23" w:rsidP="28AD69F1">
            <w:pPr>
              <w:pStyle w:val="ListParagraph"/>
              <w:numPr>
                <w:ilvl w:val="0"/>
                <w:numId w:val="5"/>
              </w:numPr>
              <w:pBdr>
                <w:top w:val="nil"/>
                <w:left w:val="nil"/>
                <w:bottom w:val="nil"/>
                <w:right w:val="nil"/>
                <w:between w:val="nil"/>
              </w:pBdr>
              <w:ind w:left="360"/>
              <w:rPr>
                <w:b/>
                <w:bCs/>
                <w:lang w:val="en-GB"/>
              </w:rPr>
            </w:pPr>
            <w:r w:rsidRPr="28AD69F1">
              <w:rPr>
                <w:b/>
                <w:bCs/>
                <w:lang w:val="en-GB"/>
              </w:rPr>
              <w:lastRenderedPageBreak/>
              <w:t>What are your procedures for collecting biological samples, including use of previously collected samples?</w:t>
            </w:r>
          </w:p>
          <w:p w14:paraId="13EFF611" w14:textId="4B20D0CD" w:rsidR="004E53F7" w:rsidRPr="004E53F7" w:rsidRDefault="0A379EBC" w:rsidP="28AD69F1">
            <w:pPr>
              <w:pBdr>
                <w:top w:val="nil"/>
                <w:left w:val="nil"/>
                <w:bottom w:val="nil"/>
                <w:right w:val="nil"/>
                <w:between w:val="nil"/>
              </w:pBdr>
              <w:rPr>
                <w:b/>
                <w:bCs/>
                <w:highlight w:val="yellow"/>
                <w:lang w:val="en-GB"/>
              </w:rPr>
            </w:pPr>
            <w:r w:rsidRPr="28AD69F1">
              <w:rPr>
                <w:b/>
                <w:bCs/>
                <w:highlight w:val="yellow"/>
                <w:lang w:val="en-GB"/>
              </w:rPr>
              <w:t>Cohort6000</w:t>
            </w:r>
          </w:p>
          <w:p w14:paraId="5914F1B8" w14:textId="35B7AB67" w:rsidR="00147606" w:rsidRDefault="295ECE23" w:rsidP="28AD69F1">
            <w:pPr>
              <w:pBdr>
                <w:top w:val="nil"/>
                <w:left w:val="nil"/>
                <w:bottom w:val="nil"/>
                <w:right w:val="nil"/>
                <w:between w:val="nil"/>
              </w:pBdr>
              <w:rPr>
                <w:highlight w:val="yellow"/>
                <w:lang w:val="en-GB"/>
              </w:rPr>
            </w:pPr>
            <w:r w:rsidRPr="28AD69F1">
              <w:rPr>
                <w:highlight w:val="yellow"/>
                <w:lang w:val="en-GB"/>
              </w:rPr>
              <w:t>The previously collected blood plasma samples will be aliquoted and transported to HUS. GDPR requirements apply in Finland.</w:t>
            </w:r>
            <w:r w:rsidRPr="28AD69F1">
              <w:rPr>
                <w:lang w:val="en-GB"/>
              </w:rPr>
              <w:t xml:space="preserve"> </w:t>
            </w:r>
          </w:p>
          <w:p w14:paraId="6237682E" w14:textId="07919CFB" w:rsidR="004E53F7" w:rsidRPr="004E53F7" w:rsidRDefault="0A379EBC" w:rsidP="28AD69F1">
            <w:pPr>
              <w:pBdr>
                <w:top w:val="nil"/>
                <w:left w:val="nil"/>
                <w:bottom w:val="nil"/>
                <w:right w:val="nil"/>
                <w:between w:val="nil"/>
              </w:pBdr>
              <w:rPr>
                <w:b/>
                <w:bCs/>
                <w:highlight w:val="yellow"/>
                <w:lang w:val="en-GB"/>
              </w:rPr>
            </w:pPr>
            <w:r w:rsidRPr="28AD69F1">
              <w:rPr>
                <w:b/>
                <w:bCs/>
                <w:highlight w:val="yellow"/>
                <w:lang w:val="en-GB"/>
              </w:rPr>
              <w:t>Cohort1000</w:t>
            </w:r>
          </w:p>
          <w:p w14:paraId="7FC1AF07" w14:textId="5C1505A0" w:rsidR="020F3DC0" w:rsidRDefault="020F3DC0" w:rsidP="580E361B">
            <w:pPr>
              <w:pBdr>
                <w:top w:val="nil"/>
                <w:left w:val="nil"/>
                <w:bottom w:val="nil"/>
                <w:right w:val="nil"/>
                <w:between w:val="nil"/>
              </w:pBdr>
              <w:rPr>
                <w:lang w:val="en-GB"/>
              </w:rPr>
            </w:pPr>
          </w:p>
          <w:p w14:paraId="6E050AB9" w14:textId="123917E1" w:rsidR="004E53F7" w:rsidRPr="00292337" w:rsidRDefault="0A379EBC" w:rsidP="580E361B">
            <w:pPr>
              <w:pBdr>
                <w:top w:val="nil"/>
                <w:left w:val="nil"/>
                <w:bottom w:val="nil"/>
                <w:right w:val="nil"/>
                <w:between w:val="nil"/>
              </w:pBdr>
              <w:rPr>
                <w:ins w:id="6" w:author="Ene Reimann" w:date="2024-08-05T13:20:00Z"/>
                <w:highlight w:val="yellow"/>
                <w:lang w:val="en-GB"/>
              </w:rPr>
            </w:pPr>
            <w:r w:rsidRPr="580E361B">
              <w:rPr>
                <w:highlight w:val="yellow"/>
                <w:lang w:val="en-GB"/>
              </w:rPr>
              <w:t>The BPs will collect the stool samples at home prior to the appointment at blood collection centre. For that they will be sent a sample collection kit via post, which contains all the necessary for the samples collection and detailed instructions (Appendix 7).</w:t>
            </w:r>
            <w:r w:rsidRPr="580E361B">
              <w:rPr>
                <w:lang w:val="en-GB"/>
              </w:rPr>
              <w:t xml:space="preserve"> </w:t>
            </w:r>
          </w:p>
          <w:p w14:paraId="084B6933" w14:textId="653DC096" w:rsidR="580E361B" w:rsidRDefault="580E361B" w:rsidP="580E361B">
            <w:pPr>
              <w:pBdr>
                <w:top w:val="nil"/>
                <w:left w:val="nil"/>
                <w:bottom w:val="nil"/>
                <w:right w:val="nil"/>
                <w:between w:val="nil"/>
              </w:pBdr>
              <w:rPr>
                <w:ins w:id="7" w:author="Ene Reimann" w:date="2024-08-05T13:20:00Z"/>
                <w:lang w:val="en-GB"/>
              </w:rPr>
            </w:pPr>
          </w:p>
          <w:p w14:paraId="11F7D1B1" w14:textId="5786DAC4" w:rsidR="3790E9DB" w:rsidRDefault="3790E9DB" w:rsidP="580E361B">
            <w:pPr>
              <w:pBdr>
                <w:top w:val="nil"/>
                <w:left w:val="nil"/>
                <w:bottom w:val="nil"/>
                <w:right w:val="nil"/>
                <w:between w:val="nil"/>
              </w:pBdr>
              <w:rPr>
                <w:lang w:val="en-GB"/>
              </w:rPr>
            </w:pPr>
            <w:r w:rsidRPr="580E361B">
              <w:rPr>
                <w:highlight w:val="yellow"/>
                <w:lang w:val="en-GB"/>
              </w:rPr>
              <w:t>Drawing venous blood samples applying vacuum tubes at blood collection centres by experienced specialist.</w:t>
            </w:r>
          </w:p>
          <w:p w14:paraId="76D360EE" w14:textId="497615C4" w:rsidR="580E361B" w:rsidRDefault="580E361B" w:rsidP="580E361B">
            <w:pPr>
              <w:pBdr>
                <w:top w:val="nil"/>
                <w:left w:val="nil"/>
                <w:bottom w:val="nil"/>
                <w:right w:val="nil"/>
                <w:between w:val="nil"/>
              </w:pBdr>
              <w:rPr>
                <w:lang w:val="en-GB"/>
              </w:rPr>
            </w:pPr>
          </w:p>
          <w:p w14:paraId="4EB84378" w14:textId="3F89E45A" w:rsidR="0EAAD6FA" w:rsidRDefault="0EAAD6FA" w:rsidP="580E361B">
            <w:pPr>
              <w:pBdr>
                <w:top w:val="nil"/>
                <w:left w:val="nil"/>
                <w:bottom w:val="nil"/>
                <w:right w:val="nil"/>
                <w:between w:val="nil"/>
              </w:pBdr>
              <w:rPr>
                <w:del w:id="8" w:author="Ene Reimann" w:date="2024-08-05T13:18:00Z"/>
                <w:highlight w:val="yellow"/>
              </w:rPr>
            </w:pPr>
            <w:r w:rsidRPr="580E361B">
              <w:rPr>
                <w:highlight w:val="yellow"/>
              </w:rPr>
              <w:t xml:space="preserve">Saliva sample </w:t>
            </w:r>
            <w:r w:rsidR="3F929733" w:rsidRPr="580E361B">
              <w:rPr>
                <w:highlight w:val="yellow"/>
              </w:rPr>
              <w:t xml:space="preserve">(~2 ml of saliva) </w:t>
            </w:r>
            <w:r w:rsidRPr="580E361B">
              <w:rPr>
                <w:highlight w:val="yellow"/>
              </w:rPr>
              <w:t xml:space="preserve">will be collected at blood collection </w:t>
            </w:r>
            <w:proofErr w:type="spellStart"/>
            <w:r w:rsidRPr="580E361B">
              <w:rPr>
                <w:highlight w:val="yellow"/>
              </w:rPr>
              <w:t>centre</w:t>
            </w:r>
            <w:proofErr w:type="spellEnd"/>
            <w:r w:rsidRPr="580E361B">
              <w:rPr>
                <w:highlight w:val="yellow"/>
              </w:rPr>
              <w:t xml:space="preserve"> after collecting blood sample</w:t>
            </w:r>
            <w:r w:rsidR="710EA458" w:rsidRPr="580E361B">
              <w:rPr>
                <w:highlight w:val="yellow"/>
              </w:rPr>
              <w:t>s</w:t>
            </w:r>
            <w:r w:rsidRPr="580E361B">
              <w:rPr>
                <w:highlight w:val="yellow"/>
              </w:rPr>
              <w:t>. For that</w:t>
            </w:r>
            <w:r w:rsidR="2764151D" w:rsidRPr="580E361B">
              <w:rPr>
                <w:highlight w:val="yellow"/>
              </w:rPr>
              <w:t>,</w:t>
            </w:r>
            <w:r w:rsidR="6BCE3EDB" w:rsidRPr="580E361B">
              <w:rPr>
                <w:highlight w:val="yellow"/>
              </w:rPr>
              <w:t xml:space="preserve"> a</w:t>
            </w:r>
            <w:r w:rsidR="01594CEC" w:rsidRPr="580E361B">
              <w:rPr>
                <w:highlight w:val="yellow"/>
              </w:rPr>
              <w:t xml:space="preserve"> saliva sample collection tube</w:t>
            </w:r>
            <w:r w:rsidR="505D52CE" w:rsidRPr="580E361B">
              <w:rPr>
                <w:highlight w:val="yellow"/>
              </w:rPr>
              <w:t xml:space="preserve"> (sterile 15 ml falcon tube)</w:t>
            </w:r>
            <w:r w:rsidR="01594CEC" w:rsidRPr="580E361B">
              <w:rPr>
                <w:highlight w:val="yellow"/>
              </w:rPr>
              <w:t xml:space="preserve"> will be provided for the study participant and the collection method will be explained on site</w:t>
            </w:r>
            <w:r w:rsidR="202675E1" w:rsidRPr="580E361B">
              <w:rPr>
                <w:highlight w:val="yellow"/>
              </w:rPr>
              <w:t>.</w:t>
            </w:r>
            <w:r w:rsidR="0ADF9EF4" w:rsidRPr="580E361B">
              <w:rPr>
                <w:highlight w:val="yellow"/>
              </w:rPr>
              <w:t xml:space="preserve"> </w:t>
            </w:r>
            <w:r w:rsidR="01594CEC" w:rsidRPr="580E361B">
              <w:rPr>
                <w:highlight w:val="yellow"/>
              </w:rPr>
              <w:t xml:space="preserve">The saliva sample </w:t>
            </w:r>
            <w:r w:rsidR="19A49D9D" w:rsidRPr="580E361B">
              <w:rPr>
                <w:highlight w:val="yellow"/>
              </w:rPr>
              <w:t xml:space="preserve">in tube will be given to blood collection </w:t>
            </w:r>
            <w:proofErr w:type="spellStart"/>
            <w:r w:rsidR="19A49D9D" w:rsidRPr="580E361B">
              <w:rPr>
                <w:highlight w:val="yellow"/>
              </w:rPr>
              <w:t>centre</w:t>
            </w:r>
            <w:proofErr w:type="spellEnd"/>
            <w:r w:rsidR="19A49D9D" w:rsidRPr="580E361B">
              <w:rPr>
                <w:highlight w:val="yellow"/>
              </w:rPr>
              <w:t xml:space="preserve"> specialist.</w:t>
            </w:r>
            <w:r w:rsidR="19A49D9D" w:rsidRPr="580E361B">
              <w:t xml:space="preserve"> </w:t>
            </w:r>
          </w:p>
          <w:p w14:paraId="3B38D02D" w14:textId="11D6DE72" w:rsidR="00147606" w:rsidRPr="00331585" w:rsidRDefault="00147606" w:rsidP="28AD69F1">
            <w:pPr>
              <w:pBdr>
                <w:top w:val="nil"/>
                <w:left w:val="nil"/>
                <w:bottom w:val="nil"/>
                <w:right w:val="nil"/>
                <w:between w:val="nil"/>
              </w:pBdr>
              <w:rPr>
                <w:lang w:val="en-GB"/>
              </w:rPr>
            </w:pPr>
          </w:p>
          <w:p w14:paraId="44E3D038" w14:textId="6C95D684" w:rsidR="00147606" w:rsidRPr="00292337" w:rsidRDefault="295ECE23" w:rsidP="28AD69F1">
            <w:pPr>
              <w:pStyle w:val="ListParagraph"/>
              <w:numPr>
                <w:ilvl w:val="0"/>
                <w:numId w:val="5"/>
              </w:numPr>
              <w:pBdr>
                <w:top w:val="nil"/>
                <w:left w:val="nil"/>
                <w:bottom w:val="nil"/>
                <w:right w:val="nil"/>
                <w:between w:val="nil"/>
              </w:pBdr>
              <w:ind w:left="360"/>
              <w:rPr>
                <w:b/>
                <w:bCs/>
                <w:lang w:val="en-GB"/>
              </w:rPr>
            </w:pPr>
            <w:r w:rsidRPr="28AD69F1">
              <w:rPr>
                <w:b/>
                <w:bCs/>
                <w:lang w:val="en-GB"/>
              </w:rPr>
              <w:t>Explain how the rights of the subjects are ensured.</w:t>
            </w:r>
          </w:p>
          <w:p w14:paraId="4B536736" w14:textId="6F2D0C7F" w:rsidR="00147606" w:rsidRDefault="295ECE23" w:rsidP="28AD69F1">
            <w:pPr>
              <w:pBdr>
                <w:top w:val="nil"/>
                <w:left w:val="nil"/>
                <w:bottom w:val="nil"/>
                <w:right w:val="nil"/>
                <w:between w:val="nil"/>
              </w:pBdr>
              <w:rPr>
                <w:lang w:val="en-GB"/>
              </w:rPr>
            </w:pPr>
            <w:r w:rsidRPr="28AD69F1">
              <w:rPr>
                <w:lang w:val="en-GB"/>
              </w:rPr>
              <w:t xml:space="preserve">The participation in the Estonian Biobank is strictly voluntary and based on signing an informed consent form. The participant rights (incl. obtaining consent and consent withdrawal) are regulated by the Human Genes Research Act. The participants are aware of the use of their data for research purposes based on HGRA §16 and the informed consent. The participants may withdraw their consent of participation and the data of these individuals will not be used in future studies. </w:t>
            </w:r>
          </w:p>
          <w:p w14:paraId="2E455940" w14:textId="667EC8E9" w:rsidR="00F54DC0" w:rsidRPr="00F54DC0" w:rsidRDefault="0738B2DF" w:rsidP="28AD69F1">
            <w:pPr>
              <w:pBdr>
                <w:top w:val="nil"/>
                <w:left w:val="nil"/>
                <w:bottom w:val="nil"/>
                <w:right w:val="nil"/>
                <w:between w:val="nil"/>
              </w:pBdr>
              <w:rPr>
                <w:b/>
                <w:bCs/>
                <w:highlight w:val="yellow"/>
                <w:lang w:val="en-GB"/>
              </w:rPr>
            </w:pPr>
            <w:r w:rsidRPr="28AD69F1">
              <w:rPr>
                <w:b/>
                <w:bCs/>
                <w:highlight w:val="yellow"/>
                <w:lang w:val="en-GB"/>
              </w:rPr>
              <w:t>Cohort1000</w:t>
            </w:r>
          </w:p>
          <w:p w14:paraId="57AA81AF" w14:textId="4FDF21D3" w:rsidR="00F54DC0" w:rsidRPr="00292337" w:rsidRDefault="0738B2DF" w:rsidP="28AD69F1">
            <w:pPr>
              <w:pBdr>
                <w:top w:val="nil"/>
                <w:left w:val="nil"/>
                <w:bottom w:val="nil"/>
                <w:right w:val="nil"/>
                <w:between w:val="nil"/>
              </w:pBdr>
              <w:jc w:val="both"/>
              <w:rPr>
                <w:highlight w:val="yellow"/>
                <w:lang w:val="en-GB"/>
              </w:rPr>
            </w:pPr>
            <w:r w:rsidRPr="28AD69F1">
              <w:rPr>
                <w:highlight w:val="yellow"/>
                <w:lang w:val="en-GB"/>
              </w:rPr>
              <w:t>Prior to agreeing to participate in the ENDOTARGET study and signing the study consent the BP will be informed about the burden and potential risks of the study in the informed consent form online. If they have any additional questions regarding participating in the study, they can find the contact to turn to from the consent form and ask for additional information before deciding, if they want to participate in the study. In case of positive decision to participate in the study, the BP needs to voluntarily sign the IC. The BP has the right to withdraw the consent to participate by sending a simple notification without providing a reason. The procedures for termination of consent are provided in the consent form.</w:t>
            </w:r>
            <w:r w:rsidRPr="28AD69F1">
              <w:rPr>
                <w:lang w:val="en-GB"/>
              </w:rPr>
              <w:t xml:space="preserve"> </w:t>
            </w:r>
          </w:p>
          <w:p w14:paraId="34CA115D" w14:textId="77777777" w:rsidR="00F54DC0" w:rsidRPr="00157B37" w:rsidRDefault="00F54DC0" w:rsidP="28AD69F1">
            <w:pPr>
              <w:pBdr>
                <w:top w:val="nil"/>
                <w:left w:val="nil"/>
                <w:bottom w:val="nil"/>
                <w:right w:val="nil"/>
                <w:between w:val="nil"/>
              </w:pBdr>
              <w:rPr>
                <w:b/>
                <w:bCs/>
                <w:lang w:val="en-GB"/>
              </w:rPr>
            </w:pPr>
          </w:p>
          <w:p w14:paraId="72B7DA78" w14:textId="06F7E14B" w:rsidR="00147606" w:rsidRDefault="295ECE23" w:rsidP="28AD69F1">
            <w:pPr>
              <w:pStyle w:val="ListParagraph"/>
              <w:numPr>
                <w:ilvl w:val="0"/>
                <w:numId w:val="5"/>
              </w:numPr>
              <w:pBdr>
                <w:top w:val="nil"/>
                <w:left w:val="nil"/>
                <w:bottom w:val="nil"/>
                <w:right w:val="nil"/>
                <w:between w:val="nil"/>
              </w:pBdr>
              <w:ind w:left="360"/>
              <w:rPr>
                <w:b/>
                <w:bCs/>
                <w:highlight w:val="yellow"/>
                <w:lang w:val="en-GB"/>
              </w:rPr>
            </w:pPr>
            <w:r w:rsidRPr="28AD69F1">
              <w:rPr>
                <w:b/>
                <w:bCs/>
                <w:highlight w:val="yellow"/>
                <w:lang w:val="en-GB"/>
              </w:rPr>
              <w:t>Explain what will be done with the biological samples after the end of the study.</w:t>
            </w:r>
          </w:p>
          <w:p w14:paraId="34FEC31E" w14:textId="30FA36B3" w:rsidR="00F54DC0" w:rsidRPr="00F54DC0" w:rsidRDefault="0738B2DF" w:rsidP="28AD69F1">
            <w:pPr>
              <w:shd w:val="clear" w:color="auto" w:fill="FFFFFF" w:themeFill="background1"/>
              <w:rPr>
                <w:b/>
                <w:bCs/>
                <w:highlight w:val="yellow"/>
                <w:lang w:val="en-GB"/>
              </w:rPr>
            </w:pPr>
            <w:r w:rsidRPr="28AD69F1">
              <w:rPr>
                <w:highlight w:val="yellow"/>
                <w:lang w:val="en-GB"/>
              </w:rPr>
              <w:t>The remaining plasma</w:t>
            </w:r>
            <w:r w:rsidR="1B03E7D8" w:rsidRPr="28AD69F1">
              <w:rPr>
                <w:highlight w:val="yellow"/>
                <w:lang w:val="en-GB"/>
              </w:rPr>
              <w:t>,</w:t>
            </w:r>
            <w:r w:rsidRPr="28AD69F1">
              <w:rPr>
                <w:highlight w:val="yellow"/>
                <w:lang w:val="en-GB"/>
              </w:rPr>
              <w:t xml:space="preserve"> stool</w:t>
            </w:r>
            <w:r w:rsidR="1B03E7D8" w:rsidRPr="28AD69F1">
              <w:rPr>
                <w:highlight w:val="yellow"/>
                <w:lang w:val="en-GB"/>
              </w:rPr>
              <w:t xml:space="preserve"> and saliva</w:t>
            </w:r>
            <w:r w:rsidRPr="28AD69F1">
              <w:rPr>
                <w:highlight w:val="yellow"/>
                <w:lang w:val="en-GB"/>
              </w:rPr>
              <w:t xml:space="preserve"> samples (incl. DNA extracted from it) collected during the study </w:t>
            </w:r>
            <w:r w:rsidR="21436045" w:rsidRPr="28AD69F1">
              <w:rPr>
                <w:highlight w:val="yellow"/>
                <w:lang w:val="en-GB"/>
              </w:rPr>
              <w:t>and not sent out</w:t>
            </w:r>
            <w:r w:rsidR="178210C3" w:rsidRPr="28AD69F1">
              <w:rPr>
                <w:highlight w:val="yellow"/>
                <w:lang w:val="en-GB"/>
              </w:rPr>
              <w:t xml:space="preserve"> during the ENDOTARGET project</w:t>
            </w:r>
            <w:r w:rsidR="21436045" w:rsidRPr="28AD69F1">
              <w:rPr>
                <w:highlight w:val="yellow"/>
                <w:lang w:val="en-GB"/>
              </w:rPr>
              <w:t xml:space="preserve"> for further analysis </w:t>
            </w:r>
            <w:r w:rsidRPr="28AD69F1">
              <w:rPr>
                <w:highlight w:val="yellow"/>
                <w:lang w:val="en-GB"/>
              </w:rPr>
              <w:t xml:space="preserve">will be stored in </w:t>
            </w:r>
            <w:proofErr w:type="spellStart"/>
            <w:r w:rsidRPr="28AD69F1">
              <w:rPr>
                <w:highlight w:val="yellow"/>
                <w:lang w:val="en-GB"/>
              </w:rPr>
              <w:t>EstBB</w:t>
            </w:r>
            <w:proofErr w:type="spellEnd"/>
            <w:r w:rsidRPr="28AD69F1">
              <w:rPr>
                <w:highlight w:val="yellow"/>
                <w:lang w:val="en-GB"/>
              </w:rPr>
              <w:t xml:space="preserve"> indefinitely.</w:t>
            </w:r>
          </w:p>
          <w:p w14:paraId="5E9908DE" w14:textId="77777777" w:rsidR="00F54DC0" w:rsidRDefault="295ECE23" w:rsidP="28AD69F1">
            <w:pPr>
              <w:shd w:val="clear" w:color="auto" w:fill="FFFFFF" w:themeFill="background1"/>
              <w:rPr>
                <w:highlight w:val="yellow"/>
                <w:lang w:val="en-GB"/>
              </w:rPr>
            </w:pPr>
            <w:r w:rsidRPr="28AD69F1">
              <w:rPr>
                <w:highlight w:val="yellow"/>
                <w:lang w:val="en-GB"/>
              </w:rPr>
              <w:t xml:space="preserve">The leftover plasma samples in HUS will be sent back to </w:t>
            </w:r>
            <w:proofErr w:type="spellStart"/>
            <w:r w:rsidRPr="28AD69F1">
              <w:rPr>
                <w:highlight w:val="yellow"/>
                <w:lang w:val="en-GB"/>
              </w:rPr>
              <w:t>EstBB</w:t>
            </w:r>
            <w:proofErr w:type="spellEnd"/>
            <w:r w:rsidRPr="28AD69F1">
              <w:rPr>
                <w:highlight w:val="yellow"/>
                <w:lang w:val="en-GB"/>
              </w:rPr>
              <w:t xml:space="preserve"> after conducting the analyses. The remaining plasma samples will be stored in </w:t>
            </w:r>
            <w:proofErr w:type="spellStart"/>
            <w:r w:rsidRPr="28AD69F1">
              <w:rPr>
                <w:highlight w:val="yellow"/>
                <w:lang w:val="en-GB"/>
              </w:rPr>
              <w:t>EstBB</w:t>
            </w:r>
            <w:proofErr w:type="spellEnd"/>
            <w:r w:rsidRPr="28AD69F1">
              <w:rPr>
                <w:highlight w:val="yellow"/>
                <w:lang w:val="en-GB"/>
              </w:rPr>
              <w:t xml:space="preserve"> indefinitely.</w:t>
            </w:r>
          </w:p>
          <w:p w14:paraId="2679E27C" w14:textId="50F61525" w:rsidR="00F54DC0" w:rsidRDefault="0738B2DF" w:rsidP="28AD69F1">
            <w:pPr>
              <w:shd w:val="clear" w:color="auto" w:fill="FFFFFF" w:themeFill="background1"/>
              <w:rPr>
                <w:highlight w:val="yellow"/>
                <w:lang w:val="en-GB"/>
              </w:rPr>
            </w:pPr>
            <w:r w:rsidRPr="28AD69F1">
              <w:rPr>
                <w:highlight w:val="yellow"/>
                <w:lang w:val="en-GB"/>
              </w:rPr>
              <w:t xml:space="preserve">The blood samples collected </w:t>
            </w:r>
            <w:r w:rsidR="1B03E7D8" w:rsidRPr="28AD69F1">
              <w:rPr>
                <w:highlight w:val="yellow"/>
                <w:lang w:val="en-GB"/>
              </w:rPr>
              <w:t>for</w:t>
            </w:r>
            <w:r w:rsidRPr="28AD69F1">
              <w:rPr>
                <w:highlight w:val="yellow"/>
                <w:lang w:val="en-GB"/>
              </w:rPr>
              <w:t xml:space="preserve"> analyse</w:t>
            </w:r>
            <w:r w:rsidR="1B03E7D8" w:rsidRPr="28AD69F1">
              <w:rPr>
                <w:highlight w:val="yellow"/>
                <w:lang w:val="en-GB"/>
              </w:rPr>
              <w:t>s</w:t>
            </w:r>
            <w:r w:rsidRPr="28AD69F1">
              <w:rPr>
                <w:highlight w:val="yellow"/>
                <w:lang w:val="en-GB"/>
              </w:rPr>
              <w:t xml:space="preserve"> </w:t>
            </w:r>
            <w:r w:rsidR="68A5DFC7" w:rsidRPr="28AD69F1">
              <w:rPr>
                <w:highlight w:val="yellow"/>
                <w:lang w:val="en-GB"/>
              </w:rPr>
              <w:t xml:space="preserve">by medical service provider </w:t>
            </w:r>
            <w:r w:rsidRPr="28AD69F1">
              <w:rPr>
                <w:highlight w:val="yellow"/>
                <w:lang w:val="en-GB"/>
              </w:rPr>
              <w:t>will be destroyed immediately after finishing the analyses.</w:t>
            </w:r>
            <w:r w:rsidRPr="28AD69F1">
              <w:rPr>
                <w:lang w:val="en-GB"/>
              </w:rPr>
              <w:t xml:space="preserve"> </w:t>
            </w:r>
          </w:p>
          <w:p w14:paraId="0D45D339" w14:textId="7CC10F53" w:rsidR="006D15F8" w:rsidRDefault="21436045" w:rsidP="28AD69F1">
            <w:pPr>
              <w:shd w:val="clear" w:color="auto" w:fill="FFFFFF" w:themeFill="background1"/>
              <w:rPr>
                <w:highlight w:val="yellow"/>
                <w:lang w:val="en-GB"/>
              </w:rPr>
            </w:pPr>
            <w:r w:rsidRPr="28AD69F1">
              <w:rPr>
                <w:highlight w:val="yellow"/>
                <w:lang w:val="en-GB"/>
              </w:rPr>
              <w:t xml:space="preserve">The residue samples (DNA) in metagenomics sequencing service provider in EU will be destroyed on site according to the local laboratory protocols after </w:t>
            </w:r>
            <w:r w:rsidR="0C743702" w:rsidRPr="28AD69F1">
              <w:rPr>
                <w:highlight w:val="yellow"/>
                <w:lang w:val="en-GB"/>
              </w:rPr>
              <w:t xml:space="preserve">up to </w:t>
            </w:r>
            <w:r w:rsidRPr="28AD69F1">
              <w:rPr>
                <w:highlight w:val="yellow"/>
                <w:lang w:val="en-GB"/>
              </w:rPr>
              <w:t>6 months of conducting the analyses.</w:t>
            </w:r>
            <w:r w:rsidRPr="28AD69F1">
              <w:rPr>
                <w:lang w:val="en-GB"/>
              </w:rPr>
              <w:t xml:space="preserve"> </w:t>
            </w:r>
          </w:p>
          <w:p w14:paraId="4AB0ECE1" w14:textId="77777777" w:rsidR="006D15F8" w:rsidRDefault="006D15F8" w:rsidP="28AD69F1">
            <w:pPr>
              <w:shd w:val="clear" w:color="auto" w:fill="FFFFFF" w:themeFill="background1"/>
              <w:rPr>
                <w:lang w:val="en-GB"/>
              </w:rPr>
            </w:pPr>
          </w:p>
          <w:p w14:paraId="12451D8A" w14:textId="05D65289" w:rsidR="00147606" w:rsidRPr="00292337" w:rsidRDefault="295ECE23" w:rsidP="28AD69F1">
            <w:pPr>
              <w:shd w:val="clear" w:color="auto" w:fill="FFFFFF" w:themeFill="background1"/>
              <w:rPr>
                <w:b/>
                <w:bCs/>
                <w:lang w:val="en-GB"/>
              </w:rPr>
            </w:pPr>
            <w:r w:rsidRPr="28AD69F1">
              <w:rPr>
                <w:lang w:val="en-GB"/>
              </w:rPr>
              <w:t>Please see further explanation in point 12.</w:t>
            </w:r>
            <w:r w:rsidR="0738B2DF" w:rsidRPr="28AD69F1">
              <w:rPr>
                <w:lang w:val="en-GB"/>
              </w:rPr>
              <w:t xml:space="preserve"> </w:t>
            </w:r>
          </w:p>
        </w:tc>
      </w:tr>
      <w:tr w:rsidR="00147606" w:rsidRPr="00292337" w14:paraId="1D4F585F" w14:textId="77777777" w:rsidTr="580E361B">
        <w:trPr>
          <w:trHeight w:val="430"/>
        </w:trPr>
        <w:tc>
          <w:tcPr>
            <w:tcW w:w="9667"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6E7F1B83" w14:textId="67D524EF" w:rsidR="00147606" w:rsidRPr="00292337" w:rsidRDefault="295ECE23" w:rsidP="28AD69F1">
            <w:pPr>
              <w:rPr>
                <w:lang w:val="en-GB"/>
              </w:rPr>
            </w:pPr>
            <w:r w:rsidRPr="28AD69F1">
              <w:rPr>
                <w:b/>
                <w:bCs/>
                <w:lang w:val="en-GB"/>
              </w:rPr>
              <w:lastRenderedPageBreak/>
              <w:t>13 b Personal data and datasets</w:t>
            </w:r>
          </w:p>
        </w:tc>
      </w:tr>
      <w:tr w:rsidR="00147606" w:rsidRPr="00292337" w14:paraId="19D35E91" w14:textId="77777777" w:rsidTr="580E361B">
        <w:trPr>
          <w:trHeight w:val="430"/>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7FDE332" w14:textId="77777777" w:rsidR="00147606" w:rsidRPr="00292337" w:rsidRDefault="00147606" w:rsidP="28AD69F1">
            <w:pPr>
              <w:rPr>
                <w:lang w:val="en-GB"/>
              </w:rPr>
            </w:pP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201AEDC" w14:textId="77777777" w:rsidR="00147606" w:rsidRPr="00292337" w:rsidRDefault="295ECE23" w:rsidP="28AD69F1">
            <w:pPr>
              <w:pBdr>
                <w:top w:val="nil"/>
                <w:left w:val="nil"/>
                <w:bottom w:val="nil"/>
                <w:right w:val="nil"/>
                <w:between w:val="nil"/>
              </w:pBdr>
              <w:rPr>
                <w:b/>
                <w:bCs/>
                <w:lang w:val="en-GB"/>
              </w:rPr>
            </w:pPr>
            <w:r w:rsidRPr="28AD69F1">
              <w:rPr>
                <w:b/>
                <w:bCs/>
                <w:lang w:val="en-GB"/>
              </w:rPr>
              <w:t>No</w:t>
            </w:r>
          </w:p>
        </w:tc>
        <w:tc>
          <w:tcPr>
            <w:tcW w:w="557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59E0285" w14:textId="77777777" w:rsidR="00147606" w:rsidRPr="00292337" w:rsidRDefault="295ECE23" w:rsidP="28AD69F1">
            <w:pPr>
              <w:pBdr>
                <w:top w:val="nil"/>
                <w:left w:val="nil"/>
                <w:bottom w:val="nil"/>
                <w:right w:val="nil"/>
                <w:between w:val="nil"/>
              </w:pBdr>
              <w:rPr>
                <w:b/>
                <w:bCs/>
                <w:lang w:val="en-GB"/>
              </w:rPr>
            </w:pPr>
            <w:r w:rsidRPr="28AD69F1">
              <w:rPr>
                <w:b/>
                <w:bCs/>
                <w:lang w:val="en-GB"/>
              </w:rPr>
              <w:t>Yes</w:t>
            </w:r>
          </w:p>
        </w:tc>
      </w:tr>
      <w:tr w:rsidR="00147606" w:rsidRPr="00292337" w14:paraId="68B30837" w14:textId="77777777" w:rsidTr="580E361B">
        <w:trPr>
          <w:trHeight w:val="3251"/>
        </w:trPr>
        <w:tc>
          <w:tcPr>
            <w:tcW w:w="3410"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CDFA7A2" w14:textId="6F427348" w:rsidR="00147606" w:rsidRPr="00292337" w:rsidRDefault="295ECE23" w:rsidP="28AD69F1">
            <w:pPr>
              <w:pBdr>
                <w:top w:val="nil"/>
                <w:left w:val="nil"/>
                <w:bottom w:val="nil"/>
                <w:right w:val="nil"/>
                <w:between w:val="nil"/>
              </w:pBdr>
              <w:rPr>
                <w:b/>
                <w:bCs/>
                <w:lang w:val="en-GB"/>
              </w:rPr>
            </w:pPr>
            <w:r w:rsidRPr="28AD69F1">
              <w:rPr>
                <w:b/>
                <w:bCs/>
                <w:lang w:val="en-GB"/>
              </w:rPr>
              <w:t xml:space="preserve">Are personal data collected or </w:t>
            </w:r>
            <w:proofErr w:type="spellStart"/>
            <w:r w:rsidRPr="28AD69F1">
              <w:rPr>
                <w:b/>
                <w:bCs/>
                <w:lang w:val="en-GB"/>
              </w:rPr>
              <w:t>analyzed</w:t>
            </w:r>
            <w:proofErr w:type="spellEnd"/>
            <w:r w:rsidRPr="28AD69F1">
              <w:rPr>
                <w:b/>
                <w:bCs/>
                <w:lang w:val="en-GB"/>
              </w:rPr>
              <w:t xml:space="preserve"> in the study, including special categories of personal data?</w:t>
            </w:r>
          </w:p>
          <w:p w14:paraId="0B2ECC38" w14:textId="77777777" w:rsidR="00147606" w:rsidRPr="00292337" w:rsidRDefault="00147606" w:rsidP="28AD69F1">
            <w:pPr>
              <w:pBdr>
                <w:top w:val="nil"/>
                <w:left w:val="nil"/>
                <w:bottom w:val="nil"/>
                <w:right w:val="nil"/>
                <w:between w:val="nil"/>
              </w:pBdr>
              <w:rPr>
                <w:b/>
                <w:bCs/>
                <w:lang w:val="en-GB"/>
              </w:rPr>
            </w:pP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1D5D3612" w14:textId="77777777" w:rsidR="00147606" w:rsidRPr="00292337" w:rsidRDefault="00147606" w:rsidP="28AD69F1">
            <w:pPr>
              <w:rPr>
                <w:lang w:val="en-GB"/>
              </w:rPr>
            </w:pPr>
          </w:p>
        </w:tc>
        <w:tc>
          <w:tcPr>
            <w:tcW w:w="5575"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BF00D15" w14:textId="5B12A815" w:rsidR="00147606" w:rsidRPr="00292337" w:rsidRDefault="295ECE23" w:rsidP="28AD69F1">
            <w:pPr>
              <w:pStyle w:val="ListParagraph"/>
              <w:numPr>
                <w:ilvl w:val="0"/>
                <w:numId w:val="6"/>
              </w:numPr>
              <w:pBdr>
                <w:top w:val="nil"/>
                <w:left w:val="nil"/>
                <w:bottom w:val="nil"/>
                <w:right w:val="nil"/>
                <w:between w:val="nil"/>
              </w:pBdr>
              <w:rPr>
                <w:b/>
                <w:bCs/>
                <w:lang w:val="en-GB"/>
              </w:rPr>
            </w:pPr>
            <w:r w:rsidRPr="28AD69F1">
              <w:rPr>
                <w:b/>
                <w:bCs/>
                <w:lang w:val="en-GB"/>
              </w:rPr>
              <w:t>The full list of variables collected in the study (may be provided as an annex).</w:t>
            </w:r>
          </w:p>
          <w:p w14:paraId="71F47B8D" w14:textId="364907BD" w:rsidR="00147606" w:rsidRPr="00292337" w:rsidRDefault="295ECE23" w:rsidP="28AD69F1">
            <w:pPr>
              <w:pBdr>
                <w:top w:val="nil"/>
                <w:left w:val="nil"/>
                <w:bottom w:val="nil"/>
                <w:right w:val="nil"/>
                <w:between w:val="nil"/>
              </w:pBdr>
              <w:rPr>
                <w:lang w:val="en-GB"/>
              </w:rPr>
            </w:pPr>
            <w:r w:rsidRPr="28AD69F1">
              <w:rPr>
                <w:lang w:val="en-GB"/>
              </w:rPr>
              <w:t>Please see the Appendix 2,</w:t>
            </w:r>
            <w:r w:rsidR="7D059EA5" w:rsidRPr="28AD69F1">
              <w:rPr>
                <w:lang w:val="en-GB"/>
              </w:rPr>
              <w:t xml:space="preserve"> </w:t>
            </w:r>
            <w:r w:rsidRPr="28AD69F1">
              <w:rPr>
                <w:lang w:val="en-GB"/>
              </w:rPr>
              <w:t>3</w:t>
            </w:r>
            <w:r w:rsidR="178210C3" w:rsidRPr="28AD69F1">
              <w:rPr>
                <w:lang w:val="en-GB"/>
              </w:rPr>
              <w:t>, 6, 7, 8</w:t>
            </w:r>
            <w:r w:rsidRPr="28AD69F1">
              <w:rPr>
                <w:lang w:val="en-GB"/>
              </w:rPr>
              <w:t>.</w:t>
            </w:r>
          </w:p>
          <w:p w14:paraId="75C71819" w14:textId="77777777" w:rsidR="00147606" w:rsidRPr="00292337" w:rsidRDefault="00147606" w:rsidP="28AD69F1">
            <w:pPr>
              <w:pStyle w:val="ListParagraph"/>
              <w:pBdr>
                <w:top w:val="nil"/>
                <w:left w:val="nil"/>
                <w:bottom w:val="nil"/>
                <w:right w:val="nil"/>
                <w:between w:val="nil"/>
              </w:pBdr>
              <w:ind w:left="360"/>
              <w:rPr>
                <w:b/>
                <w:bCs/>
                <w:lang w:val="en-GB"/>
              </w:rPr>
            </w:pPr>
          </w:p>
          <w:p w14:paraId="6332AF7A" w14:textId="51A7002B" w:rsidR="00147606" w:rsidRPr="00292337" w:rsidRDefault="295ECE23" w:rsidP="28AD69F1">
            <w:pPr>
              <w:pStyle w:val="ListParagraph"/>
              <w:numPr>
                <w:ilvl w:val="0"/>
                <w:numId w:val="6"/>
              </w:numPr>
              <w:pBdr>
                <w:top w:val="nil"/>
                <w:left w:val="nil"/>
                <w:bottom w:val="nil"/>
                <w:right w:val="nil"/>
                <w:between w:val="nil"/>
              </w:pBdr>
              <w:rPr>
                <w:b/>
                <w:bCs/>
                <w:lang w:val="en-GB"/>
              </w:rPr>
            </w:pPr>
            <w:r w:rsidRPr="28AD69F1">
              <w:rPr>
                <w:b/>
                <w:bCs/>
                <w:lang w:val="en-GB"/>
              </w:rPr>
              <w:t>Confirm that informed consent exists or is obtained before the start of the study if the study is based on consent.</w:t>
            </w:r>
          </w:p>
          <w:p w14:paraId="0EBE5D85" w14:textId="3816805F" w:rsidR="00147606" w:rsidRPr="00292337" w:rsidRDefault="00147606" w:rsidP="28AD69F1">
            <w:pPr>
              <w:pStyle w:val="ListParagraph"/>
              <w:pBdr>
                <w:top w:val="nil"/>
                <w:left w:val="nil"/>
                <w:bottom w:val="nil"/>
                <w:right w:val="nil"/>
                <w:between w:val="nil"/>
              </w:pBdr>
              <w:ind w:left="360"/>
              <w:rPr>
                <w:b/>
                <w:bCs/>
                <w:lang w:val="en-GB"/>
              </w:rPr>
            </w:pPr>
          </w:p>
          <w:p w14:paraId="1FF265C6" w14:textId="53E31926" w:rsidR="00147606" w:rsidRDefault="295ECE23" w:rsidP="28AD69F1">
            <w:pPr>
              <w:jc w:val="both"/>
              <w:rPr>
                <w:lang w:val="en-GB"/>
              </w:rPr>
            </w:pPr>
            <w:r w:rsidRPr="28AD69F1">
              <w:rPr>
                <w:lang w:val="en-GB"/>
              </w:rPr>
              <w:t xml:space="preserve">Objects of research are participants of </w:t>
            </w:r>
            <w:proofErr w:type="spellStart"/>
            <w:r w:rsidRPr="28AD69F1">
              <w:rPr>
                <w:lang w:val="en-GB"/>
              </w:rPr>
              <w:t>EstBB</w:t>
            </w:r>
            <w:proofErr w:type="spellEnd"/>
            <w:r w:rsidRPr="28AD69F1">
              <w:rPr>
                <w:lang w:val="en-GB"/>
              </w:rPr>
              <w:t xml:space="preserve">. All participants have signed the consent to become a gene donor before joining the </w:t>
            </w:r>
            <w:proofErr w:type="spellStart"/>
            <w:r w:rsidRPr="28AD69F1">
              <w:rPr>
                <w:lang w:val="en-GB"/>
              </w:rPr>
              <w:t>EstBB</w:t>
            </w:r>
            <w:proofErr w:type="spellEnd"/>
            <w:r w:rsidRPr="28AD69F1">
              <w:rPr>
                <w:lang w:val="en-GB"/>
              </w:rPr>
              <w:t xml:space="preserve">. </w:t>
            </w:r>
          </w:p>
          <w:p w14:paraId="4A48B938" w14:textId="145CCA17" w:rsidR="0043350B" w:rsidRPr="0043350B" w:rsidRDefault="7D059EA5" w:rsidP="28AD69F1">
            <w:pPr>
              <w:jc w:val="both"/>
              <w:rPr>
                <w:b/>
                <w:bCs/>
                <w:highlight w:val="yellow"/>
                <w:lang w:val="en-GB"/>
              </w:rPr>
            </w:pPr>
            <w:r w:rsidRPr="28AD69F1">
              <w:rPr>
                <w:b/>
                <w:bCs/>
                <w:highlight w:val="yellow"/>
                <w:lang w:val="en-GB"/>
              </w:rPr>
              <w:t>Cohort1000</w:t>
            </w:r>
          </w:p>
          <w:p w14:paraId="659B2689" w14:textId="77777777" w:rsidR="0043350B" w:rsidRPr="00292337" w:rsidRDefault="7D059EA5" w:rsidP="28AD69F1">
            <w:pPr>
              <w:jc w:val="both"/>
              <w:rPr>
                <w:highlight w:val="yellow"/>
                <w:lang w:val="en-GB"/>
              </w:rPr>
            </w:pPr>
            <w:r w:rsidRPr="28AD69F1">
              <w:rPr>
                <w:highlight w:val="yellow"/>
                <w:lang w:val="en-GB"/>
              </w:rPr>
              <w:t>All BP-s, who agree to participate in the study will need to voluntarily sign the additional ENDOTARGET study consent form.</w:t>
            </w:r>
          </w:p>
          <w:p w14:paraId="46C1843C" w14:textId="77777777" w:rsidR="0043350B" w:rsidRPr="00292337" w:rsidRDefault="0043350B" w:rsidP="28AD69F1">
            <w:pPr>
              <w:jc w:val="both"/>
              <w:rPr>
                <w:lang w:val="en-GB"/>
              </w:rPr>
            </w:pPr>
          </w:p>
          <w:p w14:paraId="01BE3DFD" w14:textId="26E1BCC7" w:rsidR="00147606" w:rsidRPr="00131C55" w:rsidRDefault="295ECE23" w:rsidP="28AD69F1">
            <w:pPr>
              <w:pStyle w:val="ListParagraph"/>
              <w:numPr>
                <w:ilvl w:val="0"/>
                <w:numId w:val="6"/>
              </w:numPr>
              <w:pBdr>
                <w:top w:val="nil"/>
                <w:left w:val="nil"/>
                <w:bottom w:val="nil"/>
                <w:right w:val="nil"/>
                <w:between w:val="nil"/>
              </w:pBdr>
              <w:rPr>
                <w:b/>
                <w:bCs/>
                <w:lang w:val="en-GB"/>
              </w:rPr>
            </w:pPr>
            <w:r w:rsidRPr="28AD69F1">
              <w:rPr>
                <w:b/>
                <w:bCs/>
                <w:lang w:val="en-GB"/>
              </w:rPr>
              <w:t>Explain why all data processed are relevant and necessary (based on the principle of data minimization).</w:t>
            </w:r>
          </w:p>
          <w:p w14:paraId="5C57BA71" w14:textId="2C986083" w:rsidR="00147606" w:rsidRPr="00292337" w:rsidRDefault="00147606" w:rsidP="28AD69F1">
            <w:pPr>
              <w:pStyle w:val="ListParagraph"/>
              <w:pBdr>
                <w:top w:val="nil"/>
                <w:left w:val="nil"/>
                <w:bottom w:val="nil"/>
                <w:right w:val="nil"/>
                <w:between w:val="nil"/>
              </w:pBdr>
              <w:ind w:left="360"/>
              <w:rPr>
                <w:b/>
                <w:bCs/>
                <w:lang w:val="en-GB"/>
              </w:rPr>
            </w:pPr>
          </w:p>
          <w:p w14:paraId="674B43B0" w14:textId="24B095A8" w:rsidR="00147606" w:rsidRPr="00292337" w:rsidRDefault="295ECE23" w:rsidP="28AD69F1">
            <w:pPr>
              <w:pBdr>
                <w:top w:val="nil"/>
                <w:left w:val="nil"/>
                <w:bottom w:val="nil"/>
                <w:right w:val="nil"/>
                <w:between w:val="nil"/>
              </w:pBdr>
              <w:rPr>
                <w:lang w:val="en-GB"/>
              </w:rPr>
            </w:pPr>
            <w:r w:rsidRPr="28AD69F1">
              <w:rPr>
                <w:lang w:val="en-GB"/>
              </w:rPr>
              <w:t>The ENDOTARGET study applies the following data:</w:t>
            </w:r>
          </w:p>
          <w:p w14:paraId="74E75783" w14:textId="77777777" w:rsidR="00147606" w:rsidRPr="00292337" w:rsidRDefault="295ECE23" w:rsidP="28AD69F1">
            <w:pPr>
              <w:numPr>
                <w:ilvl w:val="0"/>
                <w:numId w:val="15"/>
              </w:numPr>
              <w:pBdr>
                <w:top w:val="nil"/>
                <w:left w:val="nil"/>
                <w:bottom w:val="nil"/>
                <w:right w:val="nil"/>
                <w:between w:val="nil"/>
              </w:pBdr>
              <w:rPr>
                <w:lang w:val="en-GB"/>
              </w:rPr>
            </w:pPr>
            <w:r w:rsidRPr="28AD69F1">
              <w:rPr>
                <w:lang w:val="en-GB"/>
              </w:rPr>
              <w:t xml:space="preserve">genotype data to evaluate the genetic associations with different phenotypic and clinical traits; </w:t>
            </w:r>
          </w:p>
          <w:p w14:paraId="7A168736" w14:textId="2EE4FA7C" w:rsidR="00147606" w:rsidRPr="00131C55" w:rsidRDefault="295ECE23" w:rsidP="28AD69F1">
            <w:pPr>
              <w:numPr>
                <w:ilvl w:val="0"/>
                <w:numId w:val="15"/>
              </w:numPr>
              <w:pBdr>
                <w:top w:val="nil"/>
                <w:left w:val="nil"/>
                <w:bottom w:val="nil"/>
                <w:right w:val="nil"/>
                <w:between w:val="nil"/>
              </w:pBdr>
              <w:rPr>
                <w:lang w:val="en-GB"/>
              </w:rPr>
            </w:pPr>
            <w:r w:rsidRPr="28AD69F1">
              <w:rPr>
                <w:lang w:val="en-GB"/>
              </w:rPr>
              <w:t>blood markers to evaluate associations with genetic and clinical data;</w:t>
            </w:r>
          </w:p>
          <w:p w14:paraId="4D4E0A8B" w14:textId="3A06145C" w:rsidR="00147606" w:rsidRDefault="295ECE23" w:rsidP="28AD69F1">
            <w:pPr>
              <w:numPr>
                <w:ilvl w:val="0"/>
                <w:numId w:val="15"/>
              </w:numPr>
              <w:pBdr>
                <w:top w:val="nil"/>
                <w:left w:val="nil"/>
                <w:bottom w:val="nil"/>
                <w:right w:val="nil"/>
                <w:between w:val="nil"/>
              </w:pBdr>
              <w:rPr>
                <w:lang w:val="en-GB"/>
              </w:rPr>
            </w:pPr>
            <w:r w:rsidRPr="28AD69F1">
              <w:rPr>
                <w:lang w:val="en-GB"/>
              </w:rPr>
              <w:lastRenderedPageBreak/>
              <w:t xml:space="preserve">health data from </w:t>
            </w:r>
            <w:proofErr w:type="spellStart"/>
            <w:r w:rsidRPr="28AD69F1">
              <w:rPr>
                <w:lang w:val="en-GB"/>
              </w:rPr>
              <w:t>EstBB</w:t>
            </w:r>
            <w:proofErr w:type="spellEnd"/>
            <w:r w:rsidRPr="28AD69F1">
              <w:rPr>
                <w:lang w:val="en-GB"/>
              </w:rPr>
              <w:t xml:space="preserve"> database to evaluate associations with genetics, other phenotypic traits and clinical data.</w:t>
            </w:r>
          </w:p>
          <w:p w14:paraId="1647DE6C" w14:textId="4A32345C" w:rsidR="0043350B" w:rsidRPr="0043350B" w:rsidRDefault="7D059EA5" w:rsidP="28AD69F1">
            <w:pPr>
              <w:pBdr>
                <w:top w:val="nil"/>
                <w:left w:val="nil"/>
                <w:bottom w:val="nil"/>
                <w:right w:val="nil"/>
                <w:between w:val="nil"/>
              </w:pBdr>
              <w:rPr>
                <w:b/>
                <w:bCs/>
                <w:highlight w:val="yellow"/>
                <w:lang w:val="en-GB"/>
              </w:rPr>
            </w:pPr>
            <w:r w:rsidRPr="28AD69F1">
              <w:rPr>
                <w:b/>
                <w:bCs/>
                <w:highlight w:val="yellow"/>
                <w:lang w:val="en-GB"/>
              </w:rPr>
              <w:t>Additional points for Cohort1000</w:t>
            </w:r>
          </w:p>
          <w:p w14:paraId="67AECDBE" w14:textId="77777777" w:rsidR="0043350B" w:rsidRPr="00292337" w:rsidRDefault="7D059EA5" w:rsidP="28AD69F1">
            <w:pPr>
              <w:numPr>
                <w:ilvl w:val="0"/>
                <w:numId w:val="15"/>
              </w:numPr>
              <w:pBdr>
                <w:top w:val="nil"/>
                <w:left w:val="nil"/>
                <w:bottom w:val="nil"/>
                <w:right w:val="nil"/>
                <w:between w:val="nil"/>
              </w:pBdr>
              <w:rPr>
                <w:highlight w:val="yellow"/>
                <w:lang w:val="en-GB"/>
              </w:rPr>
            </w:pPr>
            <w:r w:rsidRPr="28AD69F1">
              <w:rPr>
                <w:highlight w:val="yellow"/>
                <w:lang w:val="en-GB"/>
              </w:rPr>
              <w:t>personal data is needed to contact BPs and invite them to the study;</w:t>
            </w:r>
          </w:p>
          <w:p w14:paraId="355ED6C2" w14:textId="4B8CC930" w:rsidR="0043350B" w:rsidRPr="00292337" w:rsidRDefault="7D059EA5" w:rsidP="28AD69F1">
            <w:pPr>
              <w:numPr>
                <w:ilvl w:val="0"/>
                <w:numId w:val="15"/>
              </w:numPr>
              <w:pBdr>
                <w:top w:val="nil"/>
                <w:left w:val="nil"/>
                <w:bottom w:val="nil"/>
                <w:right w:val="nil"/>
                <w:between w:val="nil"/>
              </w:pBdr>
              <w:rPr>
                <w:highlight w:val="yellow"/>
                <w:lang w:val="en-GB"/>
              </w:rPr>
            </w:pPr>
            <w:r w:rsidRPr="28AD69F1">
              <w:rPr>
                <w:highlight w:val="yellow"/>
                <w:lang w:val="en-GB"/>
              </w:rPr>
              <w:t xml:space="preserve">metagenomics data from stool </w:t>
            </w:r>
            <w:r w:rsidR="1B03E7D8" w:rsidRPr="28AD69F1">
              <w:rPr>
                <w:highlight w:val="yellow"/>
                <w:lang w:val="en-GB"/>
              </w:rPr>
              <w:t xml:space="preserve">and saliva </w:t>
            </w:r>
            <w:r w:rsidRPr="28AD69F1">
              <w:rPr>
                <w:highlight w:val="yellow"/>
                <w:lang w:val="en-GB"/>
              </w:rPr>
              <w:t>samples to evaluate associations with microbiome, phenotypic traits and clinical data;</w:t>
            </w:r>
          </w:p>
          <w:p w14:paraId="030F80BF" w14:textId="6873DCDC" w:rsidR="0043350B" w:rsidRPr="0043350B" w:rsidRDefault="7D059EA5" w:rsidP="28AD69F1">
            <w:pPr>
              <w:numPr>
                <w:ilvl w:val="0"/>
                <w:numId w:val="15"/>
              </w:numPr>
              <w:pBdr>
                <w:top w:val="nil"/>
                <w:left w:val="nil"/>
                <w:bottom w:val="nil"/>
                <w:right w:val="nil"/>
                <w:between w:val="nil"/>
              </w:pBdr>
              <w:rPr>
                <w:highlight w:val="yellow"/>
                <w:lang w:val="en-GB"/>
              </w:rPr>
            </w:pPr>
            <w:r w:rsidRPr="28AD69F1">
              <w:rPr>
                <w:highlight w:val="yellow"/>
                <w:lang w:val="en-GB"/>
              </w:rPr>
              <w:t>study questionnaire to evaluate associations with genetics, other phenotypic traits and clinical data;</w:t>
            </w:r>
          </w:p>
          <w:p w14:paraId="6CBB44CC" w14:textId="77777777" w:rsidR="00147606" w:rsidRPr="00292337" w:rsidRDefault="00147606" w:rsidP="28AD69F1">
            <w:pPr>
              <w:pStyle w:val="ListParagraph"/>
              <w:pBdr>
                <w:top w:val="nil"/>
                <w:left w:val="nil"/>
                <w:bottom w:val="nil"/>
                <w:right w:val="nil"/>
                <w:between w:val="nil"/>
              </w:pBdr>
              <w:ind w:left="360"/>
              <w:rPr>
                <w:b/>
                <w:bCs/>
                <w:highlight w:val="yellow"/>
                <w:lang w:val="en-GB"/>
              </w:rPr>
            </w:pPr>
          </w:p>
          <w:p w14:paraId="6C64165D" w14:textId="77777777" w:rsidR="00147606" w:rsidRPr="00292337" w:rsidRDefault="295ECE23" w:rsidP="28AD69F1">
            <w:pPr>
              <w:pStyle w:val="ListParagraph"/>
              <w:numPr>
                <w:ilvl w:val="0"/>
                <w:numId w:val="6"/>
              </w:numPr>
              <w:pBdr>
                <w:top w:val="nil"/>
                <w:left w:val="nil"/>
                <w:bottom w:val="nil"/>
                <w:right w:val="nil"/>
                <w:between w:val="nil"/>
              </w:pBdr>
              <w:rPr>
                <w:b/>
                <w:bCs/>
                <w:lang w:val="en-GB"/>
              </w:rPr>
            </w:pPr>
            <w:r w:rsidRPr="28AD69F1">
              <w:rPr>
                <w:b/>
                <w:bCs/>
                <w:lang w:val="en-GB"/>
              </w:rPr>
              <w:t xml:space="preserve">Are the data subjects identifiable? </w:t>
            </w:r>
          </w:p>
          <w:p w14:paraId="1667584D" w14:textId="7054682B" w:rsidR="00147606" w:rsidRPr="0043350B" w:rsidRDefault="295ECE23" w:rsidP="28AD69F1">
            <w:pPr>
              <w:pStyle w:val="ListParagraph"/>
              <w:numPr>
                <w:ilvl w:val="0"/>
                <w:numId w:val="15"/>
              </w:numPr>
              <w:pBdr>
                <w:top w:val="nil"/>
                <w:left w:val="nil"/>
                <w:bottom w:val="nil"/>
                <w:right w:val="nil"/>
                <w:between w:val="nil"/>
              </w:pBdr>
              <w:jc w:val="both"/>
              <w:rPr>
                <w:lang w:val="en-GB"/>
              </w:rPr>
            </w:pPr>
            <w:r w:rsidRPr="28AD69F1">
              <w:rPr>
                <w:lang w:val="en-GB"/>
              </w:rPr>
              <w:t xml:space="preserve">All the data and tissue samples in this study is pseudonymised prior to sending to the </w:t>
            </w:r>
            <w:proofErr w:type="spellStart"/>
            <w:r w:rsidRPr="28AD69F1">
              <w:rPr>
                <w:lang w:val="en-GB"/>
              </w:rPr>
              <w:t>EstBB</w:t>
            </w:r>
            <w:proofErr w:type="spellEnd"/>
            <w:r w:rsidRPr="28AD69F1">
              <w:rPr>
                <w:lang w:val="en-GB"/>
              </w:rPr>
              <w:t xml:space="preserve"> scientists or partners. </w:t>
            </w:r>
          </w:p>
          <w:p w14:paraId="57974AB7" w14:textId="770D9144" w:rsidR="00147606" w:rsidRPr="0043350B" w:rsidRDefault="295ECE23" w:rsidP="28AD69F1">
            <w:pPr>
              <w:pStyle w:val="ListParagraph"/>
              <w:numPr>
                <w:ilvl w:val="0"/>
                <w:numId w:val="15"/>
              </w:numPr>
              <w:pBdr>
                <w:top w:val="nil"/>
                <w:left w:val="nil"/>
                <w:bottom w:val="nil"/>
                <w:right w:val="nil"/>
                <w:between w:val="nil"/>
              </w:pBdr>
              <w:rPr>
                <w:lang w:val="en-GB"/>
              </w:rPr>
            </w:pPr>
            <w:r w:rsidRPr="28AD69F1">
              <w:rPr>
                <w:lang w:val="en-GB"/>
              </w:rPr>
              <w:t>For study scientists the data will be pseudonymised so that there is no ability to link data to individuals.</w:t>
            </w:r>
          </w:p>
          <w:p w14:paraId="090D7A87" w14:textId="07DF1D61" w:rsidR="00147606" w:rsidRDefault="7D059EA5" w:rsidP="28AD69F1">
            <w:pPr>
              <w:pBdr>
                <w:top w:val="nil"/>
                <w:left w:val="nil"/>
                <w:bottom w:val="nil"/>
                <w:right w:val="nil"/>
                <w:between w:val="nil"/>
              </w:pBdr>
              <w:rPr>
                <w:b/>
                <w:bCs/>
                <w:highlight w:val="yellow"/>
                <w:lang w:val="en-GB"/>
              </w:rPr>
            </w:pPr>
            <w:r w:rsidRPr="28AD69F1">
              <w:rPr>
                <w:b/>
                <w:bCs/>
                <w:highlight w:val="yellow"/>
                <w:lang w:val="en-GB"/>
              </w:rPr>
              <w:t>Additional points for Cohort1000</w:t>
            </w:r>
          </w:p>
          <w:p w14:paraId="60EF3121" w14:textId="3A15110A" w:rsidR="0043350B" w:rsidRPr="0043350B" w:rsidRDefault="7D059EA5" w:rsidP="28AD69F1">
            <w:pPr>
              <w:pStyle w:val="ListParagraph"/>
              <w:numPr>
                <w:ilvl w:val="0"/>
                <w:numId w:val="15"/>
              </w:numPr>
              <w:pBdr>
                <w:top w:val="nil"/>
                <w:left w:val="nil"/>
                <w:bottom w:val="nil"/>
                <w:right w:val="nil"/>
                <w:between w:val="nil"/>
              </w:pBdr>
              <w:rPr>
                <w:highlight w:val="yellow"/>
                <w:lang w:val="en-GB"/>
              </w:rPr>
            </w:pPr>
            <w:r w:rsidRPr="28AD69F1">
              <w:rPr>
                <w:highlight w:val="yellow"/>
                <w:lang w:val="en-GB"/>
              </w:rPr>
              <w:t xml:space="preserve">The tissue samples are marked with codes. The key to the codes </w:t>
            </w:r>
            <w:r w:rsidR="6FA536A7" w:rsidRPr="28AD69F1">
              <w:rPr>
                <w:highlight w:val="yellow"/>
                <w:lang w:val="en-GB"/>
              </w:rPr>
              <w:t xml:space="preserve">is </w:t>
            </w:r>
            <w:r w:rsidRPr="28AD69F1">
              <w:rPr>
                <w:highlight w:val="yellow"/>
                <w:lang w:val="en-GB"/>
              </w:rPr>
              <w:t xml:space="preserve">kept in the </w:t>
            </w:r>
            <w:proofErr w:type="spellStart"/>
            <w:r w:rsidRPr="28AD69F1">
              <w:rPr>
                <w:highlight w:val="yellow"/>
                <w:lang w:val="en-GB"/>
              </w:rPr>
              <w:t>EstBB</w:t>
            </w:r>
            <w:proofErr w:type="spellEnd"/>
            <w:r w:rsidRPr="28AD69F1">
              <w:rPr>
                <w:highlight w:val="yellow"/>
                <w:lang w:val="en-GB"/>
              </w:rPr>
              <w:t xml:space="preserve"> coding </w:t>
            </w:r>
            <w:proofErr w:type="spellStart"/>
            <w:r w:rsidRPr="28AD69F1">
              <w:rPr>
                <w:highlight w:val="yellow"/>
                <w:lang w:val="en-GB"/>
              </w:rPr>
              <w:t>center</w:t>
            </w:r>
            <w:proofErr w:type="spellEnd"/>
            <w:r w:rsidRPr="28AD69F1">
              <w:rPr>
                <w:highlight w:val="yellow"/>
                <w:lang w:val="en-GB"/>
              </w:rPr>
              <w:t xml:space="preserve"> </w:t>
            </w:r>
            <w:r w:rsidR="1BB23038" w:rsidRPr="28AD69F1">
              <w:rPr>
                <w:highlight w:val="yellow"/>
                <w:lang w:val="en-GB"/>
              </w:rPr>
              <w:t>indefinitely</w:t>
            </w:r>
            <w:r w:rsidRPr="28AD69F1">
              <w:rPr>
                <w:highlight w:val="yellow"/>
                <w:lang w:val="en-GB"/>
              </w:rPr>
              <w:t xml:space="preserve"> </w:t>
            </w:r>
            <w:r w:rsidR="0BA5E40F" w:rsidRPr="28AD69F1">
              <w:rPr>
                <w:highlight w:val="yellow"/>
                <w:lang w:val="en-GB"/>
              </w:rPr>
              <w:t>a</w:t>
            </w:r>
            <w:r w:rsidR="71EE8F0B" w:rsidRPr="28AD69F1">
              <w:rPr>
                <w:highlight w:val="yellow"/>
                <w:lang w:val="en-GB"/>
              </w:rPr>
              <w:t>nd</w:t>
            </w:r>
            <w:r w:rsidR="0BA5E40F" w:rsidRPr="28AD69F1">
              <w:rPr>
                <w:highlight w:val="yellow"/>
                <w:lang w:val="en-GB"/>
              </w:rPr>
              <w:t xml:space="preserve"> the remaining tissues will be stored as a part of </w:t>
            </w:r>
            <w:proofErr w:type="spellStart"/>
            <w:r w:rsidR="0BA5E40F" w:rsidRPr="28AD69F1">
              <w:rPr>
                <w:highlight w:val="yellow"/>
                <w:lang w:val="en-GB"/>
              </w:rPr>
              <w:t>EstBB</w:t>
            </w:r>
            <w:proofErr w:type="spellEnd"/>
            <w:r w:rsidR="0BA5E40F" w:rsidRPr="28AD69F1">
              <w:rPr>
                <w:highlight w:val="yellow"/>
                <w:lang w:val="en-GB"/>
              </w:rPr>
              <w:t xml:space="preserve">. </w:t>
            </w:r>
          </w:p>
          <w:p w14:paraId="76F66898" w14:textId="5984F8B4" w:rsidR="0043350B" w:rsidRPr="0043350B" w:rsidRDefault="7D059EA5" w:rsidP="28AD69F1">
            <w:pPr>
              <w:pStyle w:val="ListParagraph"/>
              <w:numPr>
                <w:ilvl w:val="0"/>
                <w:numId w:val="15"/>
              </w:numPr>
              <w:pBdr>
                <w:top w:val="nil"/>
                <w:left w:val="nil"/>
                <w:bottom w:val="nil"/>
                <w:right w:val="nil"/>
                <w:between w:val="nil"/>
              </w:pBdr>
              <w:rPr>
                <w:b/>
                <w:bCs/>
                <w:highlight w:val="yellow"/>
                <w:lang w:val="en-GB"/>
              </w:rPr>
            </w:pPr>
            <w:r w:rsidRPr="28AD69F1">
              <w:rPr>
                <w:highlight w:val="yellow"/>
                <w:lang w:val="en-GB"/>
              </w:rPr>
              <w:t xml:space="preserve">In blood collection centres the BPs need to be identified prior to collecting their blood </w:t>
            </w:r>
            <w:r w:rsidR="24829F98" w:rsidRPr="28AD69F1">
              <w:rPr>
                <w:highlight w:val="yellow"/>
                <w:lang w:val="en-GB"/>
              </w:rPr>
              <w:t xml:space="preserve">and saliva </w:t>
            </w:r>
            <w:r w:rsidRPr="28AD69F1">
              <w:rPr>
                <w:highlight w:val="yellow"/>
                <w:lang w:val="en-GB"/>
              </w:rPr>
              <w:t xml:space="preserve">samples and accepting their </w:t>
            </w:r>
            <w:proofErr w:type="spellStart"/>
            <w:r w:rsidRPr="28AD69F1">
              <w:rPr>
                <w:highlight w:val="yellow"/>
                <w:lang w:val="en-GB"/>
              </w:rPr>
              <w:t>feces</w:t>
            </w:r>
            <w:proofErr w:type="spellEnd"/>
            <w:r w:rsidR="12678FA2" w:rsidRPr="28AD69F1">
              <w:rPr>
                <w:highlight w:val="yellow"/>
                <w:lang w:val="en-GB"/>
              </w:rPr>
              <w:t xml:space="preserve"> </w:t>
            </w:r>
            <w:r w:rsidRPr="28AD69F1">
              <w:rPr>
                <w:highlight w:val="yellow"/>
                <w:lang w:val="en-GB"/>
              </w:rPr>
              <w:t xml:space="preserve">samples (collected at home). </w:t>
            </w:r>
            <w:r w:rsidR="7012AD40" w:rsidRPr="28AD69F1">
              <w:rPr>
                <w:highlight w:val="yellow"/>
                <w:lang w:val="en-GB"/>
              </w:rPr>
              <w:t xml:space="preserve">Medical service provider </w:t>
            </w:r>
            <w:r w:rsidRPr="28AD69F1">
              <w:rPr>
                <w:highlight w:val="yellow"/>
                <w:lang w:val="en-GB"/>
              </w:rPr>
              <w:t>is a licensed blood collection and analysis institute, which also collaborates with different hospitals in Estonia. It has licensed and trained specialists to work with customers personal data and samples.</w:t>
            </w:r>
            <w:r w:rsidRPr="28AD69F1">
              <w:rPr>
                <w:lang w:val="en-GB"/>
              </w:rPr>
              <w:t xml:space="preserve"> </w:t>
            </w:r>
          </w:p>
          <w:p w14:paraId="6DEA0203" w14:textId="77777777" w:rsidR="0043350B" w:rsidRPr="0043350B" w:rsidRDefault="0043350B" w:rsidP="28AD69F1">
            <w:pPr>
              <w:pStyle w:val="ListParagraph"/>
              <w:pBdr>
                <w:top w:val="nil"/>
                <w:left w:val="nil"/>
                <w:bottom w:val="nil"/>
                <w:right w:val="nil"/>
                <w:between w:val="nil"/>
              </w:pBdr>
              <w:rPr>
                <w:b/>
                <w:bCs/>
                <w:lang w:val="en-GB"/>
              </w:rPr>
            </w:pPr>
          </w:p>
          <w:p w14:paraId="735E5836" w14:textId="6DFFCAA1" w:rsidR="00147606" w:rsidRPr="00292337" w:rsidRDefault="295ECE23" w:rsidP="28AD69F1">
            <w:pPr>
              <w:pStyle w:val="ListParagraph"/>
              <w:pBdr>
                <w:top w:val="nil"/>
                <w:left w:val="nil"/>
                <w:bottom w:val="nil"/>
                <w:right w:val="nil"/>
                <w:between w:val="nil"/>
              </w:pBdr>
              <w:ind w:left="360"/>
              <w:rPr>
                <w:b/>
                <w:bCs/>
                <w:lang w:val="en-GB"/>
              </w:rPr>
            </w:pPr>
            <w:r w:rsidRPr="28AD69F1">
              <w:rPr>
                <w:b/>
                <w:bCs/>
                <w:lang w:val="en-GB"/>
              </w:rPr>
              <w:t>If yes, please describe how the following conditions are met:</w:t>
            </w:r>
          </w:p>
          <w:p w14:paraId="056AFD9E" w14:textId="5E7A663F" w:rsidR="00147606" w:rsidRPr="00292337" w:rsidRDefault="295ECE23" w:rsidP="28AD69F1">
            <w:pPr>
              <w:pStyle w:val="ListParagraph"/>
              <w:numPr>
                <w:ilvl w:val="1"/>
                <w:numId w:val="6"/>
              </w:numPr>
              <w:pBdr>
                <w:top w:val="nil"/>
                <w:left w:val="nil"/>
                <w:bottom w:val="nil"/>
                <w:right w:val="nil"/>
                <w:between w:val="nil"/>
              </w:pBdr>
              <w:rPr>
                <w:b/>
                <w:bCs/>
                <w:lang w:val="en-GB"/>
              </w:rPr>
            </w:pPr>
            <w:r w:rsidRPr="28AD69F1">
              <w:rPr>
                <w:b/>
                <w:bCs/>
                <w:lang w:val="en-GB"/>
              </w:rPr>
              <w:t xml:space="preserve">after the removal of the personal identifiers, the purposes of data processing are no longer achievable or would be unreasonably difficult to </w:t>
            </w:r>
            <w:proofErr w:type="gramStart"/>
            <w:r w:rsidRPr="28AD69F1">
              <w:rPr>
                <w:b/>
                <w:bCs/>
                <w:lang w:val="en-GB"/>
              </w:rPr>
              <w:t>achieve;</w:t>
            </w:r>
            <w:r w:rsidR="06D6A6B0" w:rsidRPr="28AD69F1">
              <w:rPr>
                <w:b/>
                <w:bCs/>
                <w:lang w:val="en-GB"/>
              </w:rPr>
              <w:t>??</w:t>
            </w:r>
            <w:proofErr w:type="gramEnd"/>
          </w:p>
          <w:p w14:paraId="74903C62" w14:textId="2A2F102E" w:rsidR="00147606" w:rsidRPr="00292337" w:rsidRDefault="295ECE23" w:rsidP="28AD69F1">
            <w:pPr>
              <w:pStyle w:val="ListParagraph"/>
              <w:numPr>
                <w:ilvl w:val="1"/>
                <w:numId w:val="6"/>
              </w:numPr>
              <w:pBdr>
                <w:top w:val="nil"/>
                <w:left w:val="nil"/>
                <w:bottom w:val="nil"/>
                <w:right w:val="nil"/>
                <w:between w:val="nil"/>
              </w:pBdr>
              <w:rPr>
                <w:b/>
                <w:bCs/>
                <w:lang w:val="en-GB"/>
              </w:rPr>
            </w:pPr>
            <w:r w:rsidRPr="28AD69F1">
              <w:rPr>
                <w:b/>
                <w:bCs/>
                <w:lang w:val="en-GB"/>
              </w:rPr>
              <w:t>in the opinion of the persons conducting scientific or official statistics, there is an overriding public interest therein;</w:t>
            </w:r>
          </w:p>
          <w:p w14:paraId="5C697F53" w14:textId="2D2BAA0F" w:rsidR="00147606" w:rsidRPr="00292337" w:rsidRDefault="295ECE23" w:rsidP="28AD69F1">
            <w:pPr>
              <w:pStyle w:val="ListParagraph"/>
              <w:numPr>
                <w:ilvl w:val="1"/>
                <w:numId w:val="6"/>
              </w:numPr>
              <w:pBdr>
                <w:top w:val="nil"/>
                <w:left w:val="nil"/>
                <w:bottom w:val="nil"/>
                <w:right w:val="nil"/>
                <w:between w:val="nil"/>
              </w:pBdr>
              <w:rPr>
                <w:b/>
                <w:bCs/>
                <w:lang w:val="en-GB"/>
              </w:rPr>
            </w:pPr>
            <w:r w:rsidRPr="28AD69F1">
              <w:rPr>
                <w:b/>
                <w:bCs/>
                <w:shd w:val="clear" w:color="auto" w:fill="FFFFFF"/>
                <w:lang w:val="en-GB"/>
              </w:rPr>
              <w:t>the scope of obligations of the data subject is not changed based on the processed personal data or the rights of the data subject are not excessively damaged in any other manner</w:t>
            </w:r>
            <w:r w:rsidRPr="28AD69F1">
              <w:rPr>
                <w:b/>
                <w:bCs/>
                <w:lang w:val="en-GB"/>
              </w:rPr>
              <w:t>.</w:t>
            </w:r>
          </w:p>
          <w:p w14:paraId="56467994" w14:textId="77777777" w:rsidR="00147606" w:rsidRPr="00292337" w:rsidRDefault="00147606" w:rsidP="28AD69F1">
            <w:pPr>
              <w:pBdr>
                <w:top w:val="nil"/>
                <w:left w:val="nil"/>
                <w:bottom w:val="nil"/>
                <w:right w:val="nil"/>
                <w:between w:val="nil"/>
              </w:pBdr>
              <w:rPr>
                <w:lang w:val="en-GB"/>
              </w:rPr>
            </w:pPr>
          </w:p>
        </w:tc>
      </w:tr>
      <w:tr w:rsidR="00147606" w:rsidRPr="00292337" w14:paraId="298163F0" w14:textId="77777777" w:rsidTr="580E361B">
        <w:trPr>
          <w:trHeight w:val="4291"/>
        </w:trPr>
        <w:tc>
          <w:tcPr>
            <w:tcW w:w="3410" w:type="dxa"/>
            <w:tcBorders>
              <w:top w:val="single" w:sz="4" w:space="0" w:color="000000" w:themeColor="text1"/>
              <w:left w:val="single" w:sz="4" w:space="0" w:color="525252"/>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74F23F0" w14:textId="566CD352" w:rsidR="00147606" w:rsidRPr="00292337" w:rsidRDefault="295ECE23" w:rsidP="28AD69F1">
            <w:pPr>
              <w:pBdr>
                <w:top w:val="nil"/>
                <w:left w:val="nil"/>
                <w:bottom w:val="nil"/>
                <w:right w:val="nil"/>
                <w:between w:val="nil"/>
              </w:pBdr>
              <w:rPr>
                <w:b/>
                <w:bCs/>
                <w:lang w:val="en-GB"/>
              </w:rPr>
            </w:pPr>
            <w:r w:rsidRPr="28AD69F1">
              <w:rPr>
                <w:b/>
                <w:bCs/>
                <w:lang w:val="en-GB"/>
              </w:rPr>
              <w:lastRenderedPageBreak/>
              <w:t>Does the research involve systematic monitoring of an individual, the collection of his or her data profile, or a large-scale processing of data of special categories and /or sensitive data, or the use of (intrusive) data processing techniques in a covert way (</w:t>
            </w:r>
            <w:proofErr w:type="spellStart"/>
            <w:r w:rsidRPr="28AD69F1">
              <w:rPr>
                <w:b/>
                <w:bCs/>
                <w:lang w:val="en-GB"/>
              </w:rPr>
              <w:t>eg</w:t>
            </w:r>
            <w:proofErr w:type="spellEnd"/>
            <w:r w:rsidRPr="28AD69F1">
              <w:rPr>
                <w:b/>
                <w:bCs/>
                <w:lang w:val="en-GB"/>
              </w:rPr>
              <w:t xml:space="preserve"> survival surveys, monitoring, surveillance, audio and video recording, geolocation, etc.) or any data processing that may harm the rights and freedoms of the data subject?</w:t>
            </w:r>
          </w:p>
        </w:tc>
        <w:tc>
          <w:tcPr>
            <w:tcW w:w="682" w:type="dxa"/>
            <w:tcBorders>
              <w:top w:val="single" w:sz="4" w:space="0" w:color="000000" w:themeColor="text1"/>
              <w:left w:val="single" w:sz="4" w:space="0" w:color="000000" w:themeColor="text1"/>
              <w:bottom w:val="single" w:sz="4" w:space="0" w:color="525252"/>
              <w:right w:val="single" w:sz="4" w:space="0" w:color="000000" w:themeColor="text1"/>
            </w:tcBorders>
            <w:shd w:val="clear" w:color="auto" w:fill="auto"/>
            <w:tcMar>
              <w:top w:w="80" w:type="dxa"/>
              <w:left w:w="80" w:type="dxa"/>
              <w:bottom w:w="80" w:type="dxa"/>
              <w:right w:w="80" w:type="dxa"/>
            </w:tcMar>
          </w:tcPr>
          <w:p w14:paraId="72226EA0" w14:textId="77777777" w:rsidR="00147606" w:rsidRPr="00292337" w:rsidRDefault="00147606" w:rsidP="28AD69F1">
            <w:pPr>
              <w:rPr>
                <w:lang w:val="en-GB"/>
              </w:rPr>
            </w:pPr>
          </w:p>
        </w:tc>
        <w:tc>
          <w:tcPr>
            <w:tcW w:w="5575" w:type="dxa"/>
            <w:tcBorders>
              <w:top w:val="single" w:sz="4" w:space="0" w:color="000000" w:themeColor="text1"/>
              <w:left w:val="single" w:sz="4" w:space="0" w:color="000000" w:themeColor="text1"/>
              <w:bottom w:val="single" w:sz="4" w:space="0" w:color="000000" w:themeColor="text1"/>
              <w:right w:val="single" w:sz="4" w:space="0" w:color="525252"/>
            </w:tcBorders>
            <w:shd w:val="clear" w:color="auto" w:fill="auto"/>
            <w:tcMar>
              <w:top w:w="80" w:type="dxa"/>
              <w:left w:w="80" w:type="dxa"/>
              <w:bottom w:w="80" w:type="dxa"/>
              <w:right w:w="80" w:type="dxa"/>
            </w:tcMar>
          </w:tcPr>
          <w:p w14:paraId="2DFAD20F" w14:textId="49C2F628" w:rsidR="00147606" w:rsidRPr="00292337" w:rsidRDefault="295ECE23" w:rsidP="28AD69F1">
            <w:pPr>
              <w:pStyle w:val="ListParagraph"/>
              <w:numPr>
                <w:ilvl w:val="0"/>
                <w:numId w:val="7"/>
              </w:numPr>
              <w:pBdr>
                <w:top w:val="nil"/>
                <w:left w:val="nil"/>
                <w:bottom w:val="nil"/>
                <w:right w:val="nil"/>
                <w:between w:val="nil"/>
              </w:pBdr>
              <w:rPr>
                <w:b/>
                <w:bCs/>
                <w:highlight w:val="yellow"/>
                <w:lang w:val="en-GB"/>
              </w:rPr>
            </w:pPr>
            <w:r w:rsidRPr="28AD69F1">
              <w:rPr>
                <w:b/>
                <w:bCs/>
                <w:lang w:val="en-GB"/>
              </w:rPr>
              <w:t xml:space="preserve">Explain which methods are used for surveillance, </w:t>
            </w:r>
            <w:r w:rsidRPr="28AD69F1">
              <w:rPr>
                <w:b/>
                <w:bCs/>
                <w:highlight w:val="yellow"/>
                <w:lang w:val="en-GB"/>
              </w:rPr>
              <w:t>monitoring and observation of subjects.</w:t>
            </w:r>
          </w:p>
          <w:p w14:paraId="16D99BE3" w14:textId="66C31420" w:rsidR="00147606" w:rsidRDefault="361C3A64" w:rsidP="28AD69F1">
            <w:pPr>
              <w:pBdr>
                <w:top w:val="nil"/>
                <w:left w:val="nil"/>
                <w:bottom w:val="nil"/>
                <w:right w:val="nil"/>
                <w:between w:val="nil"/>
              </w:pBdr>
              <w:rPr>
                <w:b/>
                <w:bCs/>
                <w:highlight w:val="yellow"/>
                <w:lang w:val="en-GB"/>
              </w:rPr>
            </w:pPr>
            <w:r w:rsidRPr="28AD69F1">
              <w:rPr>
                <w:b/>
                <w:bCs/>
                <w:highlight w:val="yellow"/>
                <w:lang w:val="en-GB"/>
              </w:rPr>
              <w:t>Cohort1000</w:t>
            </w:r>
          </w:p>
          <w:p w14:paraId="53BF4F6E" w14:textId="2F4A5D82" w:rsidR="00ED2742" w:rsidRPr="00292337" w:rsidRDefault="361C3A64" w:rsidP="28AD69F1">
            <w:pPr>
              <w:pBdr>
                <w:top w:val="nil"/>
                <w:left w:val="nil"/>
                <w:bottom w:val="nil"/>
                <w:right w:val="nil"/>
                <w:between w:val="nil"/>
              </w:pBdr>
              <w:rPr>
                <w:highlight w:val="yellow"/>
                <w:lang w:val="en-GB"/>
              </w:rPr>
            </w:pPr>
            <w:r w:rsidRPr="28AD69F1">
              <w:rPr>
                <w:highlight w:val="yellow"/>
                <w:lang w:val="en-GB"/>
              </w:rPr>
              <w:t xml:space="preserve">After signing the </w:t>
            </w:r>
            <w:proofErr w:type="gramStart"/>
            <w:r w:rsidRPr="28AD69F1">
              <w:rPr>
                <w:highlight w:val="yellow"/>
                <w:lang w:val="en-GB"/>
              </w:rPr>
              <w:t>IC</w:t>
            </w:r>
            <w:proofErr w:type="gramEnd"/>
            <w:r w:rsidRPr="28AD69F1">
              <w:rPr>
                <w:highlight w:val="yellow"/>
                <w:lang w:val="en-GB"/>
              </w:rPr>
              <w:t xml:space="preserve"> the BPs will be asked to fill the study questionnaire </w:t>
            </w:r>
            <w:r w:rsidR="75132F07" w:rsidRPr="28AD69F1">
              <w:rPr>
                <w:highlight w:val="yellow"/>
                <w:lang w:val="en-GB"/>
              </w:rPr>
              <w:t xml:space="preserve">online </w:t>
            </w:r>
            <w:r w:rsidRPr="28AD69F1">
              <w:rPr>
                <w:highlight w:val="yellow"/>
                <w:lang w:val="en-GB"/>
              </w:rPr>
              <w:t xml:space="preserve">(Appendix 6). After that they will be sent a </w:t>
            </w:r>
            <w:proofErr w:type="spellStart"/>
            <w:r w:rsidRPr="28AD69F1">
              <w:rPr>
                <w:highlight w:val="yellow"/>
                <w:lang w:val="en-GB"/>
              </w:rPr>
              <w:t>feces</w:t>
            </w:r>
            <w:proofErr w:type="spellEnd"/>
            <w:r w:rsidRPr="28AD69F1">
              <w:rPr>
                <w:highlight w:val="yellow"/>
                <w:lang w:val="en-GB"/>
              </w:rPr>
              <w:t xml:space="preserve"> sample</w:t>
            </w:r>
            <w:r w:rsidR="2E4E6132" w:rsidRPr="28AD69F1">
              <w:rPr>
                <w:highlight w:val="yellow"/>
                <w:lang w:val="en-GB"/>
              </w:rPr>
              <w:t xml:space="preserve"> </w:t>
            </w:r>
            <w:r w:rsidRPr="28AD69F1">
              <w:rPr>
                <w:highlight w:val="yellow"/>
                <w:lang w:val="en-GB"/>
              </w:rPr>
              <w:t xml:space="preserve">collection kit via post to their preferred location. After collecting the </w:t>
            </w:r>
            <w:proofErr w:type="spellStart"/>
            <w:r w:rsidRPr="28AD69F1">
              <w:rPr>
                <w:highlight w:val="yellow"/>
                <w:lang w:val="en-GB"/>
              </w:rPr>
              <w:t>feces</w:t>
            </w:r>
            <w:proofErr w:type="spellEnd"/>
            <w:r w:rsidR="12678FA2" w:rsidRPr="28AD69F1">
              <w:rPr>
                <w:highlight w:val="yellow"/>
                <w:lang w:val="en-GB"/>
              </w:rPr>
              <w:t xml:space="preserve"> </w:t>
            </w:r>
            <w:r w:rsidRPr="28AD69F1">
              <w:rPr>
                <w:highlight w:val="yellow"/>
                <w:lang w:val="en-GB"/>
              </w:rPr>
              <w:t>sample</w:t>
            </w:r>
            <w:r w:rsidR="12678FA2" w:rsidRPr="28AD69F1">
              <w:rPr>
                <w:highlight w:val="yellow"/>
                <w:lang w:val="en-GB"/>
              </w:rPr>
              <w:t>s</w:t>
            </w:r>
            <w:r w:rsidRPr="28AD69F1">
              <w:rPr>
                <w:highlight w:val="yellow"/>
                <w:lang w:val="en-GB"/>
              </w:rPr>
              <w:t xml:space="preserve">, they can go to </w:t>
            </w:r>
            <w:r w:rsidR="06E12A4F" w:rsidRPr="28AD69F1">
              <w:rPr>
                <w:highlight w:val="yellow"/>
                <w:lang w:val="en-GB"/>
              </w:rPr>
              <w:t xml:space="preserve">preferred </w:t>
            </w:r>
            <w:r w:rsidRPr="28AD69F1">
              <w:rPr>
                <w:highlight w:val="yellow"/>
                <w:lang w:val="en-GB"/>
              </w:rPr>
              <w:t>blood collection centre</w:t>
            </w:r>
            <w:r w:rsidR="342FA460" w:rsidRPr="28AD69F1">
              <w:rPr>
                <w:highlight w:val="yellow"/>
                <w:lang w:val="en-GB"/>
              </w:rPr>
              <w:t>,</w:t>
            </w:r>
            <w:r w:rsidRPr="28AD69F1">
              <w:rPr>
                <w:highlight w:val="yellow"/>
                <w:lang w:val="en-GB"/>
              </w:rPr>
              <w:t xml:space="preserve"> </w:t>
            </w:r>
            <w:r w:rsidR="2FC7B24C" w:rsidRPr="28AD69F1">
              <w:rPr>
                <w:highlight w:val="yellow"/>
                <w:lang w:val="en-GB"/>
              </w:rPr>
              <w:t>ha</w:t>
            </w:r>
            <w:r w:rsidRPr="28AD69F1">
              <w:rPr>
                <w:highlight w:val="yellow"/>
                <w:lang w:val="en-GB"/>
              </w:rPr>
              <w:t xml:space="preserve">ve the blood samples </w:t>
            </w:r>
            <w:r w:rsidR="44A698C1" w:rsidRPr="28AD69F1">
              <w:rPr>
                <w:highlight w:val="yellow"/>
                <w:lang w:val="en-GB"/>
              </w:rPr>
              <w:t>collected</w:t>
            </w:r>
            <w:r w:rsidR="553A4FCA" w:rsidRPr="28AD69F1">
              <w:rPr>
                <w:highlight w:val="yellow"/>
                <w:lang w:val="en-GB"/>
              </w:rPr>
              <w:t xml:space="preserve"> and collect the saliva sample on site </w:t>
            </w:r>
            <w:r w:rsidRPr="28AD69F1">
              <w:rPr>
                <w:highlight w:val="yellow"/>
                <w:lang w:val="en-GB"/>
              </w:rPr>
              <w:t xml:space="preserve">and </w:t>
            </w:r>
            <w:r w:rsidR="7369D5A9" w:rsidRPr="28AD69F1">
              <w:rPr>
                <w:highlight w:val="yellow"/>
                <w:lang w:val="en-GB"/>
              </w:rPr>
              <w:t xml:space="preserve">give </w:t>
            </w:r>
            <w:r w:rsidRPr="28AD69F1">
              <w:rPr>
                <w:highlight w:val="yellow"/>
                <w:lang w:val="en-GB"/>
              </w:rPr>
              <w:t xml:space="preserve">collected </w:t>
            </w:r>
            <w:proofErr w:type="spellStart"/>
            <w:r w:rsidRPr="28AD69F1">
              <w:rPr>
                <w:highlight w:val="yellow"/>
                <w:lang w:val="en-GB"/>
              </w:rPr>
              <w:t>feces</w:t>
            </w:r>
            <w:proofErr w:type="spellEnd"/>
            <w:r w:rsidR="69D50CE3" w:rsidRPr="28AD69F1">
              <w:rPr>
                <w:highlight w:val="yellow"/>
                <w:lang w:val="en-GB"/>
              </w:rPr>
              <w:t xml:space="preserve"> </w:t>
            </w:r>
            <w:r w:rsidRPr="28AD69F1">
              <w:rPr>
                <w:highlight w:val="yellow"/>
                <w:lang w:val="en-GB"/>
              </w:rPr>
              <w:t>samples to the specialist in the centre.</w:t>
            </w:r>
            <w:r w:rsidRPr="28AD69F1">
              <w:rPr>
                <w:lang w:val="en-GB"/>
              </w:rPr>
              <w:t xml:space="preserve"> </w:t>
            </w:r>
          </w:p>
          <w:p w14:paraId="64E80E67" w14:textId="77777777" w:rsidR="00ED2742" w:rsidRPr="00ED2742" w:rsidRDefault="00ED2742" w:rsidP="28AD69F1">
            <w:pPr>
              <w:pBdr>
                <w:top w:val="nil"/>
                <w:left w:val="nil"/>
                <w:bottom w:val="nil"/>
                <w:right w:val="nil"/>
                <w:between w:val="nil"/>
              </w:pBdr>
              <w:rPr>
                <w:b/>
                <w:bCs/>
                <w:lang w:val="en-GB"/>
              </w:rPr>
            </w:pPr>
          </w:p>
          <w:p w14:paraId="0A594C83" w14:textId="3630903F" w:rsidR="00147606" w:rsidRPr="00292337" w:rsidRDefault="295ECE23" w:rsidP="28AD69F1">
            <w:pPr>
              <w:pStyle w:val="ListParagraph"/>
              <w:numPr>
                <w:ilvl w:val="0"/>
                <w:numId w:val="7"/>
              </w:numPr>
              <w:pBdr>
                <w:top w:val="nil"/>
                <w:left w:val="nil"/>
                <w:bottom w:val="nil"/>
                <w:right w:val="nil"/>
                <w:between w:val="nil"/>
              </w:pBdr>
              <w:rPr>
                <w:b/>
                <w:bCs/>
                <w:lang w:val="en-GB"/>
              </w:rPr>
            </w:pPr>
            <w:r w:rsidRPr="28AD69F1">
              <w:rPr>
                <w:b/>
                <w:bCs/>
                <w:lang w:val="en-GB"/>
              </w:rPr>
              <w:t>Explain the methods of creating the profile of the subjects.</w:t>
            </w:r>
          </w:p>
          <w:p w14:paraId="18275DD0" w14:textId="77777777" w:rsidR="00147606" w:rsidRPr="00292337" w:rsidRDefault="295ECE23" w:rsidP="28AD69F1">
            <w:pPr>
              <w:pBdr>
                <w:top w:val="nil"/>
                <w:left w:val="nil"/>
                <w:bottom w:val="nil"/>
                <w:right w:val="nil"/>
                <w:between w:val="nil"/>
              </w:pBdr>
              <w:rPr>
                <w:lang w:val="en-GB"/>
              </w:rPr>
            </w:pPr>
            <w:r w:rsidRPr="28AD69F1">
              <w:rPr>
                <w:lang w:val="en-GB"/>
              </w:rPr>
              <w:t>The BP profile will be put together from the following data sources:</w:t>
            </w:r>
          </w:p>
          <w:p w14:paraId="21FC277C" w14:textId="77777777" w:rsidR="00147606" w:rsidRPr="00292337" w:rsidRDefault="295ECE23" w:rsidP="28AD69F1">
            <w:pPr>
              <w:pStyle w:val="ListParagraph"/>
              <w:numPr>
                <w:ilvl w:val="0"/>
                <w:numId w:val="15"/>
              </w:numPr>
              <w:pBdr>
                <w:top w:val="nil"/>
                <w:left w:val="nil"/>
                <w:bottom w:val="nil"/>
                <w:right w:val="nil"/>
                <w:between w:val="nil"/>
              </w:pBdr>
              <w:rPr>
                <w:lang w:val="en-GB"/>
              </w:rPr>
            </w:pPr>
            <w:r w:rsidRPr="28AD69F1">
              <w:rPr>
                <w:lang w:val="en-GB"/>
              </w:rPr>
              <w:t xml:space="preserve">genotype data from </w:t>
            </w:r>
            <w:proofErr w:type="spellStart"/>
            <w:r w:rsidRPr="28AD69F1">
              <w:rPr>
                <w:lang w:val="en-GB"/>
              </w:rPr>
              <w:t>EstBB</w:t>
            </w:r>
            <w:proofErr w:type="spellEnd"/>
          </w:p>
          <w:p w14:paraId="4BEC6F64" w14:textId="5E4A9D06" w:rsidR="00147606" w:rsidRPr="00292337" w:rsidRDefault="295ECE23" w:rsidP="28AD69F1">
            <w:pPr>
              <w:pStyle w:val="ListParagraph"/>
              <w:numPr>
                <w:ilvl w:val="0"/>
                <w:numId w:val="15"/>
              </w:numPr>
              <w:pBdr>
                <w:top w:val="nil"/>
                <w:left w:val="nil"/>
                <w:bottom w:val="nil"/>
                <w:right w:val="nil"/>
                <w:between w:val="nil"/>
              </w:pBdr>
              <w:rPr>
                <w:lang w:val="en-GB"/>
              </w:rPr>
            </w:pPr>
            <w:r w:rsidRPr="28AD69F1">
              <w:rPr>
                <w:lang w:val="en-GB"/>
              </w:rPr>
              <w:t xml:space="preserve">phenotype data from </w:t>
            </w:r>
            <w:proofErr w:type="spellStart"/>
            <w:r w:rsidRPr="28AD69F1">
              <w:rPr>
                <w:lang w:val="en-GB"/>
              </w:rPr>
              <w:t>EstBB</w:t>
            </w:r>
            <w:proofErr w:type="spellEnd"/>
            <w:r w:rsidRPr="28AD69F1">
              <w:rPr>
                <w:lang w:val="en-GB"/>
              </w:rPr>
              <w:t xml:space="preserve"> (Appendix 1, 3)</w:t>
            </w:r>
          </w:p>
          <w:p w14:paraId="054991B6" w14:textId="742DF24C" w:rsidR="00147606" w:rsidRPr="00292337" w:rsidRDefault="295ECE23" w:rsidP="28AD69F1">
            <w:pPr>
              <w:pStyle w:val="ListParagraph"/>
              <w:numPr>
                <w:ilvl w:val="0"/>
                <w:numId w:val="15"/>
              </w:numPr>
              <w:pBdr>
                <w:top w:val="nil"/>
                <w:left w:val="nil"/>
                <w:bottom w:val="nil"/>
                <w:right w:val="nil"/>
                <w:between w:val="nil"/>
              </w:pBdr>
              <w:rPr>
                <w:lang w:val="en-GB"/>
              </w:rPr>
            </w:pPr>
            <w:r w:rsidRPr="28AD69F1">
              <w:rPr>
                <w:lang w:val="en-GB"/>
              </w:rPr>
              <w:t>data from questionnaires including anthropometric measurements (Appendix 3)</w:t>
            </w:r>
          </w:p>
          <w:p w14:paraId="29E6D9C5" w14:textId="6E68990B" w:rsidR="00147606" w:rsidRDefault="295ECE23" w:rsidP="28AD69F1">
            <w:pPr>
              <w:pStyle w:val="ListParagraph"/>
              <w:numPr>
                <w:ilvl w:val="0"/>
                <w:numId w:val="15"/>
              </w:numPr>
              <w:pBdr>
                <w:top w:val="nil"/>
                <w:left w:val="nil"/>
                <w:bottom w:val="nil"/>
                <w:right w:val="nil"/>
                <w:between w:val="nil"/>
              </w:pBdr>
              <w:rPr>
                <w:lang w:val="en-GB"/>
              </w:rPr>
            </w:pPr>
            <w:r w:rsidRPr="28AD69F1">
              <w:rPr>
                <w:lang w:val="en-GB"/>
              </w:rPr>
              <w:t xml:space="preserve">blood plasma analyses (endotoxemia markers, Appendix 2) </w:t>
            </w:r>
          </w:p>
          <w:p w14:paraId="3DC41D4D" w14:textId="5069BE67" w:rsidR="00ED2742" w:rsidRDefault="361C3A64" w:rsidP="28AD69F1">
            <w:pPr>
              <w:pBdr>
                <w:top w:val="nil"/>
                <w:left w:val="nil"/>
                <w:bottom w:val="nil"/>
                <w:right w:val="nil"/>
                <w:between w:val="nil"/>
              </w:pBdr>
              <w:rPr>
                <w:highlight w:val="yellow"/>
                <w:lang w:val="en-GB"/>
              </w:rPr>
            </w:pPr>
            <w:r w:rsidRPr="28AD69F1">
              <w:rPr>
                <w:highlight w:val="yellow"/>
                <w:lang w:val="en-GB"/>
              </w:rPr>
              <w:t>Cohort1000</w:t>
            </w:r>
          </w:p>
          <w:p w14:paraId="03BA4F1C" w14:textId="44228381" w:rsidR="00ED2742" w:rsidRDefault="361C3A64" w:rsidP="28AD69F1">
            <w:pPr>
              <w:pStyle w:val="ListParagraph"/>
              <w:numPr>
                <w:ilvl w:val="0"/>
                <w:numId w:val="15"/>
              </w:numPr>
              <w:pBdr>
                <w:top w:val="nil"/>
                <w:left w:val="nil"/>
                <w:bottom w:val="nil"/>
                <w:right w:val="nil"/>
                <w:between w:val="nil"/>
              </w:pBdr>
              <w:rPr>
                <w:highlight w:val="yellow"/>
                <w:lang w:val="en-GB"/>
              </w:rPr>
            </w:pPr>
            <w:r w:rsidRPr="28AD69F1">
              <w:rPr>
                <w:highlight w:val="yellow"/>
                <w:lang w:val="en-GB"/>
              </w:rPr>
              <w:t>Study questionnaire (Appendix 6)</w:t>
            </w:r>
          </w:p>
          <w:p w14:paraId="7B1BC6BF" w14:textId="7B9BDD59" w:rsidR="00ED2742" w:rsidRDefault="5B153AD7" w:rsidP="28AD69F1">
            <w:pPr>
              <w:pStyle w:val="ListParagraph"/>
              <w:numPr>
                <w:ilvl w:val="0"/>
                <w:numId w:val="15"/>
              </w:numPr>
              <w:pBdr>
                <w:top w:val="nil"/>
                <w:left w:val="nil"/>
                <w:bottom w:val="nil"/>
                <w:right w:val="nil"/>
                <w:between w:val="nil"/>
              </w:pBdr>
              <w:rPr>
                <w:highlight w:val="yellow"/>
                <w:lang w:val="en-GB"/>
              </w:rPr>
            </w:pPr>
            <w:r w:rsidRPr="28AD69F1">
              <w:rPr>
                <w:highlight w:val="yellow"/>
                <w:lang w:val="en-GB"/>
              </w:rPr>
              <w:t>Microbiome data (m</w:t>
            </w:r>
            <w:r w:rsidR="361C3A64" w:rsidRPr="28AD69F1">
              <w:rPr>
                <w:highlight w:val="yellow"/>
                <w:lang w:val="en-GB"/>
              </w:rPr>
              <w:t>etagenomics data</w:t>
            </w:r>
            <w:r w:rsidRPr="28AD69F1">
              <w:rPr>
                <w:highlight w:val="yellow"/>
                <w:lang w:val="en-GB"/>
              </w:rPr>
              <w:t>)</w:t>
            </w:r>
            <w:r w:rsidR="361C3A64" w:rsidRPr="28AD69F1">
              <w:rPr>
                <w:highlight w:val="yellow"/>
                <w:lang w:val="en-GB"/>
              </w:rPr>
              <w:t xml:space="preserve"> from stool </w:t>
            </w:r>
            <w:r w:rsidR="378F2455" w:rsidRPr="28AD69F1">
              <w:rPr>
                <w:highlight w:val="yellow"/>
                <w:lang w:val="en-GB"/>
              </w:rPr>
              <w:t xml:space="preserve">and saliva </w:t>
            </w:r>
            <w:r w:rsidR="361C3A64" w:rsidRPr="28AD69F1">
              <w:rPr>
                <w:highlight w:val="yellow"/>
                <w:lang w:val="en-GB"/>
              </w:rPr>
              <w:t>samples (Appendix 7)</w:t>
            </w:r>
          </w:p>
          <w:p w14:paraId="6B90AD5D" w14:textId="621EFA94" w:rsidR="00ED2742" w:rsidRPr="00ED2742" w:rsidRDefault="361C3A64" w:rsidP="28AD69F1">
            <w:pPr>
              <w:pStyle w:val="ListParagraph"/>
              <w:numPr>
                <w:ilvl w:val="0"/>
                <w:numId w:val="15"/>
              </w:numPr>
              <w:pBdr>
                <w:top w:val="nil"/>
                <w:left w:val="nil"/>
                <w:bottom w:val="nil"/>
                <w:right w:val="nil"/>
                <w:between w:val="nil"/>
              </w:pBdr>
              <w:rPr>
                <w:highlight w:val="yellow"/>
                <w:lang w:val="en-GB"/>
              </w:rPr>
            </w:pPr>
            <w:r w:rsidRPr="28AD69F1">
              <w:rPr>
                <w:highlight w:val="yellow"/>
                <w:lang w:val="en-GB"/>
              </w:rPr>
              <w:t xml:space="preserve">Additional blood markers (Appendix </w:t>
            </w:r>
            <w:r w:rsidR="48FC6801" w:rsidRPr="28AD69F1">
              <w:rPr>
                <w:highlight w:val="yellow"/>
                <w:lang w:val="en-GB"/>
              </w:rPr>
              <w:t>2</w:t>
            </w:r>
            <w:r w:rsidRPr="28AD69F1">
              <w:rPr>
                <w:highlight w:val="yellow"/>
                <w:lang w:val="en-GB"/>
              </w:rPr>
              <w:t>)</w:t>
            </w:r>
          </w:p>
          <w:p w14:paraId="001A9DE1" w14:textId="77777777" w:rsidR="00147606" w:rsidRPr="00292337" w:rsidRDefault="00147606" w:rsidP="28AD69F1">
            <w:pPr>
              <w:pStyle w:val="ListParagraph"/>
              <w:pBdr>
                <w:top w:val="nil"/>
                <w:left w:val="nil"/>
                <w:bottom w:val="nil"/>
                <w:right w:val="nil"/>
                <w:between w:val="nil"/>
              </w:pBdr>
              <w:ind w:left="360"/>
              <w:rPr>
                <w:b/>
                <w:bCs/>
                <w:highlight w:val="yellow"/>
                <w:lang w:val="en-GB"/>
              </w:rPr>
            </w:pPr>
          </w:p>
          <w:p w14:paraId="1ED906DF" w14:textId="15A141B0" w:rsidR="00147606" w:rsidRPr="00292337" w:rsidRDefault="295ECE23" w:rsidP="28AD69F1">
            <w:pPr>
              <w:pStyle w:val="ListParagraph"/>
              <w:numPr>
                <w:ilvl w:val="0"/>
                <w:numId w:val="7"/>
              </w:numPr>
              <w:pBdr>
                <w:top w:val="nil"/>
                <w:left w:val="nil"/>
                <w:bottom w:val="nil"/>
                <w:right w:val="nil"/>
                <w:between w:val="nil"/>
              </w:pBdr>
              <w:rPr>
                <w:b/>
                <w:bCs/>
                <w:lang w:val="en-GB"/>
              </w:rPr>
            </w:pPr>
            <w:r w:rsidRPr="28AD69F1">
              <w:rPr>
                <w:b/>
                <w:bCs/>
                <w:lang w:val="en-GB"/>
              </w:rPr>
              <w:t>Explain how subjects are informed about their rights and the potential risks that data processing may entail.</w:t>
            </w:r>
          </w:p>
          <w:p w14:paraId="60BEAA38" w14:textId="77777777" w:rsidR="008331E3" w:rsidRPr="008331E3" w:rsidRDefault="5F4CE93D" w:rsidP="28AD69F1">
            <w:pPr>
              <w:rPr>
                <w:b/>
                <w:bCs/>
                <w:highlight w:val="yellow"/>
                <w:lang w:val="en-GB"/>
              </w:rPr>
            </w:pPr>
            <w:r w:rsidRPr="28AD69F1">
              <w:rPr>
                <w:b/>
                <w:bCs/>
                <w:highlight w:val="yellow"/>
                <w:lang w:val="en-GB"/>
              </w:rPr>
              <w:t>Cohort1000</w:t>
            </w:r>
          </w:p>
          <w:p w14:paraId="0D9505E1" w14:textId="0703AFC4" w:rsidR="008331E3" w:rsidRPr="00292337" w:rsidRDefault="5F4CE93D" w:rsidP="28AD69F1">
            <w:pPr>
              <w:pStyle w:val="ListParagraph"/>
              <w:numPr>
                <w:ilvl w:val="0"/>
                <w:numId w:val="15"/>
              </w:numPr>
              <w:pBdr>
                <w:top w:val="nil"/>
                <w:left w:val="nil"/>
                <w:bottom w:val="nil"/>
                <w:right w:val="nil"/>
                <w:between w:val="nil"/>
              </w:pBdr>
              <w:rPr>
                <w:highlight w:val="yellow"/>
                <w:lang w:val="en-GB"/>
              </w:rPr>
            </w:pPr>
            <w:r w:rsidRPr="28AD69F1">
              <w:rPr>
                <w:highlight w:val="yellow"/>
                <w:lang w:val="en-GB"/>
              </w:rPr>
              <w:t>The BPs are fully informed of all aspects of the study during invitation (detailed informed consent form notifying the subject about his or her rights, potential risks and benefits of participation is linked to the e-mail together with the invitation).</w:t>
            </w:r>
          </w:p>
          <w:p w14:paraId="290F52EB" w14:textId="051B9DE0" w:rsidR="008331E3" w:rsidRPr="00292337" w:rsidRDefault="5F4CE93D" w:rsidP="28AD69F1">
            <w:pPr>
              <w:pStyle w:val="ListParagraph"/>
              <w:numPr>
                <w:ilvl w:val="0"/>
                <w:numId w:val="15"/>
              </w:numPr>
              <w:pBdr>
                <w:top w:val="nil"/>
                <w:left w:val="nil"/>
                <w:bottom w:val="nil"/>
                <w:right w:val="nil"/>
                <w:between w:val="nil"/>
              </w:pBdr>
              <w:rPr>
                <w:highlight w:val="yellow"/>
                <w:lang w:val="en-GB"/>
              </w:rPr>
            </w:pPr>
            <w:r w:rsidRPr="28AD69F1">
              <w:rPr>
                <w:highlight w:val="yellow"/>
                <w:lang w:val="en-GB"/>
              </w:rPr>
              <w:t xml:space="preserve">If the BPs have additional questions prior to signing the informed consent, answering the study questionnaire, collecting the </w:t>
            </w:r>
            <w:proofErr w:type="spellStart"/>
            <w:r w:rsidRPr="28AD69F1">
              <w:rPr>
                <w:highlight w:val="yellow"/>
                <w:lang w:val="en-GB"/>
              </w:rPr>
              <w:t>feces</w:t>
            </w:r>
            <w:proofErr w:type="spellEnd"/>
            <w:r w:rsidRPr="28AD69F1">
              <w:rPr>
                <w:highlight w:val="yellow"/>
                <w:lang w:val="en-GB"/>
              </w:rPr>
              <w:t xml:space="preserve"> sample or going to the blood collection centre, they can turn to </w:t>
            </w:r>
            <w:proofErr w:type="spellStart"/>
            <w:r w:rsidRPr="28AD69F1">
              <w:rPr>
                <w:highlight w:val="yellow"/>
                <w:lang w:val="en-GB"/>
              </w:rPr>
              <w:t>EstBB</w:t>
            </w:r>
            <w:proofErr w:type="spellEnd"/>
            <w:r w:rsidRPr="28AD69F1">
              <w:rPr>
                <w:highlight w:val="yellow"/>
                <w:lang w:val="en-GB"/>
              </w:rPr>
              <w:t xml:space="preserve"> via e-mail or telephone</w:t>
            </w:r>
            <w:r w:rsidR="02C2592C" w:rsidRPr="28AD69F1">
              <w:rPr>
                <w:highlight w:val="yellow"/>
                <w:lang w:val="en-GB"/>
              </w:rPr>
              <w:t xml:space="preserve"> given in the invitation and informed consent form and guidelines for collecting stoo</w:t>
            </w:r>
            <w:r w:rsidR="751D3C92" w:rsidRPr="28AD69F1">
              <w:rPr>
                <w:highlight w:val="yellow"/>
                <w:lang w:val="en-GB"/>
              </w:rPr>
              <w:t>l</w:t>
            </w:r>
            <w:r w:rsidR="02C2592C" w:rsidRPr="28AD69F1">
              <w:rPr>
                <w:highlight w:val="yellow"/>
                <w:lang w:val="en-GB"/>
              </w:rPr>
              <w:t xml:space="preserve"> samples</w:t>
            </w:r>
            <w:r w:rsidRPr="28AD69F1">
              <w:rPr>
                <w:highlight w:val="yellow"/>
                <w:lang w:val="en-GB"/>
              </w:rPr>
              <w:t>.</w:t>
            </w:r>
          </w:p>
          <w:p w14:paraId="6661AEB0" w14:textId="0EE5B737" w:rsidR="00147606" w:rsidRPr="001B1D43" w:rsidRDefault="00147606" w:rsidP="28AD69F1">
            <w:pPr>
              <w:pBdr>
                <w:top w:val="nil"/>
                <w:left w:val="nil"/>
                <w:bottom w:val="nil"/>
                <w:right w:val="nil"/>
                <w:between w:val="nil"/>
              </w:pBdr>
              <w:rPr>
                <w:b/>
                <w:bCs/>
                <w:lang w:val="en-GB"/>
              </w:rPr>
            </w:pPr>
          </w:p>
          <w:p w14:paraId="4FEA1C92" w14:textId="77777777" w:rsidR="00147606" w:rsidRPr="00292337" w:rsidRDefault="295ECE23" w:rsidP="28AD69F1">
            <w:pPr>
              <w:pStyle w:val="ListParagraph"/>
              <w:numPr>
                <w:ilvl w:val="0"/>
                <w:numId w:val="7"/>
              </w:numPr>
              <w:rPr>
                <w:lang w:val="en-GB"/>
              </w:rPr>
            </w:pPr>
            <w:r w:rsidRPr="28AD69F1">
              <w:rPr>
                <w:b/>
                <w:bCs/>
                <w:lang w:val="en-GB"/>
              </w:rPr>
              <w:t>Explain how data will be collected for the profile of the subjects and how the study participants will be informed about possible consequences and safeguards.</w:t>
            </w:r>
            <w:r w:rsidRPr="28AD69F1">
              <w:rPr>
                <w:lang w:val="en-GB"/>
              </w:rPr>
              <w:t xml:space="preserve"> </w:t>
            </w:r>
          </w:p>
          <w:p w14:paraId="4F6A9D9E" w14:textId="215EFAC1" w:rsidR="005C1535" w:rsidRPr="00292337" w:rsidRDefault="65DD06B8" w:rsidP="28AD69F1">
            <w:pPr>
              <w:ind w:left="360"/>
              <w:rPr>
                <w:highlight w:val="yellow"/>
                <w:lang w:val="en-GB"/>
              </w:rPr>
            </w:pPr>
            <w:r w:rsidRPr="28AD69F1">
              <w:rPr>
                <w:highlight w:val="yellow"/>
                <w:lang w:val="en-GB"/>
              </w:rPr>
              <w:t xml:space="preserve">Whole </w:t>
            </w:r>
            <w:proofErr w:type="spellStart"/>
            <w:r w:rsidRPr="28AD69F1">
              <w:rPr>
                <w:highlight w:val="yellow"/>
                <w:lang w:val="en-GB"/>
              </w:rPr>
              <w:t>EstBB</w:t>
            </w:r>
            <w:proofErr w:type="spellEnd"/>
            <w:r w:rsidRPr="28AD69F1">
              <w:rPr>
                <w:highlight w:val="yellow"/>
                <w:lang w:val="en-GB"/>
              </w:rPr>
              <w:t xml:space="preserve"> Cohort, Cohort6000 and Cohort1000</w:t>
            </w:r>
          </w:p>
          <w:p w14:paraId="482DA332" w14:textId="77777777" w:rsidR="005C1535" w:rsidRPr="00292337" w:rsidRDefault="65DD06B8" w:rsidP="28AD69F1">
            <w:pPr>
              <w:pStyle w:val="ListParagraph"/>
              <w:numPr>
                <w:ilvl w:val="0"/>
                <w:numId w:val="15"/>
              </w:numPr>
              <w:rPr>
                <w:highlight w:val="yellow"/>
                <w:lang w:val="en-GB"/>
              </w:rPr>
            </w:pPr>
            <w:r w:rsidRPr="28AD69F1">
              <w:rPr>
                <w:highlight w:val="yellow"/>
                <w:lang w:val="en-GB"/>
              </w:rPr>
              <w:lastRenderedPageBreak/>
              <w:t xml:space="preserve">genotype data is taken from </w:t>
            </w:r>
            <w:proofErr w:type="spellStart"/>
            <w:r w:rsidRPr="28AD69F1">
              <w:rPr>
                <w:highlight w:val="yellow"/>
                <w:lang w:val="en-GB"/>
              </w:rPr>
              <w:t>EstBB</w:t>
            </w:r>
            <w:proofErr w:type="spellEnd"/>
            <w:r w:rsidRPr="28AD69F1">
              <w:rPr>
                <w:highlight w:val="yellow"/>
                <w:lang w:val="en-GB"/>
              </w:rPr>
              <w:t>, and has been created before the ENDOTARGET study;</w:t>
            </w:r>
          </w:p>
          <w:p w14:paraId="19DA851D" w14:textId="08050F26" w:rsidR="005C1535" w:rsidRPr="00292337" w:rsidRDefault="65DD06B8" w:rsidP="28AD69F1">
            <w:pPr>
              <w:pStyle w:val="ListParagraph"/>
              <w:numPr>
                <w:ilvl w:val="0"/>
                <w:numId w:val="15"/>
              </w:numPr>
              <w:rPr>
                <w:highlight w:val="yellow"/>
                <w:lang w:val="en-GB"/>
              </w:rPr>
            </w:pPr>
            <w:r w:rsidRPr="28AD69F1">
              <w:rPr>
                <w:highlight w:val="yellow"/>
                <w:lang w:val="en-GB"/>
              </w:rPr>
              <w:t xml:space="preserve">phenotype data from </w:t>
            </w:r>
            <w:proofErr w:type="spellStart"/>
            <w:r w:rsidRPr="28AD69F1">
              <w:rPr>
                <w:highlight w:val="yellow"/>
                <w:lang w:val="en-GB"/>
              </w:rPr>
              <w:t>EstBB</w:t>
            </w:r>
            <w:proofErr w:type="spellEnd"/>
            <w:r w:rsidRPr="28AD69F1">
              <w:rPr>
                <w:highlight w:val="yellow"/>
                <w:lang w:val="en-GB"/>
              </w:rPr>
              <w:t xml:space="preserve"> has been collected before the ENDOTARGET study;</w:t>
            </w:r>
          </w:p>
          <w:p w14:paraId="6F317C1B" w14:textId="77777777" w:rsidR="005C1535" w:rsidRPr="003255A1" w:rsidRDefault="65DD06B8" w:rsidP="28AD69F1">
            <w:pPr>
              <w:pStyle w:val="ListParagraph"/>
              <w:numPr>
                <w:ilvl w:val="0"/>
                <w:numId w:val="15"/>
              </w:numPr>
              <w:rPr>
                <w:highlight w:val="yellow"/>
                <w:lang w:val="en-GB"/>
              </w:rPr>
            </w:pPr>
            <w:r w:rsidRPr="28AD69F1">
              <w:rPr>
                <w:highlight w:val="yellow"/>
                <w:lang w:val="en-GB"/>
              </w:rPr>
              <w:t>study questionnaire including anthropometric measurements will be filled only by Cohort1000 and online.</w:t>
            </w:r>
          </w:p>
          <w:p w14:paraId="5872F817" w14:textId="19573FA3" w:rsidR="005C1535" w:rsidRPr="00360D34" w:rsidRDefault="65DD06B8" w:rsidP="28AD69F1">
            <w:pPr>
              <w:pStyle w:val="ListParagraph"/>
              <w:numPr>
                <w:ilvl w:val="0"/>
                <w:numId w:val="15"/>
              </w:numPr>
              <w:rPr>
                <w:highlight w:val="yellow"/>
                <w:lang w:val="en-GB"/>
              </w:rPr>
            </w:pPr>
            <w:r w:rsidRPr="28AD69F1">
              <w:rPr>
                <w:highlight w:val="yellow"/>
                <w:lang w:val="en-GB"/>
              </w:rPr>
              <w:t xml:space="preserve">endotoxemia markers from blood (Cohort6000 and Cohort1000), will be measured from the blood samples collected at blood collecting centres or stored in </w:t>
            </w:r>
            <w:proofErr w:type="spellStart"/>
            <w:r w:rsidRPr="28AD69F1">
              <w:rPr>
                <w:highlight w:val="yellow"/>
                <w:lang w:val="en-GB"/>
              </w:rPr>
              <w:t>EstBB</w:t>
            </w:r>
            <w:proofErr w:type="spellEnd"/>
            <w:r w:rsidRPr="28AD69F1">
              <w:rPr>
                <w:highlight w:val="yellow"/>
                <w:lang w:val="en-GB"/>
              </w:rPr>
              <w:t>.</w:t>
            </w:r>
          </w:p>
          <w:p w14:paraId="4DA473EE" w14:textId="08C15503" w:rsidR="005C1535" w:rsidRPr="00360D34" w:rsidRDefault="65DD06B8" w:rsidP="28AD69F1">
            <w:pPr>
              <w:pStyle w:val="ListParagraph"/>
              <w:numPr>
                <w:ilvl w:val="0"/>
                <w:numId w:val="15"/>
              </w:numPr>
              <w:rPr>
                <w:highlight w:val="yellow"/>
                <w:lang w:val="en-GB"/>
              </w:rPr>
            </w:pPr>
            <w:r w:rsidRPr="28AD69F1">
              <w:rPr>
                <w:highlight w:val="yellow"/>
                <w:lang w:val="en-GB"/>
              </w:rPr>
              <w:t>RD markers from blood (Cohort1000), will be measured from the blood samples collected at blood collecting centres.</w:t>
            </w:r>
          </w:p>
          <w:p w14:paraId="390048AE" w14:textId="0CC4121A" w:rsidR="005C1535" w:rsidRPr="00292337" w:rsidRDefault="65DD06B8" w:rsidP="28AD69F1">
            <w:pPr>
              <w:pStyle w:val="ListParagraph"/>
              <w:numPr>
                <w:ilvl w:val="0"/>
                <w:numId w:val="15"/>
              </w:numPr>
              <w:rPr>
                <w:highlight w:val="yellow"/>
                <w:lang w:val="en-GB"/>
              </w:rPr>
            </w:pPr>
            <w:r w:rsidRPr="28AD69F1">
              <w:rPr>
                <w:highlight w:val="yellow"/>
                <w:lang w:val="en-GB"/>
              </w:rPr>
              <w:t xml:space="preserve">Metagenomics sequencing targeting bacterial DNA will be conducted from DNA extracted from </w:t>
            </w:r>
            <w:proofErr w:type="spellStart"/>
            <w:r w:rsidRPr="28AD69F1">
              <w:rPr>
                <w:highlight w:val="yellow"/>
                <w:lang w:val="en-GB"/>
              </w:rPr>
              <w:t>feces</w:t>
            </w:r>
            <w:proofErr w:type="spellEnd"/>
            <w:r w:rsidRPr="28AD69F1">
              <w:rPr>
                <w:highlight w:val="yellow"/>
                <w:lang w:val="en-GB"/>
              </w:rPr>
              <w:t xml:space="preserve"> </w:t>
            </w:r>
            <w:r w:rsidR="79C799DF" w:rsidRPr="28AD69F1">
              <w:rPr>
                <w:highlight w:val="yellow"/>
                <w:lang w:val="en-GB"/>
              </w:rPr>
              <w:t xml:space="preserve">and saliva </w:t>
            </w:r>
            <w:r w:rsidRPr="28AD69F1">
              <w:rPr>
                <w:highlight w:val="yellow"/>
                <w:lang w:val="en-GB"/>
              </w:rPr>
              <w:t>samples for Cohort1000 only (</w:t>
            </w:r>
            <w:proofErr w:type="spellStart"/>
            <w:r w:rsidR="37A5E1D7" w:rsidRPr="28AD69F1">
              <w:rPr>
                <w:highlight w:val="yellow"/>
                <w:lang w:val="en-GB"/>
              </w:rPr>
              <w:t>f</w:t>
            </w:r>
            <w:r w:rsidRPr="28AD69F1">
              <w:rPr>
                <w:highlight w:val="yellow"/>
                <w:lang w:val="en-GB"/>
              </w:rPr>
              <w:t>eces</w:t>
            </w:r>
            <w:proofErr w:type="spellEnd"/>
            <w:r w:rsidRPr="28AD69F1">
              <w:rPr>
                <w:highlight w:val="yellow"/>
                <w:lang w:val="en-GB"/>
              </w:rPr>
              <w:t xml:space="preserve"> samples are collected at home,</w:t>
            </w:r>
            <w:r w:rsidR="129D8A0E" w:rsidRPr="28AD69F1">
              <w:rPr>
                <w:highlight w:val="yellow"/>
                <w:lang w:val="en-GB"/>
              </w:rPr>
              <w:t xml:space="preserve"> and saliva samples at the blood collection </w:t>
            </w:r>
            <w:proofErr w:type="spellStart"/>
            <w:r w:rsidR="129D8A0E" w:rsidRPr="28AD69F1">
              <w:rPr>
                <w:highlight w:val="yellow"/>
                <w:lang w:val="en-GB"/>
              </w:rPr>
              <w:t>center</w:t>
            </w:r>
            <w:proofErr w:type="spellEnd"/>
            <w:r w:rsidR="580BB736" w:rsidRPr="28AD69F1">
              <w:rPr>
                <w:highlight w:val="yellow"/>
                <w:lang w:val="en-GB"/>
              </w:rPr>
              <w:t>,</w:t>
            </w:r>
            <w:r w:rsidRPr="28AD69F1">
              <w:rPr>
                <w:highlight w:val="yellow"/>
                <w:lang w:val="en-GB"/>
              </w:rPr>
              <w:t xml:space="preserve"> transferred to GI and DNA is extracted in GI).</w:t>
            </w:r>
          </w:p>
          <w:p w14:paraId="5AF0FF2B" w14:textId="4D92E6D5" w:rsidR="005C1535" w:rsidRPr="00292337" w:rsidRDefault="65DD06B8" w:rsidP="28AD69F1">
            <w:pPr>
              <w:pBdr>
                <w:top w:val="nil"/>
                <w:left w:val="nil"/>
                <w:bottom w:val="nil"/>
                <w:right w:val="nil"/>
                <w:between w:val="nil"/>
              </w:pBdr>
              <w:rPr>
                <w:b/>
                <w:bCs/>
                <w:highlight w:val="yellow"/>
                <w:lang w:val="en-GB"/>
              </w:rPr>
            </w:pPr>
            <w:r w:rsidRPr="28AD69F1">
              <w:rPr>
                <w:highlight w:val="yellow"/>
                <w:lang w:val="en-GB"/>
              </w:rPr>
              <w:t>The BPs in Cohort1000 will be informed about possible consequences and safeguards during invitation</w:t>
            </w:r>
            <w:r w:rsidR="0D660481" w:rsidRPr="28AD69F1">
              <w:rPr>
                <w:highlight w:val="yellow"/>
                <w:lang w:val="en-GB"/>
              </w:rPr>
              <w:t xml:space="preserve"> and in informed consent form</w:t>
            </w:r>
            <w:r w:rsidRPr="28AD69F1">
              <w:rPr>
                <w:highlight w:val="yellow"/>
                <w:lang w:val="en-GB"/>
              </w:rPr>
              <w:t>, prior to signing the consent form.</w:t>
            </w:r>
          </w:p>
          <w:p w14:paraId="42DCBE68" w14:textId="3E6578EA" w:rsidR="00147606" w:rsidRPr="00292337" w:rsidRDefault="00147606" w:rsidP="28AD69F1">
            <w:pPr>
              <w:rPr>
                <w:lang w:val="en-GB"/>
              </w:rPr>
            </w:pPr>
          </w:p>
        </w:tc>
      </w:tr>
      <w:tr w:rsidR="00147606" w:rsidRPr="00292337" w14:paraId="5BE61501" w14:textId="77777777" w:rsidTr="580E361B">
        <w:trPr>
          <w:trHeight w:val="3012"/>
        </w:trPr>
        <w:tc>
          <w:tcPr>
            <w:tcW w:w="341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3E3C4F4" w14:textId="5EC6A5CC" w:rsidR="00147606" w:rsidRPr="00292337" w:rsidRDefault="295ECE23" w:rsidP="28AD69F1">
            <w:pPr>
              <w:pBdr>
                <w:top w:val="nil"/>
                <w:left w:val="nil"/>
                <w:bottom w:val="nil"/>
                <w:right w:val="nil"/>
                <w:between w:val="nil"/>
              </w:pBdr>
              <w:rPr>
                <w:b/>
                <w:bCs/>
                <w:lang w:val="en-GB"/>
              </w:rPr>
            </w:pPr>
            <w:r w:rsidRPr="28AD69F1">
              <w:rPr>
                <w:b/>
                <w:bCs/>
                <w:lang w:val="en-GB"/>
              </w:rPr>
              <w:lastRenderedPageBreak/>
              <w:t xml:space="preserve">Is there a plan to </w:t>
            </w:r>
            <w:proofErr w:type="spellStart"/>
            <w:r w:rsidRPr="28AD69F1">
              <w:rPr>
                <w:b/>
                <w:bCs/>
                <w:lang w:val="en-GB"/>
              </w:rPr>
              <w:t>analyze</w:t>
            </w:r>
            <w:proofErr w:type="spellEnd"/>
            <w:r w:rsidRPr="28AD69F1">
              <w:rPr>
                <w:b/>
                <w:bCs/>
                <w:lang w:val="en-GB"/>
              </w:rPr>
              <w:t xml:space="preserve"> previously collected personal data?</w:t>
            </w:r>
          </w:p>
          <w:p w14:paraId="3407AB85" w14:textId="77777777" w:rsidR="00147606" w:rsidRPr="00292337" w:rsidRDefault="00147606" w:rsidP="28AD69F1">
            <w:pPr>
              <w:pBdr>
                <w:top w:val="nil"/>
                <w:left w:val="nil"/>
                <w:bottom w:val="nil"/>
                <w:right w:val="nil"/>
                <w:between w:val="nil"/>
              </w:pBdr>
              <w:rPr>
                <w:b/>
                <w:bCs/>
                <w:lang w:val="en-GB"/>
              </w:rPr>
            </w:pP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254BCFDB" w14:textId="65F54ABB" w:rsidR="00147606" w:rsidRPr="007C13E9" w:rsidRDefault="295ECE23" w:rsidP="28AD69F1">
            <w:pPr>
              <w:rPr>
                <w:lang w:val="en-GB"/>
              </w:rPr>
            </w:pPr>
            <w:r w:rsidRPr="28AD69F1">
              <w:rPr>
                <w:lang w:val="en-GB"/>
              </w:rPr>
              <w:t>Yes</w:t>
            </w:r>
          </w:p>
        </w:tc>
        <w:tc>
          <w:tcPr>
            <w:tcW w:w="5575"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871C36C" w14:textId="712387F9" w:rsidR="00147606" w:rsidRPr="007C13E9" w:rsidRDefault="295ECE23" w:rsidP="28AD69F1">
            <w:pPr>
              <w:numPr>
                <w:ilvl w:val="0"/>
                <w:numId w:val="1"/>
              </w:numPr>
              <w:pBdr>
                <w:top w:val="nil"/>
                <w:left w:val="nil"/>
                <w:bottom w:val="nil"/>
                <w:right w:val="nil"/>
                <w:between w:val="nil"/>
              </w:pBdr>
              <w:rPr>
                <w:b/>
                <w:bCs/>
                <w:lang w:val="en-GB"/>
              </w:rPr>
            </w:pPr>
            <w:r w:rsidRPr="28AD69F1">
              <w:rPr>
                <w:b/>
                <w:bCs/>
                <w:lang w:val="en-GB"/>
              </w:rPr>
              <w:t>Explain from which database (register) or source the data are obtained.</w:t>
            </w:r>
          </w:p>
          <w:p w14:paraId="3BC660C3" w14:textId="0653EFD6" w:rsidR="00147606" w:rsidRPr="007C13E9" w:rsidRDefault="295ECE23" w:rsidP="28AD69F1">
            <w:pPr>
              <w:pBdr>
                <w:top w:val="nil"/>
                <w:left w:val="nil"/>
                <w:bottom w:val="nil"/>
                <w:right w:val="nil"/>
                <w:between w:val="nil"/>
              </w:pBdr>
              <w:rPr>
                <w:lang w:val="en-GB"/>
              </w:rPr>
            </w:pPr>
            <w:r w:rsidRPr="28AD69F1">
              <w:rPr>
                <w:lang w:val="en-GB"/>
              </w:rPr>
              <w:t xml:space="preserve">Yes, previously collected data about BP already collected into </w:t>
            </w:r>
            <w:proofErr w:type="spellStart"/>
            <w:r w:rsidRPr="28AD69F1">
              <w:rPr>
                <w:lang w:val="en-GB"/>
              </w:rPr>
              <w:t>EstBB</w:t>
            </w:r>
            <w:proofErr w:type="spellEnd"/>
            <w:r w:rsidRPr="28AD69F1">
              <w:rPr>
                <w:lang w:val="en-GB"/>
              </w:rPr>
              <w:t xml:space="preserve"> servers will be used. </w:t>
            </w:r>
          </w:p>
          <w:p w14:paraId="7B245463" w14:textId="77777777" w:rsidR="00147606" w:rsidRPr="007C13E9" w:rsidRDefault="00147606" w:rsidP="28AD69F1">
            <w:pPr>
              <w:pBdr>
                <w:top w:val="nil"/>
                <w:left w:val="nil"/>
                <w:bottom w:val="nil"/>
                <w:right w:val="nil"/>
                <w:between w:val="nil"/>
              </w:pBdr>
              <w:ind w:left="263"/>
              <w:rPr>
                <w:b/>
                <w:bCs/>
                <w:lang w:val="en-GB"/>
              </w:rPr>
            </w:pPr>
          </w:p>
          <w:p w14:paraId="6F62EF48" w14:textId="1BA89BEF" w:rsidR="00147606" w:rsidRPr="007C13E9" w:rsidRDefault="295ECE23" w:rsidP="28AD69F1">
            <w:pPr>
              <w:numPr>
                <w:ilvl w:val="0"/>
                <w:numId w:val="1"/>
              </w:numPr>
              <w:pBdr>
                <w:top w:val="nil"/>
                <w:left w:val="nil"/>
                <w:bottom w:val="nil"/>
                <w:right w:val="nil"/>
                <w:between w:val="nil"/>
              </w:pBdr>
              <w:rPr>
                <w:b/>
                <w:bCs/>
                <w:lang w:val="en-GB"/>
              </w:rPr>
            </w:pPr>
            <w:r w:rsidRPr="28AD69F1">
              <w:rPr>
                <w:b/>
                <w:bCs/>
                <w:lang w:val="en-GB"/>
              </w:rPr>
              <w:t>Explain how subjects are informed about their rights and the potential risks that data processing may entail.</w:t>
            </w:r>
          </w:p>
          <w:p w14:paraId="2E72E7AF" w14:textId="14EFCE47" w:rsidR="00147606" w:rsidRDefault="63730418" w:rsidP="28AD69F1">
            <w:pPr>
              <w:pBdr>
                <w:top w:val="nil"/>
                <w:left w:val="nil"/>
                <w:bottom w:val="nil"/>
                <w:right w:val="nil"/>
                <w:between w:val="nil"/>
              </w:pBdr>
              <w:rPr>
                <w:b/>
                <w:bCs/>
                <w:highlight w:val="yellow"/>
                <w:lang w:val="en-GB"/>
              </w:rPr>
            </w:pPr>
            <w:r w:rsidRPr="28AD69F1">
              <w:rPr>
                <w:b/>
                <w:bCs/>
                <w:highlight w:val="yellow"/>
                <w:lang w:val="en-GB"/>
              </w:rPr>
              <w:t>Cohort1000</w:t>
            </w:r>
          </w:p>
          <w:p w14:paraId="40A65159" w14:textId="77777777" w:rsidR="007A7D11" w:rsidRPr="00292337" w:rsidRDefault="63730418" w:rsidP="28AD69F1">
            <w:pPr>
              <w:rPr>
                <w:b/>
                <w:bCs/>
                <w:highlight w:val="yellow"/>
                <w:lang w:val="en-GB"/>
              </w:rPr>
            </w:pPr>
            <w:r w:rsidRPr="28AD69F1">
              <w:rPr>
                <w:highlight w:val="yellow"/>
                <w:lang w:val="en-GB"/>
              </w:rPr>
              <w:t>The BP will be informed about possible consequences and safeguards during the invitation and via phone or e-mail if they have additional questions.</w:t>
            </w:r>
          </w:p>
          <w:p w14:paraId="4EC92420" w14:textId="77777777" w:rsidR="007A7D11" w:rsidRPr="007C13E9" w:rsidRDefault="007A7D11" w:rsidP="28AD69F1">
            <w:pPr>
              <w:pBdr>
                <w:top w:val="nil"/>
                <w:left w:val="nil"/>
                <w:bottom w:val="nil"/>
                <w:right w:val="nil"/>
                <w:between w:val="nil"/>
              </w:pBdr>
              <w:rPr>
                <w:b/>
                <w:bCs/>
                <w:highlight w:val="yellow"/>
                <w:lang w:val="en-GB"/>
              </w:rPr>
            </w:pPr>
          </w:p>
          <w:p w14:paraId="41829052" w14:textId="096ACD6B" w:rsidR="00147606" w:rsidRPr="007C13E9" w:rsidRDefault="295ECE23" w:rsidP="28AD69F1">
            <w:pPr>
              <w:numPr>
                <w:ilvl w:val="0"/>
                <w:numId w:val="1"/>
              </w:numPr>
              <w:pBdr>
                <w:top w:val="nil"/>
                <w:left w:val="nil"/>
                <w:bottom w:val="nil"/>
                <w:right w:val="nil"/>
                <w:between w:val="nil"/>
              </w:pBdr>
              <w:rPr>
                <w:b/>
                <w:bCs/>
                <w:lang w:val="en-GB"/>
              </w:rPr>
            </w:pPr>
            <w:r w:rsidRPr="28AD69F1">
              <w:rPr>
                <w:b/>
                <w:bCs/>
                <w:lang w:val="en-GB"/>
              </w:rPr>
              <w:t>Explain why all data processed are relevant and necessary (based on the principle of data minimization).</w:t>
            </w:r>
          </w:p>
          <w:p w14:paraId="67DA7DB2" w14:textId="1FDF65D5" w:rsidR="00147606" w:rsidRPr="007C13E9" w:rsidRDefault="295ECE23" w:rsidP="28AD69F1">
            <w:pPr>
              <w:rPr>
                <w:lang w:val="en-GB"/>
              </w:rPr>
            </w:pPr>
            <w:r w:rsidRPr="28AD69F1">
              <w:rPr>
                <w:lang w:val="en-GB"/>
              </w:rPr>
              <w:t xml:space="preserve">The ENDOTARGET study applies the following data obtained from </w:t>
            </w:r>
            <w:proofErr w:type="spellStart"/>
            <w:r w:rsidRPr="28AD69F1">
              <w:rPr>
                <w:lang w:val="en-GB"/>
              </w:rPr>
              <w:t>EstBB</w:t>
            </w:r>
            <w:proofErr w:type="spellEnd"/>
            <w:r w:rsidRPr="28AD69F1">
              <w:rPr>
                <w:lang w:val="en-GB"/>
              </w:rPr>
              <w:t>:</w:t>
            </w:r>
          </w:p>
          <w:p w14:paraId="7337ADE5" w14:textId="77777777" w:rsidR="00147606" w:rsidRPr="007C13E9" w:rsidRDefault="295ECE23" w:rsidP="28AD69F1">
            <w:pPr>
              <w:numPr>
                <w:ilvl w:val="0"/>
                <w:numId w:val="15"/>
              </w:numPr>
              <w:rPr>
                <w:lang w:val="en-GB"/>
              </w:rPr>
            </w:pPr>
            <w:r w:rsidRPr="28AD69F1">
              <w:rPr>
                <w:lang w:val="en-GB"/>
              </w:rPr>
              <w:t xml:space="preserve">genotype data to evaluate the genetic associations with different phenotypic and clinical traits. </w:t>
            </w:r>
          </w:p>
          <w:p w14:paraId="64CAD225" w14:textId="641CB9D7" w:rsidR="00147606" w:rsidRPr="007C13E9" w:rsidRDefault="295ECE23" w:rsidP="28AD69F1">
            <w:pPr>
              <w:numPr>
                <w:ilvl w:val="0"/>
                <w:numId w:val="15"/>
              </w:numPr>
              <w:rPr>
                <w:lang w:val="en-GB"/>
              </w:rPr>
            </w:pPr>
            <w:r w:rsidRPr="28AD69F1">
              <w:rPr>
                <w:lang w:val="en-GB"/>
              </w:rPr>
              <w:t>phenotype data to evaluate associations with genetic and clinical data (Appendix 3).</w:t>
            </w:r>
          </w:p>
          <w:p w14:paraId="6157295B" w14:textId="5A774049" w:rsidR="00147606" w:rsidRDefault="6A65773F" w:rsidP="28AD69F1">
            <w:pPr>
              <w:pBdr>
                <w:top w:val="nil"/>
                <w:left w:val="nil"/>
                <w:bottom w:val="nil"/>
                <w:right w:val="nil"/>
                <w:between w:val="nil"/>
              </w:pBdr>
              <w:rPr>
                <w:b/>
                <w:bCs/>
                <w:highlight w:val="yellow"/>
                <w:lang w:val="en-GB"/>
              </w:rPr>
            </w:pPr>
            <w:r w:rsidRPr="28AD69F1">
              <w:rPr>
                <w:b/>
                <w:bCs/>
                <w:highlight w:val="yellow"/>
                <w:lang w:val="en-GB"/>
              </w:rPr>
              <w:t>Additional points for Cohort1000</w:t>
            </w:r>
          </w:p>
          <w:p w14:paraId="494E4EFA" w14:textId="4E834793" w:rsidR="009E7BF0" w:rsidRPr="00292337" w:rsidRDefault="6A65773F" w:rsidP="28AD69F1">
            <w:pPr>
              <w:numPr>
                <w:ilvl w:val="0"/>
                <w:numId w:val="15"/>
              </w:numPr>
              <w:rPr>
                <w:lang w:val="en-GB"/>
              </w:rPr>
            </w:pPr>
            <w:r w:rsidRPr="28AD69F1">
              <w:rPr>
                <w:highlight w:val="yellow"/>
                <w:lang w:val="en-GB"/>
              </w:rPr>
              <w:t xml:space="preserve">personal data (name, ID number, e-mail address, home address) is needed to contact BPs and </w:t>
            </w:r>
            <w:r w:rsidRPr="28AD69F1">
              <w:rPr>
                <w:highlight w:val="yellow"/>
                <w:lang w:val="en-GB"/>
              </w:rPr>
              <w:lastRenderedPageBreak/>
              <w:t>invite them to the study and send them the stool</w:t>
            </w:r>
            <w:r w:rsidR="0ED196D1" w:rsidRPr="28AD69F1">
              <w:rPr>
                <w:highlight w:val="yellow"/>
                <w:lang w:val="en-GB"/>
              </w:rPr>
              <w:t xml:space="preserve"> </w:t>
            </w:r>
            <w:r w:rsidRPr="28AD69F1">
              <w:rPr>
                <w:highlight w:val="yellow"/>
                <w:lang w:val="en-GB"/>
              </w:rPr>
              <w:t>sample</w:t>
            </w:r>
            <w:r w:rsidR="0ED196D1" w:rsidRPr="28AD69F1">
              <w:rPr>
                <w:highlight w:val="yellow"/>
                <w:lang w:val="en-GB"/>
              </w:rPr>
              <w:t>s</w:t>
            </w:r>
            <w:r w:rsidRPr="28AD69F1">
              <w:rPr>
                <w:highlight w:val="yellow"/>
                <w:lang w:val="en-GB"/>
              </w:rPr>
              <w:t xml:space="preserve"> collection kit prior to the appointment, ID number is necessary to ensure person's identity, which will be checked in the process of signing consent form online; </w:t>
            </w:r>
            <w:proofErr w:type="gramStart"/>
            <w:r w:rsidRPr="28AD69F1">
              <w:rPr>
                <w:highlight w:val="yellow"/>
                <w:lang w:val="en-GB"/>
              </w:rPr>
              <w:t>also</w:t>
            </w:r>
            <w:proofErr w:type="gramEnd"/>
            <w:r w:rsidRPr="28AD69F1">
              <w:rPr>
                <w:highlight w:val="yellow"/>
                <w:lang w:val="en-GB"/>
              </w:rPr>
              <w:t xml:space="preserve"> the ID is needed to confirm the identity at the blood collection centre</w:t>
            </w:r>
            <w:r w:rsidR="013A438F" w:rsidRPr="28AD69F1">
              <w:rPr>
                <w:lang w:val="en-GB"/>
              </w:rPr>
              <w:t>.</w:t>
            </w:r>
          </w:p>
          <w:p w14:paraId="2F8D7C4C" w14:textId="77777777" w:rsidR="009E7BF0" w:rsidRPr="007C13E9" w:rsidRDefault="009E7BF0" w:rsidP="28AD69F1">
            <w:pPr>
              <w:pBdr>
                <w:top w:val="nil"/>
                <w:left w:val="nil"/>
                <w:bottom w:val="nil"/>
                <w:right w:val="nil"/>
                <w:between w:val="nil"/>
              </w:pBdr>
              <w:rPr>
                <w:b/>
                <w:bCs/>
                <w:lang w:val="en-GB"/>
              </w:rPr>
            </w:pPr>
          </w:p>
          <w:p w14:paraId="48E77AAC" w14:textId="4F924388" w:rsidR="00147606" w:rsidRDefault="295ECE23" w:rsidP="28AD69F1">
            <w:pPr>
              <w:numPr>
                <w:ilvl w:val="0"/>
                <w:numId w:val="1"/>
              </w:numPr>
              <w:pBdr>
                <w:top w:val="nil"/>
                <w:left w:val="nil"/>
                <w:bottom w:val="nil"/>
                <w:right w:val="nil"/>
                <w:between w:val="nil"/>
              </w:pBdr>
              <w:rPr>
                <w:b/>
                <w:bCs/>
                <w:lang w:val="en-GB"/>
              </w:rPr>
            </w:pPr>
            <w:r w:rsidRPr="28AD69F1">
              <w:rPr>
                <w:b/>
                <w:bCs/>
                <w:lang w:val="en-GB"/>
              </w:rPr>
              <w:t>Explain why it is not possible to study the participants in such a way that the data obtained were anonymous or pseudonymous (if applicable).</w:t>
            </w:r>
          </w:p>
          <w:p w14:paraId="792C2FE0" w14:textId="2254BEBE" w:rsidR="00CD0462" w:rsidRPr="00D11FA0" w:rsidRDefault="013A438F" w:rsidP="28AD69F1">
            <w:pPr>
              <w:pBdr>
                <w:top w:val="nil"/>
                <w:left w:val="nil"/>
                <w:bottom w:val="nil"/>
                <w:right w:val="nil"/>
                <w:between w:val="nil"/>
              </w:pBdr>
              <w:rPr>
                <w:b/>
                <w:bCs/>
                <w:highlight w:val="yellow"/>
                <w:lang w:val="en-GB"/>
              </w:rPr>
            </w:pPr>
            <w:r w:rsidRPr="28AD69F1">
              <w:rPr>
                <w:b/>
                <w:bCs/>
                <w:highlight w:val="yellow"/>
                <w:lang w:val="en-GB"/>
              </w:rPr>
              <w:t>Cohort1000</w:t>
            </w:r>
          </w:p>
          <w:p w14:paraId="3935904C" w14:textId="0E71CA00" w:rsidR="00CD0462" w:rsidRPr="007C13E9" w:rsidRDefault="013A438F" w:rsidP="28AD69F1">
            <w:pPr>
              <w:pBdr>
                <w:top w:val="nil"/>
                <w:left w:val="nil"/>
                <w:bottom w:val="nil"/>
                <w:right w:val="nil"/>
                <w:between w:val="nil"/>
              </w:pBdr>
              <w:rPr>
                <w:b/>
                <w:bCs/>
                <w:highlight w:val="yellow"/>
                <w:lang w:val="en-GB"/>
              </w:rPr>
            </w:pPr>
            <w:r w:rsidRPr="28AD69F1">
              <w:rPr>
                <w:highlight w:val="yellow"/>
                <w:lang w:val="en-GB"/>
              </w:rPr>
              <w:t xml:space="preserve">We need to </w:t>
            </w:r>
            <w:proofErr w:type="spellStart"/>
            <w:r w:rsidRPr="28AD69F1">
              <w:rPr>
                <w:highlight w:val="yellow"/>
                <w:lang w:val="en-GB"/>
              </w:rPr>
              <w:t>depseudonymize</w:t>
            </w:r>
            <w:proofErr w:type="spellEnd"/>
            <w:r w:rsidRPr="28AD69F1">
              <w:rPr>
                <w:highlight w:val="yellow"/>
                <w:lang w:val="en-GB"/>
              </w:rPr>
              <w:t xml:space="preserve"> the BPs as we need to </w:t>
            </w:r>
            <w:r w:rsidR="620A80F0" w:rsidRPr="28AD69F1">
              <w:rPr>
                <w:highlight w:val="yellow"/>
                <w:lang w:val="en-GB"/>
              </w:rPr>
              <w:t>invite</w:t>
            </w:r>
            <w:r w:rsidRPr="28AD69F1">
              <w:rPr>
                <w:highlight w:val="yellow"/>
                <w:lang w:val="en-GB"/>
              </w:rPr>
              <w:t xml:space="preserve"> them to the ENDOTARGET study for collecting additional samples (blood </w:t>
            </w:r>
            <w:r w:rsidR="7201745D" w:rsidRPr="28AD69F1">
              <w:rPr>
                <w:highlight w:val="yellow"/>
                <w:lang w:val="en-GB"/>
              </w:rPr>
              <w:t xml:space="preserve">and saliva at blood collection </w:t>
            </w:r>
            <w:proofErr w:type="spellStart"/>
            <w:r w:rsidR="7201745D" w:rsidRPr="28AD69F1">
              <w:rPr>
                <w:highlight w:val="yellow"/>
                <w:lang w:val="en-GB"/>
              </w:rPr>
              <w:t>center</w:t>
            </w:r>
            <w:proofErr w:type="spellEnd"/>
            <w:r w:rsidR="7201745D" w:rsidRPr="28AD69F1">
              <w:rPr>
                <w:highlight w:val="yellow"/>
                <w:lang w:val="en-GB"/>
              </w:rPr>
              <w:t xml:space="preserve"> and</w:t>
            </w:r>
            <w:r w:rsidRPr="28AD69F1">
              <w:rPr>
                <w:highlight w:val="yellow"/>
                <w:lang w:val="en-GB"/>
              </w:rPr>
              <w:t xml:space="preserve"> stool</w:t>
            </w:r>
            <w:r w:rsidR="0ED196D1" w:rsidRPr="28AD69F1">
              <w:rPr>
                <w:highlight w:val="yellow"/>
                <w:lang w:val="en-GB"/>
              </w:rPr>
              <w:t xml:space="preserve"> </w:t>
            </w:r>
            <w:r w:rsidRPr="28AD69F1">
              <w:rPr>
                <w:highlight w:val="yellow"/>
                <w:lang w:val="en-GB"/>
              </w:rPr>
              <w:t>sample collected at home) and fill the study questionnaire. Prior to making the data accessible for the study scientists it will be again pseudonymized.</w:t>
            </w:r>
          </w:p>
          <w:p w14:paraId="7359ED00" w14:textId="5BD11387" w:rsidR="00147606" w:rsidRPr="007C13E9" w:rsidRDefault="00147606" w:rsidP="28AD69F1">
            <w:pPr>
              <w:pBdr>
                <w:top w:val="nil"/>
                <w:left w:val="nil"/>
                <w:bottom w:val="nil"/>
                <w:right w:val="nil"/>
                <w:between w:val="nil"/>
              </w:pBdr>
              <w:ind w:left="263"/>
              <w:rPr>
                <w:lang w:val="en-GB"/>
              </w:rPr>
            </w:pPr>
          </w:p>
        </w:tc>
      </w:tr>
      <w:tr w:rsidR="00147606" w:rsidRPr="00292337" w14:paraId="717DAEC0" w14:textId="77777777" w:rsidTr="580E361B">
        <w:trPr>
          <w:trHeight w:val="1491"/>
        </w:trPr>
        <w:tc>
          <w:tcPr>
            <w:tcW w:w="341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4C0B8E2" w14:textId="31A4EA58" w:rsidR="00147606" w:rsidRPr="00292337" w:rsidRDefault="295ECE23" w:rsidP="28AD69F1">
            <w:pPr>
              <w:pBdr>
                <w:top w:val="nil"/>
                <w:left w:val="nil"/>
                <w:bottom w:val="nil"/>
                <w:right w:val="nil"/>
                <w:between w:val="nil"/>
              </w:pBdr>
              <w:rPr>
                <w:b/>
                <w:bCs/>
                <w:lang w:val="en-GB"/>
              </w:rPr>
            </w:pPr>
            <w:r w:rsidRPr="28AD69F1">
              <w:rPr>
                <w:b/>
                <w:bCs/>
                <w:lang w:val="en-GB"/>
              </w:rPr>
              <w:lastRenderedPageBreak/>
              <w:t xml:space="preserve">Is there a plan to </w:t>
            </w:r>
            <w:proofErr w:type="spellStart"/>
            <w:r w:rsidRPr="28AD69F1">
              <w:rPr>
                <w:b/>
                <w:bCs/>
                <w:lang w:val="en-GB"/>
              </w:rPr>
              <w:t>analyze</w:t>
            </w:r>
            <w:proofErr w:type="spellEnd"/>
            <w:r w:rsidRPr="28AD69F1">
              <w:rPr>
                <w:b/>
                <w:bCs/>
                <w:lang w:val="en-GB"/>
              </w:rPr>
              <w:t xml:space="preserve"> publicly available data?</w:t>
            </w: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108170B3" w14:textId="2B5D9009" w:rsidR="00147606" w:rsidRPr="00292337" w:rsidRDefault="295ECE23" w:rsidP="28AD69F1">
            <w:pPr>
              <w:rPr>
                <w:lang w:val="en-GB"/>
              </w:rPr>
            </w:pPr>
            <w:r w:rsidRPr="28AD69F1">
              <w:rPr>
                <w:lang w:val="en-GB"/>
              </w:rPr>
              <w:t>No</w:t>
            </w:r>
          </w:p>
        </w:tc>
        <w:tc>
          <w:tcPr>
            <w:tcW w:w="5575"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0CD3827" w14:textId="77777777" w:rsidR="00147606" w:rsidRPr="00292337" w:rsidRDefault="295ECE23" w:rsidP="28AD69F1">
            <w:pPr>
              <w:pBdr>
                <w:top w:val="nil"/>
                <w:left w:val="nil"/>
                <w:bottom w:val="nil"/>
                <w:right w:val="nil"/>
                <w:between w:val="nil"/>
              </w:pBdr>
              <w:rPr>
                <w:b/>
                <w:bCs/>
                <w:lang w:val="en-GB"/>
              </w:rPr>
            </w:pPr>
            <w:r w:rsidRPr="28AD69F1">
              <w:rPr>
                <w:b/>
                <w:bCs/>
                <w:lang w:val="en-GB"/>
              </w:rPr>
              <w:t>Explain that the data are publicly available (open data registers and databases) and can be used freely in research.</w:t>
            </w:r>
          </w:p>
          <w:p w14:paraId="6BF001B0" w14:textId="7903BE70" w:rsidR="00147606" w:rsidRPr="00292337" w:rsidRDefault="295ECE23" w:rsidP="28AD69F1">
            <w:pPr>
              <w:pBdr>
                <w:top w:val="nil"/>
                <w:left w:val="nil"/>
                <w:bottom w:val="nil"/>
                <w:right w:val="nil"/>
                <w:between w:val="nil"/>
              </w:pBdr>
              <w:rPr>
                <w:b/>
                <w:bCs/>
                <w:lang w:val="en-GB"/>
              </w:rPr>
            </w:pPr>
            <w:r w:rsidRPr="28AD69F1">
              <w:rPr>
                <w:b/>
                <w:bCs/>
                <w:lang w:val="en-GB"/>
              </w:rPr>
              <w:t xml:space="preserve"> </w:t>
            </w:r>
          </w:p>
        </w:tc>
      </w:tr>
      <w:tr w:rsidR="00147606" w:rsidRPr="00292337" w14:paraId="3A5DD8C2" w14:textId="77777777" w:rsidTr="580E361B">
        <w:trPr>
          <w:trHeight w:val="1671"/>
        </w:trPr>
        <w:tc>
          <w:tcPr>
            <w:tcW w:w="341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DA5F8A7" w14:textId="1DD9880D" w:rsidR="00147606" w:rsidRPr="00292337" w:rsidRDefault="295ECE23" w:rsidP="580E361B">
            <w:pPr>
              <w:pBdr>
                <w:top w:val="nil"/>
                <w:left w:val="nil"/>
                <w:bottom w:val="nil"/>
                <w:right w:val="nil"/>
                <w:between w:val="nil"/>
              </w:pBdr>
              <w:rPr>
                <w:b/>
                <w:bCs/>
                <w:lang w:val="en-GB"/>
              </w:rPr>
            </w:pPr>
            <w:r w:rsidRPr="580E361B">
              <w:rPr>
                <w:b/>
                <w:bCs/>
                <w:lang w:val="en-GB"/>
              </w:rPr>
              <w:t xml:space="preserve">Is there an intention to transfer personal data or provide access to personal data to third </w:t>
            </w:r>
            <w:proofErr w:type="gramStart"/>
            <w:r w:rsidRPr="580E361B">
              <w:rPr>
                <w:b/>
                <w:bCs/>
                <w:lang w:val="en-GB"/>
              </w:rPr>
              <w:t>countries</w:t>
            </w:r>
            <w:proofErr w:type="gramEnd"/>
          </w:p>
          <w:p w14:paraId="63411713" w14:textId="77777777" w:rsidR="00147606" w:rsidRPr="00292337" w:rsidRDefault="295ECE23" w:rsidP="28AD69F1">
            <w:pPr>
              <w:pBdr>
                <w:top w:val="nil"/>
                <w:left w:val="nil"/>
                <w:bottom w:val="nil"/>
                <w:right w:val="nil"/>
                <w:between w:val="nil"/>
              </w:pBdr>
              <w:rPr>
                <w:b/>
                <w:bCs/>
                <w:u w:val="single"/>
                <w:lang w:val="en-GB"/>
              </w:rPr>
            </w:pPr>
            <w:r w:rsidRPr="28AD69F1">
              <w:rPr>
                <w:b/>
                <w:bCs/>
                <w:lang w:val="en-GB"/>
              </w:rPr>
              <w:t>(</w:t>
            </w:r>
            <w:hyperlink r:id="rId16" w:history="1">
              <w:r w:rsidRPr="28AD69F1">
                <w:rPr>
                  <w:rStyle w:val="Hyperlink"/>
                  <w:b/>
                  <w:bCs/>
                  <w:lang w:val="en-GB"/>
                </w:rPr>
                <w:t>https://www.aki.ee/et/teenused-poordumisvormid/andmete-edastamine-valisriiki</w:t>
              </w:r>
            </w:hyperlink>
            <w:r w:rsidRPr="28AD69F1">
              <w:rPr>
                <w:b/>
                <w:bCs/>
                <w:u w:val="single"/>
                <w:lang w:val="en-GB"/>
              </w:rPr>
              <w:t>)?</w:t>
            </w:r>
          </w:p>
          <w:p w14:paraId="531F3035" w14:textId="77777777" w:rsidR="00147606" w:rsidRPr="00292337" w:rsidRDefault="295ECE23" w:rsidP="28AD69F1">
            <w:pPr>
              <w:pBdr>
                <w:top w:val="nil"/>
                <w:left w:val="nil"/>
                <w:bottom w:val="nil"/>
                <w:right w:val="nil"/>
                <w:between w:val="nil"/>
              </w:pBdr>
              <w:rPr>
                <w:b/>
                <w:bCs/>
                <w:lang w:val="en-GB"/>
              </w:rPr>
            </w:pPr>
            <w:r w:rsidRPr="28AD69F1">
              <w:rPr>
                <w:b/>
                <w:bCs/>
                <w:lang w:val="en-GB"/>
              </w:rPr>
              <w:t>(https://www.aki.ee/en/guidelines/transfer-personal-data-foreign-country-0)</w:t>
            </w: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6E894834" w14:textId="18331622" w:rsidR="00147606" w:rsidRPr="00292337" w:rsidRDefault="295ECE23" w:rsidP="28AD69F1">
            <w:pPr>
              <w:rPr>
                <w:lang w:val="en-GB"/>
              </w:rPr>
            </w:pPr>
            <w:r w:rsidRPr="28AD69F1">
              <w:rPr>
                <w:lang w:val="en-GB"/>
              </w:rPr>
              <w:t>No</w:t>
            </w:r>
          </w:p>
        </w:tc>
        <w:tc>
          <w:tcPr>
            <w:tcW w:w="5575"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3A3E2C3" w14:textId="7BCF3B96" w:rsidR="00147606" w:rsidRPr="00292337" w:rsidRDefault="295ECE23" w:rsidP="28AD69F1">
            <w:pPr>
              <w:pStyle w:val="ListParagraph"/>
              <w:numPr>
                <w:ilvl w:val="0"/>
                <w:numId w:val="8"/>
              </w:numPr>
              <w:pBdr>
                <w:top w:val="nil"/>
                <w:left w:val="nil"/>
                <w:bottom w:val="nil"/>
                <w:right w:val="nil"/>
                <w:between w:val="nil"/>
              </w:pBdr>
              <w:rPr>
                <w:b/>
                <w:bCs/>
                <w:lang w:val="en-GB"/>
              </w:rPr>
            </w:pPr>
            <w:r w:rsidRPr="28AD69F1">
              <w:rPr>
                <w:b/>
                <w:bCs/>
                <w:lang w:val="en-GB"/>
              </w:rPr>
              <w:t>Explain what personal data are exported or imported. If so, to which and from which countries.</w:t>
            </w:r>
          </w:p>
          <w:p w14:paraId="5973F875" w14:textId="5AEDF2DB" w:rsidR="00147606" w:rsidRDefault="295ECE23" w:rsidP="28AD69F1">
            <w:pPr>
              <w:pBdr>
                <w:top w:val="nil"/>
                <w:left w:val="nil"/>
                <w:bottom w:val="nil"/>
                <w:right w:val="nil"/>
                <w:between w:val="nil"/>
              </w:pBdr>
              <w:rPr>
                <w:lang w:val="en-GB"/>
              </w:rPr>
            </w:pPr>
            <w:r w:rsidRPr="28AD69F1">
              <w:rPr>
                <w:b/>
                <w:bCs/>
                <w:lang w:val="en-GB"/>
              </w:rPr>
              <w:t xml:space="preserve">Personal data (name, contacts etc.) will not be transferred or made accessible to third countries. </w:t>
            </w:r>
            <w:r w:rsidRPr="28AD69F1">
              <w:rPr>
                <w:lang w:val="en-GB"/>
              </w:rPr>
              <w:t xml:space="preserve">HUS will analyse the blood plasma </w:t>
            </w:r>
            <w:proofErr w:type="gramStart"/>
            <w:r w:rsidRPr="28AD69F1">
              <w:rPr>
                <w:lang w:val="en-GB"/>
              </w:rPr>
              <w:t>samples,</w:t>
            </w:r>
            <w:proofErr w:type="gramEnd"/>
            <w:r w:rsidRPr="28AD69F1">
              <w:rPr>
                <w:lang w:val="en-GB"/>
              </w:rPr>
              <w:t xml:space="preserve"> thus they will generate the analysis results, which will be pseudonymized data. They will forward the analyses results to </w:t>
            </w:r>
            <w:proofErr w:type="spellStart"/>
            <w:r w:rsidRPr="28AD69F1">
              <w:rPr>
                <w:lang w:val="en-GB"/>
              </w:rPr>
              <w:t>EstBB</w:t>
            </w:r>
            <w:proofErr w:type="spellEnd"/>
            <w:r w:rsidRPr="28AD69F1">
              <w:rPr>
                <w:lang w:val="en-GB"/>
              </w:rPr>
              <w:t>, thus will not receive any other individual level data.</w:t>
            </w:r>
          </w:p>
          <w:p w14:paraId="7A2BF942" w14:textId="3A97854C" w:rsidR="00D11FA0" w:rsidRPr="00292337" w:rsidRDefault="1DB34190" w:rsidP="28AD69F1">
            <w:pPr>
              <w:pBdr>
                <w:top w:val="nil"/>
                <w:left w:val="nil"/>
                <w:bottom w:val="nil"/>
                <w:right w:val="nil"/>
                <w:between w:val="nil"/>
              </w:pBdr>
              <w:rPr>
                <w:highlight w:val="yellow"/>
                <w:lang w:val="en-GB"/>
              </w:rPr>
            </w:pPr>
            <w:r w:rsidRPr="28AD69F1">
              <w:rPr>
                <w:highlight w:val="yellow"/>
                <w:lang w:val="en-GB"/>
              </w:rPr>
              <w:t xml:space="preserve">Medical service provider </w:t>
            </w:r>
            <w:r w:rsidR="620A80F0" w:rsidRPr="28AD69F1">
              <w:rPr>
                <w:highlight w:val="yellow"/>
                <w:lang w:val="en-GB"/>
              </w:rPr>
              <w:t xml:space="preserve">will collect and transfer and analyse the blood samples and transfer the </w:t>
            </w:r>
            <w:proofErr w:type="spellStart"/>
            <w:r w:rsidR="620A80F0" w:rsidRPr="28AD69F1">
              <w:rPr>
                <w:highlight w:val="yellow"/>
                <w:lang w:val="en-GB"/>
              </w:rPr>
              <w:t>feces</w:t>
            </w:r>
            <w:proofErr w:type="spellEnd"/>
            <w:r w:rsidR="620A80F0" w:rsidRPr="28AD69F1">
              <w:rPr>
                <w:highlight w:val="yellow"/>
                <w:lang w:val="en-GB"/>
              </w:rPr>
              <w:t xml:space="preserve"> </w:t>
            </w:r>
            <w:r w:rsidR="0ED196D1" w:rsidRPr="28AD69F1">
              <w:rPr>
                <w:highlight w:val="yellow"/>
                <w:lang w:val="en-GB"/>
              </w:rPr>
              <w:t xml:space="preserve">and saliva </w:t>
            </w:r>
            <w:r w:rsidR="620A80F0" w:rsidRPr="28AD69F1">
              <w:rPr>
                <w:highlight w:val="yellow"/>
                <w:lang w:val="en-GB"/>
              </w:rPr>
              <w:t xml:space="preserve">samples to GI. For that they need to identify the BP prior to collecting the samples. BPs personal information (name, ID code) together with information about the needed samples to be collected and analyses to be conducted will be sent to </w:t>
            </w:r>
            <w:r w:rsidR="29DDB721" w:rsidRPr="28AD69F1">
              <w:rPr>
                <w:highlight w:val="yellow"/>
                <w:lang w:val="en-GB"/>
              </w:rPr>
              <w:t xml:space="preserve">blood collection </w:t>
            </w:r>
            <w:proofErr w:type="spellStart"/>
            <w:r w:rsidR="29DDB721" w:rsidRPr="28AD69F1">
              <w:rPr>
                <w:highlight w:val="yellow"/>
                <w:lang w:val="en-GB"/>
              </w:rPr>
              <w:t>center</w:t>
            </w:r>
            <w:proofErr w:type="spellEnd"/>
            <w:r w:rsidR="29DDB721" w:rsidRPr="28AD69F1">
              <w:rPr>
                <w:highlight w:val="yellow"/>
                <w:lang w:val="en-GB"/>
              </w:rPr>
              <w:t xml:space="preserve"> </w:t>
            </w:r>
            <w:r w:rsidR="620A80F0" w:rsidRPr="28AD69F1">
              <w:rPr>
                <w:highlight w:val="yellow"/>
                <w:lang w:val="en-GB"/>
              </w:rPr>
              <w:t>after the BP has signed the informed consent of the ENDOTARGET study and answered the questionnaire (both done online).</w:t>
            </w:r>
          </w:p>
          <w:p w14:paraId="758AA74D" w14:textId="38633050" w:rsidR="00D11FA0" w:rsidRDefault="620A80F0" w:rsidP="28AD69F1">
            <w:pPr>
              <w:pBdr>
                <w:top w:val="nil"/>
                <w:left w:val="nil"/>
                <w:bottom w:val="nil"/>
                <w:right w:val="nil"/>
                <w:between w:val="nil"/>
              </w:pBdr>
              <w:rPr>
                <w:highlight w:val="yellow"/>
                <w:lang w:val="en-GB"/>
              </w:rPr>
            </w:pPr>
            <w:r w:rsidRPr="28AD69F1">
              <w:rPr>
                <w:highlight w:val="yellow"/>
                <w:lang w:val="en-GB"/>
              </w:rPr>
              <w:t>Service provider in EU will analyse the DNA extracted from stool</w:t>
            </w:r>
            <w:r w:rsidR="0ED196D1" w:rsidRPr="28AD69F1">
              <w:rPr>
                <w:highlight w:val="yellow"/>
                <w:lang w:val="en-GB"/>
              </w:rPr>
              <w:t xml:space="preserve"> and saliva</w:t>
            </w:r>
            <w:r w:rsidRPr="28AD69F1">
              <w:rPr>
                <w:highlight w:val="yellow"/>
                <w:lang w:val="en-GB"/>
              </w:rPr>
              <w:t xml:space="preserve"> samples targeting the bacterial DNA. They will generate the analysis results, which will be pseudonymized data. They will forward the analyses results to </w:t>
            </w:r>
            <w:proofErr w:type="spellStart"/>
            <w:r w:rsidRPr="28AD69F1">
              <w:rPr>
                <w:highlight w:val="yellow"/>
                <w:lang w:val="en-GB"/>
              </w:rPr>
              <w:t>EstBB</w:t>
            </w:r>
            <w:proofErr w:type="spellEnd"/>
            <w:r w:rsidRPr="28AD69F1">
              <w:rPr>
                <w:highlight w:val="yellow"/>
                <w:lang w:val="en-GB"/>
              </w:rPr>
              <w:t>, thus will not receive any other individual level data.</w:t>
            </w:r>
          </w:p>
          <w:p w14:paraId="510F8249" w14:textId="0041434E" w:rsidR="00147606" w:rsidRPr="00292337" w:rsidRDefault="295ECE23" w:rsidP="28AD69F1">
            <w:pPr>
              <w:pBdr>
                <w:top w:val="nil"/>
                <w:left w:val="nil"/>
                <w:bottom w:val="nil"/>
                <w:right w:val="nil"/>
                <w:between w:val="nil"/>
              </w:pBdr>
              <w:rPr>
                <w:lang w:val="en-GB"/>
              </w:rPr>
            </w:pPr>
            <w:r w:rsidRPr="28AD69F1">
              <w:rPr>
                <w:lang w:val="en-GB"/>
              </w:rPr>
              <w:lastRenderedPageBreak/>
              <w:t xml:space="preserve">Genotype data will not be made accessible for partners. It will be made available for </w:t>
            </w:r>
            <w:proofErr w:type="spellStart"/>
            <w:r w:rsidRPr="28AD69F1">
              <w:rPr>
                <w:lang w:val="en-GB"/>
              </w:rPr>
              <w:t>EstBB</w:t>
            </w:r>
            <w:proofErr w:type="spellEnd"/>
            <w:r w:rsidRPr="28AD69F1">
              <w:rPr>
                <w:lang w:val="en-GB"/>
              </w:rPr>
              <w:t xml:space="preserve"> researchers via a server of the University of Tartu.</w:t>
            </w:r>
          </w:p>
          <w:p w14:paraId="5C1DC5A9" w14:textId="68A3D09F" w:rsidR="28AD69F1" w:rsidRDefault="28AD69F1" w:rsidP="28AD69F1">
            <w:pPr>
              <w:pBdr>
                <w:top w:val="nil"/>
                <w:left w:val="nil"/>
                <w:bottom w:val="nil"/>
                <w:right w:val="nil"/>
                <w:between w:val="nil"/>
              </w:pBdr>
              <w:rPr>
                <w:lang w:val="en-GB"/>
              </w:rPr>
            </w:pPr>
          </w:p>
          <w:p w14:paraId="3DBA2F74" w14:textId="14FC1DBC" w:rsidR="3A2F91EA" w:rsidRDefault="3A2F91EA" w:rsidP="28AD69F1">
            <w:pPr>
              <w:pBdr>
                <w:top w:val="nil"/>
                <w:left w:val="nil"/>
                <w:bottom w:val="nil"/>
                <w:right w:val="nil"/>
                <w:between w:val="nil"/>
              </w:pBdr>
              <w:rPr>
                <w:highlight w:val="yellow"/>
                <w:lang w:val="en-GB"/>
              </w:rPr>
            </w:pPr>
            <w:r w:rsidRPr="28AD69F1">
              <w:rPr>
                <w:highlight w:val="yellow"/>
                <w:lang w:val="en-GB"/>
              </w:rPr>
              <w:t>Additionally, summary statistics gained from the analyses of indivi</w:t>
            </w:r>
            <w:r w:rsidR="7B0DAAF4" w:rsidRPr="28AD69F1">
              <w:rPr>
                <w:highlight w:val="yellow"/>
                <w:lang w:val="en-GB"/>
              </w:rPr>
              <w:t>d</w:t>
            </w:r>
            <w:r w:rsidRPr="28AD69F1">
              <w:rPr>
                <w:highlight w:val="yellow"/>
                <w:lang w:val="en-GB"/>
              </w:rPr>
              <w:t xml:space="preserve">ual level data will be shared with the ENDOTARGET study partners. The data will be deleted </w:t>
            </w:r>
            <w:r w:rsidR="69E37FF2" w:rsidRPr="28AD69F1">
              <w:rPr>
                <w:highlight w:val="yellow"/>
                <w:lang w:val="en-GB"/>
              </w:rPr>
              <w:t>up to 10 years after receiving the data.</w:t>
            </w:r>
            <w:r w:rsidR="69E37FF2" w:rsidRPr="28AD69F1">
              <w:rPr>
                <w:lang w:val="en-GB"/>
              </w:rPr>
              <w:t xml:space="preserve"> </w:t>
            </w:r>
          </w:p>
          <w:p w14:paraId="582DD9E2" w14:textId="77777777" w:rsidR="00147606" w:rsidRPr="00292337" w:rsidRDefault="00147606" w:rsidP="28AD69F1">
            <w:pPr>
              <w:pBdr>
                <w:top w:val="nil"/>
                <w:left w:val="nil"/>
                <w:bottom w:val="nil"/>
                <w:right w:val="nil"/>
                <w:between w:val="nil"/>
              </w:pBdr>
              <w:rPr>
                <w:b/>
                <w:bCs/>
                <w:lang w:val="en-GB"/>
              </w:rPr>
            </w:pPr>
          </w:p>
          <w:p w14:paraId="613F0DA8" w14:textId="21159FF9" w:rsidR="00147606" w:rsidRPr="00292337" w:rsidRDefault="295ECE23" w:rsidP="28AD69F1">
            <w:pPr>
              <w:pStyle w:val="ListParagraph"/>
              <w:numPr>
                <w:ilvl w:val="0"/>
                <w:numId w:val="8"/>
              </w:numPr>
              <w:pBdr>
                <w:top w:val="nil"/>
                <w:left w:val="nil"/>
                <w:bottom w:val="nil"/>
                <w:right w:val="nil"/>
                <w:between w:val="nil"/>
              </w:pBdr>
              <w:rPr>
                <w:b/>
                <w:bCs/>
                <w:lang w:val="en-GB"/>
              </w:rPr>
            </w:pPr>
            <w:r w:rsidRPr="28AD69F1">
              <w:rPr>
                <w:b/>
                <w:bCs/>
                <w:lang w:val="en-GB"/>
              </w:rPr>
              <w:t>Explain what protection measures are applied, on what grounds (contract, etc.) the data are transferred and how the rights of the subjects are ensured.</w:t>
            </w:r>
          </w:p>
          <w:p w14:paraId="4AFBD66C" w14:textId="77777777" w:rsidR="00147606" w:rsidRPr="00292337" w:rsidRDefault="00147606" w:rsidP="28AD69F1">
            <w:pPr>
              <w:pStyle w:val="ListParagraph"/>
              <w:pBdr>
                <w:top w:val="nil"/>
                <w:left w:val="nil"/>
                <w:bottom w:val="nil"/>
                <w:right w:val="nil"/>
                <w:between w:val="nil"/>
              </w:pBdr>
              <w:ind w:left="360"/>
              <w:rPr>
                <w:b/>
                <w:bCs/>
                <w:lang w:val="en-GB"/>
              </w:rPr>
            </w:pPr>
          </w:p>
        </w:tc>
      </w:tr>
      <w:tr w:rsidR="00147606" w:rsidRPr="00292337" w14:paraId="3B3BD7A9" w14:textId="77777777" w:rsidTr="580E361B">
        <w:trPr>
          <w:trHeight w:val="1671"/>
        </w:trPr>
        <w:tc>
          <w:tcPr>
            <w:tcW w:w="341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D51570E" w14:textId="77777777" w:rsidR="00147606" w:rsidRPr="00292337" w:rsidRDefault="295ECE23" w:rsidP="28AD69F1">
            <w:pPr>
              <w:pBdr>
                <w:top w:val="nil"/>
                <w:left w:val="nil"/>
                <w:bottom w:val="nil"/>
                <w:right w:val="nil"/>
                <w:between w:val="nil"/>
              </w:pBdr>
              <w:rPr>
                <w:b/>
                <w:bCs/>
                <w:lang w:val="en-GB"/>
              </w:rPr>
            </w:pPr>
            <w:r w:rsidRPr="28AD69F1">
              <w:rPr>
                <w:b/>
                <w:bCs/>
                <w:lang w:val="en-GB"/>
              </w:rPr>
              <w:lastRenderedPageBreak/>
              <w:t>Will personal data be destroyed / anonymised at the end of the research?</w:t>
            </w:r>
          </w:p>
          <w:p w14:paraId="74857FFC" w14:textId="77777777" w:rsidR="00147606" w:rsidRPr="00292337" w:rsidRDefault="00147606" w:rsidP="28AD69F1">
            <w:pPr>
              <w:pBdr>
                <w:top w:val="nil"/>
                <w:left w:val="nil"/>
                <w:bottom w:val="nil"/>
                <w:right w:val="nil"/>
                <w:between w:val="nil"/>
              </w:pBdr>
              <w:rPr>
                <w:b/>
                <w:bCs/>
                <w:lang w:val="en-GB"/>
              </w:rPr>
            </w:pP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08BE6D3" w14:textId="77777777" w:rsidR="00147606" w:rsidRPr="00292337" w:rsidRDefault="00147606" w:rsidP="28AD69F1">
            <w:pPr>
              <w:rPr>
                <w:lang w:val="en-GB"/>
              </w:rPr>
            </w:pPr>
          </w:p>
        </w:tc>
        <w:tc>
          <w:tcPr>
            <w:tcW w:w="5575"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223054B" w14:textId="7B9A7FF0" w:rsidR="00147606" w:rsidRPr="00292337" w:rsidRDefault="295ECE23" w:rsidP="28AD69F1">
            <w:pPr>
              <w:pBdr>
                <w:top w:val="nil"/>
                <w:left w:val="nil"/>
                <w:bottom w:val="nil"/>
                <w:right w:val="nil"/>
                <w:between w:val="nil"/>
              </w:pBdr>
              <w:rPr>
                <w:b/>
                <w:bCs/>
                <w:lang w:val="en-GB"/>
              </w:rPr>
            </w:pPr>
            <w:r w:rsidRPr="28AD69F1">
              <w:rPr>
                <w:b/>
                <w:bCs/>
                <w:lang w:val="en-GB"/>
              </w:rPr>
              <w:t xml:space="preserve">In case the analysis uses data in a form which enables identification the study participants, please </w:t>
            </w:r>
          </w:p>
          <w:p w14:paraId="248EE384" w14:textId="36E7CAFC" w:rsidR="00147606" w:rsidRDefault="295ECE23" w:rsidP="28AD69F1">
            <w:pPr>
              <w:pBdr>
                <w:top w:val="nil"/>
                <w:left w:val="nil"/>
                <w:bottom w:val="nil"/>
                <w:right w:val="nil"/>
                <w:between w:val="nil"/>
              </w:pBdr>
              <w:rPr>
                <w:b/>
                <w:bCs/>
                <w:lang w:val="en-GB"/>
              </w:rPr>
            </w:pPr>
            <w:r w:rsidRPr="28AD69F1">
              <w:rPr>
                <w:b/>
                <w:bCs/>
                <w:lang w:val="en-GB"/>
              </w:rPr>
              <w:t>1) describe how personal data will be destroyed / anonymised after the research has been finished and the objectives have been achieved;</w:t>
            </w:r>
          </w:p>
          <w:p w14:paraId="7562F20C" w14:textId="38F15F4B" w:rsidR="0017586C" w:rsidRDefault="37D9C7B7" w:rsidP="28AD69F1">
            <w:pPr>
              <w:pBdr>
                <w:top w:val="nil"/>
                <w:left w:val="nil"/>
                <w:bottom w:val="nil"/>
                <w:right w:val="nil"/>
                <w:between w:val="nil"/>
              </w:pBdr>
              <w:rPr>
                <w:highlight w:val="yellow"/>
                <w:lang w:val="en-GB"/>
              </w:rPr>
            </w:pPr>
            <w:r w:rsidRPr="28AD69F1">
              <w:rPr>
                <w:highlight w:val="yellow"/>
                <w:lang w:val="en-GB"/>
              </w:rPr>
              <w:t xml:space="preserve">In </w:t>
            </w:r>
            <w:r w:rsidR="6A39BC85" w:rsidRPr="28AD69F1">
              <w:rPr>
                <w:highlight w:val="yellow"/>
                <w:lang w:val="en-GB"/>
              </w:rPr>
              <w:t xml:space="preserve">blood collection </w:t>
            </w:r>
            <w:proofErr w:type="spellStart"/>
            <w:r w:rsidR="6A39BC85" w:rsidRPr="28AD69F1">
              <w:rPr>
                <w:highlight w:val="yellow"/>
                <w:lang w:val="en-GB"/>
              </w:rPr>
              <w:t>center</w:t>
            </w:r>
            <w:proofErr w:type="spellEnd"/>
            <w:r w:rsidRPr="28AD69F1">
              <w:rPr>
                <w:highlight w:val="yellow"/>
                <w:lang w:val="en-GB"/>
              </w:rPr>
              <w:t>, the personal data (list of BPs names and ID codes and analysis results) will be destroyed</w:t>
            </w:r>
            <w:r w:rsidR="65739396" w:rsidRPr="28AD69F1">
              <w:rPr>
                <w:highlight w:val="yellow"/>
                <w:lang w:val="en-GB"/>
              </w:rPr>
              <w:t xml:space="preserve"> </w:t>
            </w:r>
            <w:r w:rsidRPr="28AD69F1">
              <w:rPr>
                <w:highlight w:val="yellow"/>
                <w:lang w:val="en-GB"/>
              </w:rPr>
              <w:t>after conducting the analyses</w:t>
            </w:r>
            <w:r w:rsidR="2E4A67C3" w:rsidRPr="28AD69F1">
              <w:rPr>
                <w:highlight w:val="yellow"/>
                <w:lang w:val="en-GB"/>
              </w:rPr>
              <w:t xml:space="preserve"> and transferring all samples and data to GI (not later than 31.12.2025)</w:t>
            </w:r>
            <w:r w:rsidRPr="28AD69F1">
              <w:rPr>
                <w:highlight w:val="yellow"/>
                <w:lang w:val="en-GB"/>
              </w:rPr>
              <w:t>.</w:t>
            </w:r>
          </w:p>
          <w:p w14:paraId="36EACF37" w14:textId="77777777" w:rsidR="0017586C" w:rsidRPr="0017586C" w:rsidRDefault="0017586C" w:rsidP="28AD69F1">
            <w:pPr>
              <w:pBdr>
                <w:top w:val="nil"/>
                <w:left w:val="nil"/>
                <w:bottom w:val="nil"/>
                <w:right w:val="nil"/>
                <w:between w:val="nil"/>
              </w:pBdr>
              <w:rPr>
                <w:lang w:val="en-GB"/>
              </w:rPr>
            </w:pPr>
          </w:p>
          <w:p w14:paraId="18BB0D8E" w14:textId="436F26E0" w:rsidR="00147606" w:rsidRPr="00292337" w:rsidRDefault="295ECE23" w:rsidP="28AD69F1">
            <w:pPr>
              <w:pBdr>
                <w:top w:val="nil"/>
                <w:left w:val="nil"/>
                <w:bottom w:val="nil"/>
                <w:right w:val="nil"/>
                <w:between w:val="nil"/>
              </w:pBdr>
              <w:rPr>
                <w:b/>
                <w:bCs/>
                <w:lang w:val="en-GB"/>
              </w:rPr>
            </w:pPr>
            <w:r w:rsidRPr="28AD69F1">
              <w:rPr>
                <w:b/>
                <w:bCs/>
                <w:lang w:val="en-GB"/>
              </w:rPr>
              <w:t>2) add an assessment of how the possibility of indirect identification of data subjects is managed after the destruction of data enabling direct identification of a person.</w:t>
            </w:r>
          </w:p>
          <w:p w14:paraId="79BEA58C" w14:textId="184020AD" w:rsidR="0017586C" w:rsidRDefault="295ECE23" w:rsidP="28AD69F1">
            <w:pPr>
              <w:pBdr>
                <w:top w:val="nil"/>
                <w:left w:val="nil"/>
                <w:bottom w:val="nil"/>
                <w:right w:val="nil"/>
                <w:between w:val="nil"/>
              </w:pBdr>
              <w:rPr>
                <w:lang w:val="en-GB"/>
              </w:rPr>
            </w:pPr>
            <w:r w:rsidRPr="28AD69F1">
              <w:rPr>
                <w:highlight w:val="yellow"/>
                <w:lang w:val="en-GB"/>
              </w:rPr>
              <w:t xml:space="preserve">The </w:t>
            </w:r>
            <w:r w:rsidR="37D9C7B7" w:rsidRPr="28AD69F1">
              <w:rPr>
                <w:highlight w:val="yellow"/>
                <w:lang w:val="en-GB"/>
              </w:rPr>
              <w:t xml:space="preserve">blood plasma </w:t>
            </w:r>
            <w:r w:rsidRPr="28AD69F1">
              <w:rPr>
                <w:highlight w:val="yellow"/>
                <w:lang w:val="en-GB"/>
              </w:rPr>
              <w:t xml:space="preserve">samples sent to </w:t>
            </w:r>
            <w:r w:rsidR="37D9C7B7" w:rsidRPr="28AD69F1">
              <w:rPr>
                <w:highlight w:val="yellow"/>
                <w:lang w:val="en-GB"/>
              </w:rPr>
              <w:t xml:space="preserve">HUS </w:t>
            </w:r>
            <w:r w:rsidRPr="28AD69F1">
              <w:rPr>
                <w:highlight w:val="yellow"/>
                <w:lang w:val="en-GB"/>
              </w:rPr>
              <w:t xml:space="preserve">will </w:t>
            </w:r>
            <w:r w:rsidR="422B6F10" w:rsidRPr="28AD69F1">
              <w:rPr>
                <w:highlight w:val="yellow"/>
                <w:lang w:val="en-GB"/>
              </w:rPr>
              <w:t>be sent back</w:t>
            </w:r>
            <w:r w:rsidRPr="28AD69F1">
              <w:rPr>
                <w:highlight w:val="yellow"/>
                <w:lang w:val="en-GB"/>
              </w:rPr>
              <w:t xml:space="preserve"> after conducting the analyses (if there are any leftovers). </w:t>
            </w:r>
            <w:r w:rsidR="74356F3E" w:rsidRPr="28AD69F1">
              <w:rPr>
                <w:highlight w:val="yellow"/>
                <w:lang w:val="en-GB"/>
              </w:rPr>
              <w:t>The analysis results</w:t>
            </w:r>
            <w:r w:rsidR="55C115B0" w:rsidRPr="28AD69F1">
              <w:rPr>
                <w:highlight w:val="yellow"/>
                <w:lang w:val="en-GB"/>
              </w:rPr>
              <w:t xml:space="preserve"> data (at individual level)</w:t>
            </w:r>
            <w:r w:rsidR="74356F3E" w:rsidRPr="28AD69F1">
              <w:rPr>
                <w:highlight w:val="yellow"/>
                <w:lang w:val="en-GB"/>
              </w:rPr>
              <w:t xml:space="preserve"> will be sent from HUS to GI via secure servers and will be destroyed at HUS servers</w:t>
            </w:r>
            <w:r w:rsidR="792C0912" w:rsidRPr="28AD69F1">
              <w:rPr>
                <w:highlight w:val="yellow"/>
                <w:lang w:val="en-GB"/>
              </w:rPr>
              <w:t xml:space="preserve"> not later that at the end of the ENDOTARGET study</w:t>
            </w:r>
            <w:r w:rsidR="7B88A3E0" w:rsidRPr="28AD69F1">
              <w:rPr>
                <w:highlight w:val="yellow"/>
                <w:lang w:val="en-GB"/>
              </w:rPr>
              <w:t xml:space="preserve"> (31.12.2026).</w:t>
            </w:r>
          </w:p>
          <w:p w14:paraId="21F558D4" w14:textId="355D2CC3" w:rsidR="0017586C" w:rsidRDefault="37D9C7B7" w:rsidP="28AD69F1">
            <w:pPr>
              <w:pBdr>
                <w:top w:val="nil"/>
                <w:left w:val="nil"/>
                <w:bottom w:val="nil"/>
                <w:right w:val="nil"/>
                <w:between w:val="nil"/>
              </w:pBdr>
              <w:rPr>
                <w:highlight w:val="yellow"/>
                <w:lang w:val="en-GB"/>
              </w:rPr>
            </w:pPr>
            <w:r w:rsidRPr="28AD69F1">
              <w:rPr>
                <w:highlight w:val="yellow"/>
                <w:lang w:val="en-GB"/>
              </w:rPr>
              <w:t xml:space="preserve">The blood samples collected and analysed in </w:t>
            </w:r>
            <w:r w:rsidR="1F210B80" w:rsidRPr="28AD69F1">
              <w:rPr>
                <w:highlight w:val="yellow"/>
                <w:lang w:val="en-GB"/>
              </w:rPr>
              <w:t xml:space="preserve">medical service provider </w:t>
            </w:r>
            <w:r w:rsidRPr="28AD69F1">
              <w:rPr>
                <w:highlight w:val="yellow"/>
                <w:lang w:val="en-GB"/>
              </w:rPr>
              <w:t>will be destroyed immediately after finishing the analyses.</w:t>
            </w:r>
            <w:r w:rsidRPr="28AD69F1">
              <w:rPr>
                <w:lang w:val="en-GB"/>
              </w:rPr>
              <w:t xml:space="preserve"> </w:t>
            </w:r>
            <w:r w:rsidR="3D4DBC96" w:rsidRPr="28AD69F1">
              <w:rPr>
                <w:highlight w:val="yellow"/>
                <w:lang w:val="en-GB"/>
              </w:rPr>
              <w:t xml:space="preserve">The analysis results data (at individual level) will be sent to GI via secure servers and will be destroyed at </w:t>
            </w:r>
            <w:r w:rsidR="2BF556C4" w:rsidRPr="28AD69F1">
              <w:rPr>
                <w:highlight w:val="yellow"/>
                <w:lang w:val="en-GB"/>
              </w:rPr>
              <w:t>after conducting the analysis and transferring all samples and data to GI (not later than 31.12.2025).</w:t>
            </w:r>
          </w:p>
          <w:p w14:paraId="28C491C9" w14:textId="48E27AB0" w:rsidR="0017586C" w:rsidRDefault="0017586C" w:rsidP="28AD69F1">
            <w:pPr>
              <w:shd w:val="clear" w:color="auto" w:fill="FFFFFF" w:themeFill="background1"/>
              <w:rPr>
                <w:lang w:val="en-GB"/>
              </w:rPr>
            </w:pPr>
          </w:p>
          <w:p w14:paraId="6120837D" w14:textId="479B1EA3" w:rsidR="0017586C" w:rsidRDefault="37D9C7B7" w:rsidP="28AD69F1">
            <w:pPr>
              <w:pBdr>
                <w:top w:val="nil"/>
                <w:left w:val="nil"/>
                <w:bottom w:val="nil"/>
                <w:right w:val="nil"/>
                <w:between w:val="nil"/>
              </w:pBdr>
              <w:rPr>
                <w:lang w:val="en-GB"/>
              </w:rPr>
            </w:pPr>
            <w:r w:rsidRPr="28AD69F1">
              <w:rPr>
                <w:highlight w:val="yellow"/>
                <w:lang w:val="en-GB"/>
              </w:rPr>
              <w:t xml:space="preserve">The </w:t>
            </w:r>
            <w:r w:rsidR="1F27BCAA" w:rsidRPr="28AD69F1">
              <w:rPr>
                <w:highlight w:val="yellow"/>
                <w:lang w:val="en-GB"/>
              </w:rPr>
              <w:t>leftovers</w:t>
            </w:r>
            <w:r w:rsidRPr="28AD69F1">
              <w:rPr>
                <w:highlight w:val="yellow"/>
                <w:lang w:val="en-GB"/>
              </w:rPr>
              <w:t xml:space="preserve"> of the DNA samples sent to partner in EU for metagenomics sequencing, will be destroyed </w:t>
            </w:r>
            <w:r w:rsidR="493BCAD1" w:rsidRPr="28AD69F1">
              <w:rPr>
                <w:highlight w:val="yellow"/>
                <w:lang w:val="en-GB"/>
              </w:rPr>
              <w:t xml:space="preserve">up to </w:t>
            </w:r>
            <w:r w:rsidRPr="28AD69F1">
              <w:rPr>
                <w:highlight w:val="yellow"/>
                <w:lang w:val="en-GB"/>
              </w:rPr>
              <w:t>6 months after conducting the analyses.</w:t>
            </w:r>
            <w:r w:rsidRPr="28AD69F1">
              <w:rPr>
                <w:lang w:val="en-GB"/>
              </w:rPr>
              <w:t xml:space="preserve"> </w:t>
            </w:r>
            <w:r w:rsidR="6724111F" w:rsidRPr="28AD69F1">
              <w:rPr>
                <w:highlight w:val="yellow"/>
                <w:lang w:val="en-GB"/>
              </w:rPr>
              <w:t>The analysis results data (at individual level) will be sent to GI via secure servers and will be destroyed at service provider servers not later that at the end of the ENDOTARGET study (31.12.2026).</w:t>
            </w:r>
          </w:p>
          <w:p w14:paraId="73D38C00" w14:textId="4BE22429" w:rsidR="0017586C" w:rsidRDefault="0017586C" w:rsidP="28AD69F1">
            <w:pPr>
              <w:shd w:val="clear" w:color="auto" w:fill="FFFFFF" w:themeFill="background1"/>
              <w:rPr>
                <w:lang w:val="en-GB"/>
              </w:rPr>
            </w:pPr>
          </w:p>
          <w:p w14:paraId="273CE5A1" w14:textId="21E1F07C" w:rsidR="00147606" w:rsidRDefault="295ECE23" w:rsidP="28AD69F1">
            <w:pPr>
              <w:pBdr>
                <w:top w:val="nil"/>
                <w:left w:val="nil"/>
                <w:bottom w:val="nil"/>
                <w:right w:val="nil"/>
                <w:between w:val="nil"/>
              </w:pBdr>
              <w:rPr>
                <w:lang w:val="en-GB"/>
              </w:rPr>
            </w:pPr>
            <w:r w:rsidRPr="28AD69F1">
              <w:rPr>
                <w:lang w:val="en-GB"/>
              </w:rPr>
              <w:lastRenderedPageBreak/>
              <w:t xml:space="preserve">The data obtained during the project and biological samples at </w:t>
            </w:r>
            <w:proofErr w:type="spellStart"/>
            <w:r w:rsidRPr="28AD69F1">
              <w:rPr>
                <w:lang w:val="en-GB"/>
              </w:rPr>
              <w:t>EstBB</w:t>
            </w:r>
            <w:proofErr w:type="spellEnd"/>
            <w:r w:rsidRPr="28AD69F1">
              <w:rPr>
                <w:lang w:val="en-GB"/>
              </w:rPr>
              <w:t xml:space="preserve"> will be added to the </w:t>
            </w:r>
            <w:proofErr w:type="spellStart"/>
            <w:r w:rsidRPr="28AD69F1">
              <w:rPr>
                <w:lang w:val="en-GB"/>
              </w:rPr>
              <w:t>EstBB</w:t>
            </w:r>
            <w:proofErr w:type="spellEnd"/>
            <w:r w:rsidRPr="28AD69F1">
              <w:rPr>
                <w:lang w:val="en-GB"/>
              </w:rPr>
              <w:t xml:space="preserve"> database and stored indefinitely. </w:t>
            </w:r>
          </w:p>
          <w:p w14:paraId="5B03C8D1" w14:textId="7EF8BB78" w:rsidR="00147606" w:rsidRPr="00292337" w:rsidRDefault="00147606" w:rsidP="28AD69F1">
            <w:pPr>
              <w:pBdr>
                <w:top w:val="nil"/>
                <w:left w:val="nil"/>
                <w:bottom w:val="nil"/>
                <w:right w:val="nil"/>
                <w:between w:val="nil"/>
              </w:pBdr>
              <w:rPr>
                <w:b/>
                <w:bCs/>
                <w:lang w:val="en-GB"/>
              </w:rPr>
            </w:pPr>
          </w:p>
        </w:tc>
      </w:tr>
      <w:tr w:rsidR="00147606" w:rsidRPr="00292337" w14:paraId="3CAF0814" w14:textId="77777777" w:rsidTr="580E361B">
        <w:trPr>
          <w:trHeight w:val="371"/>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D0CECE"/>
            <w:tcMar>
              <w:top w:w="80" w:type="dxa"/>
              <w:left w:w="80" w:type="dxa"/>
              <w:bottom w:w="80" w:type="dxa"/>
              <w:right w:w="80" w:type="dxa"/>
            </w:tcMar>
          </w:tcPr>
          <w:p w14:paraId="01CD5127" w14:textId="1A3335FF" w:rsidR="00147606" w:rsidRPr="00292337" w:rsidRDefault="295ECE23" w:rsidP="28AD69F1">
            <w:pPr>
              <w:rPr>
                <w:lang w:val="en-GB"/>
              </w:rPr>
            </w:pPr>
            <w:r w:rsidRPr="28AD69F1">
              <w:rPr>
                <w:b/>
                <w:bCs/>
                <w:lang w:val="en-GB"/>
              </w:rPr>
              <w:lastRenderedPageBreak/>
              <w:t>13 c Other ethical issues</w:t>
            </w:r>
          </w:p>
        </w:tc>
      </w:tr>
      <w:tr w:rsidR="00147606" w:rsidRPr="00292337" w14:paraId="6A3D4675" w14:textId="77777777" w:rsidTr="580E361B">
        <w:trPr>
          <w:trHeight w:val="2847"/>
        </w:trPr>
        <w:tc>
          <w:tcPr>
            <w:tcW w:w="3410"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1D5C8FA" w14:textId="77777777" w:rsidR="00147606" w:rsidRPr="00292337" w:rsidRDefault="295ECE23" w:rsidP="28AD69F1">
            <w:pPr>
              <w:pBdr>
                <w:top w:val="nil"/>
                <w:left w:val="nil"/>
                <w:bottom w:val="nil"/>
                <w:right w:val="nil"/>
                <w:between w:val="nil"/>
              </w:pBdr>
              <w:rPr>
                <w:b/>
                <w:bCs/>
                <w:lang w:val="en-GB"/>
              </w:rPr>
            </w:pPr>
            <w:r w:rsidRPr="28AD69F1">
              <w:rPr>
                <w:b/>
                <w:bCs/>
                <w:lang w:val="en-GB"/>
              </w:rPr>
              <w:t>Can conducting research involve ethical risks not described above?</w:t>
            </w:r>
          </w:p>
          <w:p w14:paraId="218BE3E8" w14:textId="77777777" w:rsidR="00147606" w:rsidRPr="00292337" w:rsidRDefault="00147606" w:rsidP="28AD69F1">
            <w:pPr>
              <w:pBdr>
                <w:top w:val="nil"/>
                <w:left w:val="nil"/>
                <w:bottom w:val="nil"/>
                <w:right w:val="nil"/>
                <w:between w:val="nil"/>
              </w:pBdr>
              <w:rPr>
                <w:b/>
                <w:bCs/>
                <w:lang w:val="en-GB"/>
              </w:rPr>
            </w:pPr>
          </w:p>
        </w:tc>
        <w:tc>
          <w:tcPr>
            <w:tcW w:w="68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EB300E5" w14:textId="44E7ADF4" w:rsidR="00147606" w:rsidRPr="00292337" w:rsidRDefault="295ECE23" w:rsidP="28AD69F1">
            <w:pPr>
              <w:rPr>
                <w:lang w:val="en-GB"/>
              </w:rPr>
            </w:pPr>
            <w:r w:rsidRPr="28AD69F1">
              <w:rPr>
                <w:lang w:val="en-GB"/>
              </w:rPr>
              <w:t>No</w:t>
            </w:r>
          </w:p>
        </w:tc>
        <w:tc>
          <w:tcPr>
            <w:tcW w:w="5575"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435FADB" w14:textId="77777777" w:rsidR="00147606" w:rsidRPr="00292337" w:rsidRDefault="295ECE23" w:rsidP="28AD69F1">
            <w:pPr>
              <w:rPr>
                <w:b/>
                <w:bCs/>
                <w:lang w:val="en-GB"/>
              </w:rPr>
            </w:pPr>
            <w:r w:rsidRPr="28AD69F1">
              <w:rPr>
                <w:b/>
                <w:bCs/>
                <w:lang w:val="en-GB"/>
              </w:rPr>
              <w:t>Explain, if necessary, the additional ethical risks that may arise from factors such as artificial intelligence, personal medicine, involvement of military partners, new developments in neurobiology, genetic engineering, nanotechnology, human-machine interaction, android and cyborg creation, etc.</w:t>
            </w:r>
          </w:p>
          <w:p w14:paraId="25E556BD" w14:textId="77777777" w:rsidR="00147606" w:rsidRPr="00292337" w:rsidRDefault="00147606" w:rsidP="28AD69F1">
            <w:pPr>
              <w:rPr>
                <w:lang w:val="en-GB"/>
              </w:rPr>
            </w:pPr>
          </w:p>
        </w:tc>
      </w:tr>
      <w:tr w:rsidR="00147606" w:rsidRPr="00292337" w14:paraId="5AE0B5F7" w14:textId="77777777" w:rsidTr="580E361B">
        <w:trPr>
          <w:trHeight w:val="243"/>
        </w:trPr>
        <w:tc>
          <w:tcPr>
            <w:tcW w:w="9667"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4BC4E061" w14:textId="1CB045F3" w:rsidR="00147606" w:rsidRPr="00292337" w:rsidRDefault="295ECE23" w:rsidP="28AD69F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Helvetica Neue"/>
                <w:b/>
                <w:bCs/>
                <w:lang w:val="en-GB"/>
              </w:rPr>
            </w:pPr>
            <w:r w:rsidRPr="28AD69F1">
              <w:rPr>
                <w:b/>
                <w:bCs/>
                <w:lang w:val="en-GB"/>
              </w:rPr>
              <w:t>14. Complete in case the research is based on data from a database and/or register</w:t>
            </w:r>
          </w:p>
        </w:tc>
      </w:tr>
      <w:tr w:rsidR="00147606" w:rsidRPr="00292337" w14:paraId="2D49D7A8" w14:textId="77777777" w:rsidTr="580E361B">
        <w:trPr>
          <w:trHeight w:val="244"/>
        </w:trPr>
        <w:tc>
          <w:tcPr>
            <w:tcW w:w="3410" w:type="dxa"/>
            <w:tcBorders>
              <w:top w:val="single" w:sz="4" w:space="0" w:color="525252"/>
              <w:left w:val="single" w:sz="4" w:space="0" w:color="525252"/>
              <w:bottom w:val="single" w:sz="4" w:space="0" w:color="000000" w:themeColor="text1"/>
              <w:right w:val="nil"/>
            </w:tcBorders>
            <w:shd w:val="clear" w:color="auto" w:fill="auto"/>
            <w:tcMar>
              <w:top w:w="80" w:type="dxa"/>
              <w:left w:w="80" w:type="dxa"/>
              <w:bottom w:w="80" w:type="dxa"/>
              <w:right w:w="80" w:type="dxa"/>
            </w:tcMar>
          </w:tcPr>
          <w:p w14:paraId="79B19E91" w14:textId="3E1DDEF4" w:rsidR="00147606" w:rsidRPr="00292337" w:rsidRDefault="295ECE23" w:rsidP="28AD69F1">
            <w:pPr>
              <w:pBdr>
                <w:top w:val="nil"/>
                <w:left w:val="nil"/>
                <w:bottom w:val="nil"/>
                <w:right w:val="nil"/>
                <w:between w:val="nil"/>
              </w:pBdr>
              <w:rPr>
                <w:b/>
                <w:bCs/>
                <w:lang w:val="en-GB"/>
              </w:rPr>
            </w:pPr>
            <w:r w:rsidRPr="28AD69F1">
              <w:rPr>
                <w:b/>
                <w:bCs/>
                <w:lang w:val="en-GB"/>
              </w:rPr>
              <w:t>Name of database and/or register</w:t>
            </w:r>
          </w:p>
        </w:tc>
        <w:tc>
          <w:tcPr>
            <w:tcW w:w="6257" w:type="dxa"/>
            <w:gridSpan w:val="2"/>
            <w:tcBorders>
              <w:top w:val="single" w:sz="4" w:space="0" w:color="000000" w:themeColor="text1"/>
              <w:left w:val="nil"/>
              <w:bottom w:val="single" w:sz="4" w:space="0" w:color="000000" w:themeColor="text1"/>
              <w:right w:val="single" w:sz="4" w:space="0" w:color="525252"/>
            </w:tcBorders>
            <w:shd w:val="clear" w:color="auto" w:fill="auto"/>
            <w:tcMar>
              <w:top w:w="80" w:type="dxa"/>
              <w:left w:w="80" w:type="dxa"/>
              <w:bottom w:w="80" w:type="dxa"/>
              <w:right w:w="80" w:type="dxa"/>
            </w:tcMar>
          </w:tcPr>
          <w:p w14:paraId="2E1D18B6" w14:textId="1114E39D" w:rsidR="00147606" w:rsidRPr="00292337" w:rsidRDefault="295ECE23" w:rsidP="28AD69F1">
            <w:pPr>
              <w:rPr>
                <w:lang w:val="en-GB"/>
              </w:rPr>
            </w:pPr>
            <w:proofErr w:type="spellStart"/>
            <w:r w:rsidRPr="28AD69F1">
              <w:rPr>
                <w:lang w:val="en-GB"/>
              </w:rPr>
              <w:t>EstBB</w:t>
            </w:r>
            <w:proofErr w:type="spellEnd"/>
          </w:p>
        </w:tc>
      </w:tr>
      <w:tr w:rsidR="00147606" w:rsidRPr="00292337" w14:paraId="261DD33E" w14:textId="77777777" w:rsidTr="580E361B">
        <w:trPr>
          <w:trHeight w:val="244"/>
        </w:trPr>
        <w:tc>
          <w:tcPr>
            <w:tcW w:w="3410" w:type="dxa"/>
            <w:tcBorders>
              <w:top w:val="single" w:sz="4" w:space="0" w:color="000000" w:themeColor="text1"/>
              <w:left w:val="single" w:sz="4" w:space="0" w:color="525252"/>
              <w:bottom w:val="single" w:sz="4" w:space="0" w:color="000000" w:themeColor="text1"/>
              <w:right w:val="nil"/>
            </w:tcBorders>
            <w:shd w:val="clear" w:color="auto" w:fill="auto"/>
            <w:tcMar>
              <w:top w:w="80" w:type="dxa"/>
              <w:left w:w="80" w:type="dxa"/>
              <w:bottom w:w="80" w:type="dxa"/>
              <w:right w:w="80" w:type="dxa"/>
            </w:tcMar>
          </w:tcPr>
          <w:p w14:paraId="04E32432" w14:textId="77777777" w:rsidR="00147606" w:rsidRPr="00292337" w:rsidRDefault="295ECE23" w:rsidP="28AD69F1">
            <w:pPr>
              <w:pBdr>
                <w:top w:val="nil"/>
                <w:left w:val="nil"/>
                <w:bottom w:val="nil"/>
                <w:right w:val="nil"/>
                <w:between w:val="nil"/>
              </w:pBdr>
              <w:rPr>
                <w:b/>
                <w:bCs/>
                <w:lang w:val="en-GB"/>
              </w:rPr>
            </w:pPr>
            <w:r w:rsidRPr="28AD69F1">
              <w:rPr>
                <w:b/>
                <w:bCs/>
                <w:lang w:val="en-GB"/>
              </w:rPr>
              <w:t>Purpose of the processing of personal data</w:t>
            </w:r>
          </w:p>
          <w:p w14:paraId="18F055AD" w14:textId="77777777" w:rsidR="00147606" w:rsidRPr="00292337" w:rsidRDefault="00147606" w:rsidP="28AD69F1">
            <w:pPr>
              <w:pBdr>
                <w:top w:val="nil"/>
                <w:left w:val="nil"/>
                <w:bottom w:val="nil"/>
                <w:right w:val="nil"/>
                <w:between w:val="nil"/>
              </w:pBdr>
              <w:rPr>
                <w:b/>
                <w:bCs/>
                <w:lang w:val="en-GB"/>
              </w:rPr>
            </w:pPr>
          </w:p>
        </w:tc>
        <w:tc>
          <w:tcPr>
            <w:tcW w:w="6257" w:type="dxa"/>
            <w:gridSpan w:val="2"/>
            <w:tcBorders>
              <w:top w:val="single" w:sz="4" w:space="0" w:color="000000" w:themeColor="text1"/>
              <w:left w:val="nil"/>
              <w:bottom w:val="single" w:sz="4" w:space="0" w:color="000000" w:themeColor="text1"/>
              <w:right w:val="single" w:sz="4" w:space="0" w:color="525252"/>
            </w:tcBorders>
            <w:shd w:val="clear" w:color="auto" w:fill="auto"/>
            <w:tcMar>
              <w:top w:w="80" w:type="dxa"/>
              <w:left w:w="80" w:type="dxa"/>
              <w:bottom w:w="80" w:type="dxa"/>
              <w:right w:w="80" w:type="dxa"/>
            </w:tcMar>
          </w:tcPr>
          <w:p w14:paraId="57139A93" w14:textId="38933BB7" w:rsidR="00147606" w:rsidRPr="00292337" w:rsidRDefault="295ECE23" w:rsidP="28AD69F1">
            <w:pPr>
              <w:rPr>
                <w:highlight w:val="yellow"/>
                <w:lang w:val="en-GB"/>
              </w:rPr>
            </w:pPr>
            <w:r w:rsidRPr="28AD69F1">
              <w:rPr>
                <w:highlight w:val="yellow"/>
                <w:lang w:val="en-GB"/>
              </w:rPr>
              <w:t>Processing of personal data is necessary to conduct a study</w:t>
            </w:r>
            <w:r w:rsidR="23CF51BF" w:rsidRPr="28AD69F1">
              <w:rPr>
                <w:highlight w:val="yellow"/>
                <w:lang w:val="en-GB"/>
              </w:rPr>
              <w:t xml:space="preserve"> and administrate the recalling of the </w:t>
            </w:r>
            <w:proofErr w:type="spellStart"/>
            <w:r w:rsidR="23CF51BF" w:rsidRPr="28AD69F1">
              <w:rPr>
                <w:highlight w:val="yellow"/>
                <w:lang w:val="en-GB"/>
              </w:rPr>
              <w:t>EstBB</w:t>
            </w:r>
            <w:proofErr w:type="spellEnd"/>
            <w:r w:rsidR="23CF51BF" w:rsidRPr="28AD69F1">
              <w:rPr>
                <w:highlight w:val="yellow"/>
                <w:lang w:val="en-GB"/>
              </w:rPr>
              <w:t xml:space="preserve"> donors</w:t>
            </w:r>
            <w:r w:rsidRPr="28AD69F1">
              <w:rPr>
                <w:highlight w:val="yellow"/>
                <w:lang w:val="en-GB"/>
              </w:rPr>
              <w:t>.</w:t>
            </w:r>
          </w:p>
        </w:tc>
      </w:tr>
      <w:tr w:rsidR="00147606" w:rsidRPr="00292337" w14:paraId="65E4CBCF" w14:textId="77777777" w:rsidTr="580E361B">
        <w:trPr>
          <w:trHeight w:val="483"/>
        </w:trPr>
        <w:tc>
          <w:tcPr>
            <w:tcW w:w="9667"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13DC332" w14:textId="15F17F71" w:rsidR="00147606" w:rsidRPr="00292337" w:rsidRDefault="295ECE23" w:rsidP="28AD69F1">
            <w:pPr>
              <w:pBdr>
                <w:top w:val="nil"/>
                <w:left w:val="nil"/>
                <w:bottom w:val="nil"/>
                <w:right w:val="nil"/>
                <w:between w:val="nil"/>
              </w:pBdr>
              <w:rPr>
                <w:b/>
                <w:bCs/>
                <w:lang w:val="en-GB"/>
              </w:rPr>
            </w:pPr>
            <w:r w:rsidRPr="28AD69F1">
              <w:rPr>
                <w:b/>
                <w:bCs/>
                <w:lang w:val="en-GB"/>
              </w:rPr>
              <w:t>List of variables and period for which data are collected (in annex if necessary)</w:t>
            </w:r>
          </w:p>
          <w:p w14:paraId="19762E8E" w14:textId="1F691DB3" w:rsidR="00147606" w:rsidRPr="00292337" w:rsidRDefault="295ECE23" w:rsidP="28AD69F1">
            <w:pPr>
              <w:rPr>
                <w:b/>
                <w:bCs/>
                <w:lang w:val="en-GB"/>
              </w:rPr>
            </w:pPr>
            <w:r w:rsidRPr="28AD69F1">
              <w:rPr>
                <w:lang w:val="en-GB"/>
              </w:rPr>
              <w:t xml:space="preserve">The data is collected between 01.01.2024 to 31.12.2030. The collected data is listed in </w:t>
            </w:r>
            <w:r w:rsidRPr="28AD69F1">
              <w:rPr>
                <w:highlight w:val="yellow"/>
                <w:lang w:val="en-GB"/>
              </w:rPr>
              <w:t>Appendices 1, 2</w:t>
            </w:r>
            <w:r w:rsidR="18F22DB4" w:rsidRPr="28AD69F1">
              <w:rPr>
                <w:highlight w:val="yellow"/>
                <w:lang w:val="en-GB"/>
              </w:rPr>
              <w:t xml:space="preserve">, </w:t>
            </w:r>
            <w:r w:rsidRPr="28AD69F1">
              <w:rPr>
                <w:highlight w:val="yellow"/>
                <w:lang w:val="en-GB"/>
              </w:rPr>
              <w:t>3</w:t>
            </w:r>
            <w:r w:rsidR="18F22DB4" w:rsidRPr="28AD69F1">
              <w:rPr>
                <w:highlight w:val="yellow"/>
                <w:lang w:val="en-GB"/>
              </w:rPr>
              <w:t>, 6 and 7</w:t>
            </w:r>
            <w:r w:rsidRPr="28AD69F1">
              <w:rPr>
                <w:highlight w:val="yellow"/>
                <w:lang w:val="en-GB"/>
              </w:rPr>
              <w:t>.</w:t>
            </w:r>
          </w:p>
        </w:tc>
      </w:tr>
      <w:tr w:rsidR="00147606" w:rsidRPr="00292337" w14:paraId="4795094D" w14:textId="77777777" w:rsidTr="580E361B">
        <w:trPr>
          <w:trHeight w:val="713"/>
        </w:trPr>
        <w:tc>
          <w:tcPr>
            <w:tcW w:w="9667" w:type="dxa"/>
            <w:gridSpan w:val="3"/>
            <w:tcBorders>
              <w:top w:val="single" w:sz="4" w:space="0" w:color="000000" w:themeColor="text1"/>
              <w:left w:val="single" w:sz="4" w:space="0" w:color="525252"/>
              <w:bottom w:val="single" w:sz="4" w:space="0" w:color="auto"/>
              <w:right w:val="single" w:sz="4" w:space="0" w:color="525252"/>
            </w:tcBorders>
            <w:shd w:val="clear" w:color="auto" w:fill="FDE9D9" w:themeFill="accent6" w:themeFillTint="33"/>
            <w:tcMar>
              <w:top w:w="80" w:type="dxa"/>
              <w:left w:w="80" w:type="dxa"/>
              <w:bottom w:w="80" w:type="dxa"/>
              <w:right w:w="80" w:type="dxa"/>
            </w:tcMar>
          </w:tcPr>
          <w:p w14:paraId="156BB651" w14:textId="4D44D8F3" w:rsidR="00147606" w:rsidRPr="00292337" w:rsidRDefault="295ECE23" w:rsidP="28AD69F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lang w:val="en-GB"/>
              </w:rPr>
            </w:pPr>
            <w:r w:rsidRPr="28AD69F1">
              <w:rPr>
                <w:b/>
                <w:bCs/>
                <w:lang w:val="en-GB"/>
              </w:rPr>
              <w:t>15. Description of personal data protection measures, including data storage, security and erasure, including date of erasure of data and / or code key (up to 1800 characters, 1 page).</w:t>
            </w:r>
          </w:p>
          <w:p w14:paraId="603E0D67" w14:textId="77777777" w:rsidR="00147606" w:rsidRPr="00292337" w:rsidRDefault="00147606" w:rsidP="28AD69F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Helvetica Neue"/>
                <w:b/>
                <w:bCs/>
                <w:color w:val="000000" w:themeColor="text1"/>
                <w:lang w:val="en-GB"/>
              </w:rPr>
            </w:pPr>
          </w:p>
        </w:tc>
      </w:tr>
      <w:tr w:rsidR="00147606" w:rsidRPr="00292337" w14:paraId="504549F3" w14:textId="77777777" w:rsidTr="580E361B">
        <w:trPr>
          <w:trHeight w:val="1300"/>
        </w:trPr>
        <w:tc>
          <w:tcPr>
            <w:tcW w:w="341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B92A37E" w14:textId="6543BE83" w:rsidR="00147606" w:rsidRPr="00292337" w:rsidRDefault="295ECE23" w:rsidP="28AD69F1">
            <w:pPr>
              <w:rPr>
                <w:b/>
                <w:bCs/>
                <w:lang w:val="en-GB"/>
              </w:rPr>
            </w:pPr>
            <w:r w:rsidRPr="28AD69F1">
              <w:rPr>
                <w:b/>
                <w:bCs/>
                <w:lang w:val="en-GB"/>
              </w:rPr>
              <w:t>Describe and justify the storage of data collected for the study and the deadline for storage.</w:t>
            </w:r>
          </w:p>
        </w:tc>
        <w:tc>
          <w:tcPr>
            <w:tcW w:w="6257"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324F01E" w14:textId="77777777" w:rsidR="002E300A" w:rsidRPr="00292337" w:rsidRDefault="371F0FE8" w:rsidP="28AD69F1">
            <w:pPr>
              <w:rPr>
                <w:highlight w:val="yellow"/>
                <w:lang w:val="en-GB"/>
              </w:rPr>
            </w:pPr>
            <w:r w:rsidRPr="28AD69F1">
              <w:rPr>
                <w:highlight w:val="yellow"/>
                <w:lang w:val="en-GB"/>
              </w:rPr>
              <w:t>For information on biological samples collected please refer to point 12.</w:t>
            </w:r>
          </w:p>
          <w:p w14:paraId="5FD028D5" w14:textId="77777777" w:rsidR="002E300A" w:rsidRDefault="002E300A" w:rsidP="28AD69F1">
            <w:pPr>
              <w:rPr>
                <w:lang w:val="en-GB"/>
              </w:rPr>
            </w:pPr>
          </w:p>
          <w:p w14:paraId="04BE337B" w14:textId="267109C1" w:rsidR="00147606" w:rsidRPr="00AD17F6" w:rsidRDefault="295ECE23" w:rsidP="28AD69F1">
            <w:pPr>
              <w:rPr>
                <w:lang w:val="en-GB"/>
              </w:rPr>
            </w:pPr>
            <w:r w:rsidRPr="28AD69F1">
              <w:rPr>
                <w:lang w:val="en-GB"/>
              </w:rPr>
              <w:t xml:space="preserve">At the </w:t>
            </w:r>
            <w:proofErr w:type="spellStart"/>
            <w:r w:rsidRPr="28AD69F1">
              <w:rPr>
                <w:lang w:val="en-GB"/>
              </w:rPr>
              <w:t>EstBB</w:t>
            </w:r>
            <w:proofErr w:type="spellEnd"/>
            <w:r w:rsidRPr="28AD69F1">
              <w:rPr>
                <w:lang w:val="en-GB"/>
              </w:rPr>
              <w:t xml:space="preserve"> the remaining biological samples and other collected data such as results from the blood measurements will be stored indefinitely (integrated to the gene donor data stored at the </w:t>
            </w:r>
            <w:proofErr w:type="spellStart"/>
            <w:r w:rsidRPr="28AD69F1">
              <w:rPr>
                <w:lang w:val="en-GB"/>
              </w:rPr>
              <w:t>EstBB</w:t>
            </w:r>
            <w:proofErr w:type="spellEnd"/>
            <w:r w:rsidRPr="28AD69F1">
              <w:rPr>
                <w:lang w:val="en-GB"/>
              </w:rPr>
              <w:t xml:space="preserve">). Researchers of </w:t>
            </w:r>
            <w:proofErr w:type="spellStart"/>
            <w:r w:rsidRPr="28AD69F1">
              <w:rPr>
                <w:lang w:val="en-GB"/>
              </w:rPr>
              <w:t>EstBB</w:t>
            </w:r>
            <w:proofErr w:type="spellEnd"/>
            <w:r w:rsidRPr="28AD69F1">
              <w:rPr>
                <w:lang w:val="en-GB"/>
              </w:rPr>
              <w:t xml:space="preserve"> listed on the application will have access to the collected data until the end of the study (31.12.2030) through the secure server of University of Tartu.</w:t>
            </w:r>
          </w:p>
          <w:p w14:paraId="6E842B7D" w14:textId="3A1ED8F0" w:rsidR="00147606" w:rsidRDefault="295ECE23" w:rsidP="28AD69F1">
            <w:pPr>
              <w:rPr>
                <w:lang w:val="en-GB"/>
              </w:rPr>
            </w:pPr>
            <w:r w:rsidRPr="28AD69F1">
              <w:rPr>
                <w:lang w:val="en-GB"/>
              </w:rPr>
              <w:t xml:space="preserve">The residue plasma samples sent to partners will be sent back to </w:t>
            </w:r>
            <w:proofErr w:type="spellStart"/>
            <w:r w:rsidRPr="28AD69F1">
              <w:rPr>
                <w:lang w:val="en-GB"/>
              </w:rPr>
              <w:t>EstBB</w:t>
            </w:r>
            <w:proofErr w:type="spellEnd"/>
            <w:r w:rsidRPr="28AD69F1">
              <w:rPr>
                <w:lang w:val="en-GB"/>
              </w:rPr>
              <w:t xml:space="preserve">, if there </w:t>
            </w:r>
            <w:proofErr w:type="gramStart"/>
            <w:r w:rsidRPr="28AD69F1">
              <w:rPr>
                <w:lang w:val="en-GB"/>
              </w:rPr>
              <w:t>is</w:t>
            </w:r>
            <w:proofErr w:type="gramEnd"/>
            <w:r w:rsidRPr="28AD69F1">
              <w:rPr>
                <w:lang w:val="en-GB"/>
              </w:rPr>
              <w:t xml:space="preserve"> any leftovers from the endotoxemia marker analyses. </w:t>
            </w:r>
          </w:p>
          <w:p w14:paraId="4C754A60" w14:textId="4F199BBE" w:rsidR="002E300A" w:rsidRPr="002E300A" w:rsidRDefault="371F0FE8" w:rsidP="28AD69F1">
            <w:pPr>
              <w:rPr>
                <w:b/>
                <w:bCs/>
                <w:highlight w:val="yellow"/>
                <w:lang w:val="en-GB"/>
              </w:rPr>
            </w:pPr>
            <w:r w:rsidRPr="28AD69F1">
              <w:rPr>
                <w:b/>
                <w:bCs/>
                <w:highlight w:val="yellow"/>
                <w:lang w:val="en-GB"/>
              </w:rPr>
              <w:t>Additional points for Cohort1000</w:t>
            </w:r>
          </w:p>
          <w:p w14:paraId="189A1677" w14:textId="0D5A62AE" w:rsidR="002E300A" w:rsidRDefault="371F0FE8" w:rsidP="28AD69F1">
            <w:pPr>
              <w:rPr>
                <w:highlight w:val="yellow"/>
                <w:lang w:val="en-GB"/>
              </w:rPr>
            </w:pPr>
            <w:r w:rsidRPr="020F3DC0">
              <w:rPr>
                <w:highlight w:val="yellow"/>
                <w:lang w:val="en-GB"/>
              </w:rPr>
              <w:t>The residue DNA extracted from stool</w:t>
            </w:r>
            <w:r w:rsidR="0ED196D1" w:rsidRPr="020F3DC0">
              <w:rPr>
                <w:highlight w:val="yellow"/>
                <w:lang w:val="en-GB"/>
              </w:rPr>
              <w:t xml:space="preserve"> and saliva</w:t>
            </w:r>
            <w:r w:rsidRPr="020F3DC0">
              <w:rPr>
                <w:highlight w:val="yellow"/>
                <w:lang w:val="en-GB"/>
              </w:rPr>
              <w:t xml:space="preserve"> samples sent to partner will be destroyed </w:t>
            </w:r>
            <w:r w:rsidR="0C50B2A6" w:rsidRPr="020F3DC0">
              <w:rPr>
                <w:highlight w:val="yellow"/>
                <w:lang w:val="en-GB"/>
              </w:rPr>
              <w:t xml:space="preserve">up to </w:t>
            </w:r>
            <w:r w:rsidRPr="020F3DC0">
              <w:rPr>
                <w:highlight w:val="yellow"/>
                <w:lang w:val="en-GB"/>
              </w:rPr>
              <w:t xml:space="preserve">6 months after conducting the </w:t>
            </w:r>
            <w:r w:rsidR="0AF5989C" w:rsidRPr="020F3DC0">
              <w:rPr>
                <w:highlight w:val="yellow"/>
                <w:lang w:val="en-GB"/>
              </w:rPr>
              <w:t>analyses</w:t>
            </w:r>
            <w:r w:rsidRPr="020F3DC0">
              <w:rPr>
                <w:highlight w:val="yellow"/>
                <w:lang w:val="en-GB"/>
              </w:rPr>
              <w:t>.</w:t>
            </w:r>
          </w:p>
          <w:p w14:paraId="6A5C89B3" w14:textId="07014867" w:rsidR="002E300A" w:rsidRDefault="5A6FEC6F" w:rsidP="28AD69F1">
            <w:pPr>
              <w:pBdr>
                <w:top w:val="nil"/>
                <w:left w:val="nil"/>
                <w:bottom w:val="nil"/>
                <w:right w:val="nil"/>
                <w:between w:val="nil"/>
              </w:pBdr>
              <w:rPr>
                <w:highlight w:val="yellow"/>
                <w:lang w:val="en-GB"/>
              </w:rPr>
            </w:pPr>
            <w:r w:rsidRPr="28AD69F1">
              <w:rPr>
                <w:highlight w:val="yellow"/>
                <w:lang w:val="en-GB"/>
              </w:rPr>
              <w:lastRenderedPageBreak/>
              <w:t xml:space="preserve">Blood collection </w:t>
            </w:r>
            <w:r w:rsidR="258EC060" w:rsidRPr="28AD69F1">
              <w:rPr>
                <w:highlight w:val="yellow"/>
                <w:lang w:val="en-GB"/>
              </w:rPr>
              <w:t>centre</w:t>
            </w:r>
            <w:r w:rsidR="371F0FE8" w:rsidRPr="28AD69F1">
              <w:rPr>
                <w:highlight w:val="yellow"/>
                <w:lang w:val="en-GB"/>
              </w:rPr>
              <w:t xml:space="preserve">, who collects the serum and EDTA samples for RD markers analyses will destroy the samples after finishing the analyses on site. The personal data of BPs (name, ID code) will be deleted from the </w:t>
            </w:r>
            <w:r w:rsidR="3F51A1BE" w:rsidRPr="28AD69F1">
              <w:rPr>
                <w:highlight w:val="yellow"/>
                <w:lang w:val="en-GB"/>
              </w:rPr>
              <w:t xml:space="preserve">service providers </w:t>
            </w:r>
            <w:r w:rsidR="371F0FE8" w:rsidRPr="28AD69F1">
              <w:rPr>
                <w:highlight w:val="yellow"/>
                <w:lang w:val="en-GB"/>
              </w:rPr>
              <w:t>database after conducting the analysis</w:t>
            </w:r>
            <w:r w:rsidR="54B98E59" w:rsidRPr="28AD69F1">
              <w:rPr>
                <w:highlight w:val="yellow"/>
                <w:lang w:val="en-GB"/>
              </w:rPr>
              <w:t xml:space="preserve"> </w:t>
            </w:r>
            <w:r w:rsidR="279A122E" w:rsidRPr="28AD69F1">
              <w:rPr>
                <w:highlight w:val="yellow"/>
                <w:lang w:val="en-GB"/>
              </w:rPr>
              <w:t>and transferring all samples and data to GI (not later than 31.12.2025)</w:t>
            </w:r>
            <w:r w:rsidR="371F0FE8" w:rsidRPr="28AD69F1">
              <w:rPr>
                <w:highlight w:val="yellow"/>
                <w:lang w:val="en-GB"/>
              </w:rPr>
              <w:t>.</w:t>
            </w:r>
          </w:p>
          <w:p w14:paraId="5051E8A3" w14:textId="79B80C93" w:rsidR="002E300A" w:rsidRPr="00292337" w:rsidRDefault="371F0FE8" w:rsidP="28AD69F1">
            <w:pPr>
              <w:rPr>
                <w:highlight w:val="yellow"/>
                <w:lang w:val="en-GB"/>
              </w:rPr>
            </w:pPr>
            <w:r w:rsidRPr="28AD69F1">
              <w:rPr>
                <w:highlight w:val="yellow"/>
                <w:lang w:val="en-GB"/>
              </w:rPr>
              <w:t xml:space="preserve">The study participants in </w:t>
            </w:r>
            <w:r w:rsidR="0ED196D1" w:rsidRPr="28AD69F1">
              <w:rPr>
                <w:highlight w:val="yellow"/>
                <w:lang w:val="en-GB"/>
              </w:rPr>
              <w:t xml:space="preserve">Cohort1000 </w:t>
            </w:r>
            <w:r w:rsidRPr="28AD69F1">
              <w:rPr>
                <w:highlight w:val="yellow"/>
                <w:lang w:val="en-GB"/>
              </w:rPr>
              <w:t xml:space="preserve">have been provided with the information in the informed consent to the purposes, uses and retention of the data collected. The consent forms are stored at the </w:t>
            </w:r>
            <w:proofErr w:type="spellStart"/>
            <w:r w:rsidRPr="28AD69F1">
              <w:rPr>
                <w:highlight w:val="yellow"/>
                <w:lang w:val="en-GB"/>
              </w:rPr>
              <w:t>EstBB</w:t>
            </w:r>
            <w:proofErr w:type="spellEnd"/>
            <w:r w:rsidRPr="28AD69F1">
              <w:rPr>
                <w:highlight w:val="yellow"/>
                <w:lang w:val="en-GB"/>
              </w:rPr>
              <w:t xml:space="preserve"> coding </w:t>
            </w:r>
            <w:proofErr w:type="spellStart"/>
            <w:r w:rsidRPr="28AD69F1">
              <w:rPr>
                <w:highlight w:val="yellow"/>
                <w:lang w:val="en-GB"/>
              </w:rPr>
              <w:t>center</w:t>
            </w:r>
            <w:proofErr w:type="spellEnd"/>
            <w:r w:rsidRPr="28AD69F1">
              <w:rPr>
                <w:highlight w:val="yellow"/>
                <w:lang w:val="en-GB"/>
              </w:rPr>
              <w:t xml:space="preserve"> indefinitely, to ensure that in the event of any inquiry from the gene donor, it is possible to establish his/her declaration of intent.</w:t>
            </w:r>
          </w:p>
          <w:p w14:paraId="0396EE6C" w14:textId="1FCBF509" w:rsidR="002E300A" w:rsidRPr="00A11920" w:rsidRDefault="002E300A" w:rsidP="28AD69F1">
            <w:pPr>
              <w:rPr>
                <w:lang w:val="en-GB"/>
              </w:rPr>
            </w:pPr>
          </w:p>
        </w:tc>
      </w:tr>
      <w:tr w:rsidR="00147606" w:rsidRPr="00292337" w14:paraId="311E6F36" w14:textId="77777777" w:rsidTr="580E361B">
        <w:trPr>
          <w:trHeight w:val="761"/>
        </w:trPr>
        <w:tc>
          <w:tcPr>
            <w:tcW w:w="341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D32C945" w14:textId="77777777" w:rsidR="00147606" w:rsidRPr="00292337" w:rsidRDefault="295ECE23" w:rsidP="28AD69F1">
            <w:pPr>
              <w:rPr>
                <w:b/>
                <w:bCs/>
                <w:lang w:val="en-GB"/>
              </w:rPr>
            </w:pPr>
            <w:r w:rsidRPr="28AD69F1">
              <w:rPr>
                <w:b/>
                <w:bCs/>
                <w:lang w:val="en-GB"/>
              </w:rPr>
              <w:lastRenderedPageBreak/>
              <w:t>Describe the process and means of pseudonymisation of personal data.</w:t>
            </w:r>
          </w:p>
        </w:tc>
        <w:tc>
          <w:tcPr>
            <w:tcW w:w="6257"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060154F" w14:textId="20EBE790" w:rsidR="00147606" w:rsidRPr="00292337" w:rsidRDefault="295ECE23" w:rsidP="28AD69F1">
            <w:pPr>
              <w:rPr>
                <w:lang w:val="en-GB"/>
              </w:rPr>
            </w:pPr>
            <w:r w:rsidRPr="28AD69F1">
              <w:rPr>
                <w:lang w:val="en-GB"/>
              </w:rPr>
              <w:t xml:space="preserve">The data collected on gene donors has been pseudonymized during their accession to the </w:t>
            </w:r>
            <w:proofErr w:type="spellStart"/>
            <w:r w:rsidRPr="28AD69F1">
              <w:rPr>
                <w:lang w:val="en-GB"/>
              </w:rPr>
              <w:t>EstBB</w:t>
            </w:r>
            <w:proofErr w:type="spellEnd"/>
            <w:r w:rsidRPr="28AD69F1">
              <w:rPr>
                <w:lang w:val="en-GB"/>
              </w:rPr>
              <w:t xml:space="preserve">. For the purpose of the study the subjects are pseudonymized through using a numbered study code, the key of the code is kept at the </w:t>
            </w:r>
            <w:proofErr w:type="spellStart"/>
            <w:r w:rsidRPr="28AD69F1">
              <w:rPr>
                <w:lang w:val="en-GB"/>
              </w:rPr>
              <w:t>EstBB</w:t>
            </w:r>
            <w:proofErr w:type="spellEnd"/>
            <w:r w:rsidRPr="28AD69F1">
              <w:rPr>
                <w:lang w:val="en-GB"/>
              </w:rPr>
              <w:t xml:space="preserve"> coding </w:t>
            </w:r>
            <w:proofErr w:type="spellStart"/>
            <w:r w:rsidRPr="28AD69F1">
              <w:rPr>
                <w:lang w:val="en-GB"/>
              </w:rPr>
              <w:t>center</w:t>
            </w:r>
            <w:proofErr w:type="spellEnd"/>
            <w:r w:rsidRPr="28AD69F1">
              <w:rPr>
                <w:lang w:val="en-GB"/>
              </w:rPr>
              <w:t>.</w:t>
            </w:r>
          </w:p>
        </w:tc>
      </w:tr>
      <w:tr w:rsidR="00147606" w:rsidRPr="00292337" w14:paraId="5C8270C9" w14:textId="77777777" w:rsidTr="580E361B">
        <w:trPr>
          <w:trHeight w:val="761"/>
        </w:trPr>
        <w:tc>
          <w:tcPr>
            <w:tcW w:w="341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29FE23C" w14:textId="37623907" w:rsidR="00147606" w:rsidRPr="00292337" w:rsidRDefault="295ECE23" w:rsidP="28AD69F1">
            <w:pPr>
              <w:rPr>
                <w:b/>
                <w:bCs/>
                <w:lang w:val="en-GB"/>
              </w:rPr>
            </w:pPr>
            <w:r w:rsidRPr="28AD69F1">
              <w:rPr>
                <w:b/>
                <w:bCs/>
                <w:lang w:val="en-GB"/>
              </w:rPr>
              <w:t>Is there a plan to de-pseudonymise gene donors’ data?</w:t>
            </w:r>
          </w:p>
        </w:tc>
        <w:tc>
          <w:tcPr>
            <w:tcW w:w="6257"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35114E8" w14:textId="63163ACC" w:rsidR="00147606" w:rsidRPr="00292337" w:rsidRDefault="295ECE23" w:rsidP="28AD69F1">
            <w:pPr>
              <w:pStyle w:val="ListParagraph"/>
              <w:numPr>
                <w:ilvl w:val="0"/>
                <w:numId w:val="9"/>
              </w:numPr>
              <w:rPr>
                <w:lang w:val="en-GB"/>
              </w:rPr>
            </w:pPr>
            <w:r w:rsidRPr="28AD69F1">
              <w:rPr>
                <w:b/>
                <w:bCs/>
                <w:lang w:val="en-GB"/>
              </w:rPr>
              <w:t>Please specify the number of gene donors whose data will be de-pseudonymised.</w:t>
            </w:r>
          </w:p>
          <w:p w14:paraId="6E2E1B81" w14:textId="2D247DAB" w:rsidR="002E300A" w:rsidRPr="00292337" w:rsidRDefault="371F0FE8" w:rsidP="28AD69F1">
            <w:pPr>
              <w:spacing w:line="259" w:lineRule="auto"/>
              <w:rPr>
                <w:highlight w:val="yellow"/>
                <w:lang w:val="en-GB"/>
              </w:rPr>
            </w:pPr>
            <w:r w:rsidRPr="28AD69F1">
              <w:rPr>
                <w:highlight w:val="yellow"/>
                <w:lang w:val="en-GB"/>
              </w:rPr>
              <w:t>Prerequisite for de-pseudonymisation is to obtain EBIN approval. Contact with a gene donor takes place based on consent to become a gene donor and the Human Gene Research Act. Further activities will take place with the additional consent of the gene donor. Institute of Genomics hereby requests permission from EBIN to de-pseudonymise data of BPs.</w:t>
            </w:r>
            <w:r w:rsidRPr="28AD69F1">
              <w:rPr>
                <w:lang w:val="en-GB"/>
              </w:rPr>
              <w:t xml:space="preserve"> </w:t>
            </w:r>
          </w:p>
          <w:p w14:paraId="79E20FAF" w14:textId="77777777" w:rsidR="002E300A" w:rsidRPr="00292337" w:rsidRDefault="371F0FE8" w:rsidP="28AD69F1">
            <w:pPr>
              <w:spacing w:line="259" w:lineRule="auto"/>
              <w:rPr>
                <w:highlight w:val="yellow"/>
                <w:lang w:val="en-GB"/>
              </w:rPr>
            </w:pPr>
            <w:r w:rsidRPr="28AD69F1">
              <w:rPr>
                <w:highlight w:val="yellow"/>
                <w:lang w:val="en-GB"/>
              </w:rPr>
              <w:t>Up to 5000 BPs will receive the invitation (via e-mail) to the ENDOTARGET study, for that purpose they need to be de-pseudonymized.</w:t>
            </w:r>
          </w:p>
          <w:p w14:paraId="35282731" w14:textId="4A1A4680" w:rsidR="003A1895" w:rsidRPr="003A1895" w:rsidRDefault="49C3E801" w:rsidP="28AD69F1">
            <w:pPr>
              <w:pStyle w:val="ListParagraph"/>
              <w:numPr>
                <w:ilvl w:val="0"/>
                <w:numId w:val="9"/>
              </w:numPr>
              <w:rPr>
                <w:highlight w:val="yellow"/>
                <w:lang w:val="en-GB"/>
              </w:rPr>
            </w:pPr>
            <w:r w:rsidRPr="28AD69F1">
              <w:rPr>
                <w:b/>
                <w:bCs/>
                <w:highlight w:val="yellow"/>
                <w:lang w:val="en-GB"/>
              </w:rPr>
              <w:t>Please explain the reason for de-pseudonymisation.</w:t>
            </w:r>
            <w:r w:rsidRPr="28AD69F1">
              <w:rPr>
                <w:b/>
                <w:bCs/>
                <w:lang w:val="en-GB"/>
              </w:rPr>
              <w:t xml:space="preserve"> </w:t>
            </w:r>
          </w:p>
          <w:p w14:paraId="2B514E6C" w14:textId="4A446D70" w:rsidR="003A1895" w:rsidRPr="00292337" w:rsidRDefault="49C3E801" w:rsidP="020F3DC0">
            <w:pPr>
              <w:rPr>
                <w:highlight w:val="yellow"/>
              </w:rPr>
            </w:pPr>
            <w:r w:rsidRPr="020F3DC0">
              <w:rPr>
                <w:highlight w:val="yellow"/>
              </w:rPr>
              <w:t>We need to de-</w:t>
            </w:r>
            <w:proofErr w:type="spellStart"/>
            <w:r w:rsidRPr="020F3DC0">
              <w:rPr>
                <w:highlight w:val="yellow"/>
              </w:rPr>
              <w:t>pseudonymise</w:t>
            </w:r>
            <w:proofErr w:type="spellEnd"/>
            <w:r w:rsidRPr="020F3DC0">
              <w:rPr>
                <w:highlight w:val="yellow"/>
              </w:rPr>
              <w:t xml:space="preserve"> the BP’s as we need to invite them into the ENDOTARGET study to fill the study questionnaire, donate blood</w:t>
            </w:r>
            <w:r w:rsidR="0ED196D1" w:rsidRPr="020F3DC0">
              <w:rPr>
                <w:highlight w:val="yellow"/>
              </w:rPr>
              <w:t xml:space="preserve">, </w:t>
            </w:r>
            <w:r w:rsidRPr="020F3DC0">
              <w:rPr>
                <w:highlight w:val="yellow"/>
              </w:rPr>
              <w:t>feces</w:t>
            </w:r>
            <w:r w:rsidR="0ED196D1" w:rsidRPr="020F3DC0">
              <w:rPr>
                <w:highlight w:val="yellow"/>
              </w:rPr>
              <w:t xml:space="preserve"> and saliva</w:t>
            </w:r>
            <w:r w:rsidRPr="020F3DC0">
              <w:rPr>
                <w:highlight w:val="yellow"/>
              </w:rPr>
              <w:t xml:space="preserve"> samples. Prior to making the data accessible for the study scientists it will be again </w:t>
            </w:r>
            <w:proofErr w:type="spellStart"/>
            <w:r w:rsidRPr="020F3DC0">
              <w:rPr>
                <w:highlight w:val="yellow"/>
              </w:rPr>
              <w:t>pseudonymised</w:t>
            </w:r>
            <w:proofErr w:type="spellEnd"/>
            <w:r w:rsidRPr="020F3DC0">
              <w:rPr>
                <w:highlight w:val="yellow"/>
              </w:rPr>
              <w:t>.</w:t>
            </w:r>
            <w:r w:rsidRPr="020F3DC0">
              <w:t xml:space="preserve"> </w:t>
            </w:r>
            <w:r w:rsidRPr="020F3DC0">
              <w:rPr>
                <w:b/>
                <w:bCs/>
              </w:rPr>
              <w:t xml:space="preserve"> </w:t>
            </w:r>
          </w:p>
          <w:p w14:paraId="7AB713E0" w14:textId="2E63CD24" w:rsidR="00147606" w:rsidRPr="00292337" w:rsidRDefault="295ECE23" w:rsidP="28AD69F1">
            <w:pPr>
              <w:ind w:left="360"/>
              <w:rPr>
                <w:lang w:val="en-GB"/>
              </w:rPr>
            </w:pPr>
            <w:r w:rsidRPr="28AD69F1">
              <w:rPr>
                <w:b/>
                <w:bCs/>
                <w:lang w:val="en-GB"/>
              </w:rPr>
              <w:t xml:space="preserve"> </w:t>
            </w:r>
          </w:p>
        </w:tc>
      </w:tr>
      <w:tr w:rsidR="00147606" w:rsidRPr="00292337" w14:paraId="17429C6E" w14:textId="77777777" w:rsidTr="580E361B">
        <w:trPr>
          <w:trHeight w:val="960"/>
        </w:trPr>
        <w:tc>
          <w:tcPr>
            <w:tcW w:w="341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79D39AA" w14:textId="19BB5EC1" w:rsidR="00147606" w:rsidRPr="00292337" w:rsidRDefault="295ECE23" w:rsidP="28AD69F1">
            <w:pPr>
              <w:rPr>
                <w:b/>
                <w:bCs/>
                <w:lang w:val="en-GB"/>
              </w:rPr>
            </w:pPr>
            <w:r w:rsidRPr="28AD69F1">
              <w:rPr>
                <w:b/>
                <w:bCs/>
                <w:lang w:val="en-GB"/>
              </w:rPr>
              <w:t>Is there a plan to transport personal data? Please describe how data protection is ensured.</w:t>
            </w:r>
          </w:p>
          <w:p w14:paraId="65BA20CC" w14:textId="77777777" w:rsidR="00147606" w:rsidRPr="00292337" w:rsidRDefault="00147606" w:rsidP="28AD69F1">
            <w:pPr>
              <w:rPr>
                <w:b/>
                <w:bCs/>
                <w:lang w:val="en-GB"/>
              </w:rPr>
            </w:pPr>
          </w:p>
        </w:tc>
        <w:tc>
          <w:tcPr>
            <w:tcW w:w="6257"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C7AE39F" w14:textId="2A5830BC" w:rsidR="00147606" w:rsidRPr="00AD17F6" w:rsidRDefault="295ECE23" w:rsidP="28AD69F1">
            <w:pPr>
              <w:rPr>
                <w:lang w:val="en-GB"/>
              </w:rPr>
            </w:pPr>
            <w:r w:rsidRPr="28AD69F1">
              <w:rPr>
                <w:lang w:val="en-GB"/>
              </w:rPr>
              <w:t xml:space="preserve">No </w:t>
            </w:r>
          </w:p>
          <w:p w14:paraId="30891DA2" w14:textId="621FB751" w:rsidR="00147606" w:rsidRPr="00292337" w:rsidRDefault="00147606" w:rsidP="28AD69F1">
            <w:pPr>
              <w:rPr>
                <w:lang w:val="en-GB"/>
              </w:rPr>
            </w:pPr>
          </w:p>
        </w:tc>
      </w:tr>
      <w:tr w:rsidR="00147606" w:rsidRPr="00292337" w14:paraId="402C602B" w14:textId="77777777" w:rsidTr="580E361B">
        <w:trPr>
          <w:trHeight w:val="1328"/>
        </w:trPr>
        <w:tc>
          <w:tcPr>
            <w:tcW w:w="341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177F3DC" w14:textId="442EC0DE" w:rsidR="00147606" w:rsidRPr="00292337" w:rsidRDefault="295ECE23" w:rsidP="28AD69F1">
            <w:pPr>
              <w:rPr>
                <w:b/>
                <w:bCs/>
                <w:lang w:val="en-GB"/>
              </w:rPr>
            </w:pPr>
            <w:r w:rsidRPr="28AD69F1">
              <w:rPr>
                <w:b/>
                <w:bCs/>
                <w:lang w:val="en-GB"/>
              </w:rPr>
              <w:t>Describe how the data are protected against unauthorized or unlawful processing.</w:t>
            </w:r>
          </w:p>
        </w:tc>
        <w:tc>
          <w:tcPr>
            <w:tcW w:w="6257"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3035974" w14:textId="2B1E9135" w:rsidR="00147606" w:rsidRPr="00292337" w:rsidRDefault="295ECE23" w:rsidP="28AD69F1">
            <w:pPr>
              <w:spacing w:before="240" w:after="240"/>
              <w:rPr>
                <w:lang w:val="en-GB"/>
              </w:rPr>
            </w:pPr>
            <w:r w:rsidRPr="28AD69F1">
              <w:rPr>
                <w:lang w:val="en-GB"/>
              </w:rPr>
              <w:t>Data on human participants will be generated (sample analysis results) and processed for purposes relevant to accomplish the ENDOTARGET objectives. Only necessary data that are adequate and relevant will be generated and that will not include information that can be regarded as superfluous (‘data minimization principle’).</w:t>
            </w:r>
          </w:p>
          <w:p w14:paraId="528B7841" w14:textId="0A8CDC41" w:rsidR="00147606" w:rsidRPr="00292337" w:rsidRDefault="295ECE23" w:rsidP="28AD69F1">
            <w:pPr>
              <w:spacing w:before="240" w:after="240"/>
              <w:rPr>
                <w:lang w:val="en-GB"/>
              </w:rPr>
            </w:pPr>
            <w:r w:rsidRPr="28AD69F1">
              <w:rPr>
                <w:lang w:val="en-GB"/>
              </w:rPr>
              <w:lastRenderedPageBreak/>
              <w:t>The collection, maintenance and release of the genetic and health data at the Estonian biobank</w:t>
            </w:r>
            <w:r w:rsidRPr="28AD69F1">
              <w:rPr>
                <w:rFonts w:eastAsia="Times"/>
                <w:lang w:val="en-GB"/>
              </w:rPr>
              <w:t xml:space="preserve"> </w:t>
            </w:r>
            <w:r w:rsidRPr="28AD69F1">
              <w:rPr>
                <w:lang w:val="en-GB"/>
              </w:rPr>
              <w:t xml:space="preserve">are conducted in accordance with the Human Genes Research Act (HGRA, https://www.riigiteataja. </w:t>
            </w:r>
            <w:proofErr w:type="spellStart"/>
            <w:r w:rsidRPr="28AD69F1">
              <w:rPr>
                <w:lang w:val="en-GB"/>
              </w:rPr>
              <w:t>ee</w:t>
            </w:r>
            <w:proofErr w:type="spellEnd"/>
            <w:r w:rsidRPr="28AD69F1">
              <w:rPr>
                <w:lang w:val="en-GB"/>
              </w:rPr>
              <w:t>/</w:t>
            </w:r>
            <w:proofErr w:type="spellStart"/>
            <w:r w:rsidRPr="28AD69F1">
              <w:rPr>
                <w:lang w:val="en-GB"/>
              </w:rPr>
              <w:t>en</w:t>
            </w:r>
            <w:proofErr w:type="spellEnd"/>
            <w:r w:rsidRPr="28AD69F1">
              <w:rPr>
                <w:lang w:val="en-GB"/>
              </w:rPr>
              <w:t>/</w:t>
            </w:r>
            <w:proofErr w:type="spellStart"/>
            <w:r w:rsidRPr="28AD69F1">
              <w:rPr>
                <w:lang w:val="en-GB"/>
              </w:rPr>
              <w:t>eli</w:t>
            </w:r>
            <w:proofErr w:type="spellEnd"/>
            <w:r w:rsidRPr="28AD69F1">
              <w:rPr>
                <w:lang w:val="en-GB"/>
              </w:rPr>
              <w:t>/508042019001/</w:t>
            </w:r>
            <w:proofErr w:type="spellStart"/>
            <w:r w:rsidRPr="28AD69F1">
              <w:rPr>
                <w:lang w:val="en-GB"/>
              </w:rPr>
              <w:t>consolide</w:t>
            </w:r>
            <w:proofErr w:type="spellEnd"/>
            <w:r w:rsidRPr="28AD69F1">
              <w:rPr>
                <w:lang w:val="en-GB"/>
              </w:rPr>
              <w:t xml:space="preserve">), which ensures that the identity of participants remains confidential. It also specifies the conditions for sample processing, restrictions on the use of samples and conditions for research activities. All processes have been reviewed and updated in light of the GDPR. All Estonian Biobank participants, aged 18 and up, have signed an informed consent allowing broad genetic research, as well as all activities described in the Estonian Human Genes Research Act (HGRA). For </w:t>
            </w:r>
            <w:proofErr w:type="spellStart"/>
            <w:r w:rsidRPr="28AD69F1">
              <w:rPr>
                <w:lang w:val="en-GB"/>
              </w:rPr>
              <w:t>EstBB</w:t>
            </w:r>
            <w:proofErr w:type="spellEnd"/>
            <w:r w:rsidRPr="28AD69F1">
              <w:rPr>
                <w:lang w:val="en-GB"/>
              </w:rPr>
              <w:t xml:space="preserve"> researchers who perform data analysis data from participants will only be accessible in pseudonymised form. The data are stored securely on a secure server of University of Tartu with a back-up function.</w:t>
            </w:r>
          </w:p>
          <w:p w14:paraId="21D33F34" w14:textId="3D5255E9" w:rsidR="00147606" w:rsidRPr="00292337" w:rsidRDefault="295ECE23" w:rsidP="28AD69F1">
            <w:pPr>
              <w:rPr>
                <w:lang w:val="en-GB"/>
              </w:rPr>
            </w:pPr>
            <w:r w:rsidRPr="28AD69F1">
              <w:rPr>
                <w:lang w:val="en-GB"/>
              </w:rPr>
              <w:t xml:space="preserve">ENDOTARGET partners will take adequate measures to ensure data protection and confidentiality. The latest local, national and international rules on data protection (in particular, Directive 95/46/EC of the European Parliament and of the Council of 24 October 1995 on the protection of individuals with regard to the processing of personal data and on the free movement of such data) will be followed and no information on the personal details of the study participant will be transferred.  </w:t>
            </w:r>
          </w:p>
        </w:tc>
      </w:tr>
      <w:tr w:rsidR="00147606" w:rsidRPr="00292337" w14:paraId="134AC76E" w14:textId="77777777" w:rsidTr="580E361B">
        <w:trPr>
          <w:trHeight w:val="940"/>
        </w:trPr>
        <w:tc>
          <w:tcPr>
            <w:tcW w:w="9667" w:type="dxa"/>
            <w:gridSpan w:val="3"/>
            <w:tcBorders>
              <w:top w:val="single" w:sz="4" w:space="0" w:color="auto"/>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17226E5" w14:textId="77777777" w:rsidR="00147606" w:rsidRPr="00292337" w:rsidRDefault="295ECE23" w:rsidP="28AD69F1">
            <w:pPr>
              <w:rPr>
                <w:lang w:val="en-GB"/>
              </w:rPr>
            </w:pPr>
            <w:r w:rsidRPr="28AD69F1">
              <w:rPr>
                <w:b/>
                <w:bCs/>
                <w:lang w:val="en-GB"/>
              </w:rPr>
              <w:lastRenderedPageBreak/>
              <w:t>I confirm that all researchers are aware of the ethical and personal data protection requirements of the project.</w:t>
            </w:r>
          </w:p>
        </w:tc>
      </w:tr>
      <w:tr w:rsidR="00147606" w:rsidRPr="00292337" w14:paraId="6B08D61B" w14:textId="77777777" w:rsidTr="580E361B">
        <w:trPr>
          <w:trHeight w:val="243"/>
        </w:trPr>
        <w:tc>
          <w:tcPr>
            <w:tcW w:w="341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6D18F32" w14:textId="77777777" w:rsidR="00147606" w:rsidRPr="00292337" w:rsidRDefault="295ECE23" w:rsidP="28AD69F1">
            <w:pPr>
              <w:pBdr>
                <w:top w:val="nil"/>
                <w:left w:val="nil"/>
                <w:bottom w:val="nil"/>
                <w:right w:val="nil"/>
                <w:between w:val="nil"/>
              </w:pBdr>
              <w:tabs>
                <w:tab w:val="left" w:pos="720"/>
                <w:tab w:val="left" w:pos="1440"/>
                <w:tab w:val="left" w:pos="2160"/>
                <w:tab w:val="left" w:pos="2880"/>
              </w:tabs>
              <w:rPr>
                <w:b/>
                <w:bCs/>
                <w:lang w:val="en-GB"/>
              </w:rPr>
            </w:pPr>
            <w:r w:rsidRPr="28AD69F1">
              <w:rPr>
                <w:b/>
                <w:bCs/>
                <w:lang w:val="en-GB"/>
              </w:rPr>
              <w:t>Signature of the principal investigator</w:t>
            </w:r>
          </w:p>
          <w:p w14:paraId="206F340A" w14:textId="77777777" w:rsidR="00147606" w:rsidRPr="00292337" w:rsidRDefault="00147606" w:rsidP="28AD69F1">
            <w:pPr>
              <w:pBdr>
                <w:top w:val="nil"/>
                <w:left w:val="nil"/>
                <w:bottom w:val="nil"/>
                <w:right w:val="nil"/>
                <w:between w:val="nil"/>
              </w:pBdr>
              <w:tabs>
                <w:tab w:val="left" w:pos="720"/>
                <w:tab w:val="left" w:pos="1440"/>
                <w:tab w:val="left" w:pos="2160"/>
                <w:tab w:val="left" w:pos="2880"/>
              </w:tabs>
              <w:rPr>
                <w:rFonts w:eastAsia="Helvetica Neue"/>
                <w:b/>
                <w:bCs/>
                <w:lang w:val="en-GB"/>
              </w:rPr>
            </w:pPr>
          </w:p>
        </w:tc>
        <w:tc>
          <w:tcPr>
            <w:tcW w:w="6257"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52C2EB6" w14:textId="316E0573" w:rsidR="00147606" w:rsidRPr="00292337" w:rsidRDefault="295ECE23" w:rsidP="580E361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rPr>
                <w:b/>
                <w:bCs/>
                <w:lang w:val="en-GB"/>
              </w:rPr>
            </w:pPr>
            <w:r w:rsidRPr="580E361B">
              <w:rPr>
                <w:b/>
                <w:bCs/>
                <w:lang w:val="en-GB"/>
              </w:rPr>
              <w:t>Date of application</w:t>
            </w:r>
            <w:r w:rsidR="6F0DD37E" w:rsidRPr="580E361B">
              <w:rPr>
                <w:b/>
                <w:bCs/>
                <w:lang w:val="en-GB"/>
              </w:rPr>
              <w:t>:</w:t>
            </w:r>
            <w:r w:rsidRPr="580E361B">
              <w:rPr>
                <w:b/>
                <w:bCs/>
                <w:lang w:val="en-GB"/>
              </w:rPr>
              <w:t xml:space="preserve"> </w:t>
            </w:r>
            <w:r w:rsidR="382A707D" w:rsidRPr="580E361B">
              <w:rPr>
                <w:b/>
                <w:bCs/>
                <w:lang w:val="en-GB"/>
              </w:rPr>
              <w:t>06.08.2024</w:t>
            </w:r>
          </w:p>
        </w:tc>
      </w:tr>
      <w:tr w:rsidR="00147606" w:rsidRPr="00292337" w14:paraId="300871CB" w14:textId="77777777" w:rsidTr="580E361B">
        <w:trPr>
          <w:trHeight w:val="1449"/>
        </w:trPr>
        <w:tc>
          <w:tcPr>
            <w:tcW w:w="3410" w:type="dxa"/>
            <w:tcBorders>
              <w:top w:val="single" w:sz="4" w:space="0" w:color="525252"/>
              <w:left w:val="single" w:sz="4" w:space="0" w:color="525252"/>
              <w:bottom w:val="single" w:sz="4" w:space="0" w:color="525252"/>
              <w:right w:val="nil"/>
            </w:tcBorders>
            <w:shd w:val="clear" w:color="auto" w:fill="auto"/>
            <w:tcMar>
              <w:top w:w="80" w:type="dxa"/>
              <w:left w:w="80" w:type="dxa"/>
              <w:bottom w:w="80" w:type="dxa"/>
              <w:right w:w="80" w:type="dxa"/>
            </w:tcMar>
          </w:tcPr>
          <w:p w14:paraId="4D0AA96B" w14:textId="58EA4D21" w:rsidR="00147606" w:rsidRPr="00292337" w:rsidRDefault="295ECE23" w:rsidP="28AD69F1">
            <w:pPr>
              <w:rPr>
                <w:u w:val="single"/>
                <w:lang w:val="en-GB"/>
              </w:rPr>
            </w:pPr>
            <w:r w:rsidRPr="28AD69F1">
              <w:rPr>
                <w:u w:val="single"/>
                <w:lang w:val="en-GB"/>
              </w:rPr>
              <w:t>Digitally signed</w:t>
            </w:r>
          </w:p>
        </w:tc>
        <w:tc>
          <w:tcPr>
            <w:tcW w:w="6257" w:type="dxa"/>
            <w:gridSpan w:val="2"/>
            <w:tcBorders>
              <w:top w:val="single" w:sz="4" w:space="0" w:color="525252"/>
              <w:left w:val="nil"/>
              <w:bottom w:val="single" w:sz="4" w:space="0" w:color="000000" w:themeColor="text1"/>
              <w:right w:val="single" w:sz="4" w:space="0" w:color="525252"/>
            </w:tcBorders>
            <w:shd w:val="clear" w:color="auto" w:fill="auto"/>
            <w:tcMar>
              <w:top w:w="80" w:type="dxa"/>
              <w:left w:w="80" w:type="dxa"/>
              <w:bottom w:w="80" w:type="dxa"/>
              <w:right w:w="80" w:type="dxa"/>
            </w:tcMar>
          </w:tcPr>
          <w:p w14:paraId="2D123F05" w14:textId="77777777" w:rsidR="00147606" w:rsidRPr="00292337" w:rsidRDefault="00147606" w:rsidP="28AD69F1">
            <w:pPr>
              <w:rPr>
                <w:lang w:val="en-GB"/>
              </w:rPr>
            </w:pPr>
          </w:p>
        </w:tc>
      </w:tr>
      <w:tr w:rsidR="00147606" w:rsidRPr="00292337" w14:paraId="294FAF5A" w14:textId="77777777" w:rsidTr="580E361B">
        <w:trPr>
          <w:trHeight w:val="852"/>
        </w:trPr>
        <w:tc>
          <w:tcPr>
            <w:tcW w:w="9667" w:type="dxa"/>
            <w:gridSpan w:val="3"/>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4555563" w14:textId="77777777" w:rsidR="00147606" w:rsidRPr="00292337" w:rsidRDefault="295ECE23" w:rsidP="28AD69F1">
            <w:pPr>
              <w:rPr>
                <w:lang w:val="en-GB"/>
              </w:rPr>
            </w:pPr>
            <w:r w:rsidRPr="28AD69F1">
              <w:rPr>
                <w:b/>
                <w:bCs/>
                <w:lang w:val="en-GB"/>
              </w:rPr>
              <w:t>EBIN ID of the application</w:t>
            </w:r>
          </w:p>
          <w:p w14:paraId="27F97D7B" w14:textId="4D75955B" w:rsidR="00147606" w:rsidRPr="00292337" w:rsidRDefault="295ECE23" w:rsidP="28AD69F1">
            <w:pPr>
              <w:rPr>
                <w:lang w:val="en-GB"/>
              </w:rPr>
            </w:pPr>
            <w:r w:rsidRPr="28AD69F1">
              <w:rPr>
                <w:b/>
                <w:bCs/>
                <w:lang w:val="en-GB"/>
              </w:rPr>
              <w:t>(fills by the assessor)</w:t>
            </w:r>
          </w:p>
        </w:tc>
      </w:tr>
      <w:tr w:rsidR="00147606" w:rsidRPr="00292337" w14:paraId="6EA4FEAE" w14:textId="77777777" w:rsidTr="580E361B">
        <w:trPr>
          <w:trHeight w:val="1449"/>
        </w:trPr>
        <w:tc>
          <w:tcPr>
            <w:tcW w:w="9667" w:type="dxa"/>
            <w:gridSpan w:val="3"/>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8F23341" w14:textId="77777777" w:rsidR="00147606" w:rsidRPr="00292337" w:rsidRDefault="00147606" w:rsidP="28AD69F1">
            <w:pPr>
              <w:rPr>
                <w:b/>
                <w:bCs/>
                <w:lang w:val="en-GB"/>
              </w:rPr>
            </w:pPr>
          </w:p>
        </w:tc>
      </w:tr>
    </w:tbl>
    <w:p w14:paraId="620FCB6F" w14:textId="2DA53554" w:rsidR="28AD69F1" w:rsidRDefault="28AD69F1"/>
    <w:p w14:paraId="7106D719" w14:textId="7BDA38BD" w:rsidR="0055564E" w:rsidRDefault="0055564E" w:rsidP="28AD69F1">
      <w:pPr>
        <w:widowControl w:val="0"/>
        <w:rPr>
          <w:lang w:val="en-GB"/>
        </w:rPr>
      </w:pPr>
    </w:p>
    <w:p w14:paraId="7DBF961B" w14:textId="77777777" w:rsidR="00DC0BF7" w:rsidRPr="00292337" w:rsidRDefault="00DC0BF7" w:rsidP="28AD69F1">
      <w:pPr>
        <w:widowControl w:val="0"/>
        <w:rPr>
          <w:lang w:val="en-GB"/>
        </w:rPr>
      </w:pPr>
      <w:bookmarkStart w:id="9" w:name="_GoBack"/>
      <w:bookmarkEnd w:id="9"/>
    </w:p>
    <w:p w14:paraId="2E76DE42" w14:textId="77777777" w:rsidR="00146823" w:rsidRPr="00292337" w:rsidRDefault="69B43BEF" w:rsidP="28AD69F1">
      <w:pPr>
        <w:rPr>
          <w:b/>
          <w:bCs/>
          <w:lang w:val="en-GB"/>
        </w:rPr>
      </w:pPr>
      <w:r w:rsidRPr="28AD69F1">
        <w:rPr>
          <w:b/>
          <w:bCs/>
          <w:lang w:val="en-GB"/>
        </w:rPr>
        <w:lastRenderedPageBreak/>
        <w:t>List of additional documents:</w:t>
      </w:r>
    </w:p>
    <w:p w14:paraId="69105B75" w14:textId="77777777" w:rsidR="008A65E0" w:rsidRPr="00292337" w:rsidRDefault="008A65E0" w:rsidP="28AD69F1">
      <w:pPr>
        <w:rPr>
          <w:b/>
          <w:bCs/>
          <w:lang w:val="en-GB"/>
        </w:rPr>
      </w:pPr>
    </w:p>
    <w:p w14:paraId="3E181728" w14:textId="16A8E971" w:rsidR="008A65E0" w:rsidRPr="00292337" w:rsidRDefault="4E85A8C1" w:rsidP="28AD69F1">
      <w:pPr>
        <w:rPr>
          <w:b/>
          <w:bCs/>
          <w:lang w:val="en-GB"/>
        </w:rPr>
      </w:pPr>
      <w:r w:rsidRPr="28AD69F1">
        <w:rPr>
          <w:b/>
          <w:bCs/>
          <w:lang w:val="en-GB"/>
        </w:rPr>
        <w:t>CV of the principal investigator</w:t>
      </w:r>
    </w:p>
    <w:p w14:paraId="3D3D3B8A" w14:textId="12E1C227" w:rsidR="008A65E0" w:rsidRPr="00292337" w:rsidRDefault="4E85A8C1" w:rsidP="28AD69F1">
      <w:pPr>
        <w:rPr>
          <w:lang w:val="en-GB"/>
        </w:rPr>
      </w:pPr>
      <w:r w:rsidRPr="28AD69F1">
        <w:rPr>
          <w:lang w:val="en-GB"/>
        </w:rPr>
        <w:t>The CV of the Principal Investigator, professor Reedik Mägi, can be found on the link below:</w:t>
      </w:r>
    </w:p>
    <w:p w14:paraId="3CAB1B8C" w14:textId="27737A63" w:rsidR="008A65E0" w:rsidRPr="00292337" w:rsidRDefault="00657927" w:rsidP="28AD69F1">
      <w:pPr>
        <w:rPr>
          <w:b/>
          <w:bCs/>
          <w:lang w:val="en-GB"/>
        </w:rPr>
      </w:pPr>
      <w:hyperlink r:id="rId17">
        <w:r w:rsidR="4E85A8C1" w:rsidRPr="580E361B">
          <w:rPr>
            <w:b/>
            <w:bCs/>
            <w:u w:val="single"/>
            <w:lang w:val="en-GB"/>
          </w:rPr>
          <w:t>https://www.etis.ee/CV/Reedik_M%C3%A4gi/est?tabId=CV_ENG</w:t>
        </w:r>
      </w:hyperlink>
    </w:p>
    <w:p w14:paraId="52DE3335" w14:textId="20828EBE" w:rsidR="580E361B" w:rsidRDefault="580E361B" w:rsidP="580E361B">
      <w:pPr>
        <w:spacing w:line="276" w:lineRule="auto"/>
        <w:rPr>
          <w:b/>
          <w:bCs/>
          <w:lang w:val="en-GB"/>
        </w:rPr>
      </w:pPr>
    </w:p>
    <w:p w14:paraId="624198F2" w14:textId="5285EE87" w:rsidR="008A65E0" w:rsidRPr="00292337" w:rsidRDefault="4E85A8C1" w:rsidP="580E361B">
      <w:pPr>
        <w:spacing w:line="276" w:lineRule="auto"/>
        <w:rPr>
          <w:lang w:val="en-GB"/>
        </w:rPr>
      </w:pPr>
      <w:r w:rsidRPr="580E361B">
        <w:rPr>
          <w:lang w:val="en-GB"/>
        </w:rPr>
        <w:t xml:space="preserve">Appendix </w:t>
      </w:r>
      <w:r w:rsidR="6046BFE6" w:rsidRPr="580E361B">
        <w:rPr>
          <w:lang w:val="en-GB"/>
        </w:rPr>
        <w:t>1</w:t>
      </w:r>
      <w:r w:rsidRPr="580E361B">
        <w:rPr>
          <w:lang w:val="en-GB"/>
        </w:rPr>
        <w:t>. Detailed inclusion and exclusion criteria</w:t>
      </w:r>
    </w:p>
    <w:p w14:paraId="42E4C951" w14:textId="5B36CB59" w:rsidR="008A65E0" w:rsidRPr="00DD06FD" w:rsidRDefault="4E85A8C1" w:rsidP="28AD69F1">
      <w:pPr>
        <w:spacing w:line="276" w:lineRule="auto"/>
        <w:rPr>
          <w:lang w:val="en-GB"/>
        </w:rPr>
      </w:pPr>
      <w:r w:rsidRPr="580E361B">
        <w:rPr>
          <w:lang w:val="en-GB"/>
        </w:rPr>
        <w:t xml:space="preserve">Appendix </w:t>
      </w:r>
      <w:r w:rsidR="6046BFE6" w:rsidRPr="580E361B">
        <w:rPr>
          <w:lang w:val="en-GB"/>
        </w:rPr>
        <w:t>2</w:t>
      </w:r>
      <w:r w:rsidRPr="580E361B">
        <w:rPr>
          <w:lang w:val="en-GB"/>
        </w:rPr>
        <w:t>. List of additional markers measured from blood</w:t>
      </w:r>
    </w:p>
    <w:p w14:paraId="357C466D" w14:textId="774802B8" w:rsidR="00DB582D" w:rsidRDefault="4E85A8C1" w:rsidP="28AD69F1">
      <w:pPr>
        <w:rPr>
          <w:lang w:val="en-GB"/>
        </w:rPr>
      </w:pPr>
      <w:r w:rsidRPr="580E361B">
        <w:rPr>
          <w:lang w:val="en-GB"/>
        </w:rPr>
        <w:t xml:space="preserve">Appendix </w:t>
      </w:r>
      <w:r w:rsidR="6046BFE6" w:rsidRPr="580E361B">
        <w:rPr>
          <w:lang w:val="en-GB"/>
        </w:rPr>
        <w:t>3</w:t>
      </w:r>
      <w:r w:rsidRPr="580E361B">
        <w:rPr>
          <w:lang w:val="en-GB"/>
        </w:rPr>
        <w:t>. List of variables</w:t>
      </w:r>
      <w:r w:rsidR="0958F68A" w:rsidRPr="580E361B">
        <w:rPr>
          <w:lang w:val="en-GB"/>
        </w:rPr>
        <w:t xml:space="preserve"> and samples</w:t>
      </w:r>
    </w:p>
    <w:p w14:paraId="209D38BE" w14:textId="5E6F9533" w:rsidR="006A0F99" w:rsidRDefault="09B1DDD6" w:rsidP="580E361B">
      <w:pPr>
        <w:rPr>
          <w:highlight w:val="yellow"/>
          <w:lang w:val="en-GB"/>
        </w:rPr>
      </w:pPr>
      <w:r w:rsidRPr="580E361B">
        <w:rPr>
          <w:highlight w:val="yellow"/>
          <w:lang w:val="en-GB"/>
        </w:rPr>
        <w:t>Appendix 4.</w:t>
      </w:r>
      <w:r w:rsidR="07E86213" w:rsidRPr="580E361B">
        <w:rPr>
          <w:highlight w:val="yellow"/>
          <w:lang w:val="en-GB"/>
        </w:rPr>
        <w:t xml:space="preserve"> Study Invitation (EST)</w:t>
      </w:r>
    </w:p>
    <w:p w14:paraId="323D6E0A" w14:textId="65C80364" w:rsidR="00DB582D" w:rsidRDefault="095C1062" w:rsidP="580E361B">
      <w:pPr>
        <w:rPr>
          <w:highlight w:val="yellow"/>
          <w:lang w:val="en-GB"/>
        </w:rPr>
      </w:pPr>
      <w:r w:rsidRPr="580E361B">
        <w:rPr>
          <w:highlight w:val="yellow"/>
          <w:lang w:val="en-GB"/>
        </w:rPr>
        <w:t xml:space="preserve">Appendix </w:t>
      </w:r>
      <w:r w:rsidR="09B1DDD6" w:rsidRPr="580E361B">
        <w:rPr>
          <w:highlight w:val="yellow"/>
          <w:lang w:val="en-GB"/>
        </w:rPr>
        <w:t>5</w:t>
      </w:r>
      <w:r w:rsidRPr="580E361B">
        <w:rPr>
          <w:highlight w:val="yellow"/>
          <w:lang w:val="en-GB"/>
        </w:rPr>
        <w:t>. Informed Con</w:t>
      </w:r>
      <w:r w:rsidR="35D5297F" w:rsidRPr="580E361B">
        <w:rPr>
          <w:highlight w:val="yellow"/>
          <w:lang w:val="en-GB"/>
        </w:rPr>
        <w:t>s</w:t>
      </w:r>
      <w:r w:rsidRPr="580E361B">
        <w:rPr>
          <w:highlight w:val="yellow"/>
          <w:lang w:val="en-GB"/>
        </w:rPr>
        <w:t>ent (EST)</w:t>
      </w:r>
    </w:p>
    <w:p w14:paraId="23A454FF" w14:textId="3C82D992" w:rsidR="00DB582D" w:rsidRDefault="095C1062" w:rsidP="580E361B">
      <w:pPr>
        <w:rPr>
          <w:highlight w:val="yellow"/>
          <w:lang w:val="en-GB"/>
        </w:rPr>
      </w:pPr>
      <w:r w:rsidRPr="580E361B">
        <w:rPr>
          <w:highlight w:val="yellow"/>
          <w:lang w:val="en-GB"/>
        </w:rPr>
        <w:t xml:space="preserve">Appendix </w:t>
      </w:r>
      <w:r w:rsidR="09B1DDD6" w:rsidRPr="580E361B">
        <w:rPr>
          <w:highlight w:val="yellow"/>
          <w:lang w:val="en-GB"/>
        </w:rPr>
        <w:t>6</w:t>
      </w:r>
      <w:r w:rsidRPr="580E361B">
        <w:rPr>
          <w:highlight w:val="yellow"/>
          <w:lang w:val="en-GB"/>
        </w:rPr>
        <w:t>. Study Questionnaire</w:t>
      </w:r>
    </w:p>
    <w:p w14:paraId="02E1914E" w14:textId="40638CB3" w:rsidR="006A0F99" w:rsidRDefault="09B1DDD6" w:rsidP="580E361B">
      <w:pPr>
        <w:rPr>
          <w:highlight w:val="yellow"/>
          <w:lang w:val="en-GB"/>
        </w:rPr>
      </w:pPr>
      <w:r w:rsidRPr="580E361B">
        <w:rPr>
          <w:highlight w:val="yellow"/>
          <w:lang w:val="en-GB"/>
        </w:rPr>
        <w:t>Appendi</w:t>
      </w:r>
      <w:r w:rsidR="160A49B0" w:rsidRPr="580E361B">
        <w:rPr>
          <w:highlight w:val="yellow"/>
          <w:lang w:val="en-GB"/>
        </w:rPr>
        <w:t>x</w:t>
      </w:r>
      <w:r w:rsidRPr="580E361B">
        <w:rPr>
          <w:highlight w:val="yellow"/>
          <w:lang w:val="en-GB"/>
        </w:rPr>
        <w:t xml:space="preserve"> 7. </w:t>
      </w:r>
      <w:r w:rsidR="11DE4A2F" w:rsidRPr="580E361B">
        <w:rPr>
          <w:highlight w:val="yellow"/>
          <w:lang w:val="en-GB"/>
        </w:rPr>
        <w:t>Guidelines for collecting the stool</w:t>
      </w:r>
      <w:r w:rsidR="6CDCBDC0" w:rsidRPr="580E361B">
        <w:rPr>
          <w:highlight w:val="yellow"/>
          <w:lang w:val="en-GB"/>
        </w:rPr>
        <w:t xml:space="preserve"> </w:t>
      </w:r>
      <w:r w:rsidR="11DE4A2F" w:rsidRPr="580E361B">
        <w:rPr>
          <w:highlight w:val="yellow"/>
          <w:lang w:val="en-GB"/>
        </w:rPr>
        <w:t>sample</w:t>
      </w:r>
      <w:r w:rsidR="7FCA0593" w:rsidRPr="580E361B">
        <w:rPr>
          <w:highlight w:val="yellow"/>
          <w:lang w:val="en-GB"/>
        </w:rPr>
        <w:t>s</w:t>
      </w:r>
      <w:r w:rsidR="11DE4A2F" w:rsidRPr="580E361B">
        <w:rPr>
          <w:highlight w:val="yellow"/>
          <w:lang w:val="en-GB"/>
        </w:rPr>
        <w:t xml:space="preserve"> and Bristol Scale</w:t>
      </w:r>
    </w:p>
    <w:p w14:paraId="05935E4D" w14:textId="2A928E27" w:rsidR="006A0F99" w:rsidRDefault="006A0F99" w:rsidP="28AD69F1">
      <w:pPr>
        <w:rPr>
          <w:lang w:val="en-GB"/>
        </w:rPr>
      </w:pPr>
    </w:p>
    <w:sectPr w:rsidR="006A0F99" w:rsidSect="00DE0495">
      <w:headerReference w:type="default" r:id="rId18"/>
      <w:footerReference w:type="default" r:id="rId19"/>
      <w:pgSz w:w="11900" w:h="16840"/>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DDC59" w14:textId="77777777" w:rsidR="00657927" w:rsidRDefault="00657927">
      <w:r>
        <w:separator/>
      </w:r>
    </w:p>
  </w:endnote>
  <w:endnote w:type="continuationSeparator" w:id="0">
    <w:p w14:paraId="1866872D" w14:textId="77777777" w:rsidR="00657927" w:rsidRDefault="00657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00"/>
    <w:family w:val="auto"/>
    <w:pitch w:val="variable"/>
    <w:sig w:usb0="E00002FF" w:usb1="5000205A" w:usb2="00000000" w:usb3="00000000" w:csb0="000001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4000ACFF" w:usb2="00000001" w:usb3="00000000" w:csb0="000001F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45BA0" w14:textId="77777777" w:rsidR="003920CF" w:rsidRDefault="003920CF">
    <w:pPr>
      <w:pBdr>
        <w:top w:val="nil"/>
        <w:left w:val="nil"/>
        <w:bottom w:val="nil"/>
        <w:right w:val="nil"/>
        <w:between w:val="nil"/>
      </w:pBdr>
      <w:tabs>
        <w:tab w:val="right" w:pos="90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Helvetica Neue" w:eastAsia="Helvetica Neue" w:hAnsi="Helvetica Neue" w:cs="Helvetica Neue"/>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D0C0E" w14:textId="77777777" w:rsidR="00657927" w:rsidRDefault="00657927">
      <w:r>
        <w:separator/>
      </w:r>
    </w:p>
  </w:footnote>
  <w:footnote w:type="continuationSeparator" w:id="0">
    <w:p w14:paraId="46D18B95" w14:textId="77777777" w:rsidR="00657927" w:rsidRDefault="00657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34550" w14:textId="77777777" w:rsidR="003920CF" w:rsidRDefault="003920CF">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AF8"/>
    <w:multiLevelType w:val="hybridMultilevel"/>
    <w:tmpl w:val="B5D42CA0"/>
    <w:lvl w:ilvl="0" w:tplc="D12C1400">
      <w:start w:val="1"/>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0B7BFE"/>
    <w:multiLevelType w:val="hybridMultilevel"/>
    <w:tmpl w:val="0A5857C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4B349D"/>
    <w:multiLevelType w:val="hybridMultilevel"/>
    <w:tmpl w:val="55283DC0"/>
    <w:lvl w:ilvl="0" w:tplc="B8E477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DA1A29"/>
    <w:multiLevelType w:val="hybridMultilevel"/>
    <w:tmpl w:val="913E78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F006E3"/>
    <w:multiLevelType w:val="multilevel"/>
    <w:tmpl w:val="E8E086A4"/>
    <w:lvl w:ilvl="0">
      <w:start w:val="1"/>
      <w:numFmt w:val="decimal"/>
      <w:lvlText w:val="%1"/>
      <w:lvlJc w:val="left"/>
      <w:pPr>
        <w:ind w:left="360" w:hanging="360"/>
      </w:pPr>
      <w:rPr>
        <w:rFonts w:hint="default"/>
        <w:sz w:val="22"/>
      </w:rPr>
    </w:lvl>
    <w:lvl w:ilvl="1">
      <w:start w:val="1"/>
      <w:numFmt w:val="decimal"/>
      <w:lvlText w:val="%1.%2"/>
      <w:lvlJc w:val="left"/>
      <w:pPr>
        <w:ind w:left="1080" w:hanging="360"/>
      </w:pPr>
      <w:rPr>
        <w:rFonts w:hint="default"/>
        <w:sz w:val="2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5" w15:restartNumberingAfterBreak="0">
    <w:nsid w:val="06BC79EB"/>
    <w:multiLevelType w:val="hybridMultilevel"/>
    <w:tmpl w:val="F18AC5D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C98451B"/>
    <w:multiLevelType w:val="hybridMultilevel"/>
    <w:tmpl w:val="C0A613D0"/>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D022AD4"/>
    <w:multiLevelType w:val="hybridMultilevel"/>
    <w:tmpl w:val="62E442A8"/>
    <w:lvl w:ilvl="0" w:tplc="04250003">
      <w:start w:val="1"/>
      <w:numFmt w:val="bullet"/>
      <w:lvlText w:val="o"/>
      <w:lvlJc w:val="left"/>
      <w:pPr>
        <w:ind w:left="2160" w:hanging="360"/>
      </w:pPr>
      <w:rPr>
        <w:rFonts w:ascii="Courier New" w:hAnsi="Courier New" w:cs="Courier New" w:hint="default"/>
      </w:rPr>
    </w:lvl>
    <w:lvl w:ilvl="1" w:tplc="04250003" w:tentative="1">
      <w:start w:val="1"/>
      <w:numFmt w:val="bullet"/>
      <w:lvlText w:val="o"/>
      <w:lvlJc w:val="left"/>
      <w:pPr>
        <w:ind w:left="2880" w:hanging="360"/>
      </w:pPr>
      <w:rPr>
        <w:rFonts w:ascii="Courier New" w:hAnsi="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8" w15:restartNumberingAfterBreak="0">
    <w:nsid w:val="0EB14E6A"/>
    <w:multiLevelType w:val="hybridMultilevel"/>
    <w:tmpl w:val="F3103974"/>
    <w:lvl w:ilvl="0" w:tplc="04250003">
      <w:start w:val="1"/>
      <w:numFmt w:val="bullet"/>
      <w:lvlText w:val="o"/>
      <w:lvlJc w:val="left"/>
      <w:pPr>
        <w:ind w:left="2160" w:hanging="360"/>
      </w:pPr>
      <w:rPr>
        <w:rFonts w:ascii="Courier New" w:hAnsi="Courier New" w:cs="Courier New" w:hint="default"/>
      </w:rPr>
    </w:lvl>
    <w:lvl w:ilvl="1" w:tplc="04250003" w:tentative="1">
      <w:start w:val="1"/>
      <w:numFmt w:val="bullet"/>
      <w:lvlText w:val="o"/>
      <w:lvlJc w:val="left"/>
      <w:pPr>
        <w:ind w:left="2880" w:hanging="360"/>
      </w:pPr>
      <w:rPr>
        <w:rFonts w:ascii="Courier New" w:hAnsi="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9" w15:restartNumberingAfterBreak="0">
    <w:nsid w:val="115D4D2A"/>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10" w15:restartNumberingAfterBreak="0">
    <w:nsid w:val="159A745B"/>
    <w:multiLevelType w:val="hybridMultilevel"/>
    <w:tmpl w:val="2CBEE09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DB56B77"/>
    <w:multiLevelType w:val="multilevel"/>
    <w:tmpl w:val="0F64C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ED45541"/>
    <w:multiLevelType w:val="hybridMultilevel"/>
    <w:tmpl w:val="7CE02D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EB3F74"/>
    <w:multiLevelType w:val="hybridMultilevel"/>
    <w:tmpl w:val="3EAA7CD4"/>
    <w:lvl w:ilvl="0" w:tplc="FFFFFFFF">
      <w:start w:val="1"/>
      <w:numFmt w:val="decimal"/>
      <w:lvlText w:val="%1."/>
      <w:lvlJc w:val="left"/>
      <w:pPr>
        <w:tabs>
          <w:tab w:val="num" w:pos="540"/>
        </w:tabs>
        <w:ind w:left="540" w:hanging="360"/>
      </w:pPr>
      <w:rPr>
        <w:b/>
      </w:rPr>
    </w:lvl>
    <w:lvl w:ilvl="1" w:tplc="FFFFFFFF">
      <w:start w:val="1"/>
      <w:numFmt w:val="decimal"/>
      <w:lvlText w:val="%2)"/>
      <w:lvlJc w:val="left"/>
      <w:pPr>
        <w:tabs>
          <w:tab w:val="num" w:pos="520"/>
        </w:tabs>
        <w:ind w:left="577" w:hanging="397"/>
      </w:pPr>
      <w:rPr>
        <w:rFonts w:hint="default"/>
      </w:rPr>
    </w:lvl>
    <w:lvl w:ilvl="2" w:tplc="FFFFFFFF">
      <w:start w:val="1"/>
      <w:numFmt w:val="decimal"/>
      <w:lvlText w:val="%3."/>
      <w:lvlJc w:val="left"/>
      <w:pPr>
        <w:tabs>
          <w:tab w:val="num" w:pos="1980"/>
        </w:tabs>
        <w:ind w:left="1980" w:hanging="36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2A87445E"/>
    <w:multiLevelType w:val="hybridMultilevel"/>
    <w:tmpl w:val="5D6EAAEC"/>
    <w:lvl w:ilvl="0" w:tplc="F7D695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4D3E41"/>
    <w:multiLevelType w:val="hybridMultilevel"/>
    <w:tmpl w:val="8E04C61E"/>
    <w:lvl w:ilvl="0" w:tplc="1A26A1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0B256C6"/>
    <w:multiLevelType w:val="hybridMultilevel"/>
    <w:tmpl w:val="137AA7A4"/>
    <w:lvl w:ilvl="0" w:tplc="FFFFFFF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BC2BBA"/>
    <w:multiLevelType w:val="hybridMultilevel"/>
    <w:tmpl w:val="43C42DF8"/>
    <w:lvl w:ilvl="0" w:tplc="BD46D33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AE70246"/>
    <w:multiLevelType w:val="hybridMultilevel"/>
    <w:tmpl w:val="2716CDEA"/>
    <w:lvl w:ilvl="0" w:tplc="0425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DF402D3"/>
    <w:multiLevelType w:val="multilevel"/>
    <w:tmpl w:val="29D429C4"/>
    <w:lvl w:ilvl="0">
      <w:start w:val="1"/>
      <w:numFmt w:val="decimal"/>
      <w:lvlText w:val="%1)"/>
      <w:lvlJc w:val="left"/>
      <w:pPr>
        <w:ind w:left="720" w:hanging="360"/>
      </w:pPr>
      <w:rPr>
        <w:rFonts w:ascii="Times New Roman" w:eastAsia="Times New Roman"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0E13899"/>
    <w:multiLevelType w:val="multilevel"/>
    <w:tmpl w:val="D388C5FC"/>
    <w:lvl w:ilvl="0">
      <w:start w:val="1"/>
      <w:numFmt w:val="decimal"/>
      <w:lvlText w:val="%1)"/>
      <w:lvlJc w:val="left"/>
      <w:pPr>
        <w:ind w:left="720" w:hanging="360"/>
      </w:pPr>
      <w:rPr>
        <w:rFonts w:ascii="Times" w:eastAsia="Times" w:hAnsi="Times" w:cs="Time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7F71D63"/>
    <w:multiLevelType w:val="hybridMultilevel"/>
    <w:tmpl w:val="0A9C4A7A"/>
    <w:lvl w:ilvl="0" w:tplc="04250011">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96A3BEC"/>
    <w:multiLevelType w:val="hybridMultilevel"/>
    <w:tmpl w:val="410A8716"/>
    <w:lvl w:ilvl="0" w:tplc="4D840FA2">
      <w:start w:val="1"/>
      <w:numFmt w:val="decimal"/>
      <w:lvlText w:val="%1)"/>
      <w:lvlJc w:val="left"/>
      <w:pPr>
        <w:ind w:left="775" w:hanging="360"/>
      </w:pPr>
      <w:rPr>
        <w:rFonts w:hint="default"/>
      </w:rPr>
    </w:lvl>
    <w:lvl w:ilvl="1" w:tplc="08090019" w:tentative="1">
      <w:start w:val="1"/>
      <w:numFmt w:val="lowerLetter"/>
      <w:lvlText w:val="%2."/>
      <w:lvlJc w:val="left"/>
      <w:pPr>
        <w:ind w:left="1495" w:hanging="360"/>
      </w:pPr>
    </w:lvl>
    <w:lvl w:ilvl="2" w:tplc="0809001B" w:tentative="1">
      <w:start w:val="1"/>
      <w:numFmt w:val="lowerRoman"/>
      <w:lvlText w:val="%3."/>
      <w:lvlJc w:val="right"/>
      <w:pPr>
        <w:ind w:left="2215" w:hanging="180"/>
      </w:pPr>
    </w:lvl>
    <w:lvl w:ilvl="3" w:tplc="0809000F" w:tentative="1">
      <w:start w:val="1"/>
      <w:numFmt w:val="decimal"/>
      <w:lvlText w:val="%4."/>
      <w:lvlJc w:val="left"/>
      <w:pPr>
        <w:ind w:left="2935" w:hanging="360"/>
      </w:pPr>
    </w:lvl>
    <w:lvl w:ilvl="4" w:tplc="08090019" w:tentative="1">
      <w:start w:val="1"/>
      <w:numFmt w:val="lowerLetter"/>
      <w:lvlText w:val="%5."/>
      <w:lvlJc w:val="left"/>
      <w:pPr>
        <w:ind w:left="3655" w:hanging="360"/>
      </w:pPr>
    </w:lvl>
    <w:lvl w:ilvl="5" w:tplc="0809001B" w:tentative="1">
      <w:start w:val="1"/>
      <w:numFmt w:val="lowerRoman"/>
      <w:lvlText w:val="%6."/>
      <w:lvlJc w:val="right"/>
      <w:pPr>
        <w:ind w:left="4375" w:hanging="180"/>
      </w:pPr>
    </w:lvl>
    <w:lvl w:ilvl="6" w:tplc="0809000F" w:tentative="1">
      <w:start w:val="1"/>
      <w:numFmt w:val="decimal"/>
      <w:lvlText w:val="%7."/>
      <w:lvlJc w:val="left"/>
      <w:pPr>
        <w:ind w:left="5095" w:hanging="360"/>
      </w:pPr>
    </w:lvl>
    <w:lvl w:ilvl="7" w:tplc="08090019" w:tentative="1">
      <w:start w:val="1"/>
      <w:numFmt w:val="lowerLetter"/>
      <w:lvlText w:val="%8."/>
      <w:lvlJc w:val="left"/>
      <w:pPr>
        <w:ind w:left="5815" w:hanging="360"/>
      </w:pPr>
    </w:lvl>
    <w:lvl w:ilvl="8" w:tplc="0809001B" w:tentative="1">
      <w:start w:val="1"/>
      <w:numFmt w:val="lowerRoman"/>
      <w:lvlText w:val="%9."/>
      <w:lvlJc w:val="right"/>
      <w:pPr>
        <w:ind w:left="6535" w:hanging="180"/>
      </w:pPr>
    </w:lvl>
  </w:abstractNum>
  <w:abstractNum w:abstractNumId="23" w15:restartNumberingAfterBreak="0">
    <w:nsid w:val="497E25DF"/>
    <w:multiLevelType w:val="hybridMultilevel"/>
    <w:tmpl w:val="3FC4CD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49197A"/>
    <w:multiLevelType w:val="hybridMultilevel"/>
    <w:tmpl w:val="36860D14"/>
    <w:lvl w:ilvl="0" w:tplc="04250003">
      <w:start w:val="1"/>
      <w:numFmt w:val="bullet"/>
      <w:lvlText w:val="o"/>
      <w:lvlJc w:val="left"/>
      <w:pPr>
        <w:ind w:left="2880" w:hanging="360"/>
      </w:pPr>
      <w:rPr>
        <w:rFonts w:ascii="Courier New" w:hAnsi="Courier New" w:cs="Courier New" w:hint="default"/>
      </w:rPr>
    </w:lvl>
    <w:lvl w:ilvl="1" w:tplc="04250003" w:tentative="1">
      <w:start w:val="1"/>
      <w:numFmt w:val="bullet"/>
      <w:lvlText w:val="o"/>
      <w:lvlJc w:val="left"/>
      <w:pPr>
        <w:ind w:left="3600" w:hanging="360"/>
      </w:pPr>
      <w:rPr>
        <w:rFonts w:ascii="Courier New" w:hAnsi="Courier New" w:hint="default"/>
      </w:rPr>
    </w:lvl>
    <w:lvl w:ilvl="2" w:tplc="04250005" w:tentative="1">
      <w:start w:val="1"/>
      <w:numFmt w:val="bullet"/>
      <w:lvlText w:val=""/>
      <w:lvlJc w:val="left"/>
      <w:pPr>
        <w:ind w:left="4320" w:hanging="360"/>
      </w:pPr>
      <w:rPr>
        <w:rFonts w:ascii="Wingdings" w:hAnsi="Wingdings" w:hint="default"/>
      </w:rPr>
    </w:lvl>
    <w:lvl w:ilvl="3" w:tplc="04250001" w:tentative="1">
      <w:start w:val="1"/>
      <w:numFmt w:val="bullet"/>
      <w:lvlText w:val=""/>
      <w:lvlJc w:val="left"/>
      <w:pPr>
        <w:ind w:left="5040" w:hanging="360"/>
      </w:pPr>
      <w:rPr>
        <w:rFonts w:ascii="Symbol" w:hAnsi="Symbol" w:hint="default"/>
      </w:rPr>
    </w:lvl>
    <w:lvl w:ilvl="4" w:tplc="04250003" w:tentative="1">
      <w:start w:val="1"/>
      <w:numFmt w:val="bullet"/>
      <w:lvlText w:val="o"/>
      <w:lvlJc w:val="left"/>
      <w:pPr>
        <w:ind w:left="5760" w:hanging="360"/>
      </w:pPr>
      <w:rPr>
        <w:rFonts w:ascii="Courier New" w:hAnsi="Courier New" w:hint="default"/>
      </w:rPr>
    </w:lvl>
    <w:lvl w:ilvl="5" w:tplc="04250005" w:tentative="1">
      <w:start w:val="1"/>
      <w:numFmt w:val="bullet"/>
      <w:lvlText w:val=""/>
      <w:lvlJc w:val="left"/>
      <w:pPr>
        <w:ind w:left="6480" w:hanging="360"/>
      </w:pPr>
      <w:rPr>
        <w:rFonts w:ascii="Wingdings" w:hAnsi="Wingdings" w:hint="default"/>
      </w:rPr>
    </w:lvl>
    <w:lvl w:ilvl="6" w:tplc="04250001" w:tentative="1">
      <w:start w:val="1"/>
      <w:numFmt w:val="bullet"/>
      <w:lvlText w:val=""/>
      <w:lvlJc w:val="left"/>
      <w:pPr>
        <w:ind w:left="7200" w:hanging="360"/>
      </w:pPr>
      <w:rPr>
        <w:rFonts w:ascii="Symbol" w:hAnsi="Symbol" w:hint="default"/>
      </w:rPr>
    </w:lvl>
    <w:lvl w:ilvl="7" w:tplc="04250003" w:tentative="1">
      <w:start w:val="1"/>
      <w:numFmt w:val="bullet"/>
      <w:lvlText w:val="o"/>
      <w:lvlJc w:val="left"/>
      <w:pPr>
        <w:ind w:left="7920" w:hanging="360"/>
      </w:pPr>
      <w:rPr>
        <w:rFonts w:ascii="Courier New" w:hAnsi="Courier New" w:hint="default"/>
      </w:rPr>
    </w:lvl>
    <w:lvl w:ilvl="8" w:tplc="04250005" w:tentative="1">
      <w:start w:val="1"/>
      <w:numFmt w:val="bullet"/>
      <w:lvlText w:val=""/>
      <w:lvlJc w:val="left"/>
      <w:pPr>
        <w:ind w:left="8640" w:hanging="360"/>
      </w:pPr>
      <w:rPr>
        <w:rFonts w:ascii="Wingdings" w:hAnsi="Wingdings" w:hint="default"/>
      </w:rPr>
    </w:lvl>
  </w:abstractNum>
  <w:abstractNum w:abstractNumId="25" w15:restartNumberingAfterBreak="0">
    <w:nsid w:val="556B3C91"/>
    <w:multiLevelType w:val="hybridMultilevel"/>
    <w:tmpl w:val="DD188C1E"/>
    <w:lvl w:ilvl="0" w:tplc="042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6815A47"/>
    <w:multiLevelType w:val="multilevel"/>
    <w:tmpl w:val="5DE8F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none"/>
      <w:lvlText w:val="1"/>
      <w:lvlJc w:val="left"/>
      <w:pPr>
        <w:ind w:left="1134" w:hanging="567"/>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284" w:hanging="284"/>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685651D"/>
    <w:multiLevelType w:val="hybridMultilevel"/>
    <w:tmpl w:val="C21658BE"/>
    <w:lvl w:ilvl="0" w:tplc="95984F4E">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6C50DF2"/>
    <w:multiLevelType w:val="hybridMultilevel"/>
    <w:tmpl w:val="E1A288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334C98"/>
    <w:multiLevelType w:val="hybridMultilevel"/>
    <w:tmpl w:val="B720D0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9A843CF"/>
    <w:multiLevelType w:val="hybridMultilevel"/>
    <w:tmpl w:val="62A27F1C"/>
    <w:lvl w:ilvl="0" w:tplc="04250003">
      <w:start w:val="1"/>
      <w:numFmt w:val="bullet"/>
      <w:lvlText w:val="o"/>
      <w:lvlJc w:val="left"/>
      <w:pPr>
        <w:ind w:left="2880" w:hanging="360"/>
      </w:pPr>
      <w:rPr>
        <w:rFonts w:ascii="Courier New" w:hAnsi="Courier New" w:cs="Courier New" w:hint="default"/>
      </w:rPr>
    </w:lvl>
    <w:lvl w:ilvl="1" w:tplc="04250003" w:tentative="1">
      <w:start w:val="1"/>
      <w:numFmt w:val="bullet"/>
      <w:lvlText w:val="o"/>
      <w:lvlJc w:val="left"/>
      <w:pPr>
        <w:ind w:left="3600" w:hanging="360"/>
      </w:pPr>
      <w:rPr>
        <w:rFonts w:ascii="Courier New" w:hAnsi="Courier New" w:hint="default"/>
      </w:rPr>
    </w:lvl>
    <w:lvl w:ilvl="2" w:tplc="04250005" w:tentative="1">
      <w:start w:val="1"/>
      <w:numFmt w:val="bullet"/>
      <w:lvlText w:val=""/>
      <w:lvlJc w:val="left"/>
      <w:pPr>
        <w:ind w:left="4320" w:hanging="360"/>
      </w:pPr>
      <w:rPr>
        <w:rFonts w:ascii="Wingdings" w:hAnsi="Wingdings" w:hint="default"/>
      </w:rPr>
    </w:lvl>
    <w:lvl w:ilvl="3" w:tplc="04250001" w:tentative="1">
      <w:start w:val="1"/>
      <w:numFmt w:val="bullet"/>
      <w:lvlText w:val=""/>
      <w:lvlJc w:val="left"/>
      <w:pPr>
        <w:ind w:left="5040" w:hanging="360"/>
      </w:pPr>
      <w:rPr>
        <w:rFonts w:ascii="Symbol" w:hAnsi="Symbol" w:hint="default"/>
      </w:rPr>
    </w:lvl>
    <w:lvl w:ilvl="4" w:tplc="04250003" w:tentative="1">
      <w:start w:val="1"/>
      <w:numFmt w:val="bullet"/>
      <w:lvlText w:val="o"/>
      <w:lvlJc w:val="left"/>
      <w:pPr>
        <w:ind w:left="5760" w:hanging="360"/>
      </w:pPr>
      <w:rPr>
        <w:rFonts w:ascii="Courier New" w:hAnsi="Courier New" w:hint="default"/>
      </w:rPr>
    </w:lvl>
    <w:lvl w:ilvl="5" w:tplc="04250005" w:tentative="1">
      <w:start w:val="1"/>
      <w:numFmt w:val="bullet"/>
      <w:lvlText w:val=""/>
      <w:lvlJc w:val="left"/>
      <w:pPr>
        <w:ind w:left="6480" w:hanging="360"/>
      </w:pPr>
      <w:rPr>
        <w:rFonts w:ascii="Wingdings" w:hAnsi="Wingdings" w:hint="default"/>
      </w:rPr>
    </w:lvl>
    <w:lvl w:ilvl="6" w:tplc="04250001" w:tentative="1">
      <w:start w:val="1"/>
      <w:numFmt w:val="bullet"/>
      <w:lvlText w:val=""/>
      <w:lvlJc w:val="left"/>
      <w:pPr>
        <w:ind w:left="7200" w:hanging="360"/>
      </w:pPr>
      <w:rPr>
        <w:rFonts w:ascii="Symbol" w:hAnsi="Symbol" w:hint="default"/>
      </w:rPr>
    </w:lvl>
    <w:lvl w:ilvl="7" w:tplc="04250003" w:tentative="1">
      <w:start w:val="1"/>
      <w:numFmt w:val="bullet"/>
      <w:lvlText w:val="o"/>
      <w:lvlJc w:val="left"/>
      <w:pPr>
        <w:ind w:left="7920" w:hanging="360"/>
      </w:pPr>
      <w:rPr>
        <w:rFonts w:ascii="Courier New" w:hAnsi="Courier New" w:hint="default"/>
      </w:rPr>
    </w:lvl>
    <w:lvl w:ilvl="8" w:tplc="04250005" w:tentative="1">
      <w:start w:val="1"/>
      <w:numFmt w:val="bullet"/>
      <w:lvlText w:val=""/>
      <w:lvlJc w:val="left"/>
      <w:pPr>
        <w:ind w:left="8640" w:hanging="360"/>
      </w:pPr>
      <w:rPr>
        <w:rFonts w:ascii="Wingdings" w:hAnsi="Wingdings" w:hint="default"/>
      </w:rPr>
    </w:lvl>
  </w:abstractNum>
  <w:abstractNum w:abstractNumId="31" w15:restartNumberingAfterBreak="0">
    <w:nsid w:val="5C864E28"/>
    <w:multiLevelType w:val="multilevel"/>
    <w:tmpl w:val="454A90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F5B766B"/>
    <w:multiLevelType w:val="hybridMultilevel"/>
    <w:tmpl w:val="758853C0"/>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460106C"/>
    <w:multiLevelType w:val="hybridMultilevel"/>
    <w:tmpl w:val="0A5857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5AA7BBE"/>
    <w:multiLevelType w:val="multilevel"/>
    <w:tmpl w:val="1BDAC01A"/>
    <w:lvl w:ilvl="0">
      <w:start w:val="1"/>
      <w:numFmt w:val="decimal"/>
      <w:lvlText w:val="%1)"/>
      <w:lvlJc w:val="left"/>
      <w:pPr>
        <w:ind w:left="263" w:hanging="263"/>
      </w:pPr>
      <w:rPr>
        <w:b/>
        <w:smallCaps w:val="0"/>
        <w:strike w:val="0"/>
        <w:u w:val="none"/>
        <w:shd w:val="clear" w:color="auto" w:fill="auto"/>
        <w:vertAlign w:val="baseline"/>
      </w:rPr>
    </w:lvl>
    <w:lvl w:ilvl="1">
      <w:start w:val="1"/>
      <w:numFmt w:val="decimal"/>
      <w:lvlText w:val="%2)"/>
      <w:lvlJc w:val="left"/>
      <w:pPr>
        <w:ind w:left="1263" w:hanging="263"/>
      </w:pPr>
      <w:rPr>
        <w:b/>
        <w:smallCaps w:val="0"/>
        <w:strike w:val="0"/>
        <w:u w:val="none"/>
        <w:shd w:val="clear" w:color="auto" w:fill="auto"/>
        <w:vertAlign w:val="baseline"/>
      </w:rPr>
    </w:lvl>
    <w:lvl w:ilvl="2">
      <w:start w:val="1"/>
      <w:numFmt w:val="decimal"/>
      <w:lvlText w:val="%3)"/>
      <w:lvlJc w:val="left"/>
      <w:pPr>
        <w:ind w:left="2263" w:hanging="263"/>
      </w:pPr>
      <w:rPr>
        <w:b/>
        <w:smallCaps w:val="0"/>
        <w:strike w:val="0"/>
        <w:u w:val="none"/>
        <w:shd w:val="clear" w:color="auto" w:fill="auto"/>
        <w:vertAlign w:val="baseline"/>
      </w:rPr>
    </w:lvl>
    <w:lvl w:ilvl="3">
      <w:start w:val="1"/>
      <w:numFmt w:val="decimal"/>
      <w:lvlText w:val="%4)"/>
      <w:lvlJc w:val="left"/>
      <w:pPr>
        <w:ind w:left="3263" w:hanging="263"/>
      </w:pPr>
      <w:rPr>
        <w:b/>
        <w:smallCaps w:val="0"/>
        <w:strike w:val="0"/>
        <w:u w:val="none"/>
        <w:shd w:val="clear" w:color="auto" w:fill="auto"/>
        <w:vertAlign w:val="baseline"/>
      </w:rPr>
    </w:lvl>
    <w:lvl w:ilvl="4">
      <w:start w:val="1"/>
      <w:numFmt w:val="decimal"/>
      <w:lvlText w:val="%5)"/>
      <w:lvlJc w:val="left"/>
      <w:pPr>
        <w:ind w:left="4263" w:hanging="263"/>
      </w:pPr>
      <w:rPr>
        <w:b/>
        <w:smallCaps w:val="0"/>
        <w:strike w:val="0"/>
        <w:u w:val="none"/>
        <w:shd w:val="clear" w:color="auto" w:fill="auto"/>
        <w:vertAlign w:val="baseline"/>
      </w:rPr>
    </w:lvl>
    <w:lvl w:ilvl="5">
      <w:start w:val="1"/>
      <w:numFmt w:val="decimal"/>
      <w:lvlText w:val="%6)"/>
      <w:lvlJc w:val="left"/>
      <w:pPr>
        <w:ind w:left="5263" w:hanging="263"/>
      </w:pPr>
      <w:rPr>
        <w:b/>
        <w:smallCaps w:val="0"/>
        <w:strike w:val="0"/>
        <w:u w:val="none"/>
        <w:shd w:val="clear" w:color="auto" w:fill="auto"/>
        <w:vertAlign w:val="baseline"/>
      </w:rPr>
    </w:lvl>
    <w:lvl w:ilvl="6">
      <w:start w:val="1"/>
      <w:numFmt w:val="decimal"/>
      <w:lvlText w:val="%7)"/>
      <w:lvlJc w:val="left"/>
      <w:pPr>
        <w:ind w:left="6263" w:hanging="263"/>
      </w:pPr>
      <w:rPr>
        <w:b/>
        <w:smallCaps w:val="0"/>
        <w:strike w:val="0"/>
        <w:u w:val="none"/>
        <w:shd w:val="clear" w:color="auto" w:fill="auto"/>
        <w:vertAlign w:val="baseline"/>
      </w:rPr>
    </w:lvl>
    <w:lvl w:ilvl="7">
      <w:start w:val="1"/>
      <w:numFmt w:val="decimal"/>
      <w:lvlText w:val="%8)"/>
      <w:lvlJc w:val="left"/>
      <w:pPr>
        <w:ind w:left="7263" w:hanging="263"/>
      </w:pPr>
      <w:rPr>
        <w:b/>
        <w:smallCaps w:val="0"/>
        <w:strike w:val="0"/>
        <w:u w:val="none"/>
        <w:shd w:val="clear" w:color="auto" w:fill="auto"/>
        <w:vertAlign w:val="baseline"/>
      </w:rPr>
    </w:lvl>
    <w:lvl w:ilvl="8">
      <w:start w:val="1"/>
      <w:numFmt w:val="decimal"/>
      <w:lvlText w:val="%9)"/>
      <w:lvlJc w:val="left"/>
      <w:pPr>
        <w:ind w:left="8263" w:hanging="263"/>
      </w:pPr>
      <w:rPr>
        <w:b/>
        <w:smallCaps w:val="0"/>
        <w:strike w:val="0"/>
        <w:u w:val="none"/>
        <w:shd w:val="clear" w:color="auto" w:fill="auto"/>
        <w:vertAlign w:val="baseline"/>
      </w:rPr>
    </w:lvl>
  </w:abstractNum>
  <w:abstractNum w:abstractNumId="35" w15:restartNumberingAfterBreak="0">
    <w:nsid w:val="676E3878"/>
    <w:multiLevelType w:val="hybridMultilevel"/>
    <w:tmpl w:val="6D584A4E"/>
    <w:lvl w:ilvl="0" w:tplc="B8E477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9006EAD"/>
    <w:multiLevelType w:val="hybridMultilevel"/>
    <w:tmpl w:val="770CA76E"/>
    <w:lvl w:ilvl="0" w:tplc="08090011">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354D8C"/>
    <w:multiLevelType w:val="hybridMultilevel"/>
    <w:tmpl w:val="D168FE28"/>
    <w:lvl w:ilvl="0" w:tplc="864A68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A85302E"/>
    <w:multiLevelType w:val="hybridMultilevel"/>
    <w:tmpl w:val="1730EE0E"/>
    <w:lvl w:ilvl="0" w:tplc="211A3A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AE073AE"/>
    <w:multiLevelType w:val="hybridMultilevel"/>
    <w:tmpl w:val="F4560E9A"/>
    <w:lvl w:ilvl="0" w:tplc="942CE3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C8D2D8B"/>
    <w:multiLevelType w:val="hybridMultilevel"/>
    <w:tmpl w:val="E1A288DA"/>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1918A2"/>
    <w:multiLevelType w:val="hybridMultilevel"/>
    <w:tmpl w:val="72024F56"/>
    <w:lvl w:ilvl="0" w:tplc="04250003">
      <w:start w:val="1"/>
      <w:numFmt w:val="bullet"/>
      <w:lvlText w:val="o"/>
      <w:lvlJc w:val="left"/>
      <w:pPr>
        <w:ind w:left="3240" w:hanging="360"/>
      </w:pPr>
      <w:rPr>
        <w:rFonts w:ascii="Courier New" w:hAnsi="Courier New" w:cs="Courier New" w:hint="default"/>
      </w:rPr>
    </w:lvl>
    <w:lvl w:ilvl="1" w:tplc="04250003" w:tentative="1">
      <w:start w:val="1"/>
      <w:numFmt w:val="bullet"/>
      <w:lvlText w:val="o"/>
      <w:lvlJc w:val="left"/>
      <w:pPr>
        <w:ind w:left="3960" w:hanging="360"/>
      </w:pPr>
      <w:rPr>
        <w:rFonts w:ascii="Courier New" w:hAnsi="Courier New" w:hint="default"/>
      </w:rPr>
    </w:lvl>
    <w:lvl w:ilvl="2" w:tplc="04250005" w:tentative="1">
      <w:start w:val="1"/>
      <w:numFmt w:val="bullet"/>
      <w:lvlText w:val=""/>
      <w:lvlJc w:val="left"/>
      <w:pPr>
        <w:ind w:left="4680" w:hanging="360"/>
      </w:pPr>
      <w:rPr>
        <w:rFonts w:ascii="Wingdings" w:hAnsi="Wingdings" w:hint="default"/>
      </w:rPr>
    </w:lvl>
    <w:lvl w:ilvl="3" w:tplc="04250001" w:tentative="1">
      <w:start w:val="1"/>
      <w:numFmt w:val="bullet"/>
      <w:lvlText w:val=""/>
      <w:lvlJc w:val="left"/>
      <w:pPr>
        <w:ind w:left="5400" w:hanging="360"/>
      </w:pPr>
      <w:rPr>
        <w:rFonts w:ascii="Symbol" w:hAnsi="Symbol" w:hint="default"/>
      </w:rPr>
    </w:lvl>
    <w:lvl w:ilvl="4" w:tplc="04250003" w:tentative="1">
      <w:start w:val="1"/>
      <w:numFmt w:val="bullet"/>
      <w:lvlText w:val="o"/>
      <w:lvlJc w:val="left"/>
      <w:pPr>
        <w:ind w:left="6120" w:hanging="360"/>
      </w:pPr>
      <w:rPr>
        <w:rFonts w:ascii="Courier New" w:hAnsi="Courier New" w:hint="default"/>
      </w:rPr>
    </w:lvl>
    <w:lvl w:ilvl="5" w:tplc="04250005" w:tentative="1">
      <w:start w:val="1"/>
      <w:numFmt w:val="bullet"/>
      <w:lvlText w:val=""/>
      <w:lvlJc w:val="left"/>
      <w:pPr>
        <w:ind w:left="6840" w:hanging="360"/>
      </w:pPr>
      <w:rPr>
        <w:rFonts w:ascii="Wingdings" w:hAnsi="Wingdings" w:hint="default"/>
      </w:rPr>
    </w:lvl>
    <w:lvl w:ilvl="6" w:tplc="04250001" w:tentative="1">
      <w:start w:val="1"/>
      <w:numFmt w:val="bullet"/>
      <w:lvlText w:val=""/>
      <w:lvlJc w:val="left"/>
      <w:pPr>
        <w:ind w:left="7560" w:hanging="360"/>
      </w:pPr>
      <w:rPr>
        <w:rFonts w:ascii="Symbol" w:hAnsi="Symbol" w:hint="default"/>
      </w:rPr>
    </w:lvl>
    <w:lvl w:ilvl="7" w:tplc="04250003" w:tentative="1">
      <w:start w:val="1"/>
      <w:numFmt w:val="bullet"/>
      <w:lvlText w:val="o"/>
      <w:lvlJc w:val="left"/>
      <w:pPr>
        <w:ind w:left="8280" w:hanging="360"/>
      </w:pPr>
      <w:rPr>
        <w:rFonts w:ascii="Courier New" w:hAnsi="Courier New" w:hint="default"/>
      </w:rPr>
    </w:lvl>
    <w:lvl w:ilvl="8" w:tplc="04250005" w:tentative="1">
      <w:start w:val="1"/>
      <w:numFmt w:val="bullet"/>
      <w:lvlText w:val=""/>
      <w:lvlJc w:val="left"/>
      <w:pPr>
        <w:ind w:left="9000" w:hanging="360"/>
      </w:pPr>
      <w:rPr>
        <w:rFonts w:ascii="Wingdings" w:hAnsi="Wingdings" w:hint="default"/>
      </w:rPr>
    </w:lvl>
  </w:abstractNum>
  <w:abstractNum w:abstractNumId="42" w15:restartNumberingAfterBreak="0">
    <w:nsid w:val="70C517AF"/>
    <w:multiLevelType w:val="multilevel"/>
    <w:tmpl w:val="A358ED80"/>
    <w:lvl w:ilvl="0">
      <w:start w:val="1"/>
      <w:numFmt w:val="decimal"/>
      <w:lvlText w:val="%1"/>
      <w:lvlJc w:val="left"/>
      <w:pPr>
        <w:ind w:left="620" w:hanging="620"/>
      </w:pPr>
      <w:rPr>
        <w:rFonts w:hint="default"/>
        <w:sz w:val="22"/>
      </w:rPr>
    </w:lvl>
    <w:lvl w:ilvl="1">
      <w:start w:val="4"/>
      <w:numFmt w:val="decimal"/>
      <w:lvlText w:val="%1.%2"/>
      <w:lvlJc w:val="left"/>
      <w:pPr>
        <w:ind w:left="1340" w:hanging="620"/>
      </w:pPr>
      <w:rPr>
        <w:rFonts w:hint="default"/>
        <w:sz w:val="22"/>
      </w:rPr>
    </w:lvl>
    <w:lvl w:ilvl="2">
      <w:start w:val="2"/>
      <w:numFmt w:val="decimal"/>
      <w:lvlText w:val="%1.%2.%3"/>
      <w:lvlJc w:val="left"/>
      <w:pPr>
        <w:ind w:left="2160" w:hanging="720"/>
      </w:pPr>
      <w:rPr>
        <w:rFonts w:hint="default"/>
        <w:sz w:val="22"/>
      </w:rPr>
    </w:lvl>
    <w:lvl w:ilvl="3">
      <w:start w:val="3"/>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43" w15:restartNumberingAfterBreak="0">
    <w:nsid w:val="721433B6"/>
    <w:multiLevelType w:val="hybridMultilevel"/>
    <w:tmpl w:val="5DFAA51E"/>
    <w:lvl w:ilvl="0" w:tplc="956A8C9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2311E68"/>
    <w:multiLevelType w:val="multilevel"/>
    <w:tmpl w:val="6302B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37A545A"/>
    <w:multiLevelType w:val="hybridMultilevel"/>
    <w:tmpl w:val="CBC028CA"/>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51A42C3"/>
    <w:multiLevelType w:val="multilevel"/>
    <w:tmpl w:val="FC4A602E"/>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68F2B31"/>
    <w:multiLevelType w:val="hybridMultilevel"/>
    <w:tmpl w:val="617093F6"/>
    <w:lvl w:ilvl="0" w:tplc="04250003">
      <w:start w:val="1"/>
      <w:numFmt w:val="bullet"/>
      <w:lvlText w:val="o"/>
      <w:lvlJc w:val="left"/>
      <w:pPr>
        <w:ind w:left="2160" w:hanging="360"/>
      </w:pPr>
      <w:rPr>
        <w:rFonts w:ascii="Courier New" w:hAnsi="Courier New" w:cs="Courier New" w:hint="default"/>
      </w:rPr>
    </w:lvl>
    <w:lvl w:ilvl="1" w:tplc="04250003" w:tentative="1">
      <w:start w:val="1"/>
      <w:numFmt w:val="bullet"/>
      <w:lvlText w:val="o"/>
      <w:lvlJc w:val="left"/>
      <w:pPr>
        <w:ind w:left="2880" w:hanging="360"/>
      </w:pPr>
      <w:rPr>
        <w:rFonts w:ascii="Courier New" w:hAnsi="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48" w15:restartNumberingAfterBreak="0">
    <w:nsid w:val="78FB1384"/>
    <w:multiLevelType w:val="multilevel"/>
    <w:tmpl w:val="D388C5FC"/>
    <w:lvl w:ilvl="0">
      <w:start w:val="1"/>
      <w:numFmt w:val="decimal"/>
      <w:lvlText w:val="%1)"/>
      <w:lvlJc w:val="left"/>
      <w:pPr>
        <w:ind w:left="720" w:hanging="360"/>
      </w:pPr>
      <w:rPr>
        <w:rFonts w:ascii="Times" w:eastAsia="Times" w:hAnsi="Times" w:cs="Time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C784A42"/>
    <w:multiLevelType w:val="hybridMultilevel"/>
    <w:tmpl w:val="B046100E"/>
    <w:lvl w:ilvl="0" w:tplc="BCE08A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D8F2CC9"/>
    <w:multiLevelType w:val="hybridMultilevel"/>
    <w:tmpl w:val="3EAA7CD4"/>
    <w:lvl w:ilvl="0" w:tplc="B38CB3C0">
      <w:start w:val="1"/>
      <w:numFmt w:val="decimal"/>
      <w:lvlText w:val="%1."/>
      <w:lvlJc w:val="left"/>
      <w:pPr>
        <w:tabs>
          <w:tab w:val="num" w:pos="540"/>
        </w:tabs>
        <w:ind w:left="540" w:hanging="360"/>
      </w:pPr>
      <w:rPr>
        <w:b/>
      </w:rPr>
    </w:lvl>
    <w:lvl w:ilvl="1" w:tplc="A46E8C52">
      <w:start w:val="1"/>
      <w:numFmt w:val="decimal"/>
      <w:lvlText w:val="%2)"/>
      <w:lvlJc w:val="left"/>
      <w:pPr>
        <w:tabs>
          <w:tab w:val="num" w:pos="520"/>
        </w:tabs>
        <w:ind w:left="577" w:hanging="397"/>
      </w:pPr>
      <w:rPr>
        <w:rFonts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8"/>
  </w:num>
  <w:num w:numId="3">
    <w:abstractNumId w:val="5"/>
  </w:num>
  <w:num w:numId="4">
    <w:abstractNumId w:val="10"/>
  </w:num>
  <w:num w:numId="5">
    <w:abstractNumId w:val="25"/>
  </w:num>
  <w:num w:numId="6">
    <w:abstractNumId w:val="21"/>
  </w:num>
  <w:num w:numId="7">
    <w:abstractNumId w:val="6"/>
  </w:num>
  <w:num w:numId="8">
    <w:abstractNumId w:val="32"/>
  </w:num>
  <w:num w:numId="9">
    <w:abstractNumId w:val="40"/>
  </w:num>
  <w:num w:numId="10">
    <w:abstractNumId w:val="26"/>
  </w:num>
  <w:num w:numId="11">
    <w:abstractNumId w:val="48"/>
  </w:num>
  <w:num w:numId="12">
    <w:abstractNumId w:val="0"/>
  </w:num>
  <w:num w:numId="13">
    <w:abstractNumId w:val="19"/>
  </w:num>
  <w:num w:numId="14">
    <w:abstractNumId w:val="31"/>
  </w:num>
  <w:num w:numId="15">
    <w:abstractNumId w:val="11"/>
  </w:num>
  <w:num w:numId="16">
    <w:abstractNumId w:val="44"/>
  </w:num>
  <w:num w:numId="17">
    <w:abstractNumId w:val="1"/>
  </w:num>
  <w:num w:numId="18">
    <w:abstractNumId w:val="16"/>
  </w:num>
  <w:num w:numId="19">
    <w:abstractNumId w:val="49"/>
  </w:num>
  <w:num w:numId="20">
    <w:abstractNumId w:val="39"/>
  </w:num>
  <w:num w:numId="21">
    <w:abstractNumId w:val="37"/>
  </w:num>
  <w:num w:numId="22">
    <w:abstractNumId w:val="38"/>
  </w:num>
  <w:num w:numId="23">
    <w:abstractNumId w:val="15"/>
  </w:num>
  <w:num w:numId="24">
    <w:abstractNumId w:val="14"/>
  </w:num>
  <w:num w:numId="25">
    <w:abstractNumId w:val="17"/>
  </w:num>
  <w:num w:numId="26">
    <w:abstractNumId w:val="35"/>
  </w:num>
  <w:num w:numId="27">
    <w:abstractNumId w:val="2"/>
  </w:num>
  <w:num w:numId="28">
    <w:abstractNumId w:val="27"/>
  </w:num>
  <w:num w:numId="29">
    <w:abstractNumId w:val="34"/>
  </w:num>
  <w:num w:numId="30">
    <w:abstractNumId w:val="29"/>
  </w:num>
  <w:num w:numId="31">
    <w:abstractNumId w:val="4"/>
  </w:num>
  <w:num w:numId="32">
    <w:abstractNumId w:val="7"/>
  </w:num>
  <w:num w:numId="33">
    <w:abstractNumId w:val="8"/>
  </w:num>
  <w:num w:numId="34">
    <w:abstractNumId w:val="46"/>
  </w:num>
  <w:num w:numId="35">
    <w:abstractNumId w:val="47"/>
  </w:num>
  <w:num w:numId="36">
    <w:abstractNumId w:val="30"/>
  </w:num>
  <w:num w:numId="37">
    <w:abstractNumId w:val="24"/>
  </w:num>
  <w:num w:numId="38">
    <w:abstractNumId w:val="42"/>
  </w:num>
  <w:num w:numId="39">
    <w:abstractNumId w:val="41"/>
  </w:num>
  <w:num w:numId="40">
    <w:abstractNumId w:val="50"/>
  </w:num>
  <w:num w:numId="41">
    <w:abstractNumId w:val="13"/>
  </w:num>
  <w:num w:numId="42">
    <w:abstractNumId w:val="12"/>
  </w:num>
  <w:num w:numId="43">
    <w:abstractNumId w:val="22"/>
  </w:num>
  <w:num w:numId="44">
    <w:abstractNumId w:val="33"/>
  </w:num>
  <w:num w:numId="45">
    <w:abstractNumId w:val="20"/>
  </w:num>
  <w:num w:numId="46">
    <w:abstractNumId w:val="3"/>
  </w:num>
  <w:num w:numId="47">
    <w:abstractNumId w:val="36"/>
  </w:num>
  <w:num w:numId="48">
    <w:abstractNumId w:val="45"/>
  </w:num>
  <w:num w:numId="49">
    <w:abstractNumId w:val="28"/>
  </w:num>
  <w:num w:numId="50">
    <w:abstractNumId w:val="23"/>
  </w:num>
  <w:num w:numId="51">
    <w:abstractNumId w:val="4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liivika Zeiger">
    <w15:presenceInfo w15:providerId="AD" w15:userId="S::oliivika@ut.ee::1f30090f-1416-4368-82c7-33c7af8e49ef"/>
  </w15:person>
  <w15:person w15:author="Ene Reimann">
    <w15:presenceInfo w15:providerId="AD" w15:userId="S::ene83@ut.ee::98af461b-cacc-4b8e-97b6-cbb16aecd3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64E"/>
    <w:rsid w:val="00000DB3"/>
    <w:rsid w:val="00002912"/>
    <w:rsid w:val="0000353F"/>
    <w:rsid w:val="000079B6"/>
    <w:rsid w:val="000104AC"/>
    <w:rsid w:val="000158BF"/>
    <w:rsid w:val="000165A4"/>
    <w:rsid w:val="0001793A"/>
    <w:rsid w:val="00021D83"/>
    <w:rsid w:val="000229A8"/>
    <w:rsid w:val="00022A36"/>
    <w:rsid w:val="00023905"/>
    <w:rsid w:val="00024950"/>
    <w:rsid w:val="000279B2"/>
    <w:rsid w:val="000339DE"/>
    <w:rsid w:val="00037B47"/>
    <w:rsid w:val="000422CF"/>
    <w:rsid w:val="00044F37"/>
    <w:rsid w:val="000501B5"/>
    <w:rsid w:val="00050E11"/>
    <w:rsid w:val="000510A2"/>
    <w:rsid w:val="0005160C"/>
    <w:rsid w:val="00052D1E"/>
    <w:rsid w:val="00053C15"/>
    <w:rsid w:val="00054FEB"/>
    <w:rsid w:val="00055B5E"/>
    <w:rsid w:val="000563B4"/>
    <w:rsid w:val="000629D6"/>
    <w:rsid w:val="00065097"/>
    <w:rsid w:val="000662B9"/>
    <w:rsid w:val="000663F0"/>
    <w:rsid w:val="0007010C"/>
    <w:rsid w:val="0007286B"/>
    <w:rsid w:val="00072BA8"/>
    <w:rsid w:val="000744B1"/>
    <w:rsid w:val="000756CD"/>
    <w:rsid w:val="00075767"/>
    <w:rsid w:val="0007587E"/>
    <w:rsid w:val="00076CF7"/>
    <w:rsid w:val="00080915"/>
    <w:rsid w:val="00080EB5"/>
    <w:rsid w:val="0008178E"/>
    <w:rsid w:val="00083DA7"/>
    <w:rsid w:val="0008406A"/>
    <w:rsid w:val="00084A74"/>
    <w:rsid w:val="00092439"/>
    <w:rsid w:val="00092C03"/>
    <w:rsid w:val="0009729F"/>
    <w:rsid w:val="000A2116"/>
    <w:rsid w:val="000A2A70"/>
    <w:rsid w:val="000B23FA"/>
    <w:rsid w:val="000B2436"/>
    <w:rsid w:val="000B3249"/>
    <w:rsid w:val="000B3374"/>
    <w:rsid w:val="000B7237"/>
    <w:rsid w:val="000C172A"/>
    <w:rsid w:val="000C2EF4"/>
    <w:rsid w:val="000C41DE"/>
    <w:rsid w:val="000C7421"/>
    <w:rsid w:val="000C7875"/>
    <w:rsid w:val="000C78ED"/>
    <w:rsid w:val="000D1EEF"/>
    <w:rsid w:val="000D4EF1"/>
    <w:rsid w:val="000D56C0"/>
    <w:rsid w:val="000E1D85"/>
    <w:rsid w:val="000E60A0"/>
    <w:rsid w:val="000E6DA8"/>
    <w:rsid w:val="000E7782"/>
    <w:rsid w:val="000F16AB"/>
    <w:rsid w:val="000F4170"/>
    <w:rsid w:val="000F4F1B"/>
    <w:rsid w:val="000F5AD8"/>
    <w:rsid w:val="000F7213"/>
    <w:rsid w:val="000F7D05"/>
    <w:rsid w:val="001000F0"/>
    <w:rsid w:val="001024C6"/>
    <w:rsid w:val="0010338F"/>
    <w:rsid w:val="001108EF"/>
    <w:rsid w:val="001121C0"/>
    <w:rsid w:val="0012081C"/>
    <w:rsid w:val="00124BF4"/>
    <w:rsid w:val="0012619A"/>
    <w:rsid w:val="00131C55"/>
    <w:rsid w:val="00133067"/>
    <w:rsid w:val="00136D04"/>
    <w:rsid w:val="001379F9"/>
    <w:rsid w:val="00143C63"/>
    <w:rsid w:val="001441CD"/>
    <w:rsid w:val="00144682"/>
    <w:rsid w:val="00144E9A"/>
    <w:rsid w:val="00145911"/>
    <w:rsid w:val="00146823"/>
    <w:rsid w:val="00147606"/>
    <w:rsid w:val="0015107A"/>
    <w:rsid w:val="0015174A"/>
    <w:rsid w:val="00153F6F"/>
    <w:rsid w:val="00154EF5"/>
    <w:rsid w:val="00155F79"/>
    <w:rsid w:val="00157649"/>
    <w:rsid w:val="00157B37"/>
    <w:rsid w:val="00157DC6"/>
    <w:rsid w:val="001605DA"/>
    <w:rsid w:val="00162FDA"/>
    <w:rsid w:val="0016453A"/>
    <w:rsid w:val="0016528F"/>
    <w:rsid w:val="00166B36"/>
    <w:rsid w:val="00174119"/>
    <w:rsid w:val="0017586C"/>
    <w:rsid w:val="0017607F"/>
    <w:rsid w:val="0017731D"/>
    <w:rsid w:val="001773CC"/>
    <w:rsid w:val="00181D93"/>
    <w:rsid w:val="00182051"/>
    <w:rsid w:val="001845ED"/>
    <w:rsid w:val="00184C32"/>
    <w:rsid w:val="001864AE"/>
    <w:rsid w:val="001914F6"/>
    <w:rsid w:val="001920CF"/>
    <w:rsid w:val="00192C7B"/>
    <w:rsid w:val="001944F3"/>
    <w:rsid w:val="00195DED"/>
    <w:rsid w:val="0019729D"/>
    <w:rsid w:val="001A0820"/>
    <w:rsid w:val="001A3226"/>
    <w:rsid w:val="001A4236"/>
    <w:rsid w:val="001A4E99"/>
    <w:rsid w:val="001B06AE"/>
    <w:rsid w:val="001B1D43"/>
    <w:rsid w:val="001B23DF"/>
    <w:rsid w:val="001B25E0"/>
    <w:rsid w:val="001B2FA6"/>
    <w:rsid w:val="001B53B6"/>
    <w:rsid w:val="001B598F"/>
    <w:rsid w:val="001B5C67"/>
    <w:rsid w:val="001C4194"/>
    <w:rsid w:val="001C5D40"/>
    <w:rsid w:val="001C783C"/>
    <w:rsid w:val="001C7D32"/>
    <w:rsid w:val="001D04DB"/>
    <w:rsid w:val="001D092B"/>
    <w:rsid w:val="001D44BB"/>
    <w:rsid w:val="001D58A1"/>
    <w:rsid w:val="001D5F21"/>
    <w:rsid w:val="001D6528"/>
    <w:rsid w:val="001D68BB"/>
    <w:rsid w:val="001D7C8D"/>
    <w:rsid w:val="001E2A0C"/>
    <w:rsid w:val="001E3CCA"/>
    <w:rsid w:val="001E5A2A"/>
    <w:rsid w:val="001E680D"/>
    <w:rsid w:val="001E7A3C"/>
    <w:rsid w:val="001F054B"/>
    <w:rsid w:val="001F328F"/>
    <w:rsid w:val="001F5414"/>
    <w:rsid w:val="001F6F21"/>
    <w:rsid w:val="00203A1D"/>
    <w:rsid w:val="00206E67"/>
    <w:rsid w:val="002120E1"/>
    <w:rsid w:val="002125D2"/>
    <w:rsid w:val="00213024"/>
    <w:rsid w:val="0022376F"/>
    <w:rsid w:val="002276A0"/>
    <w:rsid w:val="00230C31"/>
    <w:rsid w:val="00230D14"/>
    <w:rsid w:val="00234F72"/>
    <w:rsid w:val="00236C90"/>
    <w:rsid w:val="0023766F"/>
    <w:rsid w:val="00240C4F"/>
    <w:rsid w:val="0024195C"/>
    <w:rsid w:val="00244B58"/>
    <w:rsid w:val="00251AB4"/>
    <w:rsid w:val="00253EAA"/>
    <w:rsid w:val="00263E31"/>
    <w:rsid w:val="00272E90"/>
    <w:rsid w:val="00275BBA"/>
    <w:rsid w:val="00282260"/>
    <w:rsid w:val="00283DAA"/>
    <w:rsid w:val="0028419E"/>
    <w:rsid w:val="00291023"/>
    <w:rsid w:val="002916A5"/>
    <w:rsid w:val="00292337"/>
    <w:rsid w:val="002925EA"/>
    <w:rsid w:val="00293E17"/>
    <w:rsid w:val="00294542"/>
    <w:rsid w:val="00295550"/>
    <w:rsid w:val="002957C7"/>
    <w:rsid w:val="002A0188"/>
    <w:rsid w:val="002A06C7"/>
    <w:rsid w:val="002A2FCB"/>
    <w:rsid w:val="002A353E"/>
    <w:rsid w:val="002A6FF2"/>
    <w:rsid w:val="002B0E33"/>
    <w:rsid w:val="002C5072"/>
    <w:rsid w:val="002C6AD4"/>
    <w:rsid w:val="002C7272"/>
    <w:rsid w:val="002D3484"/>
    <w:rsid w:val="002D4D93"/>
    <w:rsid w:val="002E2B40"/>
    <w:rsid w:val="002E300A"/>
    <w:rsid w:val="002E3D24"/>
    <w:rsid w:val="002E5101"/>
    <w:rsid w:val="002E5D2F"/>
    <w:rsid w:val="002F0346"/>
    <w:rsid w:val="002F128B"/>
    <w:rsid w:val="002F136B"/>
    <w:rsid w:val="002F1520"/>
    <w:rsid w:val="002F66EF"/>
    <w:rsid w:val="003006EC"/>
    <w:rsid w:val="003011C1"/>
    <w:rsid w:val="003037B3"/>
    <w:rsid w:val="003038AC"/>
    <w:rsid w:val="00303C85"/>
    <w:rsid w:val="00305D75"/>
    <w:rsid w:val="00306426"/>
    <w:rsid w:val="00310890"/>
    <w:rsid w:val="00310D63"/>
    <w:rsid w:val="00314515"/>
    <w:rsid w:val="003149B1"/>
    <w:rsid w:val="00315EFC"/>
    <w:rsid w:val="00317513"/>
    <w:rsid w:val="00317CDC"/>
    <w:rsid w:val="00321FC7"/>
    <w:rsid w:val="00325122"/>
    <w:rsid w:val="003255A1"/>
    <w:rsid w:val="003261C3"/>
    <w:rsid w:val="00326D48"/>
    <w:rsid w:val="00327821"/>
    <w:rsid w:val="00327BDE"/>
    <w:rsid w:val="00331585"/>
    <w:rsid w:val="00333A04"/>
    <w:rsid w:val="00334653"/>
    <w:rsid w:val="003348D1"/>
    <w:rsid w:val="00334DAF"/>
    <w:rsid w:val="003361A9"/>
    <w:rsid w:val="003375AD"/>
    <w:rsid w:val="00337BB7"/>
    <w:rsid w:val="00341207"/>
    <w:rsid w:val="0034186D"/>
    <w:rsid w:val="00342FBC"/>
    <w:rsid w:val="00344500"/>
    <w:rsid w:val="00345476"/>
    <w:rsid w:val="0034767F"/>
    <w:rsid w:val="00347BB0"/>
    <w:rsid w:val="00354C1A"/>
    <w:rsid w:val="0035561A"/>
    <w:rsid w:val="0035685B"/>
    <w:rsid w:val="003606F4"/>
    <w:rsid w:val="00360D34"/>
    <w:rsid w:val="00362813"/>
    <w:rsid w:val="00362C2D"/>
    <w:rsid w:val="00362FC9"/>
    <w:rsid w:val="003634F6"/>
    <w:rsid w:val="003638A4"/>
    <w:rsid w:val="00364BAF"/>
    <w:rsid w:val="00364F52"/>
    <w:rsid w:val="00371A1B"/>
    <w:rsid w:val="0037237D"/>
    <w:rsid w:val="00374587"/>
    <w:rsid w:val="00374C78"/>
    <w:rsid w:val="00374FA2"/>
    <w:rsid w:val="00380175"/>
    <w:rsid w:val="003803C9"/>
    <w:rsid w:val="00384C1A"/>
    <w:rsid w:val="0038557B"/>
    <w:rsid w:val="0038608D"/>
    <w:rsid w:val="00386779"/>
    <w:rsid w:val="003920CF"/>
    <w:rsid w:val="003929C9"/>
    <w:rsid w:val="00395750"/>
    <w:rsid w:val="003A0636"/>
    <w:rsid w:val="003A143C"/>
    <w:rsid w:val="003A1895"/>
    <w:rsid w:val="003A1B01"/>
    <w:rsid w:val="003A28A9"/>
    <w:rsid w:val="003B004F"/>
    <w:rsid w:val="003B3B8F"/>
    <w:rsid w:val="003B49FF"/>
    <w:rsid w:val="003B7E2B"/>
    <w:rsid w:val="003C0CAD"/>
    <w:rsid w:val="003C3DC1"/>
    <w:rsid w:val="003C5EC0"/>
    <w:rsid w:val="003C68EE"/>
    <w:rsid w:val="003C79EB"/>
    <w:rsid w:val="003D1295"/>
    <w:rsid w:val="003D353E"/>
    <w:rsid w:val="003D374F"/>
    <w:rsid w:val="003D38EF"/>
    <w:rsid w:val="003D4A98"/>
    <w:rsid w:val="003D68F4"/>
    <w:rsid w:val="003D6AC4"/>
    <w:rsid w:val="003D7121"/>
    <w:rsid w:val="003E0382"/>
    <w:rsid w:val="003E3BD2"/>
    <w:rsid w:val="003E3E66"/>
    <w:rsid w:val="003E43CD"/>
    <w:rsid w:val="003E4D55"/>
    <w:rsid w:val="003E609D"/>
    <w:rsid w:val="003E792B"/>
    <w:rsid w:val="003F1946"/>
    <w:rsid w:val="003F25F0"/>
    <w:rsid w:val="003F3A96"/>
    <w:rsid w:val="003F5620"/>
    <w:rsid w:val="003F7EAB"/>
    <w:rsid w:val="004003CF"/>
    <w:rsid w:val="004008AA"/>
    <w:rsid w:val="00403761"/>
    <w:rsid w:val="00410870"/>
    <w:rsid w:val="00413E64"/>
    <w:rsid w:val="00415A9B"/>
    <w:rsid w:val="0041681D"/>
    <w:rsid w:val="004232EA"/>
    <w:rsid w:val="00423ECA"/>
    <w:rsid w:val="00424441"/>
    <w:rsid w:val="00424CEB"/>
    <w:rsid w:val="00426E21"/>
    <w:rsid w:val="0043350B"/>
    <w:rsid w:val="00434917"/>
    <w:rsid w:val="00444F52"/>
    <w:rsid w:val="0045323C"/>
    <w:rsid w:val="00453500"/>
    <w:rsid w:val="0045370C"/>
    <w:rsid w:val="0046499A"/>
    <w:rsid w:val="00464C94"/>
    <w:rsid w:val="00465DFE"/>
    <w:rsid w:val="00466D42"/>
    <w:rsid w:val="00471743"/>
    <w:rsid w:val="0047413A"/>
    <w:rsid w:val="004851D5"/>
    <w:rsid w:val="00485F43"/>
    <w:rsid w:val="00492F4B"/>
    <w:rsid w:val="00493C63"/>
    <w:rsid w:val="00496915"/>
    <w:rsid w:val="0049711F"/>
    <w:rsid w:val="004A02AB"/>
    <w:rsid w:val="004A14D9"/>
    <w:rsid w:val="004A28CD"/>
    <w:rsid w:val="004A29B0"/>
    <w:rsid w:val="004A4A8A"/>
    <w:rsid w:val="004B0955"/>
    <w:rsid w:val="004B36ED"/>
    <w:rsid w:val="004B3939"/>
    <w:rsid w:val="004B3AD9"/>
    <w:rsid w:val="004B408C"/>
    <w:rsid w:val="004B5CCA"/>
    <w:rsid w:val="004C06CD"/>
    <w:rsid w:val="004C0BCB"/>
    <w:rsid w:val="004C0CB3"/>
    <w:rsid w:val="004C29C4"/>
    <w:rsid w:val="004C5850"/>
    <w:rsid w:val="004C668D"/>
    <w:rsid w:val="004D2096"/>
    <w:rsid w:val="004D2D64"/>
    <w:rsid w:val="004D40AA"/>
    <w:rsid w:val="004D4CB4"/>
    <w:rsid w:val="004D7057"/>
    <w:rsid w:val="004D7512"/>
    <w:rsid w:val="004E0984"/>
    <w:rsid w:val="004E0E9C"/>
    <w:rsid w:val="004E109B"/>
    <w:rsid w:val="004E3F4F"/>
    <w:rsid w:val="004E42E2"/>
    <w:rsid w:val="004E4D7F"/>
    <w:rsid w:val="004E53F7"/>
    <w:rsid w:val="004E6356"/>
    <w:rsid w:val="004F3CF4"/>
    <w:rsid w:val="004F4EEA"/>
    <w:rsid w:val="004F6963"/>
    <w:rsid w:val="0050213B"/>
    <w:rsid w:val="00503C3E"/>
    <w:rsid w:val="005044C7"/>
    <w:rsid w:val="00506966"/>
    <w:rsid w:val="005075A8"/>
    <w:rsid w:val="005126A3"/>
    <w:rsid w:val="00513051"/>
    <w:rsid w:val="0051470E"/>
    <w:rsid w:val="00514A13"/>
    <w:rsid w:val="00522ABE"/>
    <w:rsid w:val="00522D31"/>
    <w:rsid w:val="005235D4"/>
    <w:rsid w:val="00523A05"/>
    <w:rsid w:val="00524409"/>
    <w:rsid w:val="005246DB"/>
    <w:rsid w:val="0052730A"/>
    <w:rsid w:val="005300FB"/>
    <w:rsid w:val="00531C92"/>
    <w:rsid w:val="00543318"/>
    <w:rsid w:val="005437AA"/>
    <w:rsid w:val="00543E6D"/>
    <w:rsid w:val="00543EF5"/>
    <w:rsid w:val="005476E9"/>
    <w:rsid w:val="00547D61"/>
    <w:rsid w:val="0055114C"/>
    <w:rsid w:val="00551676"/>
    <w:rsid w:val="00552F73"/>
    <w:rsid w:val="005531AD"/>
    <w:rsid w:val="00555311"/>
    <w:rsid w:val="0055564E"/>
    <w:rsid w:val="00555720"/>
    <w:rsid w:val="005569EA"/>
    <w:rsid w:val="00564C5D"/>
    <w:rsid w:val="00570313"/>
    <w:rsid w:val="005727C6"/>
    <w:rsid w:val="00577F86"/>
    <w:rsid w:val="00583551"/>
    <w:rsid w:val="0058399E"/>
    <w:rsid w:val="0058400C"/>
    <w:rsid w:val="005856FE"/>
    <w:rsid w:val="005900A4"/>
    <w:rsid w:val="005904A6"/>
    <w:rsid w:val="00590F8C"/>
    <w:rsid w:val="005953C2"/>
    <w:rsid w:val="005A0EAE"/>
    <w:rsid w:val="005A2307"/>
    <w:rsid w:val="005A56D7"/>
    <w:rsid w:val="005A68EC"/>
    <w:rsid w:val="005B0350"/>
    <w:rsid w:val="005B096F"/>
    <w:rsid w:val="005B1D46"/>
    <w:rsid w:val="005B46B3"/>
    <w:rsid w:val="005B66DE"/>
    <w:rsid w:val="005C1535"/>
    <w:rsid w:val="005C6196"/>
    <w:rsid w:val="005C63B3"/>
    <w:rsid w:val="005C761C"/>
    <w:rsid w:val="005D2405"/>
    <w:rsid w:val="005D4CEB"/>
    <w:rsid w:val="005D56AA"/>
    <w:rsid w:val="005D7201"/>
    <w:rsid w:val="005E3125"/>
    <w:rsid w:val="005E32B6"/>
    <w:rsid w:val="005E49FC"/>
    <w:rsid w:val="005E57D2"/>
    <w:rsid w:val="005E69E1"/>
    <w:rsid w:val="005E6A87"/>
    <w:rsid w:val="005F12AE"/>
    <w:rsid w:val="005F1C34"/>
    <w:rsid w:val="005F3307"/>
    <w:rsid w:val="005F4A2D"/>
    <w:rsid w:val="005F4F77"/>
    <w:rsid w:val="005F79AF"/>
    <w:rsid w:val="00601B11"/>
    <w:rsid w:val="006020C2"/>
    <w:rsid w:val="00603630"/>
    <w:rsid w:val="00603A30"/>
    <w:rsid w:val="0060482B"/>
    <w:rsid w:val="00604D74"/>
    <w:rsid w:val="00606F14"/>
    <w:rsid w:val="006100CA"/>
    <w:rsid w:val="00611B06"/>
    <w:rsid w:val="00616A6E"/>
    <w:rsid w:val="00616DE7"/>
    <w:rsid w:val="0062190F"/>
    <w:rsid w:val="00621F06"/>
    <w:rsid w:val="00622BD0"/>
    <w:rsid w:val="00623C45"/>
    <w:rsid w:val="00624260"/>
    <w:rsid w:val="006246E3"/>
    <w:rsid w:val="0062703B"/>
    <w:rsid w:val="00627A65"/>
    <w:rsid w:val="006302B4"/>
    <w:rsid w:val="006335F2"/>
    <w:rsid w:val="00633658"/>
    <w:rsid w:val="006342D1"/>
    <w:rsid w:val="006343FF"/>
    <w:rsid w:val="0063490C"/>
    <w:rsid w:val="0063613B"/>
    <w:rsid w:val="0063639F"/>
    <w:rsid w:val="00642912"/>
    <w:rsid w:val="006515A4"/>
    <w:rsid w:val="00653F44"/>
    <w:rsid w:val="00656197"/>
    <w:rsid w:val="00657927"/>
    <w:rsid w:val="006616BA"/>
    <w:rsid w:val="00661A9F"/>
    <w:rsid w:val="006640F8"/>
    <w:rsid w:val="00664B55"/>
    <w:rsid w:val="00666773"/>
    <w:rsid w:val="0067216A"/>
    <w:rsid w:val="00672253"/>
    <w:rsid w:val="0067317D"/>
    <w:rsid w:val="00673A35"/>
    <w:rsid w:val="00674B2F"/>
    <w:rsid w:val="00675326"/>
    <w:rsid w:val="0067626A"/>
    <w:rsid w:val="00677810"/>
    <w:rsid w:val="00677CC6"/>
    <w:rsid w:val="006902F0"/>
    <w:rsid w:val="00695B87"/>
    <w:rsid w:val="006A0F99"/>
    <w:rsid w:val="006A23FE"/>
    <w:rsid w:val="006A24D4"/>
    <w:rsid w:val="006A3FF9"/>
    <w:rsid w:val="006B1DC1"/>
    <w:rsid w:val="006B40F0"/>
    <w:rsid w:val="006B432D"/>
    <w:rsid w:val="006C064F"/>
    <w:rsid w:val="006C0B2B"/>
    <w:rsid w:val="006C31E0"/>
    <w:rsid w:val="006C48AA"/>
    <w:rsid w:val="006C4C35"/>
    <w:rsid w:val="006C760A"/>
    <w:rsid w:val="006D15F8"/>
    <w:rsid w:val="006D3ADF"/>
    <w:rsid w:val="006D648D"/>
    <w:rsid w:val="006D67F8"/>
    <w:rsid w:val="006D6E20"/>
    <w:rsid w:val="006E2B77"/>
    <w:rsid w:val="006E361C"/>
    <w:rsid w:val="006F0447"/>
    <w:rsid w:val="006F314C"/>
    <w:rsid w:val="006F3CF9"/>
    <w:rsid w:val="006F57F4"/>
    <w:rsid w:val="0070444F"/>
    <w:rsid w:val="0070506A"/>
    <w:rsid w:val="00705BA7"/>
    <w:rsid w:val="0070728E"/>
    <w:rsid w:val="00710E88"/>
    <w:rsid w:val="00711012"/>
    <w:rsid w:val="00712247"/>
    <w:rsid w:val="007122D1"/>
    <w:rsid w:val="007133AD"/>
    <w:rsid w:val="00715EBC"/>
    <w:rsid w:val="00716F0E"/>
    <w:rsid w:val="00716FB0"/>
    <w:rsid w:val="00720CFD"/>
    <w:rsid w:val="00721A31"/>
    <w:rsid w:val="007222D6"/>
    <w:rsid w:val="007225D2"/>
    <w:rsid w:val="00725E7E"/>
    <w:rsid w:val="00730C2B"/>
    <w:rsid w:val="007320DD"/>
    <w:rsid w:val="00733457"/>
    <w:rsid w:val="00733B41"/>
    <w:rsid w:val="00733E89"/>
    <w:rsid w:val="00734FD6"/>
    <w:rsid w:val="00735A93"/>
    <w:rsid w:val="00737EAE"/>
    <w:rsid w:val="00740CD1"/>
    <w:rsid w:val="00741A0E"/>
    <w:rsid w:val="00742678"/>
    <w:rsid w:val="00744CF8"/>
    <w:rsid w:val="0074635C"/>
    <w:rsid w:val="00760557"/>
    <w:rsid w:val="00760DB0"/>
    <w:rsid w:val="007617A3"/>
    <w:rsid w:val="00761DD5"/>
    <w:rsid w:val="00762268"/>
    <w:rsid w:val="00763049"/>
    <w:rsid w:val="007639BE"/>
    <w:rsid w:val="00766117"/>
    <w:rsid w:val="0076623B"/>
    <w:rsid w:val="0076672B"/>
    <w:rsid w:val="00767C2F"/>
    <w:rsid w:val="0077137F"/>
    <w:rsid w:val="0077478C"/>
    <w:rsid w:val="00774D10"/>
    <w:rsid w:val="00781756"/>
    <w:rsid w:val="0078212F"/>
    <w:rsid w:val="00787E54"/>
    <w:rsid w:val="007977F1"/>
    <w:rsid w:val="007A4C06"/>
    <w:rsid w:val="007A6E7E"/>
    <w:rsid w:val="007A72C9"/>
    <w:rsid w:val="007A7D11"/>
    <w:rsid w:val="007B0612"/>
    <w:rsid w:val="007B29B2"/>
    <w:rsid w:val="007B2CD3"/>
    <w:rsid w:val="007B3880"/>
    <w:rsid w:val="007B3A9F"/>
    <w:rsid w:val="007C1022"/>
    <w:rsid w:val="007C13E9"/>
    <w:rsid w:val="007C30F6"/>
    <w:rsid w:val="007C6127"/>
    <w:rsid w:val="007C7135"/>
    <w:rsid w:val="007C7157"/>
    <w:rsid w:val="007C73B0"/>
    <w:rsid w:val="007D05B5"/>
    <w:rsid w:val="007D19FD"/>
    <w:rsid w:val="007D35B7"/>
    <w:rsid w:val="007D4136"/>
    <w:rsid w:val="007D5EB2"/>
    <w:rsid w:val="007E263C"/>
    <w:rsid w:val="007E2E9D"/>
    <w:rsid w:val="007E4D7A"/>
    <w:rsid w:val="007F0EBC"/>
    <w:rsid w:val="007F33AC"/>
    <w:rsid w:val="007F78B8"/>
    <w:rsid w:val="008009A6"/>
    <w:rsid w:val="008023D7"/>
    <w:rsid w:val="00803233"/>
    <w:rsid w:val="00804C10"/>
    <w:rsid w:val="0080507B"/>
    <w:rsid w:val="008058A5"/>
    <w:rsid w:val="008123CB"/>
    <w:rsid w:val="008131D9"/>
    <w:rsid w:val="0081396C"/>
    <w:rsid w:val="00813E62"/>
    <w:rsid w:val="008169DE"/>
    <w:rsid w:val="00822B72"/>
    <w:rsid w:val="00822DC1"/>
    <w:rsid w:val="00827BA4"/>
    <w:rsid w:val="00827D70"/>
    <w:rsid w:val="008306B0"/>
    <w:rsid w:val="008331E3"/>
    <w:rsid w:val="00834807"/>
    <w:rsid w:val="00835F9F"/>
    <w:rsid w:val="00837E23"/>
    <w:rsid w:val="00837F82"/>
    <w:rsid w:val="0084394D"/>
    <w:rsid w:val="00847F1B"/>
    <w:rsid w:val="00856898"/>
    <w:rsid w:val="008575A4"/>
    <w:rsid w:val="00857721"/>
    <w:rsid w:val="008578C7"/>
    <w:rsid w:val="00860135"/>
    <w:rsid w:val="00862C21"/>
    <w:rsid w:val="00865759"/>
    <w:rsid w:val="00865B00"/>
    <w:rsid w:val="00866605"/>
    <w:rsid w:val="00867B63"/>
    <w:rsid w:val="00872637"/>
    <w:rsid w:val="00874AB7"/>
    <w:rsid w:val="00874F46"/>
    <w:rsid w:val="00880BB3"/>
    <w:rsid w:val="00881222"/>
    <w:rsid w:val="00884DE7"/>
    <w:rsid w:val="00885F7D"/>
    <w:rsid w:val="00886841"/>
    <w:rsid w:val="00886C5C"/>
    <w:rsid w:val="00891660"/>
    <w:rsid w:val="0089403F"/>
    <w:rsid w:val="00896886"/>
    <w:rsid w:val="008A1337"/>
    <w:rsid w:val="008A1F3E"/>
    <w:rsid w:val="008A2CC2"/>
    <w:rsid w:val="008A3B4C"/>
    <w:rsid w:val="008A5CB3"/>
    <w:rsid w:val="008A65E0"/>
    <w:rsid w:val="008A68CA"/>
    <w:rsid w:val="008A69F6"/>
    <w:rsid w:val="008B3182"/>
    <w:rsid w:val="008B3804"/>
    <w:rsid w:val="008B493D"/>
    <w:rsid w:val="008B7904"/>
    <w:rsid w:val="008C1096"/>
    <w:rsid w:val="008C4282"/>
    <w:rsid w:val="008C7DE0"/>
    <w:rsid w:val="008D0901"/>
    <w:rsid w:val="008D2FA8"/>
    <w:rsid w:val="008D7987"/>
    <w:rsid w:val="008E0354"/>
    <w:rsid w:val="008E0372"/>
    <w:rsid w:val="008E079F"/>
    <w:rsid w:val="008E0F3A"/>
    <w:rsid w:val="008E6BF8"/>
    <w:rsid w:val="008F00D0"/>
    <w:rsid w:val="008F12C9"/>
    <w:rsid w:val="008F1FB2"/>
    <w:rsid w:val="008F27A0"/>
    <w:rsid w:val="008F4894"/>
    <w:rsid w:val="008F502F"/>
    <w:rsid w:val="008F57E6"/>
    <w:rsid w:val="00901B34"/>
    <w:rsid w:val="00902431"/>
    <w:rsid w:val="00910062"/>
    <w:rsid w:val="00911A7E"/>
    <w:rsid w:val="00913D2B"/>
    <w:rsid w:val="009143A4"/>
    <w:rsid w:val="0091703E"/>
    <w:rsid w:val="00926D81"/>
    <w:rsid w:val="0092722B"/>
    <w:rsid w:val="00931CE3"/>
    <w:rsid w:val="00933FC1"/>
    <w:rsid w:val="009367D0"/>
    <w:rsid w:val="009439DC"/>
    <w:rsid w:val="00945BB7"/>
    <w:rsid w:val="0095004B"/>
    <w:rsid w:val="00953FCA"/>
    <w:rsid w:val="00961ECF"/>
    <w:rsid w:val="009632EB"/>
    <w:rsid w:val="00964A67"/>
    <w:rsid w:val="009651BF"/>
    <w:rsid w:val="00965E50"/>
    <w:rsid w:val="00980871"/>
    <w:rsid w:val="009808EF"/>
    <w:rsid w:val="00982CA6"/>
    <w:rsid w:val="00991801"/>
    <w:rsid w:val="00993FE9"/>
    <w:rsid w:val="00995100"/>
    <w:rsid w:val="0099719C"/>
    <w:rsid w:val="00997E2A"/>
    <w:rsid w:val="009A006D"/>
    <w:rsid w:val="009A1578"/>
    <w:rsid w:val="009A7F48"/>
    <w:rsid w:val="009B2995"/>
    <w:rsid w:val="009B4185"/>
    <w:rsid w:val="009B5106"/>
    <w:rsid w:val="009C112D"/>
    <w:rsid w:val="009C3DB0"/>
    <w:rsid w:val="009C70D9"/>
    <w:rsid w:val="009D0240"/>
    <w:rsid w:val="009D0F0D"/>
    <w:rsid w:val="009D35EE"/>
    <w:rsid w:val="009D3E94"/>
    <w:rsid w:val="009D67F2"/>
    <w:rsid w:val="009D744C"/>
    <w:rsid w:val="009E00E8"/>
    <w:rsid w:val="009E58A8"/>
    <w:rsid w:val="009E71A4"/>
    <w:rsid w:val="009E7BF0"/>
    <w:rsid w:val="009F119B"/>
    <w:rsid w:val="009F20F4"/>
    <w:rsid w:val="009F2F2F"/>
    <w:rsid w:val="009F40EB"/>
    <w:rsid w:val="009F5CBD"/>
    <w:rsid w:val="009F684D"/>
    <w:rsid w:val="009F7F8A"/>
    <w:rsid w:val="00A002E2"/>
    <w:rsid w:val="00A00312"/>
    <w:rsid w:val="00A02F94"/>
    <w:rsid w:val="00A063CC"/>
    <w:rsid w:val="00A11920"/>
    <w:rsid w:val="00A11B6B"/>
    <w:rsid w:val="00A12CF9"/>
    <w:rsid w:val="00A141ED"/>
    <w:rsid w:val="00A20002"/>
    <w:rsid w:val="00A21F38"/>
    <w:rsid w:val="00A24979"/>
    <w:rsid w:val="00A26384"/>
    <w:rsid w:val="00A26729"/>
    <w:rsid w:val="00A30195"/>
    <w:rsid w:val="00A30D9E"/>
    <w:rsid w:val="00A33BC7"/>
    <w:rsid w:val="00A34B14"/>
    <w:rsid w:val="00A3551A"/>
    <w:rsid w:val="00A35EF7"/>
    <w:rsid w:val="00A37E72"/>
    <w:rsid w:val="00A40D4B"/>
    <w:rsid w:val="00A40F01"/>
    <w:rsid w:val="00A41348"/>
    <w:rsid w:val="00A45143"/>
    <w:rsid w:val="00A46DDE"/>
    <w:rsid w:val="00A4714D"/>
    <w:rsid w:val="00A471D0"/>
    <w:rsid w:val="00A47B5D"/>
    <w:rsid w:val="00A50036"/>
    <w:rsid w:val="00A525E5"/>
    <w:rsid w:val="00A53A94"/>
    <w:rsid w:val="00A57C3E"/>
    <w:rsid w:val="00A64FBD"/>
    <w:rsid w:val="00A652D9"/>
    <w:rsid w:val="00A66CE8"/>
    <w:rsid w:val="00A70B7B"/>
    <w:rsid w:val="00A72BCE"/>
    <w:rsid w:val="00A757AE"/>
    <w:rsid w:val="00A76E4A"/>
    <w:rsid w:val="00A80925"/>
    <w:rsid w:val="00A82784"/>
    <w:rsid w:val="00A83550"/>
    <w:rsid w:val="00A83E7D"/>
    <w:rsid w:val="00A84BCB"/>
    <w:rsid w:val="00A85E5A"/>
    <w:rsid w:val="00A862F2"/>
    <w:rsid w:val="00A93DDB"/>
    <w:rsid w:val="00A9402C"/>
    <w:rsid w:val="00A964ED"/>
    <w:rsid w:val="00AA3046"/>
    <w:rsid w:val="00AA4459"/>
    <w:rsid w:val="00AB0D0E"/>
    <w:rsid w:val="00AB1892"/>
    <w:rsid w:val="00AB3E53"/>
    <w:rsid w:val="00AC15C2"/>
    <w:rsid w:val="00AC2A9F"/>
    <w:rsid w:val="00AC428C"/>
    <w:rsid w:val="00AC4B8F"/>
    <w:rsid w:val="00AC5438"/>
    <w:rsid w:val="00AD17F6"/>
    <w:rsid w:val="00AD1E8E"/>
    <w:rsid w:val="00AD3441"/>
    <w:rsid w:val="00AE25D0"/>
    <w:rsid w:val="00AE29DC"/>
    <w:rsid w:val="00AE2DDD"/>
    <w:rsid w:val="00AE3875"/>
    <w:rsid w:val="00AE46DF"/>
    <w:rsid w:val="00AE4A93"/>
    <w:rsid w:val="00AF1981"/>
    <w:rsid w:val="00AF1D9D"/>
    <w:rsid w:val="00AF299D"/>
    <w:rsid w:val="00AF3008"/>
    <w:rsid w:val="00AF59D3"/>
    <w:rsid w:val="00AF66FA"/>
    <w:rsid w:val="00B00A70"/>
    <w:rsid w:val="00B00B34"/>
    <w:rsid w:val="00B010B1"/>
    <w:rsid w:val="00B02EB0"/>
    <w:rsid w:val="00B07143"/>
    <w:rsid w:val="00B10262"/>
    <w:rsid w:val="00B1105F"/>
    <w:rsid w:val="00B13488"/>
    <w:rsid w:val="00B15797"/>
    <w:rsid w:val="00B168F1"/>
    <w:rsid w:val="00B215C6"/>
    <w:rsid w:val="00B26144"/>
    <w:rsid w:val="00B2633E"/>
    <w:rsid w:val="00B2672B"/>
    <w:rsid w:val="00B349AE"/>
    <w:rsid w:val="00B412E2"/>
    <w:rsid w:val="00B418A3"/>
    <w:rsid w:val="00B41CC3"/>
    <w:rsid w:val="00B47A33"/>
    <w:rsid w:val="00B51F76"/>
    <w:rsid w:val="00B539F1"/>
    <w:rsid w:val="00B61E78"/>
    <w:rsid w:val="00B63042"/>
    <w:rsid w:val="00B6337A"/>
    <w:rsid w:val="00B64346"/>
    <w:rsid w:val="00B65E52"/>
    <w:rsid w:val="00B67E52"/>
    <w:rsid w:val="00B717AF"/>
    <w:rsid w:val="00B724AE"/>
    <w:rsid w:val="00B74047"/>
    <w:rsid w:val="00B74453"/>
    <w:rsid w:val="00B74E67"/>
    <w:rsid w:val="00B759DC"/>
    <w:rsid w:val="00B87C38"/>
    <w:rsid w:val="00B90C01"/>
    <w:rsid w:val="00B91684"/>
    <w:rsid w:val="00B9179A"/>
    <w:rsid w:val="00B92DF0"/>
    <w:rsid w:val="00B968E1"/>
    <w:rsid w:val="00BA18A4"/>
    <w:rsid w:val="00BA2413"/>
    <w:rsid w:val="00BA3D41"/>
    <w:rsid w:val="00BA5C48"/>
    <w:rsid w:val="00BA6310"/>
    <w:rsid w:val="00BA654F"/>
    <w:rsid w:val="00BA6DFB"/>
    <w:rsid w:val="00BB0188"/>
    <w:rsid w:val="00BB0E03"/>
    <w:rsid w:val="00BB1172"/>
    <w:rsid w:val="00BB1AF0"/>
    <w:rsid w:val="00BB5208"/>
    <w:rsid w:val="00BC4F33"/>
    <w:rsid w:val="00BC59E5"/>
    <w:rsid w:val="00BC7761"/>
    <w:rsid w:val="00BC77F0"/>
    <w:rsid w:val="00BC7B73"/>
    <w:rsid w:val="00BD0038"/>
    <w:rsid w:val="00BD13B6"/>
    <w:rsid w:val="00BD5DB4"/>
    <w:rsid w:val="00BD6449"/>
    <w:rsid w:val="00BD6DE0"/>
    <w:rsid w:val="00BE1662"/>
    <w:rsid w:val="00BE2D2D"/>
    <w:rsid w:val="00BE6922"/>
    <w:rsid w:val="00BF1AAD"/>
    <w:rsid w:val="00BF2FEC"/>
    <w:rsid w:val="00BF43F5"/>
    <w:rsid w:val="00BF51AE"/>
    <w:rsid w:val="00BF5EDC"/>
    <w:rsid w:val="00BF778F"/>
    <w:rsid w:val="00C00363"/>
    <w:rsid w:val="00C04B94"/>
    <w:rsid w:val="00C05979"/>
    <w:rsid w:val="00C0716A"/>
    <w:rsid w:val="00C1323C"/>
    <w:rsid w:val="00C1BC4D"/>
    <w:rsid w:val="00C23150"/>
    <w:rsid w:val="00C25969"/>
    <w:rsid w:val="00C27924"/>
    <w:rsid w:val="00C27F26"/>
    <w:rsid w:val="00C30D3E"/>
    <w:rsid w:val="00C3191E"/>
    <w:rsid w:val="00C342BB"/>
    <w:rsid w:val="00C354F2"/>
    <w:rsid w:val="00C42019"/>
    <w:rsid w:val="00C42FA3"/>
    <w:rsid w:val="00C44498"/>
    <w:rsid w:val="00C4510E"/>
    <w:rsid w:val="00C47D3C"/>
    <w:rsid w:val="00C52145"/>
    <w:rsid w:val="00C531E6"/>
    <w:rsid w:val="00C545A9"/>
    <w:rsid w:val="00C549F8"/>
    <w:rsid w:val="00C55E95"/>
    <w:rsid w:val="00C61497"/>
    <w:rsid w:val="00C61570"/>
    <w:rsid w:val="00C64AD2"/>
    <w:rsid w:val="00C664D3"/>
    <w:rsid w:val="00C7105F"/>
    <w:rsid w:val="00C74C97"/>
    <w:rsid w:val="00C7518D"/>
    <w:rsid w:val="00C80545"/>
    <w:rsid w:val="00C8341C"/>
    <w:rsid w:val="00C919B2"/>
    <w:rsid w:val="00C93112"/>
    <w:rsid w:val="00C93304"/>
    <w:rsid w:val="00C950AF"/>
    <w:rsid w:val="00C950B9"/>
    <w:rsid w:val="00C9545C"/>
    <w:rsid w:val="00C9551A"/>
    <w:rsid w:val="00C95AFC"/>
    <w:rsid w:val="00C9627D"/>
    <w:rsid w:val="00C96C99"/>
    <w:rsid w:val="00C97510"/>
    <w:rsid w:val="00CA0976"/>
    <w:rsid w:val="00CA1A87"/>
    <w:rsid w:val="00CA47FB"/>
    <w:rsid w:val="00CA6064"/>
    <w:rsid w:val="00CA6CB8"/>
    <w:rsid w:val="00CA7F32"/>
    <w:rsid w:val="00CB0321"/>
    <w:rsid w:val="00CB18FB"/>
    <w:rsid w:val="00CB1BFB"/>
    <w:rsid w:val="00CB2410"/>
    <w:rsid w:val="00CB3D07"/>
    <w:rsid w:val="00CB5E73"/>
    <w:rsid w:val="00CC07B1"/>
    <w:rsid w:val="00CC237E"/>
    <w:rsid w:val="00CC2E11"/>
    <w:rsid w:val="00CC61EA"/>
    <w:rsid w:val="00CC7007"/>
    <w:rsid w:val="00CD0462"/>
    <w:rsid w:val="00CD0F63"/>
    <w:rsid w:val="00CD4004"/>
    <w:rsid w:val="00CD4338"/>
    <w:rsid w:val="00CD6C24"/>
    <w:rsid w:val="00CE0EC2"/>
    <w:rsid w:val="00CE519C"/>
    <w:rsid w:val="00CF01BE"/>
    <w:rsid w:val="00CF520F"/>
    <w:rsid w:val="00CF5885"/>
    <w:rsid w:val="00CF5DCB"/>
    <w:rsid w:val="00D01DED"/>
    <w:rsid w:val="00D04E51"/>
    <w:rsid w:val="00D10575"/>
    <w:rsid w:val="00D111C4"/>
    <w:rsid w:val="00D11334"/>
    <w:rsid w:val="00D11380"/>
    <w:rsid w:val="00D11FA0"/>
    <w:rsid w:val="00D120D5"/>
    <w:rsid w:val="00D12DCA"/>
    <w:rsid w:val="00D14005"/>
    <w:rsid w:val="00D15F8C"/>
    <w:rsid w:val="00D1646D"/>
    <w:rsid w:val="00D203B8"/>
    <w:rsid w:val="00D2218D"/>
    <w:rsid w:val="00D22891"/>
    <w:rsid w:val="00D23474"/>
    <w:rsid w:val="00D238C7"/>
    <w:rsid w:val="00D24C7E"/>
    <w:rsid w:val="00D24DE1"/>
    <w:rsid w:val="00D3299A"/>
    <w:rsid w:val="00D331D5"/>
    <w:rsid w:val="00D33A5D"/>
    <w:rsid w:val="00D33D9C"/>
    <w:rsid w:val="00D3485F"/>
    <w:rsid w:val="00D358F2"/>
    <w:rsid w:val="00D40906"/>
    <w:rsid w:val="00D433AD"/>
    <w:rsid w:val="00D43A1F"/>
    <w:rsid w:val="00D45678"/>
    <w:rsid w:val="00D51A09"/>
    <w:rsid w:val="00D52DD4"/>
    <w:rsid w:val="00D543F0"/>
    <w:rsid w:val="00D57A63"/>
    <w:rsid w:val="00D62851"/>
    <w:rsid w:val="00D62C8F"/>
    <w:rsid w:val="00D67F56"/>
    <w:rsid w:val="00D740EE"/>
    <w:rsid w:val="00D74E29"/>
    <w:rsid w:val="00D75E77"/>
    <w:rsid w:val="00D77DD3"/>
    <w:rsid w:val="00D81B69"/>
    <w:rsid w:val="00D824F0"/>
    <w:rsid w:val="00D92778"/>
    <w:rsid w:val="00D92B6D"/>
    <w:rsid w:val="00D97B98"/>
    <w:rsid w:val="00DA0828"/>
    <w:rsid w:val="00DA0AEC"/>
    <w:rsid w:val="00DA1CB3"/>
    <w:rsid w:val="00DA4834"/>
    <w:rsid w:val="00DA5DB4"/>
    <w:rsid w:val="00DB0CA0"/>
    <w:rsid w:val="00DB582D"/>
    <w:rsid w:val="00DB6AD0"/>
    <w:rsid w:val="00DB78A1"/>
    <w:rsid w:val="00DC0BF7"/>
    <w:rsid w:val="00DC21C1"/>
    <w:rsid w:val="00DC28F8"/>
    <w:rsid w:val="00DC3447"/>
    <w:rsid w:val="00DC3C73"/>
    <w:rsid w:val="00DC4F8D"/>
    <w:rsid w:val="00DD01BE"/>
    <w:rsid w:val="00DD021F"/>
    <w:rsid w:val="00DD06FD"/>
    <w:rsid w:val="00DD1F47"/>
    <w:rsid w:val="00DD29F6"/>
    <w:rsid w:val="00DD2EED"/>
    <w:rsid w:val="00DD60B2"/>
    <w:rsid w:val="00DE0495"/>
    <w:rsid w:val="00DE080B"/>
    <w:rsid w:val="00DE128B"/>
    <w:rsid w:val="00DE2F75"/>
    <w:rsid w:val="00DE3D94"/>
    <w:rsid w:val="00DF03DE"/>
    <w:rsid w:val="00DF4FDF"/>
    <w:rsid w:val="00DF60F0"/>
    <w:rsid w:val="00E00D02"/>
    <w:rsid w:val="00E05644"/>
    <w:rsid w:val="00E07864"/>
    <w:rsid w:val="00E106CA"/>
    <w:rsid w:val="00E124FE"/>
    <w:rsid w:val="00E1745F"/>
    <w:rsid w:val="00E204D5"/>
    <w:rsid w:val="00E23254"/>
    <w:rsid w:val="00E232AD"/>
    <w:rsid w:val="00E2508C"/>
    <w:rsid w:val="00E258BC"/>
    <w:rsid w:val="00E2686E"/>
    <w:rsid w:val="00E27387"/>
    <w:rsid w:val="00E27D15"/>
    <w:rsid w:val="00E306B8"/>
    <w:rsid w:val="00E33758"/>
    <w:rsid w:val="00E33A00"/>
    <w:rsid w:val="00E35864"/>
    <w:rsid w:val="00E36A7A"/>
    <w:rsid w:val="00E42B38"/>
    <w:rsid w:val="00E42E06"/>
    <w:rsid w:val="00E4471D"/>
    <w:rsid w:val="00E457EB"/>
    <w:rsid w:val="00E46520"/>
    <w:rsid w:val="00E47B8A"/>
    <w:rsid w:val="00E5219E"/>
    <w:rsid w:val="00E5604C"/>
    <w:rsid w:val="00E6317B"/>
    <w:rsid w:val="00E713CE"/>
    <w:rsid w:val="00E71823"/>
    <w:rsid w:val="00E71DC6"/>
    <w:rsid w:val="00E74754"/>
    <w:rsid w:val="00E74BDA"/>
    <w:rsid w:val="00E750FB"/>
    <w:rsid w:val="00E771FA"/>
    <w:rsid w:val="00E84DDC"/>
    <w:rsid w:val="00E92D9D"/>
    <w:rsid w:val="00E9A6A9"/>
    <w:rsid w:val="00EA0A91"/>
    <w:rsid w:val="00EA1BBB"/>
    <w:rsid w:val="00EA3EAF"/>
    <w:rsid w:val="00EB0693"/>
    <w:rsid w:val="00EB542F"/>
    <w:rsid w:val="00EB671D"/>
    <w:rsid w:val="00EC193A"/>
    <w:rsid w:val="00EC2039"/>
    <w:rsid w:val="00EC2619"/>
    <w:rsid w:val="00EC38E6"/>
    <w:rsid w:val="00EC6604"/>
    <w:rsid w:val="00EC6B39"/>
    <w:rsid w:val="00EC7320"/>
    <w:rsid w:val="00ED0935"/>
    <w:rsid w:val="00ED100A"/>
    <w:rsid w:val="00ED1943"/>
    <w:rsid w:val="00ED2742"/>
    <w:rsid w:val="00ED310B"/>
    <w:rsid w:val="00EE18F5"/>
    <w:rsid w:val="00EE1FF4"/>
    <w:rsid w:val="00EE2336"/>
    <w:rsid w:val="00EE3E05"/>
    <w:rsid w:val="00EE42BE"/>
    <w:rsid w:val="00EE6D58"/>
    <w:rsid w:val="00EF0F2B"/>
    <w:rsid w:val="00EF6D0F"/>
    <w:rsid w:val="00F00027"/>
    <w:rsid w:val="00F00911"/>
    <w:rsid w:val="00F02280"/>
    <w:rsid w:val="00F068FB"/>
    <w:rsid w:val="00F07E8E"/>
    <w:rsid w:val="00F116F2"/>
    <w:rsid w:val="00F1308D"/>
    <w:rsid w:val="00F209ED"/>
    <w:rsid w:val="00F21534"/>
    <w:rsid w:val="00F21BC5"/>
    <w:rsid w:val="00F21E23"/>
    <w:rsid w:val="00F21FA0"/>
    <w:rsid w:val="00F2248A"/>
    <w:rsid w:val="00F23C2E"/>
    <w:rsid w:val="00F2448B"/>
    <w:rsid w:val="00F302B9"/>
    <w:rsid w:val="00F31557"/>
    <w:rsid w:val="00F33001"/>
    <w:rsid w:val="00F352EF"/>
    <w:rsid w:val="00F3534D"/>
    <w:rsid w:val="00F36495"/>
    <w:rsid w:val="00F36629"/>
    <w:rsid w:val="00F36F5B"/>
    <w:rsid w:val="00F411CE"/>
    <w:rsid w:val="00F467C3"/>
    <w:rsid w:val="00F5035D"/>
    <w:rsid w:val="00F50DB2"/>
    <w:rsid w:val="00F516CA"/>
    <w:rsid w:val="00F542E9"/>
    <w:rsid w:val="00F54DC0"/>
    <w:rsid w:val="00F55BD3"/>
    <w:rsid w:val="00F56103"/>
    <w:rsid w:val="00F5628F"/>
    <w:rsid w:val="00F56812"/>
    <w:rsid w:val="00F578B8"/>
    <w:rsid w:val="00F57E4B"/>
    <w:rsid w:val="00F57E8F"/>
    <w:rsid w:val="00F616B1"/>
    <w:rsid w:val="00F6594D"/>
    <w:rsid w:val="00F65E5F"/>
    <w:rsid w:val="00F66EFD"/>
    <w:rsid w:val="00F678FB"/>
    <w:rsid w:val="00F70180"/>
    <w:rsid w:val="00F749E1"/>
    <w:rsid w:val="00F827BC"/>
    <w:rsid w:val="00F87157"/>
    <w:rsid w:val="00F90A3D"/>
    <w:rsid w:val="00F95442"/>
    <w:rsid w:val="00FA40F6"/>
    <w:rsid w:val="00FA4F36"/>
    <w:rsid w:val="00FB2EEA"/>
    <w:rsid w:val="00FB45D2"/>
    <w:rsid w:val="00FB4F40"/>
    <w:rsid w:val="00FB5356"/>
    <w:rsid w:val="00FC2C91"/>
    <w:rsid w:val="00FC2FDC"/>
    <w:rsid w:val="00FC683E"/>
    <w:rsid w:val="00FC753F"/>
    <w:rsid w:val="00FD0543"/>
    <w:rsid w:val="00FD3E4F"/>
    <w:rsid w:val="00FD4431"/>
    <w:rsid w:val="00FD4AA5"/>
    <w:rsid w:val="00FD5579"/>
    <w:rsid w:val="00FD5E2B"/>
    <w:rsid w:val="00FD71BF"/>
    <w:rsid w:val="00FE0F48"/>
    <w:rsid w:val="00FE2F5F"/>
    <w:rsid w:val="00FE44C7"/>
    <w:rsid w:val="00FE6B85"/>
    <w:rsid w:val="00FE6F0F"/>
    <w:rsid w:val="00FF07BD"/>
    <w:rsid w:val="00FF55C3"/>
    <w:rsid w:val="013A438F"/>
    <w:rsid w:val="0145FB5D"/>
    <w:rsid w:val="01594CEC"/>
    <w:rsid w:val="015A6F62"/>
    <w:rsid w:val="01722D2D"/>
    <w:rsid w:val="01A8706B"/>
    <w:rsid w:val="01FF955B"/>
    <w:rsid w:val="0209634E"/>
    <w:rsid w:val="020F3DC0"/>
    <w:rsid w:val="021125B4"/>
    <w:rsid w:val="0217A638"/>
    <w:rsid w:val="0239C18A"/>
    <w:rsid w:val="024E6A96"/>
    <w:rsid w:val="026D8084"/>
    <w:rsid w:val="0275E92F"/>
    <w:rsid w:val="029C5AAA"/>
    <w:rsid w:val="02C2592C"/>
    <w:rsid w:val="02F4EEC9"/>
    <w:rsid w:val="032DEA1A"/>
    <w:rsid w:val="0348406C"/>
    <w:rsid w:val="03542BED"/>
    <w:rsid w:val="03828B30"/>
    <w:rsid w:val="0382E782"/>
    <w:rsid w:val="038EDAAD"/>
    <w:rsid w:val="03AC0CFA"/>
    <w:rsid w:val="03F83A80"/>
    <w:rsid w:val="049D2A0C"/>
    <w:rsid w:val="04BF5EE2"/>
    <w:rsid w:val="05378669"/>
    <w:rsid w:val="054D92A1"/>
    <w:rsid w:val="0566B50D"/>
    <w:rsid w:val="05F8C356"/>
    <w:rsid w:val="065C3C90"/>
    <w:rsid w:val="06955791"/>
    <w:rsid w:val="06C8E1AB"/>
    <w:rsid w:val="06D6A6B0"/>
    <w:rsid w:val="06E12A4F"/>
    <w:rsid w:val="06E98659"/>
    <w:rsid w:val="071FC933"/>
    <w:rsid w:val="0738B2DF"/>
    <w:rsid w:val="07845B0A"/>
    <w:rsid w:val="079AA2BE"/>
    <w:rsid w:val="07E86213"/>
    <w:rsid w:val="07F48956"/>
    <w:rsid w:val="083689CF"/>
    <w:rsid w:val="086A6C73"/>
    <w:rsid w:val="08947215"/>
    <w:rsid w:val="0907A46A"/>
    <w:rsid w:val="09376F6B"/>
    <w:rsid w:val="0958F68A"/>
    <w:rsid w:val="095C1062"/>
    <w:rsid w:val="09B1DDD6"/>
    <w:rsid w:val="09F6332F"/>
    <w:rsid w:val="0A379EBC"/>
    <w:rsid w:val="0A48C4E1"/>
    <w:rsid w:val="0A6F0672"/>
    <w:rsid w:val="0A9B6256"/>
    <w:rsid w:val="0AB417FD"/>
    <w:rsid w:val="0ADE167B"/>
    <w:rsid w:val="0ADF9EF4"/>
    <w:rsid w:val="0AF5989C"/>
    <w:rsid w:val="0B3C494B"/>
    <w:rsid w:val="0B5845F6"/>
    <w:rsid w:val="0B9939C9"/>
    <w:rsid w:val="0BA5E40F"/>
    <w:rsid w:val="0BC02A3D"/>
    <w:rsid w:val="0C300B67"/>
    <w:rsid w:val="0C3A0AD8"/>
    <w:rsid w:val="0C50B2A6"/>
    <w:rsid w:val="0C6CF270"/>
    <w:rsid w:val="0C6E0B38"/>
    <w:rsid w:val="0C743702"/>
    <w:rsid w:val="0C75A944"/>
    <w:rsid w:val="0C8CBD35"/>
    <w:rsid w:val="0C8DAD49"/>
    <w:rsid w:val="0CF7D986"/>
    <w:rsid w:val="0D2CC002"/>
    <w:rsid w:val="0D38232F"/>
    <w:rsid w:val="0D660481"/>
    <w:rsid w:val="0DAD5B2E"/>
    <w:rsid w:val="0E344BEA"/>
    <w:rsid w:val="0EAAD6FA"/>
    <w:rsid w:val="0ED196D1"/>
    <w:rsid w:val="0EDEE590"/>
    <w:rsid w:val="0EF12779"/>
    <w:rsid w:val="0EF66FBC"/>
    <w:rsid w:val="0F13E57E"/>
    <w:rsid w:val="0F33B8C1"/>
    <w:rsid w:val="0F712816"/>
    <w:rsid w:val="0FAD4A06"/>
    <w:rsid w:val="0FC09316"/>
    <w:rsid w:val="10551114"/>
    <w:rsid w:val="107ED3E7"/>
    <w:rsid w:val="119EF829"/>
    <w:rsid w:val="11A10FAE"/>
    <w:rsid w:val="11C23A4D"/>
    <w:rsid w:val="11DB3844"/>
    <w:rsid w:val="11DE4A2F"/>
    <w:rsid w:val="11E36371"/>
    <w:rsid w:val="122B1EA6"/>
    <w:rsid w:val="12310FE5"/>
    <w:rsid w:val="1255A6DA"/>
    <w:rsid w:val="12678FA2"/>
    <w:rsid w:val="127F1C5A"/>
    <w:rsid w:val="129D8A0E"/>
    <w:rsid w:val="12A4CA02"/>
    <w:rsid w:val="12B89571"/>
    <w:rsid w:val="12BDD414"/>
    <w:rsid w:val="12D1EC25"/>
    <w:rsid w:val="12FAE8F1"/>
    <w:rsid w:val="131B6918"/>
    <w:rsid w:val="134283B2"/>
    <w:rsid w:val="134994E4"/>
    <w:rsid w:val="134DA25E"/>
    <w:rsid w:val="13C6EF07"/>
    <w:rsid w:val="1448D8DD"/>
    <w:rsid w:val="1474AA56"/>
    <w:rsid w:val="14945E78"/>
    <w:rsid w:val="1494AE6C"/>
    <w:rsid w:val="14A38D6E"/>
    <w:rsid w:val="14A6A52E"/>
    <w:rsid w:val="14E4B121"/>
    <w:rsid w:val="14EBC9C6"/>
    <w:rsid w:val="154DE426"/>
    <w:rsid w:val="1557999B"/>
    <w:rsid w:val="15D5293C"/>
    <w:rsid w:val="15EDAD6E"/>
    <w:rsid w:val="160A49B0"/>
    <w:rsid w:val="1695C48E"/>
    <w:rsid w:val="16EF0D3F"/>
    <w:rsid w:val="16FAF94E"/>
    <w:rsid w:val="178210C3"/>
    <w:rsid w:val="17D36C15"/>
    <w:rsid w:val="17D551A6"/>
    <w:rsid w:val="18053A87"/>
    <w:rsid w:val="18622CDA"/>
    <w:rsid w:val="1883EC62"/>
    <w:rsid w:val="18EF70AC"/>
    <w:rsid w:val="18F22DB4"/>
    <w:rsid w:val="1937CF42"/>
    <w:rsid w:val="1943D6E0"/>
    <w:rsid w:val="1955706C"/>
    <w:rsid w:val="196E98C9"/>
    <w:rsid w:val="1976FE91"/>
    <w:rsid w:val="197A57E1"/>
    <w:rsid w:val="19847C00"/>
    <w:rsid w:val="1990E12B"/>
    <w:rsid w:val="199FB6B1"/>
    <w:rsid w:val="19A2056D"/>
    <w:rsid w:val="19A49D9D"/>
    <w:rsid w:val="1A235BAD"/>
    <w:rsid w:val="1A375484"/>
    <w:rsid w:val="1AC0D41C"/>
    <w:rsid w:val="1AC81B6F"/>
    <w:rsid w:val="1B03E7D8"/>
    <w:rsid w:val="1B69570A"/>
    <w:rsid w:val="1B822303"/>
    <w:rsid w:val="1B91C3E6"/>
    <w:rsid w:val="1BB23038"/>
    <w:rsid w:val="1BE078CC"/>
    <w:rsid w:val="1C01191F"/>
    <w:rsid w:val="1C08B028"/>
    <w:rsid w:val="1C2E5761"/>
    <w:rsid w:val="1C379386"/>
    <w:rsid w:val="1C6C0644"/>
    <w:rsid w:val="1C7B8D86"/>
    <w:rsid w:val="1CA0D543"/>
    <w:rsid w:val="1CB68CD9"/>
    <w:rsid w:val="1CC49969"/>
    <w:rsid w:val="1CD7F11D"/>
    <w:rsid w:val="1D7A99EB"/>
    <w:rsid w:val="1DB34190"/>
    <w:rsid w:val="1DFE6C25"/>
    <w:rsid w:val="1E07D6A5"/>
    <w:rsid w:val="1E1B8C9C"/>
    <w:rsid w:val="1E4EF782"/>
    <w:rsid w:val="1E5CEA37"/>
    <w:rsid w:val="1E88E8AC"/>
    <w:rsid w:val="1E8E37B3"/>
    <w:rsid w:val="1EDCD34D"/>
    <w:rsid w:val="1F210B80"/>
    <w:rsid w:val="1F27BCAA"/>
    <w:rsid w:val="1F78C582"/>
    <w:rsid w:val="1F966B95"/>
    <w:rsid w:val="1F96E8DC"/>
    <w:rsid w:val="1FE96ABD"/>
    <w:rsid w:val="201D79BA"/>
    <w:rsid w:val="202675E1"/>
    <w:rsid w:val="20474C50"/>
    <w:rsid w:val="20C3068E"/>
    <w:rsid w:val="213F7767"/>
    <w:rsid w:val="21436045"/>
    <w:rsid w:val="214635FD"/>
    <w:rsid w:val="214BD564"/>
    <w:rsid w:val="227DA3D4"/>
    <w:rsid w:val="227F9718"/>
    <w:rsid w:val="22AED376"/>
    <w:rsid w:val="22C7FA11"/>
    <w:rsid w:val="23CF51BF"/>
    <w:rsid w:val="23DD40F0"/>
    <w:rsid w:val="24407BA2"/>
    <w:rsid w:val="245DEFCC"/>
    <w:rsid w:val="2464AE62"/>
    <w:rsid w:val="24829F98"/>
    <w:rsid w:val="24912528"/>
    <w:rsid w:val="25129674"/>
    <w:rsid w:val="252AA5FC"/>
    <w:rsid w:val="2580D0B8"/>
    <w:rsid w:val="258EC060"/>
    <w:rsid w:val="25B32E36"/>
    <w:rsid w:val="261183B6"/>
    <w:rsid w:val="26E355C7"/>
    <w:rsid w:val="2764151D"/>
    <w:rsid w:val="279A122E"/>
    <w:rsid w:val="27D374FC"/>
    <w:rsid w:val="28111911"/>
    <w:rsid w:val="284C7213"/>
    <w:rsid w:val="28847E01"/>
    <w:rsid w:val="28AD69F1"/>
    <w:rsid w:val="28D8A6DD"/>
    <w:rsid w:val="28FD5430"/>
    <w:rsid w:val="2944C9FC"/>
    <w:rsid w:val="295ECE23"/>
    <w:rsid w:val="29801B8D"/>
    <w:rsid w:val="29AC9564"/>
    <w:rsid w:val="29DDB721"/>
    <w:rsid w:val="29F3DE24"/>
    <w:rsid w:val="2A277892"/>
    <w:rsid w:val="2A3FC881"/>
    <w:rsid w:val="2A5F5729"/>
    <w:rsid w:val="2A67DB2C"/>
    <w:rsid w:val="2A7A8C33"/>
    <w:rsid w:val="2A870240"/>
    <w:rsid w:val="2AA3AC08"/>
    <w:rsid w:val="2ACD3150"/>
    <w:rsid w:val="2AF49CE9"/>
    <w:rsid w:val="2BABA6DB"/>
    <w:rsid w:val="2BBFFD8D"/>
    <w:rsid w:val="2BF556C4"/>
    <w:rsid w:val="2C1E02DA"/>
    <w:rsid w:val="2C237807"/>
    <w:rsid w:val="2C3E202D"/>
    <w:rsid w:val="2C4CF5B3"/>
    <w:rsid w:val="2CAABE3B"/>
    <w:rsid w:val="2CE2CAE5"/>
    <w:rsid w:val="2D3A9948"/>
    <w:rsid w:val="2DACBB83"/>
    <w:rsid w:val="2DBC046A"/>
    <w:rsid w:val="2DBC3614"/>
    <w:rsid w:val="2E0632AD"/>
    <w:rsid w:val="2E11CEFD"/>
    <w:rsid w:val="2E4A67C3"/>
    <w:rsid w:val="2E4E6132"/>
    <w:rsid w:val="2ECFC561"/>
    <w:rsid w:val="2F5F5ABF"/>
    <w:rsid w:val="2F8BC2E7"/>
    <w:rsid w:val="2FACDE1E"/>
    <w:rsid w:val="2FC7B24C"/>
    <w:rsid w:val="3066612D"/>
    <w:rsid w:val="30936700"/>
    <w:rsid w:val="30E4FDEF"/>
    <w:rsid w:val="314C0E83"/>
    <w:rsid w:val="319982FE"/>
    <w:rsid w:val="31D5F8E1"/>
    <w:rsid w:val="31F73406"/>
    <w:rsid w:val="32596492"/>
    <w:rsid w:val="326710DF"/>
    <w:rsid w:val="326C8DFC"/>
    <w:rsid w:val="331A6402"/>
    <w:rsid w:val="336CE7BA"/>
    <w:rsid w:val="3386887D"/>
    <w:rsid w:val="3398F4E5"/>
    <w:rsid w:val="340D11C4"/>
    <w:rsid w:val="34164556"/>
    <w:rsid w:val="342FA460"/>
    <w:rsid w:val="3464C272"/>
    <w:rsid w:val="34741396"/>
    <w:rsid w:val="34B8C99E"/>
    <w:rsid w:val="351E9309"/>
    <w:rsid w:val="35332A82"/>
    <w:rsid w:val="35D5297F"/>
    <w:rsid w:val="361C3A64"/>
    <w:rsid w:val="36495375"/>
    <w:rsid w:val="365499FF"/>
    <w:rsid w:val="366BAB87"/>
    <w:rsid w:val="3715FC1B"/>
    <w:rsid w:val="371F0FE8"/>
    <w:rsid w:val="374A3DA0"/>
    <w:rsid w:val="3754D67C"/>
    <w:rsid w:val="37770325"/>
    <w:rsid w:val="378F2455"/>
    <w:rsid w:val="3790E9DB"/>
    <w:rsid w:val="37A5E1D7"/>
    <w:rsid w:val="37D4ACC8"/>
    <w:rsid w:val="37D9C7B7"/>
    <w:rsid w:val="37F85A3D"/>
    <w:rsid w:val="382A707D"/>
    <w:rsid w:val="3889926B"/>
    <w:rsid w:val="38A777DA"/>
    <w:rsid w:val="38AB2177"/>
    <w:rsid w:val="3916FD39"/>
    <w:rsid w:val="391AFF81"/>
    <w:rsid w:val="393737B9"/>
    <w:rsid w:val="39632836"/>
    <w:rsid w:val="39636A1F"/>
    <w:rsid w:val="39D0DBDC"/>
    <w:rsid w:val="3A0ED291"/>
    <w:rsid w:val="3A2F91EA"/>
    <w:rsid w:val="3A300DBC"/>
    <w:rsid w:val="3A47F0E6"/>
    <w:rsid w:val="3ACC741B"/>
    <w:rsid w:val="3B1E3826"/>
    <w:rsid w:val="3B3887F0"/>
    <w:rsid w:val="3BCD758A"/>
    <w:rsid w:val="3C021FD4"/>
    <w:rsid w:val="3C087645"/>
    <w:rsid w:val="3C0AEC23"/>
    <w:rsid w:val="3C13D492"/>
    <w:rsid w:val="3C16D062"/>
    <w:rsid w:val="3C5DCB79"/>
    <w:rsid w:val="3C9AC8F8"/>
    <w:rsid w:val="3CE445ED"/>
    <w:rsid w:val="3D41AC0C"/>
    <w:rsid w:val="3D4DBC96"/>
    <w:rsid w:val="3D57F9B0"/>
    <w:rsid w:val="3D6668F3"/>
    <w:rsid w:val="3D83F0FB"/>
    <w:rsid w:val="3DEE375B"/>
    <w:rsid w:val="3DEEB45B"/>
    <w:rsid w:val="3E003A37"/>
    <w:rsid w:val="3E0594C1"/>
    <w:rsid w:val="3E07C0CF"/>
    <w:rsid w:val="3E20FFB7"/>
    <w:rsid w:val="3F51A1BE"/>
    <w:rsid w:val="3F8F7128"/>
    <w:rsid w:val="3F929733"/>
    <w:rsid w:val="3FBFC6AA"/>
    <w:rsid w:val="3FD269BA"/>
    <w:rsid w:val="3FDD9708"/>
    <w:rsid w:val="4063CE1B"/>
    <w:rsid w:val="407B7DF0"/>
    <w:rsid w:val="40805706"/>
    <w:rsid w:val="40B1F765"/>
    <w:rsid w:val="40E382EF"/>
    <w:rsid w:val="41363378"/>
    <w:rsid w:val="4194270D"/>
    <w:rsid w:val="41A5E247"/>
    <w:rsid w:val="41DD8093"/>
    <w:rsid w:val="422B6F10"/>
    <w:rsid w:val="424C2EB0"/>
    <w:rsid w:val="424E6CA4"/>
    <w:rsid w:val="42A8B96A"/>
    <w:rsid w:val="42ED453A"/>
    <w:rsid w:val="430A0A7C"/>
    <w:rsid w:val="43CB2847"/>
    <w:rsid w:val="43E7FF11"/>
    <w:rsid w:val="43F44CDD"/>
    <w:rsid w:val="4403296B"/>
    <w:rsid w:val="44423CF1"/>
    <w:rsid w:val="4458AAE2"/>
    <w:rsid w:val="446DD43A"/>
    <w:rsid w:val="4493A3E7"/>
    <w:rsid w:val="44A07B51"/>
    <w:rsid w:val="44A698C1"/>
    <w:rsid w:val="44AA5DED"/>
    <w:rsid w:val="44F1F222"/>
    <w:rsid w:val="45124854"/>
    <w:rsid w:val="45C1EB84"/>
    <w:rsid w:val="45CD0C03"/>
    <w:rsid w:val="45EDD4F5"/>
    <w:rsid w:val="45F387C4"/>
    <w:rsid w:val="46290CDA"/>
    <w:rsid w:val="466E1FE2"/>
    <w:rsid w:val="4672D7A0"/>
    <w:rsid w:val="46A71578"/>
    <w:rsid w:val="46E913B5"/>
    <w:rsid w:val="46F5CD99"/>
    <w:rsid w:val="47408EE6"/>
    <w:rsid w:val="474EEDB6"/>
    <w:rsid w:val="476BF768"/>
    <w:rsid w:val="47F70542"/>
    <w:rsid w:val="48B80FBD"/>
    <w:rsid w:val="48BD889B"/>
    <w:rsid w:val="48FC6801"/>
    <w:rsid w:val="49284DA5"/>
    <w:rsid w:val="493BCAD1"/>
    <w:rsid w:val="49620A2D"/>
    <w:rsid w:val="49B6FC94"/>
    <w:rsid w:val="49C3E801"/>
    <w:rsid w:val="4A337581"/>
    <w:rsid w:val="4A952EA1"/>
    <w:rsid w:val="4AB929BF"/>
    <w:rsid w:val="4ACBBA73"/>
    <w:rsid w:val="4AE81704"/>
    <w:rsid w:val="4B92D398"/>
    <w:rsid w:val="4C13CBCF"/>
    <w:rsid w:val="4C9C1728"/>
    <w:rsid w:val="4CBFF652"/>
    <w:rsid w:val="4CF2A16F"/>
    <w:rsid w:val="4D41F05E"/>
    <w:rsid w:val="4DACA060"/>
    <w:rsid w:val="4DBCEF0C"/>
    <w:rsid w:val="4DCCC92F"/>
    <w:rsid w:val="4E544507"/>
    <w:rsid w:val="4E85A8C1"/>
    <w:rsid w:val="4E999096"/>
    <w:rsid w:val="4EE1E10F"/>
    <w:rsid w:val="4FA9890D"/>
    <w:rsid w:val="4FD32F60"/>
    <w:rsid w:val="500A4584"/>
    <w:rsid w:val="50108F21"/>
    <w:rsid w:val="50127181"/>
    <w:rsid w:val="505D52CE"/>
    <w:rsid w:val="50C3281A"/>
    <w:rsid w:val="5152DFBB"/>
    <w:rsid w:val="5174FCA1"/>
    <w:rsid w:val="51D2CE7E"/>
    <w:rsid w:val="52404F41"/>
    <w:rsid w:val="52653F44"/>
    <w:rsid w:val="52721F0C"/>
    <w:rsid w:val="531F7E68"/>
    <w:rsid w:val="537BFA4A"/>
    <w:rsid w:val="53819E86"/>
    <w:rsid w:val="538BF7EF"/>
    <w:rsid w:val="541AA689"/>
    <w:rsid w:val="549948A9"/>
    <w:rsid w:val="54AD84CA"/>
    <w:rsid w:val="54B98E59"/>
    <w:rsid w:val="54D2E852"/>
    <w:rsid w:val="54F32821"/>
    <w:rsid w:val="550199EE"/>
    <w:rsid w:val="553A4FCA"/>
    <w:rsid w:val="55600422"/>
    <w:rsid w:val="5561C161"/>
    <w:rsid w:val="55C115B0"/>
    <w:rsid w:val="55C57C55"/>
    <w:rsid w:val="568425C1"/>
    <w:rsid w:val="56AE7108"/>
    <w:rsid w:val="56BF1EFF"/>
    <w:rsid w:val="56D267A5"/>
    <w:rsid w:val="57107063"/>
    <w:rsid w:val="5761680A"/>
    <w:rsid w:val="57FC3F9D"/>
    <w:rsid w:val="580BB736"/>
    <w:rsid w:val="580E361B"/>
    <w:rsid w:val="583020C2"/>
    <w:rsid w:val="58F8730E"/>
    <w:rsid w:val="58FD3FDD"/>
    <w:rsid w:val="5960E949"/>
    <w:rsid w:val="59761C1F"/>
    <w:rsid w:val="59885539"/>
    <w:rsid w:val="59D7C12A"/>
    <w:rsid w:val="59EB8C23"/>
    <w:rsid w:val="5A1136B1"/>
    <w:rsid w:val="5A21E1AB"/>
    <w:rsid w:val="5A520CE7"/>
    <w:rsid w:val="5A6FEC6F"/>
    <w:rsid w:val="5A775F53"/>
    <w:rsid w:val="5AA75425"/>
    <w:rsid w:val="5B153AD7"/>
    <w:rsid w:val="5B477905"/>
    <w:rsid w:val="5B486497"/>
    <w:rsid w:val="5B68EDCE"/>
    <w:rsid w:val="5B78EDEE"/>
    <w:rsid w:val="5B7B2395"/>
    <w:rsid w:val="5C42EFBD"/>
    <w:rsid w:val="5C646578"/>
    <w:rsid w:val="5CA23071"/>
    <w:rsid w:val="5CA59416"/>
    <w:rsid w:val="5CAC0109"/>
    <w:rsid w:val="5CADE54F"/>
    <w:rsid w:val="5CDBB197"/>
    <w:rsid w:val="5CF0FE9D"/>
    <w:rsid w:val="5DE7238B"/>
    <w:rsid w:val="5DE76973"/>
    <w:rsid w:val="5F2E4D80"/>
    <w:rsid w:val="5F40AB5D"/>
    <w:rsid w:val="5F4CE93D"/>
    <w:rsid w:val="5FB4AD78"/>
    <w:rsid w:val="6013B4F7"/>
    <w:rsid w:val="601BD3E4"/>
    <w:rsid w:val="602426EC"/>
    <w:rsid w:val="602DE9FC"/>
    <w:rsid w:val="6046BFE6"/>
    <w:rsid w:val="6054DC72"/>
    <w:rsid w:val="6070A162"/>
    <w:rsid w:val="610C6A0C"/>
    <w:rsid w:val="61A12F48"/>
    <w:rsid w:val="61F06750"/>
    <w:rsid w:val="61F9B571"/>
    <w:rsid w:val="620A80F0"/>
    <w:rsid w:val="62DEA5BA"/>
    <w:rsid w:val="62E60DF0"/>
    <w:rsid w:val="63730418"/>
    <w:rsid w:val="639F686F"/>
    <w:rsid w:val="63DB8A4F"/>
    <w:rsid w:val="640A90CB"/>
    <w:rsid w:val="6435FAB6"/>
    <w:rsid w:val="645C211E"/>
    <w:rsid w:val="650B6E06"/>
    <w:rsid w:val="6538DBEB"/>
    <w:rsid w:val="6560EDF7"/>
    <w:rsid w:val="65739396"/>
    <w:rsid w:val="658288F1"/>
    <w:rsid w:val="65B4376C"/>
    <w:rsid w:val="65BE3403"/>
    <w:rsid w:val="65DD06B8"/>
    <w:rsid w:val="65E894FA"/>
    <w:rsid w:val="66585745"/>
    <w:rsid w:val="6660202B"/>
    <w:rsid w:val="66E4804F"/>
    <w:rsid w:val="66EAA672"/>
    <w:rsid w:val="6710CFC4"/>
    <w:rsid w:val="6724111F"/>
    <w:rsid w:val="675F085A"/>
    <w:rsid w:val="67BEE43B"/>
    <w:rsid w:val="67E4D265"/>
    <w:rsid w:val="680C6210"/>
    <w:rsid w:val="6846600E"/>
    <w:rsid w:val="68554E93"/>
    <w:rsid w:val="68A5DFC7"/>
    <w:rsid w:val="68EC4B4F"/>
    <w:rsid w:val="69221C51"/>
    <w:rsid w:val="693EC339"/>
    <w:rsid w:val="6986BDE1"/>
    <w:rsid w:val="6997E76F"/>
    <w:rsid w:val="69AF4B95"/>
    <w:rsid w:val="69B43BEF"/>
    <w:rsid w:val="69D50CE3"/>
    <w:rsid w:val="69E37FF2"/>
    <w:rsid w:val="6A39BC85"/>
    <w:rsid w:val="6A5D83BF"/>
    <w:rsid w:val="6A65773F"/>
    <w:rsid w:val="6B028030"/>
    <w:rsid w:val="6B5640CC"/>
    <w:rsid w:val="6BCE3EDB"/>
    <w:rsid w:val="6C135887"/>
    <w:rsid w:val="6C4420E5"/>
    <w:rsid w:val="6C978EF3"/>
    <w:rsid w:val="6CB03D78"/>
    <w:rsid w:val="6CDCBDC0"/>
    <w:rsid w:val="6D2D69BF"/>
    <w:rsid w:val="6D599FB5"/>
    <w:rsid w:val="6D87B5CF"/>
    <w:rsid w:val="6D8EBFFA"/>
    <w:rsid w:val="6DB86A84"/>
    <w:rsid w:val="6DBA29E5"/>
    <w:rsid w:val="6E044BD3"/>
    <w:rsid w:val="6E3C8D1A"/>
    <w:rsid w:val="6E7252F6"/>
    <w:rsid w:val="6ECE1153"/>
    <w:rsid w:val="6F0DD37E"/>
    <w:rsid w:val="6F0FF4DF"/>
    <w:rsid w:val="6F5B8CD3"/>
    <w:rsid w:val="6FA536A7"/>
    <w:rsid w:val="6FAD9DBC"/>
    <w:rsid w:val="6FB23185"/>
    <w:rsid w:val="6FC16471"/>
    <w:rsid w:val="6FE5B533"/>
    <w:rsid w:val="6FE81A84"/>
    <w:rsid w:val="6FF0FEA4"/>
    <w:rsid w:val="7012AD40"/>
    <w:rsid w:val="7056535A"/>
    <w:rsid w:val="705F5ED0"/>
    <w:rsid w:val="706ED1AE"/>
    <w:rsid w:val="70EFC7D1"/>
    <w:rsid w:val="710EA458"/>
    <w:rsid w:val="71218AB0"/>
    <w:rsid w:val="713A40D1"/>
    <w:rsid w:val="71992C63"/>
    <w:rsid w:val="71E76515"/>
    <w:rsid w:val="71EE8F0B"/>
    <w:rsid w:val="71FB36A6"/>
    <w:rsid w:val="7201745D"/>
    <w:rsid w:val="7212429B"/>
    <w:rsid w:val="723235B8"/>
    <w:rsid w:val="7286C43E"/>
    <w:rsid w:val="72AC8EAC"/>
    <w:rsid w:val="72C64BD3"/>
    <w:rsid w:val="72D8EDD2"/>
    <w:rsid w:val="73588ACD"/>
    <w:rsid w:val="7369D5A9"/>
    <w:rsid w:val="73CDACE4"/>
    <w:rsid w:val="73D6344E"/>
    <w:rsid w:val="73F6F753"/>
    <w:rsid w:val="74034660"/>
    <w:rsid w:val="741259E1"/>
    <w:rsid w:val="74143289"/>
    <w:rsid w:val="741474D3"/>
    <w:rsid w:val="74288317"/>
    <w:rsid w:val="74356F3E"/>
    <w:rsid w:val="747E4701"/>
    <w:rsid w:val="7491B0E5"/>
    <w:rsid w:val="74DDF20B"/>
    <w:rsid w:val="74DF7329"/>
    <w:rsid w:val="75002D00"/>
    <w:rsid w:val="75132F07"/>
    <w:rsid w:val="751D3C92"/>
    <w:rsid w:val="755C9AA4"/>
    <w:rsid w:val="758B598F"/>
    <w:rsid w:val="75DFA094"/>
    <w:rsid w:val="76CBE63D"/>
    <w:rsid w:val="7713061B"/>
    <w:rsid w:val="77234B7D"/>
    <w:rsid w:val="775D5AEA"/>
    <w:rsid w:val="78250F15"/>
    <w:rsid w:val="78411BBA"/>
    <w:rsid w:val="78654E26"/>
    <w:rsid w:val="78A015BC"/>
    <w:rsid w:val="78E2FC88"/>
    <w:rsid w:val="792C0912"/>
    <w:rsid w:val="792CD66D"/>
    <w:rsid w:val="796DFAC9"/>
    <w:rsid w:val="7971FCD7"/>
    <w:rsid w:val="797EE20D"/>
    <w:rsid w:val="798A994B"/>
    <w:rsid w:val="798C91B3"/>
    <w:rsid w:val="799954DB"/>
    <w:rsid w:val="79C73B51"/>
    <w:rsid w:val="79C799DF"/>
    <w:rsid w:val="79E87B97"/>
    <w:rsid w:val="7A871807"/>
    <w:rsid w:val="7B0DAAF4"/>
    <w:rsid w:val="7B74E350"/>
    <w:rsid w:val="7B79056E"/>
    <w:rsid w:val="7B88A3E0"/>
    <w:rsid w:val="7BB405E0"/>
    <w:rsid w:val="7C1DA591"/>
    <w:rsid w:val="7C26E05A"/>
    <w:rsid w:val="7C4F63E4"/>
    <w:rsid w:val="7C559500"/>
    <w:rsid w:val="7CD30002"/>
    <w:rsid w:val="7CDAF725"/>
    <w:rsid w:val="7D059EA5"/>
    <w:rsid w:val="7D14AA71"/>
    <w:rsid w:val="7D1B951E"/>
    <w:rsid w:val="7D2D15CF"/>
    <w:rsid w:val="7D32F32E"/>
    <w:rsid w:val="7D3590B8"/>
    <w:rsid w:val="7D4A8485"/>
    <w:rsid w:val="7D8E4C18"/>
    <w:rsid w:val="7DF91778"/>
    <w:rsid w:val="7E156176"/>
    <w:rsid w:val="7E253CD1"/>
    <w:rsid w:val="7E3A026D"/>
    <w:rsid w:val="7E60FBA2"/>
    <w:rsid w:val="7E76EBF0"/>
    <w:rsid w:val="7E84B3F1"/>
    <w:rsid w:val="7ED6F822"/>
    <w:rsid w:val="7FCA059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E329D"/>
  <w15:docId w15:val="{3AED378F-0562-4755-932E-D2DCFC58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US" w:eastAsia="et-EE" w:bidi="ar-SA"/>
      </w:rPr>
    </w:rPrDefault>
    <w:pPrDefault>
      <w:pPr>
        <w:spacing w:before="120"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1B06"/>
    <w:pPr>
      <w:spacing w:before="0" w:after="0"/>
    </w:pPr>
    <w:rPr>
      <w:rFonts w:ascii="Times New Roman" w:eastAsia="Times New Roman" w:hAnsi="Times New Roman" w:cs="Times New Roman"/>
      <w:sz w:val="24"/>
      <w:szCs w:val="24"/>
      <w:lang w:eastAsia="en-GB"/>
    </w:rPr>
  </w:style>
  <w:style w:type="paragraph" w:styleId="Heading1">
    <w:name w:val="heading 1"/>
    <w:basedOn w:val="Normal"/>
    <w:next w:val="Normal"/>
    <w:pPr>
      <w:pBdr>
        <w:top w:val="none" w:sz="0" w:space="0" w:color="000000"/>
        <w:left w:val="none" w:sz="0" w:space="0" w:color="000000"/>
        <w:bottom w:val="none" w:sz="0" w:space="0" w:color="000000"/>
        <w:right w:val="none" w:sz="0" w:space="0" w:color="000000"/>
        <w:between w:val="none" w:sz="0" w:space="0" w:color="000000"/>
      </w:pBdr>
      <w:outlineLvl w:val="0"/>
    </w:pPr>
    <w:rPr>
      <w:b/>
      <w:color w:val="000000"/>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E2DDD"/>
    <w:rPr>
      <w:sz w:val="16"/>
      <w:szCs w:val="16"/>
    </w:rPr>
  </w:style>
  <w:style w:type="paragraph" w:styleId="CommentText">
    <w:name w:val="annotation text"/>
    <w:basedOn w:val="Normal"/>
    <w:link w:val="CommentTextChar"/>
    <w:uiPriority w:val="99"/>
    <w:semiHidden/>
    <w:unhideWhenUsed/>
    <w:rsid w:val="00AE2DDD"/>
  </w:style>
  <w:style w:type="character" w:customStyle="1" w:styleId="CommentTextChar">
    <w:name w:val="Comment Text Char"/>
    <w:basedOn w:val="DefaultParagraphFont"/>
    <w:link w:val="CommentText"/>
    <w:uiPriority w:val="99"/>
    <w:semiHidden/>
    <w:rsid w:val="00AE2DDD"/>
  </w:style>
  <w:style w:type="paragraph" w:styleId="CommentSubject">
    <w:name w:val="annotation subject"/>
    <w:basedOn w:val="CommentText"/>
    <w:next w:val="CommentText"/>
    <w:link w:val="CommentSubjectChar"/>
    <w:uiPriority w:val="99"/>
    <w:semiHidden/>
    <w:unhideWhenUsed/>
    <w:rsid w:val="00AE2DDD"/>
    <w:rPr>
      <w:b/>
      <w:bCs/>
    </w:rPr>
  </w:style>
  <w:style w:type="character" w:customStyle="1" w:styleId="CommentSubjectChar">
    <w:name w:val="Comment Subject Char"/>
    <w:basedOn w:val="CommentTextChar"/>
    <w:link w:val="CommentSubject"/>
    <w:uiPriority w:val="99"/>
    <w:semiHidden/>
    <w:rsid w:val="00AE2DDD"/>
    <w:rPr>
      <w:b/>
      <w:bCs/>
    </w:rPr>
  </w:style>
  <w:style w:type="paragraph" w:styleId="BalloonText">
    <w:name w:val="Balloon Text"/>
    <w:basedOn w:val="Normal"/>
    <w:link w:val="BalloonTextChar"/>
    <w:uiPriority w:val="99"/>
    <w:semiHidden/>
    <w:unhideWhenUsed/>
    <w:rsid w:val="00AE2D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DDD"/>
    <w:rPr>
      <w:rFonts w:ascii="Segoe UI" w:hAnsi="Segoe UI" w:cs="Segoe UI"/>
      <w:sz w:val="18"/>
      <w:szCs w:val="18"/>
    </w:rPr>
  </w:style>
  <w:style w:type="paragraph" w:styleId="Revision">
    <w:name w:val="Revision"/>
    <w:hidden/>
    <w:uiPriority w:val="99"/>
    <w:semiHidden/>
    <w:rsid w:val="00856898"/>
    <w:pPr>
      <w:spacing w:before="0" w:after="0"/>
    </w:pPr>
  </w:style>
  <w:style w:type="character" w:styleId="Hyperlink">
    <w:name w:val="Hyperlink"/>
    <w:basedOn w:val="DefaultParagraphFont"/>
    <w:uiPriority w:val="99"/>
    <w:unhideWhenUsed/>
    <w:rsid w:val="001D68BB"/>
    <w:rPr>
      <w:color w:val="0000FF"/>
      <w:u w:val="single"/>
    </w:rPr>
  </w:style>
  <w:style w:type="paragraph" w:styleId="ListParagraph">
    <w:name w:val="List Paragraph"/>
    <w:basedOn w:val="Normal"/>
    <w:uiPriority w:val="34"/>
    <w:qFormat/>
    <w:rsid w:val="00A862F2"/>
    <w:pPr>
      <w:ind w:left="720"/>
      <w:contextualSpacing/>
    </w:pPr>
  </w:style>
  <w:style w:type="character" w:customStyle="1" w:styleId="Lahendamatamainimine1">
    <w:name w:val="Lahendamata mainimine1"/>
    <w:basedOn w:val="DefaultParagraphFont"/>
    <w:uiPriority w:val="99"/>
    <w:semiHidden/>
    <w:unhideWhenUsed/>
    <w:rsid w:val="00CF520F"/>
    <w:rPr>
      <w:color w:val="605E5C"/>
      <w:shd w:val="clear" w:color="auto" w:fill="E1DFDD"/>
    </w:rPr>
  </w:style>
  <w:style w:type="paragraph" w:styleId="HTMLPreformatted">
    <w:name w:val="HTML Preformatted"/>
    <w:basedOn w:val="Normal"/>
    <w:link w:val="HTMLPreformattedChar"/>
    <w:uiPriority w:val="99"/>
    <w:unhideWhenUsed/>
    <w:rsid w:val="001C4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t-EE"/>
    </w:rPr>
  </w:style>
  <w:style w:type="character" w:customStyle="1" w:styleId="HTMLPreformattedChar">
    <w:name w:val="HTML Preformatted Char"/>
    <w:basedOn w:val="DefaultParagraphFont"/>
    <w:link w:val="HTMLPreformatted"/>
    <w:uiPriority w:val="99"/>
    <w:rsid w:val="001C4194"/>
    <w:rPr>
      <w:rFonts w:ascii="Courier New" w:eastAsia="Times New Roman" w:hAnsi="Courier New" w:cs="Courier New"/>
      <w:lang w:val="et-EE"/>
    </w:rPr>
  </w:style>
  <w:style w:type="character" w:styleId="FollowedHyperlink">
    <w:name w:val="FollowedHyperlink"/>
    <w:basedOn w:val="DefaultParagraphFont"/>
    <w:uiPriority w:val="99"/>
    <w:semiHidden/>
    <w:unhideWhenUsed/>
    <w:rsid w:val="00D543F0"/>
    <w:rPr>
      <w:color w:val="800080" w:themeColor="followedHyperlink"/>
      <w:u w:val="single"/>
    </w:rPr>
  </w:style>
  <w:style w:type="character" w:customStyle="1" w:styleId="whitepre">
    <w:name w:val="whitepre"/>
    <w:basedOn w:val="DefaultParagraphFont"/>
    <w:rsid w:val="005C761C"/>
  </w:style>
  <w:style w:type="paragraph" w:styleId="NormalWeb">
    <w:name w:val="Normal (Web)"/>
    <w:basedOn w:val="Normal"/>
    <w:uiPriority w:val="99"/>
    <w:unhideWhenUsed/>
    <w:rsid w:val="00B2633E"/>
    <w:pPr>
      <w:spacing w:before="100" w:beforeAutospacing="1" w:after="100" w:afterAutospacing="1"/>
    </w:pPr>
  </w:style>
  <w:style w:type="character" w:customStyle="1" w:styleId="ng-star-inserted">
    <w:name w:val="ng-star-inserted"/>
    <w:basedOn w:val="DefaultParagraphFont"/>
    <w:rsid w:val="009A006D"/>
  </w:style>
  <w:style w:type="character" w:styleId="UnresolvedMention">
    <w:name w:val="Unresolved Mention"/>
    <w:basedOn w:val="DefaultParagraphFont"/>
    <w:uiPriority w:val="99"/>
    <w:semiHidden/>
    <w:unhideWhenUsed/>
    <w:rsid w:val="00735A93"/>
    <w:rPr>
      <w:color w:val="605E5C"/>
      <w:shd w:val="clear" w:color="auto" w:fill="E1DFDD"/>
    </w:rPr>
  </w:style>
  <w:style w:type="character" w:customStyle="1" w:styleId="apple-converted-space">
    <w:name w:val="apple-converted-space"/>
    <w:basedOn w:val="DefaultParagraphFont"/>
    <w:rsid w:val="00A50036"/>
  </w:style>
  <w:style w:type="paragraph" w:styleId="Footer">
    <w:name w:val="footer"/>
    <w:basedOn w:val="Normal"/>
    <w:link w:val="FooterChar"/>
    <w:uiPriority w:val="99"/>
    <w:unhideWhenUsed/>
    <w:rsid w:val="00EC38E6"/>
    <w:pPr>
      <w:tabs>
        <w:tab w:val="center" w:pos="4320"/>
        <w:tab w:val="right" w:pos="8640"/>
      </w:tabs>
    </w:pPr>
    <w:rPr>
      <w:rFonts w:asciiTheme="minorHAnsi" w:eastAsiaTheme="minorEastAsia" w:hAnsiTheme="minorHAnsi" w:cstheme="minorBidi"/>
      <w:lang w:eastAsia="en-US"/>
    </w:rPr>
  </w:style>
  <w:style w:type="character" w:customStyle="1" w:styleId="FooterChar">
    <w:name w:val="Footer Char"/>
    <w:basedOn w:val="DefaultParagraphFont"/>
    <w:link w:val="Footer"/>
    <w:uiPriority w:val="99"/>
    <w:rsid w:val="00EC38E6"/>
    <w:rPr>
      <w:rFonts w:asciiTheme="minorHAnsi" w:eastAsiaTheme="minorEastAsia" w:hAnsiTheme="minorHAnsi" w:cstheme="minorBidi"/>
      <w:sz w:val="24"/>
      <w:szCs w:val="24"/>
      <w:lang w:eastAsia="en-US"/>
    </w:rPr>
  </w:style>
  <w:style w:type="character" w:styleId="PageNumber">
    <w:name w:val="page number"/>
    <w:basedOn w:val="DefaultParagraphFont"/>
    <w:uiPriority w:val="99"/>
    <w:semiHidden/>
    <w:unhideWhenUsed/>
    <w:rsid w:val="00EC38E6"/>
  </w:style>
  <w:style w:type="character" w:styleId="Strong">
    <w:name w:val="Strong"/>
    <w:basedOn w:val="DefaultParagraphFont"/>
    <w:uiPriority w:val="22"/>
    <w:qFormat/>
    <w:rsid w:val="00EC38E6"/>
    <w:rPr>
      <w:b/>
      <w:bCs/>
    </w:rPr>
  </w:style>
  <w:style w:type="table" w:styleId="TableGrid">
    <w:name w:val="Table Grid"/>
    <w:basedOn w:val="TableNormal"/>
    <w:uiPriority w:val="59"/>
    <w:rsid w:val="00EC38E6"/>
    <w:pPr>
      <w:spacing w:before="0" w:after="0"/>
    </w:pPr>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1"/>
    <w:qFormat/>
    <w:rsid w:val="00EC38E6"/>
    <w:pPr>
      <w:spacing w:before="0" w:after="0"/>
    </w:pPr>
    <w:rPr>
      <w:rFonts w:ascii="Times New Roman" w:eastAsia="Calibri" w:hAnsi="Times New Roman" w:cs="Times New Roman"/>
      <w:sz w:val="24"/>
      <w:szCs w:val="22"/>
      <w:lang w:val="et-EE" w:eastAsia="en-US"/>
    </w:rPr>
  </w:style>
  <w:style w:type="character" w:customStyle="1" w:styleId="TitleChar">
    <w:name w:val="Title Char"/>
    <w:basedOn w:val="DefaultParagraphFont"/>
    <w:link w:val="Title"/>
    <w:uiPriority w:val="10"/>
    <w:rsid w:val="00EC38E6"/>
    <w:rPr>
      <w:b/>
      <w:sz w:val="72"/>
      <w:szCs w:val="72"/>
    </w:rPr>
  </w:style>
  <w:style w:type="character" w:styleId="Mention">
    <w:name w:val="Mention"/>
    <w:basedOn w:val="DefaultParagraphFont"/>
    <w:uiPriority w:val="99"/>
    <w:unhideWhenUsed/>
    <w:rsid w:val="00EC38E6"/>
    <w:rPr>
      <w:color w:val="2B579A"/>
      <w:shd w:val="clear" w:color="auto" w:fill="E6E6E6"/>
    </w:rPr>
  </w:style>
  <w:style w:type="paragraph" w:styleId="Header">
    <w:name w:val="header"/>
    <w:basedOn w:val="Normal"/>
    <w:link w:val="HeaderChar"/>
    <w:uiPriority w:val="99"/>
    <w:unhideWhenUsed/>
    <w:rsid w:val="00F90A3D"/>
    <w:pPr>
      <w:tabs>
        <w:tab w:val="center" w:pos="4513"/>
        <w:tab w:val="right" w:pos="9026"/>
      </w:tabs>
    </w:pPr>
  </w:style>
  <w:style w:type="character" w:customStyle="1" w:styleId="HeaderChar">
    <w:name w:val="Header Char"/>
    <w:basedOn w:val="DefaultParagraphFont"/>
    <w:link w:val="Header"/>
    <w:uiPriority w:val="99"/>
    <w:rsid w:val="00F90A3D"/>
  </w:style>
  <w:style w:type="paragraph" w:customStyle="1" w:styleId="elementtoproof">
    <w:name w:val="elementtoproof"/>
    <w:basedOn w:val="Normal"/>
    <w:rsid w:val="000C78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3755">
      <w:bodyDiv w:val="1"/>
      <w:marLeft w:val="0"/>
      <w:marRight w:val="0"/>
      <w:marTop w:val="0"/>
      <w:marBottom w:val="0"/>
      <w:divBdr>
        <w:top w:val="none" w:sz="0" w:space="0" w:color="auto"/>
        <w:left w:val="none" w:sz="0" w:space="0" w:color="auto"/>
        <w:bottom w:val="none" w:sz="0" w:space="0" w:color="auto"/>
        <w:right w:val="none" w:sz="0" w:space="0" w:color="auto"/>
      </w:divBdr>
    </w:div>
    <w:div w:id="20785289">
      <w:bodyDiv w:val="1"/>
      <w:marLeft w:val="0"/>
      <w:marRight w:val="0"/>
      <w:marTop w:val="0"/>
      <w:marBottom w:val="0"/>
      <w:divBdr>
        <w:top w:val="none" w:sz="0" w:space="0" w:color="auto"/>
        <w:left w:val="none" w:sz="0" w:space="0" w:color="auto"/>
        <w:bottom w:val="none" w:sz="0" w:space="0" w:color="auto"/>
        <w:right w:val="none" w:sz="0" w:space="0" w:color="auto"/>
      </w:divBdr>
    </w:div>
    <w:div w:id="52433833">
      <w:bodyDiv w:val="1"/>
      <w:marLeft w:val="0"/>
      <w:marRight w:val="0"/>
      <w:marTop w:val="0"/>
      <w:marBottom w:val="0"/>
      <w:divBdr>
        <w:top w:val="none" w:sz="0" w:space="0" w:color="auto"/>
        <w:left w:val="none" w:sz="0" w:space="0" w:color="auto"/>
        <w:bottom w:val="none" w:sz="0" w:space="0" w:color="auto"/>
        <w:right w:val="none" w:sz="0" w:space="0" w:color="auto"/>
      </w:divBdr>
    </w:div>
    <w:div w:id="68581267">
      <w:bodyDiv w:val="1"/>
      <w:marLeft w:val="0"/>
      <w:marRight w:val="0"/>
      <w:marTop w:val="0"/>
      <w:marBottom w:val="0"/>
      <w:divBdr>
        <w:top w:val="none" w:sz="0" w:space="0" w:color="auto"/>
        <w:left w:val="none" w:sz="0" w:space="0" w:color="auto"/>
        <w:bottom w:val="none" w:sz="0" w:space="0" w:color="auto"/>
        <w:right w:val="none" w:sz="0" w:space="0" w:color="auto"/>
      </w:divBdr>
    </w:div>
    <w:div w:id="93598251">
      <w:bodyDiv w:val="1"/>
      <w:marLeft w:val="0"/>
      <w:marRight w:val="0"/>
      <w:marTop w:val="0"/>
      <w:marBottom w:val="0"/>
      <w:divBdr>
        <w:top w:val="none" w:sz="0" w:space="0" w:color="auto"/>
        <w:left w:val="none" w:sz="0" w:space="0" w:color="auto"/>
        <w:bottom w:val="none" w:sz="0" w:space="0" w:color="auto"/>
        <w:right w:val="none" w:sz="0" w:space="0" w:color="auto"/>
      </w:divBdr>
    </w:div>
    <w:div w:id="107359423">
      <w:bodyDiv w:val="1"/>
      <w:marLeft w:val="0"/>
      <w:marRight w:val="0"/>
      <w:marTop w:val="0"/>
      <w:marBottom w:val="0"/>
      <w:divBdr>
        <w:top w:val="none" w:sz="0" w:space="0" w:color="auto"/>
        <w:left w:val="none" w:sz="0" w:space="0" w:color="auto"/>
        <w:bottom w:val="none" w:sz="0" w:space="0" w:color="auto"/>
        <w:right w:val="none" w:sz="0" w:space="0" w:color="auto"/>
      </w:divBdr>
      <w:divsChild>
        <w:div w:id="1775442095">
          <w:marLeft w:val="0"/>
          <w:marRight w:val="0"/>
          <w:marTop w:val="0"/>
          <w:marBottom w:val="0"/>
          <w:divBdr>
            <w:top w:val="none" w:sz="0" w:space="0" w:color="auto"/>
            <w:left w:val="none" w:sz="0" w:space="0" w:color="auto"/>
            <w:bottom w:val="none" w:sz="0" w:space="0" w:color="auto"/>
            <w:right w:val="none" w:sz="0" w:space="0" w:color="auto"/>
          </w:divBdr>
          <w:divsChild>
            <w:div w:id="1263685690">
              <w:marLeft w:val="0"/>
              <w:marRight w:val="0"/>
              <w:marTop w:val="0"/>
              <w:marBottom w:val="0"/>
              <w:divBdr>
                <w:top w:val="none" w:sz="0" w:space="0" w:color="auto"/>
                <w:left w:val="none" w:sz="0" w:space="0" w:color="auto"/>
                <w:bottom w:val="none" w:sz="0" w:space="0" w:color="auto"/>
                <w:right w:val="none" w:sz="0" w:space="0" w:color="auto"/>
              </w:divBdr>
              <w:divsChild>
                <w:div w:id="159390403">
                  <w:marLeft w:val="0"/>
                  <w:marRight w:val="0"/>
                  <w:marTop w:val="0"/>
                  <w:marBottom w:val="0"/>
                  <w:divBdr>
                    <w:top w:val="none" w:sz="0" w:space="0" w:color="auto"/>
                    <w:left w:val="none" w:sz="0" w:space="0" w:color="auto"/>
                    <w:bottom w:val="none" w:sz="0" w:space="0" w:color="auto"/>
                    <w:right w:val="none" w:sz="0" w:space="0" w:color="auto"/>
                  </w:divBdr>
                  <w:divsChild>
                    <w:div w:id="129533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67335">
      <w:bodyDiv w:val="1"/>
      <w:marLeft w:val="0"/>
      <w:marRight w:val="0"/>
      <w:marTop w:val="0"/>
      <w:marBottom w:val="0"/>
      <w:divBdr>
        <w:top w:val="none" w:sz="0" w:space="0" w:color="auto"/>
        <w:left w:val="none" w:sz="0" w:space="0" w:color="auto"/>
        <w:bottom w:val="none" w:sz="0" w:space="0" w:color="auto"/>
        <w:right w:val="none" w:sz="0" w:space="0" w:color="auto"/>
      </w:divBdr>
    </w:div>
    <w:div w:id="156922675">
      <w:bodyDiv w:val="1"/>
      <w:marLeft w:val="0"/>
      <w:marRight w:val="0"/>
      <w:marTop w:val="0"/>
      <w:marBottom w:val="0"/>
      <w:divBdr>
        <w:top w:val="none" w:sz="0" w:space="0" w:color="auto"/>
        <w:left w:val="none" w:sz="0" w:space="0" w:color="auto"/>
        <w:bottom w:val="none" w:sz="0" w:space="0" w:color="auto"/>
        <w:right w:val="none" w:sz="0" w:space="0" w:color="auto"/>
      </w:divBdr>
    </w:div>
    <w:div w:id="158278431">
      <w:bodyDiv w:val="1"/>
      <w:marLeft w:val="0"/>
      <w:marRight w:val="0"/>
      <w:marTop w:val="0"/>
      <w:marBottom w:val="0"/>
      <w:divBdr>
        <w:top w:val="none" w:sz="0" w:space="0" w:color="auto"/>
        <w:left w:val="none" w:sz="0" w:space="0" w:color="auto"/>
        <w:bottom w:val="none" w:sz="0" w:space="0" w:color="auto"/>
        <w:right w:val="none" w:sz="0" w:space="0" w:color="auto"/>
      </w:divBdr>
      <w:divsChild>
        <w:div w:id="1101990823">
          <w:marLeft w:val="0"/>
          <w:marRight w:val="0"/>
          <w:marTop w:val="0"/>
          <w:marBottom w:val="0"/>
          <w:divBdr>
            <w:top w:val="none" w:sz="0" w:space="0" w:color="auto"/>
            <w:left w:val="none" w:sz="0" w:space="0" w:color="auto"/>
            <w:bottom w:val="none" w:sz="0" w:space="0" w:color="auto"/>
            <w:right w:val="none" w:sz="0" w:space="0" w:color="auto"/>
          </w:divBdr>
          <w:divsChild>
            <w:div w:id="1584879500">
              <w:marLeft w:val="0"/>
              <w:marRight w:val="0"/>
              <w:marTop w:val="0"/>
              <w:marBottom w:val="0"/>
              <w:divBdr>
                <w:top w:val="none" w:sz="0" w:space="0" w:color="auto"/>
                <w:left w:val="none" w:sz="0" w:space="0" w:color="auto"/>
                <w:bottom w:val="none" w:sz="0" w:space="0" w:color="auto"/>
                <w:right w:val="none" w:sz="0" w:space="0" w:color="auto"/>
              </w:divBdr>
              <w:divsChild>
                <w:div w:id="1043405698">
                  <w:marLeft w:val="0"/>
                  <w:marRight w:val="0"/>
                  <w:marTop w:val="0"/>
                  <w:marBottom w:val="0"/>
                  <w:divBdr>
                    <w:top w:val="none" w:sz="0" w:space="0" w:color="auto"/>
                    <w:left w:val="none" w:sz="0" w:space="0" w:color="auto"/>
                    <w:bottom w:val="none" w:sz="0" w:space="0" w:color="auto"/>
                    <w:right w:val="none" w:sz="0" w:space="0" w:color="auto"/>
                  </w:divBdr>
                  <w:divsChild>
                    <w:div w:id="130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19081">
      <w:bodyDiv w:val="1"/>
      <w:marLeft w:val="0"/>
      <w:marRight w:val="0"/>
      <w:marTop w:val="0"/>
      <w:marBottom w:val="0"/>
      <w:divBdr>
        <w:top w:val="none" w:sz="0" w:space="0" w:color="auto"/>
        <w:left w:val="none" w:sz="0" w:space="0" w:color="auto"/>
        <w:bottom w:val="none" w:sz="0" w:space="0" w:color="auto"/>
        <w:right w:val="none" w:sz="0" w:space="0" w:color="auto"/>
      </w:divBdr>
    </w:div>
    <w:div w:id="184174559">
      <w:bodyDiv w:val="1"/>
      <w:marLeft w:val="0"/>
      <w:marRight w:val="0"/>
      <w:marTop w:val="0"/>
      <w:marBottom w:val="0"/>
      <w:divBdr>
        <w:top w:val="none" w:sz="0" w:space="0" w:color="auto"/>
        <w:left w:val="none" w:sz="0" w:space="0" w:color="auto"/>
        <w:bottom w:val="none" w:sz="0" w:space="0" w:color="auto"/>
        <w:right w:val="none" w:sz="0" w:space="0" w:color="auto"/>
      </w:divBdr>
      <w:divsChild>
        <w:div w:id="151878541">
          <w:marLeft w:val="0"/>
          <w:marRight w:val="0"/>
          <w:marTop w:val="0"/>
          <w:marBottom w:val="0"/>
          <w:divBdr>
            <w:top w:val="none" w:sz="0" w:space="0" w:color="auto"/>
            <w:left w:val="none" w:sz="0" w:space="0" w:color="auto"/>
            <w:bottom w:val="none" w:sz="0" w:space="0" w:color="auto"/>
            <w:right w:val="none" w:sz="0" w:space="0" w:color="auto"/>
          </w:divBdr>
          <w:divsChild>
            <w:div w:id="1013068497">
              <w:marLeft w:val="0"/>
              <w:marRight w:val="0"/>
              <w:marTop w:val="0"/>
              <w:marBottom w:val="0"/>
              <w:divBdr>
                <w:top w:val="none" w:sz="0" w:space="0" w:color="auto"/>
                <w:left w:val="none" w:sz="0" w:space="0" w:color="auto"/>
                <w:bottom w:val="none" w:sz="0" w:space="0" w:color="auto"/>
                <w:right w:val="none" w:sz="0" w:space="0" w:color="auto"/>
              </w:divBdr>
              <w:divsChild>
                <w:div w:id="1113674232">
                  <w:marLeft w:val="0"/>
                  <w:marRight w:val="0"/>
                  <w:marTop w:val="0"/>
                  <w:marBottom w:val="0"/>
                  <w:divBdr>
                    <w:top w:val="none" w:sz="0" w:space="0" w:color="auto"/>
                    <w:left w:val="none" w:sz="0" w:space="0" w:color="auto"/>
                    <w:bottom w:val="none" w:sz="0" w:space="0" w:color="auto"/>
                    <w:right w:val="none" w:sz="0" w:space="0" w:color="auto"/>
                  </w:divBdr>
                  <w:divsChild>
                    <w:div w:id="112639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77771">
      <w:bodyDiv w:val="1"/>
      <w:marLeft w:val="0"/>
      <w:marRight w:val="0"/>
      <w:marTop w:val="0"/>
      <w:marBottom w:val="0"/>
      <w:divBdr>
        <w:top w:val="none" w:sz="0" w:space="0" w:color="auto"/>
        <w:left w:val="none" w:sz="0" w:space="0" w:color="auto"/>
        <w:bottom w:val="none" w:sz="0" w:space="0" w:color="auto"/>
        <w:right w:val="none" w:sz="0" w:space="0" w:color="auto"/>
      </w:divBdr>
    </w:div>
    <w:div w:id="194974727">
      <w:bodyDiv w:val="1"/>
      <w:marLeft w:val="0"/>
      <w:marRight w:val="0"/>
      <w:marTop w:val="0"/>
      <w:marBottom w:val="0"/>
      <w:divBdr>
        <w:top w:val="none" w:sz="0" w:space="0" w:color="auto"/>
        <w:left w:val="none" w:sz="0" w:space="0" w:color="auto"/>
        <w:bottom w:val="none" w:sz="0" w:space="0" w:color="auto"/>
        <w:right w:val="none" w:sz="0" w:space="0" w:color="auto"/>
      </w:divBdr>
    </w:div>
    <w:div w:id="236785568">
      <w:bodyDiv w:val="1"/>
      <w:marLeft w:val="0"/>
      <w:marRight w:val="0"/>
      <w:marTop w:val="0"/>
      <w:marBottom w:val="0"/>
      <w:divBdr>
        <w:top w:val="none" w:sz="0" w:space="0" w:color="auto"/>
        <w:left w:val="none" w:sz="0" w:space="0" w:color="auto"/>
        <w:bottom w:val="none" w:sz="0" w:space="0" w:color="auto"/>
        <w:right w:val="none" w:sz="0" w:space="0" w:color="auto"/>
      </w:divBdr>
    </w:div>
    <w:div w:id="252669209">
      <w:bodyDiv w:val="1"/>
      <w:marLeft w:val="0"/>
      <w:marRight w:val="0"/>
      <w:marTop w:val="0"/>
      <w:marBottom w:val="0"/>
      <w:divBdr>
        <w:top w:val="none" w:sz="0" w:space="0" w:color="auto"/>
        <w:left w:val="none" w:sz="0" w:space="0" w:color="auto"/>
        <w:bottom w:val="none" w:sz="0" w:space="0" w:color="auto"/>
        <w:right w:val="none" w:sz="0" w:space="0" w:color="auto"/>
      </w:divBdr>
      <w:divsChild>
        <w:div w:id="2062442343">
          <w:marLeft w:val="0"/>
          <w:marRight w:val="0"/>
          <w:marTop w:val="0"/>
          <w:marBottom w:val="0"/>
          <w:divBdr>
            <w:top w:val="none" w:sz="0" w:space="0" w:color="auto"/>
            <w:left w:val="none" w:sz="0" w:space="0" w:color="auto"/>
            <w:bottom w:val="none" w:sz="0" w:space="0" w:color="auto"/>
            <w:right w:val="none" w:sz="0" w:space="0" w:color="auto"/>
          </w:divBdr>
          <w:divsChild>
            <w:div w:id="1420977602">
              <w:marLeft w:val="0"/>
              <w:marRight w:val="0"/>
              <w:marTop w:val="0"/>
              <w:marBottom w:val="0"/>
              <w:divBdr>
                <w:top w:val="none" w:sz="0" w:space="0" w:color="auto"/>
                <w:left w:val="none" w:sz="0" w:space="0" w:color="auto"/>
                <w:bottom w:val="none" w:sz="0" w:space="0" w:color="auto"/>
                <w:right w:val="none" w:sz="0" w:space="0" w:color="auto"/>
              </w:divBdr>
              <w:divsChild>
                <w:div w:id="7998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987394">
      <w:bodyDiv w:val="1"/>
      <w:marLeft w:val="0"/>
      <w:marRight w:val="0"/>
      <w:marTop w:val="0"/>
      <w:marBottom w:val="0"/>
      <w:divBdr>
        <w:top w:val="none" w:sz="0" w:space="0" w:color="auto"/>
        <w:left w:val="none" w:sz="0" w:space="0" w:color="auto"/>
        <w:bottom w:val="none" w:sz="0" w:space="0" w:color="auto"/>
        <w:right w:val="none" w:sz="0" w:space="0" w:color="auto"/>
      </w:divBdr>
      <w:divsChild>
        <w:div w:id="1016425840">
          <w:marLeft w:val="0"/>
          <w:marRight w:val="0"/>
          <w:marTop w:val="0"/>
          <w:marBottom w:val="0"/>
          <w:divBdr>
            <w:top w:val="none" w:sz="0" w:space="0" w:color="auto"/>
            <w:left w:val="none" w:sz="0" w:space="0" w:color="auto"/>
            <w:bottom w:val="none" w:sz="0" w:space="0" w:color="auto"/>
            <w:right w:val="none" w:sz="0" w:space="0" w:color="auto"/>
          </w:divBdr>
          <w:divsChild>
            <w:div w:id="11690776">
              <w:marLeft w:val="0"/>
              <w:marRight w:val="0"/>
              <w:marTop w:val="0"/>
              <w:marBottom w:val="0"/>
              <w:divBdr>
                <w:top w:val="none" w:sz="0" w:space="0" w:color="auto"/>
                <w:left w:val="none" w:sz="0" w:space="0" w:color="auto"/>
                <w:bottom w:val="none" w:sz="0" w:space="0" w:color="auto"/>
                <w:right w:val="none" w:sz="0" w:space="0" w:color="auto"/>
              </w:divBdr>
              <w:divsChild>
                <w:div w:id="64346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717559">
      <w:bodyDiv w:val="1"/>
      <w:marLeft w:val="0"/>
      <w:marRight w:val="0"/>
      <w:marTop w:val="0"/>
      <w:marBottom w:val="0"/>
      <w:divBdr>
        <w:top w:val="none" w:sz="0" w:space="0" w:color="auto"/>
        <w:left w:val="none" w:sz="0" w:space="0" w:color="auto"/>
        <w:bottom w:val="none" w:sz="0" w:space="0" w:color="auto"/>
        <w:right w:val="none" w:sz="0" w:space="0" w:color="auto"/>
      </w:divBdr>
      <w:divsChild>
        <w:div w:id="880898677">
          <w:marLeft w:val="0"/>
          <w:marRight w:val="0"/>
          <w:marTop w:val="0"/>
          <w:marBottom w:val="0"/>
          <w:divBdr>
            <w:top w:val="none" w:sz="0" w:space="0" w:color="auto"/>
            <w:left w:val="none" w:sz="0" w:space="0" w:color="auto"/>
            <w:bottom w:val="none" w:sz="0" w:space="0" w:color="auto"/>
            <w:right w:val="none" w:sz="0" w:space="0" w:color="auto"/>
          </w:divBdr>
          <w:divsChild>
            <w:div w:id="1739010526">
              <w:marLeft w:val="0"/>
              <w:marRight w:val="0"/>
              <w:marTop w:val="0"/>
              <w:marBottom w:val="0"/>
              <w:divBdr>
                <w:top w:val="none" w:sz="0" w:space="0" w:color="auto"/>
                <w:left w:val="none" w:sz="0" w:space="0" w:color="auto"/>
                <w:bottom w:val="none" w:sz="0" w:space="0" w:color="auto"/>
                <w:right w:val="none" w:sz="0" w:space="0" w:color="auto"/>
              </w:divBdr>
              <w:divsChild>
                <w:div w:id="513034054">
                  <w:marLeft w:val="0"/>
                  <w:marRight w:val="0"/>
                  <w:marTop w:val="0"/>
                  <w:marBottom w:val="0"/>
                  <w:divBdr>
                    <w:top w:val="none" w:sz="0" w:space="0" w:color="auto"/>
                    <w:left w:val="none" w:sz="0" w:space="0" w:color="auto"/>
                    <w:bottom w:val="none" w:sz="0" w:space="0" w:color="auto"/>
                    <w:right w:val="none" w:sz="0" w:space="0" w:color="auto"/>
                  </w:divBdr>
                  <w:divsChild>
                    <w:div w:id="149410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7744">
      <w:bodyDiv w:val="1"/>
      <w:marLeft w:val="0"/>
      <w:marRight w:val="0"/>
      <w:marTop w:val="0"/>
      <w:marBottom w:val="0"/>
      <w:divBdr>
        <w:top w:val="none" w:sz="0" w:space="0" w:color="auto"/>
        <w:left w:val="none" w:sz="0" w:space="0" w:color="auto"/>
        <w:bottom w:val="none" w:sz="0" w:space="0" w:color="auto"/>
        <w:right w:val="none" w:sz="0" w:space="0" w:color="auto"/>
      </w:divBdr>
      <w:divsChild>
        <w:div w:id="206143431">
          <w:marLeft w:val="0"/>
          <w:marRight w:val="0"/>
          <w:marTop w:val="0"/>
          <w:marBottom w:val="0"/>
          <w:divBdr>
            <w:top w:val="none" w:sz="0" w:space="0" w:color="auto"/>
            <w:left w:val="none" w:sz="0" w:space="0" w:color="auto"/>
            <w:bottom w:val="none" w:sz="0" w:space="0" w:color="auto"/>
            <w:right w:val="none" w:sz="0" w:space="0" w:color="auto"/>
          </w:divBdr>
          <w:divsChild>
            <w:div w:id="81797816">
              <w:marLeft w:val="0"/>
              <w:marRight w:val="0"/>
              <w:marTop w:val="0"/>
              <w:marBottom w:val="0"/>
              <w:divBdr>
                <w:top w:val="none" w:sz="0" w:space="0" w:color="auto"/>
                <w:left w:val="none" w:sz="0" w:space="0" w:color="auto"/>
                <w:bottom w:val="none" w:sz="0" w:space="0" w:color="auto"/>
                <w:right w:val="none" w:sz="0" w:space="0" w:color="auto"/>
              </w:divBdr>
              <w:divsChild>
                <w:div w:id="102262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597038">
      <w:bodyDiv w:val="1"/>
      <w:marLeft w:val="0"/>
      <w:marRight w:val="0"/>
      <w:marTop w:val="0"/>
      <w:marBottom w:val="0"/>
      <w:divBdr>
        <w:top w:val="none" w:sz="0" w:space="0" w:color="auto"/>
        <w:left w:val="none" w:sz="0" w:space="0" w:color="auto"/>
        <w:bottom w:val="none" w:sz="0" w:space="0" w:color="auto"/>
        <w:right w:val="none" w:sz="0" w:space="0" w:color="auto"/>
      </w:divBdr>
      <w:divsChild>
        <w:div w:id="1837912574">
          <w:marLeft w:val="0"/>
          <w:marRight w:val="0"/>
          <w:marTop w:val="0"/>
          <w:marBottom w:val="0"/>
          <w:divBdr>
            <w:top w:val="none" w:sz="0" w:space="0" w:color="auto"/>
            <w:left w:val="none" w:sz="0" w:space="0" w:color="auto"/>
            <w:bottom w:val="none" w:sz="0" w:space="0" w:color="auto"/>
            <w:right w:val="none" w:sz="0" w:space="0" w:color="auto"/>
          </w:divBdr>
          <w:divsChild>
            <w:div w:id="1493449148">
              <w:marLeft w:val="0"/>
              <w:marRight w:val="0"/>
              <w:marTop w:val="0"/>
              <w:marBottom w:val="0"/>
              <w:divBdr>
                <w:top w:val="none" w:sz="0" w:space="0" w:color="auto"/>
                <w:left w:val="none" w:sz="0" w:space="0" w:color="auto"/>
                <w:bottom w:val="none" w:sz="0" w:space="0" w:color="auto"/>
                <w:right w:val="none" w:sz="0" w:space="0" w:color="auto"/>
              </w:divBdr>
              <w:divsChild>
                <w:div w:id="1655140449">
                  <w:marLeft w:val="0"/>
                  <w:marRight w:val="0"/>
                  <w:marTop w:val="0"/>
                  <w:marBottom w:val="0"/>
                  <w:divBdr>
                    <w:top w:val="none" w:sz="0" w:space="0" w:color="auto"/>
                    <w:left w:val="none" w:sz="0" w:space="0" w:color="auto"/>
                    <w:bottom w:val="none" w:sz="0" w:space="0" w:color="auto"/>
                    <w:right w:val="none" w:sz="0" w:space="0" w:color="auto"/>
                  </w:divBdr>
                  <w:divsChild>
                    <w:div w:id="157057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559767">
      <w:bodyDiv w:val="1"/>
      <w:marLeft w:val="0"/>
      <w:marRight w:val="0"/>
      <w:marTop w:val="0"/>
      <w:marBottom w:val="0"/>
      <w:divBdr>
        <w:top w:val="none" w:sz="0" w:space="0" w:color="auto"/>
        <w:left w:val="none" w:sz="0" w:space="0" w:color="auto"/>
        <w:bottom w:val="none" w:sz="0" w:space="0" w:color="auto"/>
        <w:right w:val="none" w:sz="0" w:space="0" w:color="auto"/>
      </w:divBdr>
    </w:div>
    <w:div w:id="460996984">
      <w:bodyDiv w:val="1"/>
      <w:marLeft w:val="0"/>
      <w:marRight w:val="0"/>
      <w:marTop w:val="0"/>
      <w:marBottom w:val="0"/>
      <w:divBdr>
        <w:top w:val="none" w:sz="0" w:space="0" w:color="auto"/>
        <w:left w:val="none" w:sz="0" w:space="0" w:color="auto"/>
        <w:bottom w:val="none" w:sz="0" w:space="0" w:color="auto"/>
        <w:right w:val="none" w:sz="0" w:space="0" w:color="auto"/>
      </w:divBdr>
    </w:div>
    <w:div w:id="479729993">
      <w:bodyDiv w:val="1"/>
      <w:marLeft w:val="0"/>
      <w:marRight w:val="0"/>
      <w:marTop w:val="0"/>
      <w:marBottom w:val="0"/>
      <w:divBdr>
        <w:top w:val="none" w:sz="0" w:space="0" w:color="auto"/>
        <w:left w:val="none" w:sz="0" w:space="0" w:color="auto"/>
        <w:bottom w:val="none" w:sz="0" w:space="0" w:color="auto"/>
        <w:right w:val="none" w:sz="0" w:space="0" w:color="auto"/>
      </w:divBdr>
      <w:divsChild>
        <w:div w:id="549613049">
          <w:marLeft w:val="0"/>
          <w:marRight w:val="0"/>
          <w:marTop w:val="0"/>
          <w:marBottom w:val="0"/>
          <w:divBdr>
            <w:top w:val="none" w:sz="0" w:space="0" w:color="auto"/>
            <w:left w:val="none" w:sz="0" w:space="0" w:color="auto"/>
            <w:bottom w:val="none" w:sz="0" w:space="0" w:color="auto"/>
            <w:right w:val="none" w:sz="0" w:space="0" w:color="auto"/>
          </w:divBdr>
          <w:divsChild>
            <w:div w:id="2021547008">
              <w:marLeft w:val="0"/>
              <w:marRight w:val="0"/>
              <w:marTop w:val="0"/>
              <w:marBottom w:val="0"/>
              <w:divBdr>
                <w:top w:val="none" w:sz="0" w:space="0" w:color="auto"/>
                <w:left w:val="none" w:sz="0" w:space="0" w:color="auto"/>
                <w:bottom w:val="none" w:sz="0" w:space="0" w:color="auto"/>
                <w:right w:val="none" w:sz="0" w:space="0" w:color="auto"/>
              </w:divBdr>
              <w:divsChild>
                <w:div w:id="101010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075231">
      <w:bodyDiv w:val="1"/>
      <w:marLeft w:val="0"/>
      <w:marRight w:val="0"/>
      <w:marTop w:val="0"/>
      <w:marBottom w:val="0"/>
      <w:divBdr>
        <w:top w:val="none" w:sz="0" w:space="0" w:color="auto"/>
        <w:left w:val="none" w:sz="0" w:space="0" w:color="auto"/>
        <w:bottom w:val="none" w:sz="0" w:space="0" w:color="auto"/>
        <w:right w:val="none" w:sz="0" w:space="0" w:color="auto"/>
      </w:divBdr>
    </w:div>
    <w:div w:id="512495954">
      <w:bodyDiv w:val="1"/>
      <w:marLeft w:val="0"/>
      <w:marRight w:val="0"/>
      <w:marTop w:val="0"/>
      <w:marBottom w:val="0"/>
      <w:divBdr>
        <w:top w:val="none" w:sz="0" w:space="0" w:color="auto"/>
        <w:left w:val="none" w:sz="0" w:space="0" w:color="auto"/>
        <w:bottom w:val="none" w:sz="0" w:space="0" w:color="auto"/>
        <w:right w:val="none" w:sz="0" w:space="0" w:color="auto"/>
      </w:divBdr>
      <w:divsChild>
        <w:div w:id="1454207458">
          <w:marLeft w:val="0"/>
          <w:marRight w:val="0"/>
          <w:marTop w:val="0"/>
          <w:marBottom w:val="0"/>
          <w:divBdr>
            <w:top w:val="none" w:sz="0" w:space="0" w:color="auto"/>
            <w:left w:val="none" w:sz="0" w:space="0" w:color="auto"/>
            <w:bottom w:val="none" w:sz="0" w:space="0" w:color="auto"/>
            <w:right w:val="none" w:sz="0" w:space="0" w:color="auto"/>
          </w:divBdr>
          <w:divsChild>
            <w:div w:id="1542087549">
              <w:marLeft w:val="0"/>
              <w:marRight w:val="0"/>
              <w:marTop w:val="0"/>
              <w:marBottom w:val="0"/>
              <w:divBdr>
                <w:top w:val="none" w:sz="0" w:space="0" w:color="auto"/>
                <w:left w:val="none" w:sz="0" w:space="0" w:color="auto"/>
                <w:bottom w:val="none" w:sz="0" w:space="0" w:color="auto"/>
                <w:right w:val="none" w:sz="0" w:space="0" w:color="auto"/>
              </w:divBdr>
              <w:divsChild>
                <w:div w:id="793249648">
                  <w:marLeft w:val="0"/>
                  <w:marRight w:val="0"/>
                  <w:marTop w:val="0"/>
                  <w:marBottom w:val="0"/>
                  <w:divBdr>
                    <w:top w:val="none" w:sz="0" w:space="0" w:color="auto"/>
                    <w:left w:val="none" w:sz="0" w:space="0" w:color="auto"/>
                    <w:bottom w:val="none" w:sz="0" w:space="0" w:color="auto"/>
                    <w:right w:val="none" w:sz="0" w:space="0" w:color="auto"/>
                  </w:divBdr>
                  <w:divsChild>
                    <w:div w:id="11699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6235">
      <w:bodyDiv w:val="1"/>
      <w:marLeft w:val="0"/>
      <w:marRight w:val="0"/>
      <w:marTop w:val="0"/>
      <w:marBottom w:val="0"/>
      <w:divBdr>
        <w:top w:val="none" w:sz="0" w:space="0" w:color="auto"/>
        <w:left w:val="none" w:sz="0" w:space="0" w:color="auto"/>
        <w:bottom w:val="none" w:sz="0" w:space="0" w:color="auto"/>
        <w:right w:val="none" w:sz="0" w:space="0" w:color="auto"/>
      </w:divBdr>
    </w:div>
    <w:div w:id="527135277">
      <w:bodyDiv w:val="1"/>
      <w:marLeft w:val="0"/>
      <w:marRight w:val="0"/>
      <w:marTop w:val="0"/>
      <w:marBottom w:val="0"/>
      <w:divBdr>
        <w:top w:val="none" w:sz="0" w:space="0" w:color="auto"/>
        <w:left w:val="none" w:sz="0" w:space="0" w:color="auto"/>
        <w:bottom w:val="none" w:sz="0" w:space="0" w:color="auto"/>
        <w:right w:val="none" w:sz="0" w:space="0" w:color="auto"/>
      </w:divBdr>
    </w:div>
    <w:div w:id="562759162">
      <w:bodyDiv w:val="1"/>
      <w:marLeft w:val="0"/>
      <w:marRight w:val="0"/>
      <w:marTop w:val="0"/>
      <w:marBottom w:val="0"/>
      <w:divBdr>
        <w:top w:val="none" w:sz="0" w:space="0" w:color="auto"/>
        <w:left w:val="none" w:sz="0" w:space="0" w:color="auto"/>
        <w:bottom w:val="none" w:sz="0" w:space="0" w:color="auto"/>
        <w:right w:val="none" w:sz="0" w:space="0" w:color="auto"/>
      </w:divBdr>
      <w:divsChild>
        <w:div w:id="769816081">
          <w:marLeft w:val="0"/>
          <w:marRight w:val="0"/>
          <w:marTop w:val="0"/>
          <w:marBottom w:val="0"/>
          <w:divBdr>
            <w:top w:val="none" w:sz="0" w:space="0" w:color="auto"/>
            <w:left w:val="none" w:sz="0" w:space="0" w:color="auto"/>
            <w:bottom w:val="none" w:sz="0" w:space="0" w:color="auto"/>
            <w:right w:val="none" w:sz="0" w:space="0" w:color="auto"/>
          </w:divBdr>
          <w:divsChild>
            <w:div w:id="1763841497">
              <w:marLeft w:val="0"/>
              <w:marRight w:val="0"/>
              <w:marTop w:val="0"/>
              <w:marBottom w:val="0"/>
              <w:divBdr>
                <w:top w:val="none" w:sz="0" w:space="0" w:color="auto"/>
                <w:left w:val="none" w:sz="0" w:space="0" w:color="auto"/>
                <w:bottom w:val="none" w:sz="0" w:space="0" w:color="auto"/>
                <w:right w:val="none" w:sz="0" w:space="0" w:color="auto"/>
              </w:divBdr>
              <w:divsChild>
                <w:div w:id="52776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315972">
      <w:bodyDiv w:val="1"/>
      <w:marLeft w:val="0"/>
      <w:marRight w:val="0"/>
      <w:marTop w:val="0"/>
      <w:marBottom w:val="0"/>
      <w:divBdr>
        <w:top w:val="none" w:sz="0" w:space="0" w:color="auto"/>
        <w:left w:val="none" w:sz="0" w:space="0" w:color="auto"/>
        <w:bottom w:val="none" w:sz="0" w:space="0" w:color="auto"/>
        <w:right w:val="none" w:sz="0" w:space="0" w:color="auto"/>
      </w:divBdr>
    </w:div>
    <w:div w:id="594560165">
      <w:bodyDiv w:val="1"/>
      <w:marLeft w:val="0"/>
      <w:marRight w:val="0"/>
      <w:marTop w:val="0"/>
      <w:marBottom w:val="0"/>
      <w:divBdr>
        <w:top w:val="none" w:sz="0" w:space="0" w:color="auto"/>
        <w:left w:val="none" w:sz="0" w:space="0" w:color="auto"/>
        <w:bottom w:val="none" w:sz="0" w:space="0" w:color="auto"/>
        <w:right w:val="none" w:sz="0" w:space="0" w:color="auto"/>
      </w:divBdr>
      <w:divsChild>
        <w:div w:id="2145267356">
          <w:marLeft w:val="0"/>
          <w:marRight w:val="0"/>
          <w:marTop w:val="0"/>
          <w:marBottom w:val="0"/>
          <w:divBdr>
            <w:top w:val="none" w:sz="0" w:space="0" w:color="auto"/>
            <w:left w:val="none" w:sz="0" w:space="0" w:color="auto"/>
            <w:bottom w:val="none" w:sz="0" w:space="0" w:color="auto"/>
            <w:right w:val="none" w:sz="0" w:space="0" w:color="auto"/>
          </w:divBdr>
          <w:divsChild>
            <w:div w:id="1751925961">
              <w:marLeft w:val="0"/>
              <w:marRight w:val="0"/>
              <w:marTop w:val="0"/>
              <w:marBottom w:val="0"/>
              <w:divBdr>
                <w:top w:val="none" w:sz="0" w:space="0" w:color="auto"/>
                <w:left w:val="none" w:sz="0" w:space="0" w:color="auto"/>
                <w:bottom w:val="none" w:sz="0" w:space="0" w:color="auto"/>
                <w:right w:val="none" w:sz="0" w:space="0" w:color="auto"/>
              </w:divBdr>
              <w:divsChild>
                <w:div w:id="661273583">
                  <w:marLeft w:val="0"/>
                  <w:marRight w:val="0"/>
                  <w:marTop w:val="0"/>
                  <w:marBottom w:val="0"/>
                  <w:divBdr>
                    <w:top w:val="none" w:sz="0" w:space="0" w:color="auto"/>
                    <w:left w:val="none" w:sz="0" w:space="0" w:color="auto"/>
                    <w:bottom w:val="none" w:sz="0" w:space="0" w:color="auto"/>
                    <w:right w:val="none" w:sz="0" w:space="0" w:color="auto"/>
                  </w:divBdr>
                  <w:divsChild>
                    <w:div w:id="88159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719688">
      <w:bodyDiv w:val="1"/>
      <w:marLeft w:val="0"/>
      <w:marRight w:val="0"/>
      <w:marTop w:val="0"/>
      <w:marBottom w:val="0"/>
      <w:divBdr>
        <w:top w:val="none" w:sz="0" w:space="0" w:color="auto"/>
        <w:left w:val="none" w:sz="0" w:space="0" w:color="auto"/>
        <w:bottom w:val="none" w:sz="0" w:space="0" w:color="auto"/>
        <w:right w:val="none" w:sz="0" w:space="0" w:color="auto"/>
      </w:divBdr>
    </w:div>
    <w:div w:id="738020010">
      <w:bodyDiv w:val="1"/>
      <w:marLeft w:val="0"/>
      <w:marRight w:val="0"/>
      <w:marTop w:val="0"/>
      <w:marBottom w:val="0"/>
      <w:divBdr>
        <w:top w:val="none" w:sz="0" w:space="0" w:color="auto"/>
        <w:left w:val="none" w:sz="0" w:space="0" w:color="auto"/>
        <w:bottom w:val="none" w:sz="0" w:space="0" w:color="auto"/>
        <w:right w:val="none" w:sz="0" w:space="0" w:color="auto"/>
      </w:divBdr>
    </w:div>
    <w:div w:id="747045331">
      <w:bodyDiv w:val="1"/>
      <w:marLeft w:val="0"/>
      <w:marRight w:val="0"/>
      <w:marTop w:val="0"/>
      <w:marBottom w:val="0"/>
      <w:divBdr>
        <w:top w:val="none" w:sz="0" w:space="0" w:color="auto"/>
        <w:left w:val="none" w:sz="0" w:space="0" w:color="auto"/>
        <w:bottom w:val="none" w:sz="0" w:space="0" w:color="auto"/>
        <w:right w:val="none" w:sz="0" w:space="0" w:color="auto"/>
      </w:divBdr>
    </w:div>
    <w:div w:id="749620400">
      <w:bodyDiv w:val="1"/>
      <w:marLeft w:val="0"/>
      <w:marRight w:val="0"/>
      <w:marTop w:val="0"/>
      <w:marBottom w:val="0"/>
      <w:divBdr>
        <w:top w:val="none" w:sz="0" w:space="0" w:color="auto"/>
        <w:left w:val="none" w:sz="0" w:space="0" w:color="auto"/>
        <w:bottom w:val="none" w:sz="0" w:space="0" w:color="auto"/>
        <w:right w:val="none" w:sz="0" w:space="0" w:color="auto"/>
      </w:divBdr>
      <w:divsChild>
        <w:div w:id="1125395216">
          <w:marLeft w:val="0"/>
          <w:marRight w:val="0"/>
          <w:marTop w:val="0"/>
          <w:marBottom w:val="0"/>
          <w:divBdr>
            <w:top w:val="none" w:sz="0" w:space="0" w:color="auto"/>
            <w:left w:val="none" w:sz="0" w:space="0" w:color="auto"/>
            <w:bottom w:val="none" w:sz="0" w:space="0" w:color="auto"/>
            <w:right w:val="none" w:sz="0" w:space="0" w:color="auto"/>
          </w:divBdr>
          <w:divsChild>
            <w:div w:id="877351236">
              <w:marLeft w:val="0"/>
              <w:marRight w:val="0"/>
              <w:marTop w:val="0"/>
              <w:marBottom w:val="0"/>
              <w:divBdr>
                <w:top w:val="none" w:sz="0" w:space="0" w:color="auto"/>
                <w:left w:val="none" w:sz="0" w:space="0" w:color="auto"/>
                <w:bottom w:val="none" w:sz="0" w:space="0" w:color="auto"/>
                <w:right w:val="none" w:sz="0" w:space="0" w:color="auto"/>
              </w:divBdr>
              <w:divsChild>
                <w:div w:id="153885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207506">
      <w:bodyDiv w:val="1"/>
      <w:marLeft w:val="0"/>
      <w:marRight w:val="0"/>
      <w:marTop w:val="0"/>
      <w:marBottom w:val="0"/>
      <w:divBdr>
        <w:top w:val="none" w:sz="0" w:space="0" w:color="auto"/>
        <w:left w:val="none" w:sz="0" w:space="0" w:color="auto"/>
        <w:bottom w:val="none" w:sz="0" w:space="0" w:color="auto"/>
        <w:right w:val="none" w:sz="0" w:space="0" w:color="auto"/>
      </w:divBdr>
    </w:div>
    <w:div w:id="843593254">
      <w:bodyDiv w:val="1"/>
      <w:marLeft w:val="0"/>
      <w:marRight w:val="0"/>
      <w:marTop w:val="0"/>
      <w:marBottom w:val="0"/>
      <w:divBdr>
        <w:top w:val="none" w:sz="0" w:space="0" w:color="auto"/>
        <w:left w:val="none" w:sz="0" w:space="0" w:color="auto"/>
        <w:bottom w:val="none" w:sz="0" w:space="0" w:color="auto"/>
        <w:right w:val="none" w:sz="0" w:space="0" w:color="auto"/>
      </w:divBdr>
      <w:divsChild>
        <w:div w:id="1717386829">
          <w:marLeft w:val="0"/>
          <w:marRight w:val="0"/>
          <w:marTop w:val="0"/>
          <w:marBottom w:val="0"/>
          <w:divBdr>
            <w:top w:val="none" w:sz="0" w:space="0" w:color="auto"/>
            <w:left w:val="none" w:sz="0" w:space="0" w:color="auto"/>
            <w:bottom w:val="none" w:sz="0" w:space="0" w:color="auto"/>
            <w:right w:val="none" w:sz="0" w:space="0" w:color="auto"/>
          </w:divBdr>
          <w:divsChild>
            <w:div w:id="1238320456">
              <w:marLeft w:val="0"/>
              <w:marRight w:val="0"/>
              <w:marTop w:val="0"/>
              <w:marBottom w:val="0"/>
              <w:divBdr>
                <w:top w:val="none" w:sz="0" w:space="0" w:color="auto"/>
                <w:left w:val="none" w:sz="0" w:space="0" w:color="auto"/>
                <w:bottom w:val="none" w:sz="0" w:space="0" w:color="auto"/>
                <w:right w:val="none" w:sz="0" w:space="0" w:color="auto"/>
              </w:divBdr>
              <w:divsChild>
                <w:div w:id="11080237">
                  <w:marLeft w:val="0"/>
                  <w:marRight w:val="0"/>
                  <w:marTop w:val="0"/>
                  <w:marBottom w:val="0"/>
                  <w:divBdr>
                    <w:top w:val="none" w:sz="0" w:space="0" w:color="auto"/>
                    <w:left w:val="none" w:sz="0" w:space="0" w:color="auto"/>
                    <w:bottom w:val="none" w:sz="0" w:space="0" w:color="auto"/>
                    <w:right w:val="none" w:sz="0" w:space="0" w:color="auto"/>
                  </w:divBdr>
                  <w:divsChild>
                    <w:div w:id="127972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83156">
      <w:bodyDiv w:val="1"/>
      <w:marLeft w:val="0"/>
      <w:marRight w:val="0"/>
      <w:marTop w:val="0"/>
      <w:marBottom w:val="0"/>
      <w:divBdr>
        <w:top w:val="none" w:sz="0" w:space="0" w:color="auto"/>
        <w:left w:val="none" w:sz="0" w:space="0" w:color="auto"/>
        <w:bottom w:val="none" w:sz="0" w:space="0" w:color="auto"/>
        <w:right w:val="none" w:sz="0" w:space="0" w:color="auto"/>
      </w:divBdr>
    </w:div>
    <w:div w:id="908424698">
      <w:bodyDiv w:val="1"/>
      <w:marLeft w:val="0"/>
      <w:marRight w:val="0"/>
      <w:marTop w:val="0"/>
      <w:marBottom w:val="0"/>
      <w:divBdr>
        <w:top w:val="none" w:sz="0" w:space="0" w:color="auto"/>
        <w:left w:val="none" w:sz="0" w:space="0" w:color="auto"/>
        <w:bottom w:val="none" w:sz="0" w:space="0" w:color="auto"/>
        <w:right w:val="none" w:sz="0" w:space="0" w:color="auto"/>
      </w:divBdr>
    </w:div>
    <w:div w:id="915165801">
      <w:bodyDiv w:val="1"/>
      <w:marLeft w:val="0"/>
      <w:marRight w:val="0"/>
      <w:marTop w:val="0"/>
      <w:marBottom w:val="0"/>
      <w:divBdr>
        <w:top w:val="none" w:sz="0" w:space="0" w:color="auto"/>
        <w:left w:val="none" w:sz="0" w:space="0" w:color="auto"/>
        <w:bottom w:val="none" w:sz="0" w:space="0" w:color="auto"/>
        <w:right w:val="none" w:sz="0" w:space="0" w:color="auto"/>
      </w:divBdr>
      <w:divsChild>
        <w:div w:id="980576578">
          <w:marLeft w:val="0"/>
          <w:marRight w:val="0"/>
          <w:marTop w:val="0"/>
          <w:marBottom w:val="0"/>
          <w:divBdr>
            <w:top w:val="none" w:sz="0" w:space="0" w:color="auto"/>
            <w:left w:val="none" w:sz="0" w:space="0" w:color="auto"/>
            <w:bottom w:val="none" w:sz="0" w:space="0" w:color="auto"/>
            <w:right w:val="none" w:sz="0" w:space="0" w:color="auto"/>
          </w:divBdr>
          <w:divsChild>
            <w:div w:id="1012142813">
              <w:marLeft w:val="0"/>
              <w:marRight w:val="0"/>
              <w:marTop w:val="0"/>
              <w:marBottom w:val="0"/>
              <w:divBdr>
                <w:top w:val="none" w:sz="0" w:space="0" w:color="auto"/>
                <w:left w:val="none" w:sz="0" w:space="0" w:color="auto"/>
                <w:bottom w:val="none" w:sz="0" w:space="0" w:color="auto"/>
                <w:right w:val="none" w:sz="0" w:space="0" w:color="auto"/>
              </w:divBdr>
              <w:divsChild>
                <w:div w:id="196110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33521">
      <w:bodyDiv w:val="1"/>
      <w:marLeft w:val="0"/>
      <w:marRight w:val="0"/>
      <w:marTop w:val="0"/>
      <w:marBottom w:val="0"/>
      <w:divBdr>
        <w:top w:val="none" w:sz="0" w:space="0" w:color="auto"/>
        <w:left w:val="none" w:sz="0" w:space="0" w:color="auto"/>
        <w:bottom w:val="none" w:sz="0" w:space="0" w:color="auto"/>
        <w:right w:val="none" w:sz="0" w:space="0" w:color="auto"/>
      </w:divBdr>
    </w:div>
    <w:div w:id="1028026915">
      <w:bodyDiv w:val="1"/>
      <w:marLeft w:val="0"/>
      <w:marRight w:val="0"/>
      <w:marTop w:val="0"/>
      <w:marBottom w:val="0"/>
      <w:divBdr>
        <w:top w:val="none" w:sz="0" w:space="0" w:color="auto"/>
        <w:left w:val="none" w:sz="0" w:space="0" w:color="auto"/>
        <w:bottom w:val="none" w:sz="0" w:space="0" w:color="auto"/>
        <w:right w:val="none" w:sz="0" w:space="0" w:color="auto"/>
      </w:divBdr>
    </w:div>
    <w:div w:id="1040204146">
      <w:bodyDiv w:val="1"/>
      <w:marLeft w:val="0"/>
      <w:marRight w:val="0"/>
      <w:marTop w:val="0"/>
      <w:marBottom w:val="0"/>
      <w:divBdr>
        <w:top w:val="none" w:sz="0" w:space="0" w:color="auto"/>
        <w:left w:val="none" w:sz="0" w:space="0" w:color="auto"/>
        <w:bottom w:val="none" w:sz="0" w:space="0" w:color="auto"/>
        <w:right w:val="none" w:sz="0" w:space="0" w:color="auto"/>
      </w:divBdr>
    </w:div>
    <w:div w:id="1042293454">
      <w:bodyDiv w:val="1"/>
      <w:marLeft w:val="0"/>
      <w:marRight w:val="0"/>
      <w:marTop w:val="0"/>
      <w:marBottom w:val="0"/>
      <w:divBdr>
        <w:top w:val="none" w:sz="0" w:space="0" w:color="auto"/>
        <w:left w:val="none" w:sz="0" w:space="0" w:color="auto"/>
        <w:bottom w:val="none" w:sz="0" w:space="0" w:color="auto"/>
        <w:right w:val="none" w:sz="0" w:space="0" w:color="auto"/>
      </w:divBdr>
    </w:div>
    <w:div w:id="1065420205">
      <w:bodyDiv w:val="1"/>
      <w:marLeft w:val="0"/>
      <w:marRight w:val="0"/>
      <w:marTop w:val="0"/>
      <w:marBottom w:val="0"/>
      <w:divBdr>
        <w:top w:val="none" w:sz="0" w:space="0" w:color="auto"/>
        <w:left w:val="none" w:sz="0" w:space="0" w:color="auto"/>
        <w:bottom w:val="none" w:sz="0" w:space="0" w:color="auto"/>
        <w:right w:val="none" w:sz="0" w:space="0" w:color="auto"/>
      </w:divBdr>
    </w:div>
    <w:div w:id="1069111144">
      <w:bodyDiv w:val="1"/>
      <w:marLeft w:val="0"/>
      <w:marRight w:val="0"/>
      <w:marTop w:val="0"/>
      <w:marBottom w:val="0"/>
      <w:divBdr>
        <w:top w:val="none" w:sz="0" w:space="0" w:color="auto"/>
        <w:left w:val="none" w:sz="0" w:space="0" w:color="auto"/>
        <w:bottom w:val="none" w:sz="0" w:space="0" w:color="auto"/>
        <w:right w:val="none" w:sz="0" w:space="0" w:color="auto"/>
      </w:divBdr>
    </w:div>
    <w:div w:id="1073087756">
      <w:bodyDiv w:val="1"/>
      <w:marLeft w:val="0"/>
      <w:marRight w:val="0"/>
      <w:marTop w:val="0"/>
      <w:marBottom w:val="0"/>
      <w:divBdr>
        <w:top w:val="none" w:sz="0" w:space="0" w:color="auto"/>
        <w:left w:val="none" w:sz="0" w:space="0" w:color="auto"/>
        <w:bottom w:val="none" w:sz="0" w:space="0" w:color="auto"/>
        <w:right w:val="none" w:sz="0" w:space="0" w:color="auto"/>
      </w:divBdr>
      <w:divsChild>
        <w:div w:id="613681781">
          <w:marLeft w:val="0"/>
          <w:marRight w:val="0"/>
          <w:marTop w:val="0"/>
          <w:marBottom w:val="0"/>
          <w:divBdr>
            <w:top w:val="none" w:sz="0" w:space="0" w:color="auto"/>
            <w:left w:val="none" w:sz="0" w:space="0" w:color="auto"/>
            <w:bottom w:val="none" w:sz="0" w:space="0" w:color="auto"/>
            <w:right w:val="none" w:sz="0" w:space="0" w:color="auto"/>
          </w:divBdr>
          <w:divsChild>
            <w:div w:id="338771230">
              <w:marLeft w:val="0"/>
              <w:marRight w:val="0"/>
              <w:marTop w:val="0"/>
              <w:marBottom w:val="0"/>
              <w:divBdr>
                <w:top w:val="none" w:sz="0" w:space="0" w:color="auto"/>
                <w:left w:val="none" w:sz="0" w:space="0" w:color="auto"/>
                <w:bottom w:val="none" w:sz="0" w:space="0" w:color="auto"/>
                <w:right w:val="none" w:sz="0" w:space="0" w:color="auto"/>
              </w:divBdr>
              <w:divsChild>
                <w:div w:id="473253039">
                  <w:marLeft w:val="0"/>
                  <w:marRight w:val="0"/>
                  <w:marTop w:val="0"/>
                  <w:marBottom w:val="0"/>
                  <w:divBdr>
                    <w:top w:val="none" w:sz="0" w:space="0" w:color="auto"/>
                    <w:left w:val="none" w:sz="0" w:space="0" w:color="auto"/>
                    <w:bottom w:val="none" w:sz="0" w:space="0" w:color="auto"/>
                    <w:right w:val="none" w:sz="0" w:space="0" w:color="auto"/>
                  </w:divBdr>
                </w:div>
              </w:divsChild>
            </w:div>
            <w:div w:id="573975876">
              <w:marLeft w:val="0"/>
              <w:marRight w:val="0"/>
              <w:marTop w:val="0"/>
              <w:marBottom w:val="0"/>
              <w:divBdr>
                <w:top w:val="none" w:sz="0" w:space="0" w:color="auto"/>
                <w:left w:val="none" w:sz="0" w:space="0" w:color="auto"/>
                <w:bottom w:val="none" w:sz="0" w:space="0" w:color="auto"/>
                <w:right w:val="none" w:sz="0" w:space="0" w:color="auto"/>
              </w:divBdr>
              <w:divsChild>
                <w:div w:id="114500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353769">
      <w:bodyDiv w:val="1"/>
      <w:marLeft w:val="0"/>
      <w:marRight w:val="0"/>
      <w:marTop w:val="0"/>
      <w:marBottom w:val="0"/>
      <w:divBdr>
        <w:top w:val="none" w:sz="0" w:space="0" w:color="auto"/>
        <w:left w:val="none" w:sz="0" w:space="0" w:color="auto"/>
        <w:bottom w:val="none" w:sz="0" w:space="0" w:color="auto"/>
        <w:right w:val="none" w:sz="0" w:space="0" w:color="auto"/>
      </w:divBdr>
    </w:div>
    <w:div w:id="1077896126">
      <w:bodyDiv w:val="1"/>
      <w:marLeft w:val="0"/>
      <w:marRight w:val="0"/>
      <w:marTop w:val="0"/>
      <w:marBottom w:val="0"/>
      <w:divBdr>
        <w:top w:val="none" w:sz="0" w:space="0" w:color="auto"/>
        <w:left w:val="none" w:sz="0" w:space="0" w:color="auto"/>
        <w:bottom w:val="none" w:sz="0" w:space="0" w:color="auto"/>
        <w:right w:val="none" w:sz="0" w:space="0" w:color="auto"/>
      </w:divBdr>
      <w:divsChild>
        <w:div w:id="397753326">
          <w:marLeft w:val="0"/>
          <w:marRight w:val="0"/>
          <w:marTop w:val="0"/>
          <w:marBottom w:val="0"/>
          <w:divBdr>
            <w:top w:val="none" w:sz="0" w:space="0" w:color="auto"/>
            <w:left w:val="none" w:sz="0" w:space="0" w:color="auto"/>
            <w:bottom w:val="none" w:sz="0" w:space="0" w:color="auto"/>
            <w:right w:val="none" w:sz="0" w:space="0" w:color="auto"/>
          </w:divBdr>
          <w:divsChild>
            <w:div w:id="618029474">
              <w:marLeft w:val="0"/>
              <w:marRight w:val="0"/>
              <w:marTop w:val="0"/>
              <w:marBottom w:val="0"/>
              <w:divBdr>
                <w:top w:val="none" w:sz="0" w:space="0" w:color="auto"/>
                <w:left w:val="none" w:sz="0" w:space="0" w:color="auto"/>
                <w:bottom w:val="none" w:sz="0" w:space="0" w:color="auto"/>
                <w:right w:val="none" w:sz="0" w:space="0" w:color="auto"/>
              </w:divBdr>
              <w:divsChild>
                <w:div w:id="91115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429613">
      <w:bodyDiv w:val="1"/>
      <w:marLeft w:val="0"/>
      <w:marRight w:val="0"/>
      <w:marTop w:val="0"/>
      <w:marBottom w:val="0"/>
      <w:divBdr>
        <w:top w:val="none" w:sz="0" w:space="0" w:color="auto"/>
        <w:left w:val="none" w:sz="0" w:space="0" w:color="auto"/>
        <w:bottom w:val="none" w:sz="0" w:space="0" w:color="auto"/>
        <w:right w:val="none" w:sz="0" w:space="0" w:color="auto"/>
      </w:divBdr>
    </w:div>
    <w:div w:id="1104837548">
      <w:bodyDiv w:val="1"/>
      <w:marLeft w:val="0"/>
      <w:marRight w:val="0"/>
      <w:marTop w:val="0"/>
      <w:marBottom w:val="0"/>
      <w:divBdr>
        <w:top w:val="none" w:sz="0" w:space="0" w:color="auto"/>
        <w:left w:val="none" w:sz="0" w:space="0" w:color="auto"/>
        <w:bottom w:val="none" w:sz="0" w:space="0" w:color="auto"/>
        <w:right w:val="none" w:sz="0" w:space="0" w:color="auto"/>
      </w:divBdr>
    </w:div>
    <w:div w:id="1133208422">
      <w:bodyDiv w:val="1"/>
      <w:marLeft w:val="0"/>
      <w:marRight w:val="0"/>
      <w:marTop w:val="0"/>
      <w:marBottom w:val="0"/>
      <w:divBdr>
        <w:top w:val="none" w:sz="0" w:space="0" w:color="auto"/>
        <w:left w:val="none" w:sz="0" w:space="0" w:color="auto"/>
        <w:bottom w:val="none" w:sz="0" w:space="0" w:color="auto"/>
        <w:right w:val="none" w:sz="0" w:space="0" w:color="auto"/>
      </w:divBdr>
      <w:divsChild>
        <w:div w:id="1438791435">
          <w:marLeft w:val="0"/>
          <w:marRight w:val="0"/>
          <w:marTop w:val="0"/>
          <w:marBottom w:val="0"/>
          <w:divBdr>
            <w:top w:val="none" w:sz="0" w:space="0" w:color="auto"/>
            <w:left w:val="none" w:sz="0" w:space="0" w:color="auto"/>
            <w:bottom w:val="none" w:sz="0" w:space="0" w:color="auto"/>
            <w:right w:val="none" w:sz="0" w:space="0" w:color="auto"/>
          </w:divBdr>
          <w:divsChild>
            <w:div w:id="953559185">
              <w:marLeft w:val="0"/>
              <w:marRight w:val="0"/>
              <w:marTop w:val="0"/>
              <w:marBottom w:val="0"/>
              <w:divBdr>
                <w:top w:val="none" w:sz="0" w:space="0" w:color="auto"/>
                <w:left w:val="none" w:sz="0" w:space="0" w:color="auto"/>
                <w:bottom w:val="none" w:sz="0" w:space="0" w:color="auto"/>
                <w:right w:val="none" w:sz="0" w:space="0" w:color="auto"/>
              </w:divBdr>
              <w:divsChild>
                <w:div w:id="1323240944">
                  <w:marLeft w:val="0"/>
                  <w:marRight w:val="0"/>
                  <w:marTop w:val="0"/>
                  <w:marBottom w:val="0"/>
                  <w:divBdr>
                    <w:top w:val="none" w:sz="0" w:space="0" w:color="auto"/>
                    <w:left w:val="none" w:sz="0" w:space="0" w:color="auto"/>
                    <w:bottom w:val="none" w:sz="0" w:space="0" w:color="auto"/>
                    <w:right w:val="none" w:sz="0" w:space="0" w:color="auto"/>
                  </w:divBdr>
                  <w:divsChild>
                    <w:div w:id="152924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3913">
      <w:bodyDiv w:val="1"/>
      <w:marLeft w:val="0"/>
      <w:marRight w:val="0"/>
      <w:marTop w:val="0"/>
      <w:marBottom w:val="0"/>
      <w:divBdr>
        <w:top w:val="none" w:sz="0" w:space="0" w:color="auto"/>
        <w:left w:val="none" w:sz="0" w:space="0" w:color="auto"/>
        <w:bottom w:val="none" w:sz="0" w:space="0" w:color="auto"/>
        <w:right w:val="none" w:sz="0" w:space="0" w:color="auto"/>
      </w:divBdr>
      <w:divsChild>
        <w:div w:id="254673752">
          <w:marLeft w:val="0"/>
          <w:marRight w:val="0"/>
          <w:marTop w:val="0"/>
          <w:marBottom w:val="0"/>
          <w:divBdr>
            <w:top w:val="none" w:sz="0" w:space="0" w:color="auto"/>
            <w:left w:val="none" w:sz="0" w:space="0" w:color="auto"/>
            <w:bottom w:val="none" w:sz="0" w:space="0" w:color="auto"/>
            <w:right w:val="none" w:sz="0" w:space="0" w:color="auto"/>
          </w:divBdr>
          <w:divsChild>
            <w:div w:id="1762801411">
              <w:marLeft w:val="0"/>
              <w:marRight w:val="0"/>
              <w:marTop w:val="0"/>
              <w:marBottom w:val="0"/>
              <w:divBdr>
                <w:top w:val="none" w:sz="0" w:space="0" w:color="auto"/>
                <w:left w:val="none" w:sz="0" w:space="0" w:color="auto"/>
                <w:bottom w:val="none" w:sz="0" w:space="0" w:color="auto"/>
                <w:right w:val="none" w:sz="0" w:space="0" w:color="auto"/>
              </w:divBdr>
              <w:divsChild>
                <w:div w:id="20769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451231">
      <w:bodyDiv w:val="1"/>
      <w:marLeft w:val="0"/>
      <w:marRight w:val="0"/>
      <w:marTop w:val="0"/>
      <w:marBottom w:val="0"/>
      <w:divBdr>
        <w:top w:val="none" w:sz="0" w:space="0" w:color="auto"/>
        <w:left w:val="none" w:sz="0" w:space="0" w:color="auto"/>
        <w:bottom w:val="none" w:sz="0" w:space="0" w:color="auto"/>
        <w:right w:val="none" w:sz="0" w:space="0" w:color="auto"/>
      </w:divBdr>
    </w:div>
    <w:div w:id="1153832190">
      <w:bodyDiv w:val="1"/>
      <w:marLeft w:val="0"/>
      <w:marRight w:val="0"/>
      <w:marTop w:val="0"/>
      <w:marBottom w:val="0"/>
      <w:divBdr>
        <w:top w:val="none" w:sz="0" w:space="0" w:color="auto"/>
        <w:left w:val="none" w:sz="0" w:space="0" w:color="auto"/>
        <w:bottom w:val="none" w:sz="0" w:space="0" w:color="auto"/>
        <w:right w:val="none" w:sz="0" w:space="0" w:color="auto"/>
      </w:divBdr>
      <w:divsChild>
        <w:div w:id="1851524178">
          <w:marLeft w:val="0"/>
          <w:marRight w:val="0"/>
          <w:marTop w:val="0"/>
          <w:marBottom w:val="0"/>
          <w:divBdr>
            <w:top w:val="none" w:sz="0" w:space="0" w:color="auto"/>
            <w:left w:val="none" w:sz="0" w:space="0" w:color="auto"/>
            <w:bottom w:val="none" w:sz="0" w:space="0" w:color="auto"/>
            <w:right w:val="none" w:sz="0" w:space="0" w:color="auto"/>
          </w:divBdr>
          <w:divsChild>
            <w:div w:id="816920759">
              <w:marLeft w:val="0"/>
              <w:marRight w:val="0"/>
              <w:marTop w:val="0"/>
              <w:marBottom w:val="0"/>
              <w:divBdr>
                <w:top w:val="none" w:sz="0" w:space="0" w:color="auto"/>
                <w:left w:val="none" w:sz="0" w:space="0" w:color="auto"/>
                <w:bottom w:val="none" w:sz="0" w:space="0" w:color="auto"/>
                <w:right w:val="none" w:sz="0" w:space="0" w:color="auto"/>
              </w:divBdr>
              <w:divsChild>
                <w:div w:id="150131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149100">
      <w:bodyDiv w:val="1"/>
      <w:marLeft w:val="0"/>
      <w:marRight w:val="0"/>
      <w:marTop w:val="0"/>
      <w:marBottom w:val="0"/>
      <w:divBdr>
        <w:top w:val="none" w:sz="0" w:space="0" w:color="auto"/>
        <w:left w:val="none" w:sz="0" w:space="0" w:color="auto"/>
        <w:bottom w:val="none" w:sz="0" w:space="0" w:color="auto"/>
        <w:right w:val="none" w:sz="0" w:space="0" w:color="auto"/>
      </w:divBdr>
      <w:divsChild>
        <w:div w:id="1877545777">
          <w:marLeft w:val="0"/>
          <w:marRight w:val="0"/>
          <w:marTop w:val="0"/>
          <w:marBottom w:val="0"/>
          <w:divBdr>
            <w:top w:val="none" w:sz="0" w:space="0" w:color="auto"/>
            <w:left w:val="none" w:sz="0" w:space="0" w:color="auto"/>
            <w:bottom w:val="none" w:sz="0" w:space="0" w:color="auto"/>
            <w:right w:val="none" w:sz="0" w:space="0" w:color="auto"/>
          </w:divBdr>
          <w:divsChild>
            <w:div w:id="577977521">
              <w:marLeft w:val="0"/>
              <w:marRight w:val="0"/>
              <w:marTop w:val="0"/>
              <w:marBottom w:val="0"/>
              <w:divBdr>
                <w:top w:val="none" w:sz="0" w:space="0" w:color="auto"/>
                <w:left w:val="none" w:sz="0" w:space="0" w:color="auto"/>
                <w:bottom w:val="none" w:sz="0" w:space="0" w:color="auto"/>
                <w:right w:val="none" w:sz="0" w:space="0" w:color="auto"/>
              </w:divBdr>
              <w:divsChild>
                <w:div w:id="40056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651184">
      <w:bodyDiv w:val="1"/>
      <w:marLeft w:val="0"/>
      <w:marRight w:val="0"/>
      <w:marTop w:val="0"/>
      <w:marBottom w:val="0"/>
      <w:divBdr>
        <w:top w:val="none" w:sz="0" w:space="0" w:color="auto"/>
        <w:left w:val="none" w:sz="0" w:space="0" w:color="auto"/>
        <w:bottom w:val="none" w:sz="0" w:space="0" w:color="auto"/>
        <w:right w:val="none" w:sz="0" w:space="0" w:color="auto"/>
      </w:divBdr>
      <w:divsChild>
        <w:div w:id="1789658337">
          <w:marLeft w:val="0"/>
          <w:marRight w:val="0"/>
          <w:marTop w:val="0"/>
          <w:marBottom w:val="0"/>
          <w:divBdr>
            <w:top w:val="none" w:sz="0" w:space="0" w:color="auto"/>
            <w:left w:val="none" w:sz="0" w:space="0" w:color="auto"/>
            <w:bottom w:val="none" w:sz="0" w:space="0" w:color="auto"/>
            <w:right w:val="none" w:sz="0" w:space="0" w:color="auto"/>
          </w:divBdr>
          <w:divsChild>
            <w:div w:id="1712264726">
              <w:marLeft w:val="0"/>
              <w:marRight w:val="0"/>
              <w:marTop w:val="0"/>
              <w:marBottom w:val="0"/>
              <w:divBdr>
                <w:top w:val="none" w:sz="0" w:space="0" w:color="auto"/>
                <w:left w:val="none" w:sz="0" w:space="0" w:color="auto"/>
                <w:bottom w:val="none" w:sz="0" w:space="0" w:color="auto"/>
                <w:right w:val="none" w:sz="0" w:space="0" w:color="auto"/>
              </w:divBdr>
              <w:divsChild>
                <w:div w:id="1024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173105">
      <w:bodyDiv w:val="1"/>
      <w:marLeft w:val="0"/>
      <w:marRight w:val="0"/>
      <w:marTop w:val="0"/>
      <w:marBottom w:val="0"/>
      <w:divBdr>
        <w:top w:val="none" w:sz="0" w:space="0" w:color="auto"/>
        <w:left w:val="none" w:sz="0" w:space="0" w:color="auto"/>
        <w:bottom w:val="none" w:sz="0" w:space="0" w:color="auto"/>
        <w:right w:val="none" w:sz="0" w:space="0" w:color="auto"/>
      </w:divBdr>
    </w:div>
    <w:div w:id="1227371898">
      <w:bodyDiv w:val="1"/>
      <w:marLeft w:val="0"/>
      <w:marRight w:val="0"/>
      <w:marTop w:val="0"/>
      <w:marBottom w:val="0"/>
      <w:divBdr>
        <w:top w:val="none" w:sz="0" w:space="0" w:color="auto"/>
        <w:left w:val="none" w:sz="0" w:space="0" w:color="auto"/>
        <w:bottom w:val="none" w:sz="0" w:space="0" w:color="auto"/>
        <w:right w:val="none" w:sz="0" w:space="0" w:color="auto"/>
      </w:divBdr>
      <w:divsChild>
        <w:div w:id="440687064">
          <w:marLeft w:val="0"/>
          <w:marRight w:val="0"/>
          <w:marTop w:val="0"/>
          <w:marBottom w:val="0"/>
          <w:divBdr>
            <w:top w:val="none" w:sz="0" w:space="0" w:color="auto"/>
            <w:left w:val="none" w:sz="0" w:space="0" w:color="auto"/>
            <w:bottom w:val="none" w:sz="0" w:space="0" w:color="auto"/>
            <w:right w:val="none" w:sz="0" w:space="0" w:color="auto"/>
          </w:divBdr>
          <w:divsChild>
            <w:div w:id="781077480">
              <w:marLeft w:val="0"/>
              <w:marRight w:val="0"/>
              <w:marTop w:val="0"/>
              <w:marBottom w:val="0"/>
              <w:divBdr>
                <w:top w:val="none" w:sz="0" w:space="0" w:color="auto"/>
                <w:left w:val="none" w:sz="0" w:space="0" w:color="auto"/>
                <w:bottom w:val="none" w:sz="0" w:space="0" w:color="auto"/>
                <w:right w:val="none" w:sz="0" w:space="0" w:color="auto"/>
              </w:divBdr>
              <w:divsChild>
                <w:div w:id="171083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310464">
      <w:bodyDiv w:val="1"/>
      <w:marLeft w:val="0"/>
      <w:marRight w:val="0"/>
      <w:marTop w:val="0"/>
      <w:marBottom w:val="0"/>
      <w:divBdr>
        <w:top w:val="none" w:sz="0" w:space="0" w:color="auto"/>
        <w:left w:val="none" w:sz="0" w:space="0" w:color="auto"/>
        <w:bottom w:val="none" w:sz="0" w:space="0" w:color="auto"/>
        <w:right w:val="none" w:sz="0" w:space="0" w:color="auto"/>
      </w:divBdr>
    </w:div>
    <w:div w:id="1253856097">
      <w:bodyDiv w:val="1"/>
      <w:marLeft w:val="0"/>
      <w:marRight w:val="0"/>
      <w:marTop w:val="0"/>
      <w:marBottom w:val="0"/>
      <w:divBdr>
        <w:top w:val="none" w:sz="0" w:space="0" w:color="auto"/>
        <w:left w:val="none" w:sz="0" w:space="0" w:color="auto"/>
        <w:bottom w:val="none" w:sz="0" w:space="0" w:color="auto"/>
        <w:right w:val="none" w:sz="0" w:space="0" w:color="auto"/>
      </w:divBdr>
    </w:div>
    <w:div w:id="1254044599">
      <w:bodyDiv w:val="1"/>
      <w:marLeft w:val="0"/>
      <w:marRight w:val="0"/>
      <w:marTop w:val="0"/>
      <w:marBottom w:val="0"/>
      <w:divBdr>
        <w:top w:val="none" w:sz="0" w:space="0" w:color="auto"/>
        <w:left w:val="none" w:sz="0" w:space="0" w:color="auto"/>
        <w:bottom w:val="none" w:sz="0" w:space="0" w:color="auto"/>
        <w:right w:val="none" w:sz="0" w:space="0" w:color="auto"/>
      </w:divBdr>
    </w:div>
    <w:div w:id="1282373125">
      <w:bodyDiv w:val="1"/>
      <w:marLeft w:val="0"/>
      <w:marRight w:val="0"/>
      <w:marTop w:val="0"/>
      <w:marBottom w:val="0"/>
      <w:divBdr>
        <w:top w:val="none" w:sz="0" w:space="0" w:color="auto"/>
        <w:left w:val="none" w:sz="0" w:space="0" w:color="auto"/>
        <w:bottom w:val="none" w:sz="0" w:space="0" w:color="auto"/>
        <w:right w:val="none" w:sz="0" w:space="0" w:color="auto"/>
      </w:divBdr>
      <w:divsChild>
        <w:div w:id="796879411">
          <w:marLeft w:val="0"/>
          <w:marRight w:val="0"/>
          <w:marTop w:val="0"/>
          <w:marBottom w:val="0"/>
          <w:divBdr>
            <w:top w:val="none" w:sz="0" w:space="0" w:color="auto"/>
            <w:left w:val="none" w:sz="0" w:space="0" w:color="auto"/>
            <w:bottom w:val="none" w:sz="0" w:space="0" w:color="auto"/>
            <w:right w:val="none" w:sz="0" w:space="0" w:color="auto"/>
          </w:divBdr>
          <w:divsChild>
            <w:div w:id="1777484869">
              <w:marLeft w:val="0"/>
              <w:marRight w:val="0"/>
              <w:marTop w:val="0"/>
              <w:marBottom w:val="0"/>
              <w:divBdr>
                <w:top w:val="none" w:sz="0" w:space="0" w:color="auto"/>
                <w:left w:val="none" w:sz="0" w:space="0" w:color="auto"/>
                <w:bottom w:val="none" w:sz="0" w:space="0" w:color="auto"/>
                <w:right w:val="none" w:sz="0" w:space="0" w:color="auto"/>
              </w:divBdr>
              <w:divsChild>
                <w:div w:id="140745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228624">
      <w:bodyDiv w:val="1"/>
      <w:marLeft w:val="0"/>
      <w:marRight w:val="0"/>
      <w:marTop w:val="0"/>
      <w:marBottom w:val="0"/>
      <w:divBdr>
        <w:top w:val="none" w:sz="0" w:space="0" w:color="auto"/>
        <w:left w:val="none" w:sz="0" w:space="0" w:color="auto"/>
        <w:bottom w:val="none" w:sz="0" w:space="0" w:color="auto"/>
        <w:right w:val="none" w:sz="0" w:space="0" w:color="auto"/>
      </w:divBdr>
    </w:div>
    <w:div w:id="1290211532">
      <w:bodyDiv w:val="1"/>
      <w:marLeft w:val="0"/>
      <w:marRight w:val="0"/>
      <w:marTop w:val="0"/>
      <w:marBottom w:val="0"/>
      <w:divBdr>
        <w:top w:val="none" w:sz="0" w:space="0" w:color="auto"/>
        <w:left w:val="none" w:sz="0" w:space="0" w:color="auto"/>
        <w:bottom w:val="none" w:sz="0" w:space="0" w:color="auto"/>
        <w:right w:val="none" w:sz="0" w:space="0" w:color="auto"/>
      </w:divBdr>
    </w:div>
    <w:div w:id="1322008504">
      <w:bodyDiv w:val="1"/>
      <w:marLeft w:val="0"/>
      <w:marRight w:val="0"/>
      <w:marTop w:val="0"/>
      <w:marBottom w:val="0"/>
      <w:divBdr>
        <w:top w:val="none" w:sz="0" w:space="0" w:color="auto"/>
        <w:left w:val="none" w:sz="0" w:space="0" w:color="auto"/>
        <w:bottom w:val="none" w:sz="0" w:space="0" w:color="auto"/>
        <w:right w:val="none" w:sz="0" w:space="0" w:color="auto"/>
      </w:divBdr>
    </w:div>
    <w:div w:id="1327397762">
      <w:bodyDiv w:val="1"/>
      <w:marLeft w:val="0"/>
      <w:marRight w:val="0"/>
      <w:marTop w:val="0"/>
      <w:marBottom w:val="0"/>
      <w:divBdr>
        <w:top w:val="none" w:sz="0" w:space="0" w:color="auto"/>
        <w:left w:val="none" w:sz="0" w:space="0" w:color="auto"/>
        <w:bottom w:val="none" w:sz="0" w:space="0" w:color="auto"/>
        <w:right w:val="none" w:sz="0" w:space="0" w:color="auto"/>
      </w:divBdr>
    </w:div>
    <w:div w:id="1341347258">
      <w:bodyDiv w:val="1"/>
      <w:marLeft w:val="0"/>
      <w:marRight w:val="0"/>
      <w:marTop w:val="0"/>
      <w:marBottom w:val="0"/>
      <w:divBdr>
        <w:top w:val="none" w:sz="0" w:space="0" w:color="auto"/>
        <w:left w:val="none" w:sz="0" w:space="0" w:color="auto"/>
        <w:bottom w:val="none" w:sz="0" w:space="0" w:color="auto"/>
        <w:right w:val="none" w:sz="0" w:space="0" w:color="auto"/>
      </w:divBdr>
      <w:divsChild>
        <w:div w:id="1386754040">
          <w:marLeft w:val="0"/>
          <w:marRight w:val="0"/>
          <w:marTop w:val="0"/>
          <w:marBottom w:val="0"/>
          <w:divBdr>
            <w:top w:val="none" w:sz="0" w:space="0" w:color="auto"/>
            <w:left w:val="none" w:sz="0" w:space="0" w:color="auto"/>
            <w:bottom w:val="none" w:sz="0" w:space="0" w:color="auto"/>
            <w:right w:val="none" w:sz="0" w:space="0" w:color="auto"/>
          </w:divBdr>
          <w:divsChild>
            <w:div w:id="1230922634">
              <w:marLeft w:val="0"/>
              <w:marRight w:val="0"/>
              <w:marTop w:val="0"/>
              <w:marBottom w:val="0"/>
              <w:divBdr>
                <w:top w:val="none" w:sz="0" w:space="0" w:color="auto"/>
                <w:left w:val="none" w:sz="0" w:space="0" w:color="auto"/>
                <w:bottom w:val="none" w:sz="0" w:space="0" w:color="auto"/>
                <w:right w:val="none" w:sz="0" w:space="0" w:color="auto"/>
              </w:divBdr>
              <w:divsChild>
                <w:div w:id="905843181">
                  <w:marLeft w:val="0"/>
                  <w:marRight w:val="0"/>
                  <w:marTop w:val="0"/>
                  <w:marBottom w:val="0"/>
                  <w:divBdr>
                    <w:top w:val="none" w:sz="0" w:space="0" w:color="auto"/>
                    <w:left w:val="none" w:sz="0" w:space="0" w:color="auto"/>
                    <w:bottom w:val="none" w:sz="0" w:space="0" w:color="auto"/>
                    <w:right w:val="none" w:sz="0" w:space="0" w:color="auto"/>
                  </w:divBdr>
                  <w:divsChild>
                    <w:div w:id="204683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378808">
      <w:bodyDiv w:val="1"/>
      <w:marLeft w:val="0"/>
      <w:marRight w:val="0"/>
      <w:marTop w:val="0"/>
      <w:marBottom w:val="0"/>
      <w:divBdr>
        <w:top w:val="none" w:sz="0" w:space="0" w:color="auto"/>
        <w:left w:val="none" w:sz="0" w:space="0" w:color="auto"/>
        <w:bottom w:val="none" w:sz="0" w:space="0" w:color="auto"/>
        <w:right w:val="none" w:sz="0" w:space="0" w:color="auto"/>
      </w:divBdr>
    </w:div>
    <w:div w:id="1360080861">
      <w:bodyDiv w:val="1"/>
      <w:marLeft w:val="0"/>
      <w:marRight w:val="0"/>
      <w:marTop w:val="0"/>
      <w:marBottom w:val="0"/>
      <w:divBdr>
        <w:top w:val="none" w:sz="0" w:space="0" w:color="auto"/>
        <w:left w:val="none" w:sz="0" w:space="0" w:color="auto"/>
        <w:bottom w:val="none" w:sz="0" w:space="0" w:color="auto"/>
        <w:right w:val="none" w:sz="0" w:space="0" w:color="auto"/>
      </w:divBdr>
      <w:divsChild>
        <w:div w:id="1500776090">
          <w:marLeft w:val="0"/>
          <w:marRight w:val="0"/>
          <w:marTop w:val="0"/>
          <w:marBottom w:val="0"/>
          <w:divBdr>
            <w:top w:val="none" w:sz="0" w:space="0" w:color="auto"/>
            <w:left w:val="none" w:sz="0" w:space="0" w:color="auto"/>
            <w:bottom w:val="none" w:sz="0" w:space="0" w:color="auto"/>
            <w:right w:val="none" w:sz="0" w:space="0" w:color="auto"/>
          </w:divBdr>
          <w:divsChild>
            <w:div w:id="1723483864">
              <w:marLeft w:val="0"/>
              <w:marRight w:val="0"/>
              <w:marTop w:val="0"/>
              <w:marBottom w:val="0"/>
              <w:divBdr>
                <w:top w:val="none" w:sz="0" w:space="0" w:color="auto"/>
                <w:left w:val="none" w:sz="0" w:space="0" w:color="auto"/>
                <w:bottom w:val="none" w:sz="0" w:space="0" w:color="auto"/>
                <w:right w:val="none" w:sz="0" w:space="0" w:color="auto"/>
              </w:divBdr>
              <w:divsChild>
                <w:div w:id="104425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214237">
      <w:bodyDiv w:val="1"/>
      <w:marLeft w:val="0"/>
      <w:marRight w:val="0"/>
      <w:marTop w:val="0"/>
      <w:marBottom w:val="0"/>
      <w:divBdr>
        <w:top w:val="none" w:sz="0" w:space="0" w:color="auto"/>
        <w:left w:val="none" w:sz="0" w:space="0" w:color="auto"/>
        <w:bottom w:val="none" w:sz="0" w:space="0" w:color="auto"/>
        <w:right w:val="none" w:sz="0" w:space="0" w:color="auto"/>
      </w:divBdr>
    </w:div>
    <w:div w:id="1421875288">
      <w:bodyDiv w:val="1"/>
      <w:marLeft w:val="0"/>
      <w:marRight w:val="0"/>
      <w:marTop w:val="0"/>
      <w:marBottom w:val="0"/>
      <w:divBdr>
        <w:top w:val="none" w:sz="0" w:space="0" w:color="auto"/>
        <w:left w:val="none" w:sz="0" w:space="0" w:color="auto"/>
        <w:bottom w:val="none" w:sz="0" w:space="0" w:color="auto"/>
        <w:right w:val="none" w:sz="0" w:space="0" w:color="auto"/>
      </w:divBdr>
      <w:divsChild>
        <w:div w:id="343367075">
          <w:marLeft w:val="0"/>
          <w:marRight w:val="0"/>
          <w:marTop w:val="0"/>
          <w:marBottom w:val="0"/>
          <w:divBdr>
            <w:top w:val="none" w:sz="0" w:space="0" w:color="auto"/>
            <w:left w:val="none" w:sz="0" w:space="0" w:color="auto"/>
            <w:bottom w:val="none" w:sz="0" w:space="0" w:color="auto"/>
            <w:right w:val="none" w:sz="0" w:space="0" w:color="auto"/>
          </w:divBdr>
          <w:divsChild>
            <w:div w:id="1723947175">
              <w:marLeft w:val="0"/>
              <w:marRight w:val="0"/>
              <w:marTop w:val="0"/>
              <w:marBottom w:val="0"/>
              <w:divBdr>
                <w:top w:val="none" w:sz="0" w:space="0" w:color="auto"/>
                <w:left w:val="none" w:sz="0" w:space="0" w:color="auto"/>
                <w:bottom w:val="none" w:sz="0" w:space="0" w:color="auto"/>
                <w:right w:val="none" w:sz="0" w:space="0" w:color="auto"/>
              </w:divBdr>
              <w:divsChild>
                <w:div w:id="152197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448900">
      <w:bodyDiv w:val="1"/>
      <w:marLeft w:val="0"/>
      <w:marRight w:val="0"/>
      <w:marTop w:val="0"/>
      <w:marBottom w:val="0"/>
      <w:divBdr>
        <w:top w:val="none" w:sz="0" w:space="0" w:color="auto"/>
        <w:left w:val="none" w:sz="0" w:space="0" w:color="auto"/>
        <w:bottom w:val="none" w:sz="0" w:space="0" w:color="auto"/>
        <w:right w:val="none" w:sz="0" w:space="0" w:color="auto"/>
      </w:divBdr>
    </w:div>
    <w:div w:id="1451630581">
      <w:bodyDiv w:val="1"/>
      <w:marLeft w:val="0"/>
      <w:marRight w:val="0"/>
      <w:marTop w:val="0"/>
      <w:marBottom w:val="0"/>
      <w:divBdr>
        <w:top w:val="none" w:sz="0" w:space="0" w:color="auto"/>
        <w:left w:val="none" w:sz="0" w:space="0" w:color="auto"/>
        <w:bottom w:val="none" w:sz="0" w:space="0" w:color="auto"/>
        <w:right w:val="none" w:sz="0" w:space="0" w:color="auto"/>
      </w:divBdr>
      <w:divsChild>
        <w:div w:id="253437983">
          <w:marLeft w:val="0"/>
          <w:marRight w:val="0"/>
          <w:marTop w:val="0"/>
          <w:marBottom w:val="0"/>
          <w:divBdr>
            <w:top w:val="none" w:sz="0" w:space="0" w:color="auto"/>
            <w:left w:val="none" w:sz="0" w:space="0" w:color="auto"/>
            <w:bottom w:val="none" w:sz="0" w:space="0" w:color="auto"/>
            <w:right w:val="none" w:sz="0" w:space="0" w:color="auto"/>
          </w:divBdr>
        </w:div>
        <w:div w:id="861240958">
          <w:marLeft w:val="0"/>
          <w:marRight w:val="0"/>
          <w:marTop w:val="0"/>
          <w:marBottom w:val="0"/>
          <w:divBdr>
            <w:top w:val="none" w:sz="0" w:space="0" w:color="auto"/>
            <w:left w:val="none" w:sz="0" w:space="0" w:color="auto"/>
            <w:bottom w:val="none" w:sz="0" w:space="0" w:color="auto"/>
            <w:right w:val="none" w:sz="0" w:space="0" w:color="auto"/>
          </w:divBdr>
        </w:div>
      </w:divsChild>
    </w:div>
    <w:div w:id="1458451820">
      <w:bodyDiv w:val="1"/>
      <w:marLeft w:val="0"/>
      <w:marRight w:val="0"/>
      <w:marTop w:val="0"/>
      <w:marBottom w:val="0"/>
      <w:divBdr>
        <w:top w:val="none" w:sz="0" w:space="0" w:color="auto"/>
        <w:left w:val="none" w:sz="0" w:space="0" w:color="auto"/>
        <w:bottom w:val="none" w:sz="0" w:space="0" w:color="auto"/>
        <w:right w:val="none" w:sz="0" w:space="0" w:color="auto"/>
      </w:divBdr>
      <w:divsChild>
        <w:div w:id="643581038">
          <w:marLeft w:val="0"/>
          <w:marRight w:val="0"/>
          <w:marTop w:val="0"/>
          <w:marBottom w:val="0"/>
          <w:divBdr>
            <w:top w:val="none" w:sz="0" w:space="0" w:color="auto"/>
            <w:left w:val="none" w:sz="0" w:space="0" w:color="auto"/>
            <w:bottom w:val="none" w:sz="0" w:space="0" w:color="auto"/>
            <w:right w:val="none" w:sz="0" w:space="0" w:color="auto"/>
          </w:divBdr>
          <w:divsChild>
            <w:div w:id="1423062064">
              <w:marLeft w:val="0"/>
              <w:marRight w:val="0"/>
              <w:marTop w:val="0"/>
              <w:marBottom w:val="0"/>
              <w:divBdr>
                <w:top w:val="none" w:sz="0" w:space="0" w:color="auto"/>
                <w:left w:val="none" w:sz="0" w:space="0" w:color="auto"/>
                <w:bottom w:val="none" w:sz="0" w:space="0" w:color="auto"/>
                <w:right w:val="none" w:sz="0" w:space="0" w:color="auto"/>
              </w:divBdr>
              <w:divsChild>
                <w:div w:id="2000964062">
                  <w:marLeft w:val="0"/>
                  <w:marRight w:val="0"/>
                  <w:marTop w:val="0"/>
                  <w:marBottom w:val="0"/>
                  <w:divBdr>
                    <w:top w:val="none" w:sz="0" w:space="0" w:color="auto"/>
                    <w:left w:val="none" w:sz="0" w:space="0" w:color="auto"/>
                    <w:bottom w:val="none" w:sz="0" w:space="0" w:color="auto"/>
                    <w:right w:val="none" w:sz="0" w:space="0" w:color="auto"/>
                  </w:divBdr>
                  <w:divsChild>
                    <w:div w:id="93501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23608">
      <w:bodyDiv w:val="1"/>
      <w:marLeft w:val="0"/>
      <w:marRight w:val="0"/>
      <w:marTop w:val="0"/>
      <w:marBottom w:val="0"/>
      <w:divBdr>
        <w:top w:val="none" w:sz="0" w:space="0" w:color="auto"/>
        <w:left w:val="none" w:sz="0" w:space="0" w:color="auto"/>
        <w:bottom w:val="none" w:sz="0" w:space="0" w:color="auto"/>
        <w:right w:val="none" w:sz="0" w:space="0" w:color="auto"/>
      </w:divBdr>
      <w:divsChild>
        <w:div w:id="1786270918">
          <w:marLeft w:val="0"/>
          <w:marRight w:val="0"/>
          <w:marTop w:val="0"/>
          <w:marBottom w:val="0"/>
          <w:divBdr>
            <w:top w:val="none" w:sz="0" w:space="0" w:color="auto"/>
            <w:left w:val="none" w:sz="0" w:space="0" w:color="auto"/>
            <w:bottom w:val="none" w:sz="0" w:space="0" w:color="auto"/>
            <w:right w:val="none" w:sz="0" w:space="0" w:color="auto"/>
          </w:divBdr>
          <w:divsChild>
            <w:div w:id="115413246">
              <w:marLeft w:val="0"/>
              <w:marRight w:val="0"/>
              <w:marTop w:val="0"/>
              <w:marBottom w:val="0"/>
              <w:divBdr>
                <w:top w:val="none" w:sz="0" w:space="0" w:color="auto"/>
                <w:left w:val="none" w:sz="0" w:space="0" w:color="auto"/>
                <w:bottom w:val="none" w:sz="0" w:space="0" w:color="auto"/>
                <w:right w:val="none" w:sz="0" w:space="0" w:color="auto"/>
              </w:divBdr>
              <w:divsChild>
                <w:div w:id="20377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366554">
      <w:bodyDiv w:val="1"/>
      <w:marLeft w:val="0"/>
      <w:marRight w:val="0"/>
      <w:marTop w:val="0"/>
      <w:marBottom w:val="0"/>
      <w:divBdr>
        <w:top w:val="none" w:sz="0" w:space="0" w:color="auto"/>
        <w:left w:val="none" w:sz="0" w:space="0" w:color="auto"/>
        <w:bottom w:val="none" w:sz="0" w:space="0" w:color="auto"/>
        <w:right w:val="none" w:sz="0" w:space="0" w:color="auto"/>
      </w:divBdr>
      <w:divsChild>
        <w:div w:id="938832236">
          <w:marLeft w:val="0"/>
          <w:marRight w:val="0"/>
          <w:marTop w:val="0"/>
          <w:marBottom w:val="0"/>
          <w:divBdr>
            <w:top w:val="none" w:sz="0" w:space="0" w:color="auto"/>
            <w:left w:val="none" w:sz="0" w:space="0" w:color="auto"/>
            <w:bottom w:val="none" w:sz="0" w:space="0" w:color="auto"/>
            <w:right w:val="none" w:sz="0" w:space="0" w:color="auto"/>
          </w:divBdr>
          <w:divsChild>
            <w:div w:id="1938521308">
              <w:marLeft w:val="0"/>
              <w:marRight w:val="0"/>
              <w:marTop w:val="0"/>
              <w:marBottom w:val="0"/>
              <w:divBdr>
                <w:top w:val="none" w:sz="0" w:space="0" w:color="auto"/>
                <w:left w:val="none" w:sz="0" w:space="0" w:color="auto"/>
                <w:bottom w:val="none" w:sz="0" w:space="0" w:color="auto"/>
                <w:right w:val="none" w:sz="0" w:space="0" w:color="auto"/>
              </w:divBdr>
              <w:divsChild>
                <w:div w:id="32351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74797">
      <w:bodyDiv w:val="1"/>
      <w:marLeft w:val="0"/>
      <w:marRight w:val="0"/>
      <w:marTop w:val="0"/>
      <w:marBottom w:val="0"/>
      <w:divBdr>
        <w:top w:val="none" w:sz="0" w:space="0" w:color="auto"/>
        <w:left w:val="none" w:sz="0" w:space="0" w:color="auto"/>
        <w:bottom w:val="none" w:sz="0" w:space="0" w:color="auto"/>
        <w:right w:val="none" w:sz="0" w:space="0" w:color="auto"/>
      </w:divBdr>
      <w:divsChild>
        <w:div w:id="1170832515">
          <w:marLeft w:val="0"/>
          <w:marRight w:val="0"/>
          <w:marTop w:val="0"/>
          <w:marBottom w:val="0"/>
          <w:divBdr>
            <w:top w:val="none" w:sz="0" w:space="0" w:color="auto"/>
            <w:left w:val="none" w:sz="0" w:space="0" w:color="auto"/>
            <w:bottom w:val="none" w:sz="0" w:space="0" w:color="auto"/>
            <w:right w:val="none" w:sz="0" w:space="0" w:color="auto"/>
          </w:divBdr>
          <w:divsChild>
            <w:div w:id="1909874076">
              <w:marLeft w:val="0"/>
              <w:marRight w:val="0"/>
              <w:marTop w:val="0"/>
              <w:marBottom w:val="0"/>
              <w:divBdr>
                <w:top w:val="none" w:sz="0" w:space="0" w:color="auto"/>
                <w:left w:val="none" w:sz="0" w:space="0" w:color="auto"/>
                <w:bottom w:val="none" w:sz="0" w:space="0" w:color="auto"/>
                <w:right w:val="none" w:sz="0" w:space="0" w:color="auto"/>
              </w:divBdr>
              <w:divsChild>
                <w:div w:id="1471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506206">
      <w:bodyDiv w:val="1"/>
      <w:marLeft w:val="0"/>
      <w:marRight w:val="0"/>
      <w:marTop w:val="0"/>
      <w:marBottom w:val="0"/>
      <w:divBdr>
        <w:top w:val="none" w:sz="0" w:space="0" w:color="auto"/>
        <w:left w:val="none" w:sz="0" w:space="0" w:color="auto"/>
        <w:bottom w:val="none" w:sz="0" w:space="0" w:color="auto"/>
        <w:right w:val="none" w:sz="0" w:space="0" w:color="auto"/>
      </w:divBdr>
      <w:divsChild>
        <w:div w:id="723455823">
          <w:marLeft w:val="0"/>
          <w:marRight w:val="0"/>
          <w:marTop w:val="0"/>
          <w:marBottom w:val="0"/>
          <w:divBdr>
            <w:top w:val="none" w:sz="0" w:space="0" w:color="auto"/>
            <w:left w:val="none" w:sz="0" w:space="0" w:color="auto"/>
            <w:bottom w:val="none" w:sz="0" w:space="0" w:color="auto"/>
            <w:right w:val="none" w:sz="0" w:space="0" w:color="auto"/>
          </w:divBdr>
          <w:divsChild>
            <w:div w:id="449512523">
              <w:marLeft w:val="0"/>
              <w:marRight w:val="0"/>
              <w:marTop w:val="0"/>
              <w:marBottom w:val="0"/>
              <w:divBdr>
                <w:top w:val="none" w:sz="0" w:space="0" w:color="auto"/>
                <w:left w:val="none" w:sz="0" w:space="0" w:color="auto"/>
                <w:bottom w:val="none" w:sz="0" w:space="0" w:color="auto"/>
                <w:right w:val="none" w:sz="0" w:space="0" w:color="auto"/>
              </w:divBdr>
              <w:divsChild>
                <w:div w:id="107107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234924">
      <w:bodyDiv w:val="1"/>
      <w:marLeft w:val="0"/>
      <w:marRight w:val="0"/>
      <w:marTop w:val="0"/>
      <w:marBottom w:val="0"/>
      <w:divBdr>
        <w:top w:val="none" w:sz="0" w:space="0" w:color="auto"/>
        <w:left w:val="none" w:sz="0" w:space="0" w:color="auto"/>
        <w:bottom w:val="none" w:sz="0" w:space="0" w:color="auto"/>
        <w:right w:val="none" w:sz="0" w:space="0" w:color="auto"/>
      </w:divBdr>
    </w:div>
    <w:div w:id="1556313559">
      <w:bodyDiv w:val="1"/>
      <w:marLeft w:val="0"/>
      <w:marRight w:val="0"/>
      <w:marTop w:val="0"/>
      <w:marBottom w:val="0"/>
      <w:divBdr>
        <w:top w:val="none" w:sz="0" w:space="0" w:color="auto"/>
        <w:left w:val="none" w:sz="0" w:space="0" w:color="auto"/>
        <w:bottom w:val="none" w:sz="0" w:space="0" w:color="auto"/>
        <w:right w:val="none" w:sz="0" w:space="0" w:color="auto"/>
      </w:divBdr>
      <w:divsChild>
        <w:div w:id="817308690">
          <w:marLeft w:val="0"/>
          <w:marRight w:val="0"/>
          <w:marTop w:val="0"/>
          <w:marBottom w:val="0"/>
          <w:divBdr>
            <w:top w:val="none" w:sz="0" w:space="0" w:color="auto"/>
            <w:left w:val="none" w:sz="0" w:space="0" w:color="auto"/>
            <w:bottom w:val="none" w:sz="0" w:space="0" w:color="auto"/>
            <w:right w:val="none" w:sz="0" w:space="0" w:color="auto"/>
          </w:divBdr>
          <w:divsChild>
            <w:div w:id="827479117">
              <w:marLeft w:val="0"/>
              <w:marRight w:val="0"/>
              <w:marTop w:val="0"/>
              <w:marBottom w:val="0"/>
              <w:divBdr>
                <w:top w:val="none" w:sz="0" w:space="0" w:color="auto"/>
                <w:left w:val="none" w:sz="0" w:space="0" w:color="auto"/>
                <w:bottom w:val="none" w:sz="0" w:space="0" w:color="auto"/>
                <w:right w:val="none" w:sz="0" w:space="0" w:color="auto"/>
              </w:divBdr>
              <w:divsChild>
                <w:div w:id="17962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211626">
      <w:bodyDiv w:val="1"/>
      <w:marLeft w:val="0"/>
      <w:marRight w:val="0"/>
      <w:marTop w:val="0"/>
      <w:marBottom w:val="0"/>
      <w:divBdr>
        <w:top w:val="none" w:sz="0" w:space="0" w:color="auto"/>
        <w:left w:val="none" w:sz="0" w:space="0" w:color="auto"/>
        <w:bottom w:val="none" w:sz="0" w:space="0" w:color="auto"/>
        <w:right w:val="none" w:sz="0" w:space="0" w:color="auto"/>
      </w:divBdr>
      <w:divsChild>
        <w:div w:id="1050418687">
          <w:marLeft w:val="0"/>
          <w:marRight w:val="0"/>
          <w:marTop w:val="0"/>
          <w:marBottom w:val="0"/>
          <w:divBdr>
            <w:top w:val="none" w:sz="0" w:space="0" w:color="auto"/>
            <w:left w:val="none" w:sz="0" w:space="0" w:color="auto"/>
            <w:bottom w:val="none" w:sz="0" w:space="0" w:color="auto"/>
            <w:right w:val="none" w:sz="0" w:space="0" w:color="auto"/>
          </w:divBdr>
          <w:divsChild>
            <w:div w:id="121196444">
              <w:marLeft w:val="0"/>
              <w:marRight w:val="0"/>
              <w:marTop w:val="0"/>
              <w:marBottom w:val="0"/>
              <w:divBdr>
                <w:top w:val="none" w:sz="0" w:space="0" w:color="auto"/>
                <w:left w:val="none" w:sz="0" w:space="0" w:color="auto"/>
                <w:bottom w:val="none" w:sz="0" w:space="0" w:color="auto"/>
                <w:right w:val="none" w:sz="0" w:space="0" w:color="auto"/>
              </w:divBdr>
              <w:divsChild>
                <w:div w:id="89902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025130">
      <w:bodyDiv w:val="1"/>
      <w:marLeft w:val="0"/>
      <w:marRight w:val="0"/>
      <w:marTop w:val="0"/>
      <w:marBottom w:val="0"/>
      <w:divBdr>
        <w:top w:val="none" w:sz="0" w:space="0" w:color="auto"/>
        <w:left w:val="none" w:sz="0" w:space="0" w:color="auto"/>
        <w:bottom w:val="none" w:sz="0" w:space="0" w:color="auto"/>
        <w:right w:val="none" w:sz="0" w:space="0" w:color="auto"/>
      </w:divBdr>
      <w:divsChild>
        <w:div w:id="126318770">
          <w:marLeft w:val="0"/>
          <w:marRight w:val="0"/>
          <w:marTop w:val="0"/>
          <w:marBottom w:val="0"/>
          <w:divBdr>
            <w:top w:val="none" w:sz="0" w:space="0" w:color="auto"/>
            <w:left w:val="none" w:sz="0" w:space="0" w:color="auto"/>
            <w:bottom w:val="none" w:sz="0" w:space="0" w:color="auto"/>
            <w:right w:val="none" w:sz="0" w:space="0" w:color="auto"/>
          </w:divBdr>
          <w:divsChild>
            <w:div w:id="332417399">
              <w:marLeft w:val="0"/>
              <w:marRight w:val="0"/>
              <w:marTop w:val="0"/>
              <w:marBottom w:val="0"/>
              <w:divBdr>
                <w:top w:val="none" w:sz="0" w:space="0" w:color="auto"/>
                <w:left w:val="none" w:sz="0" w:space="0" w:color="auto"/>
                <w:bottom w:val="none" w:sz="0" w:space="0" w:color="auto"/>
                <w:right w:val="none" w:sz="0" w:space="0" w:color="auto"/>
              </w:divBdr>
              <w:divsChild>
                <w:div w:id="1014235286">
                  <w:marLeft w:val="0"/>
                  <w:marRight w:val="0"/>
                  <w:marTop w:val="0"/>
                  <w:marBottom w:val="0"/>
                  <w:divBdr>
                    <w:top w:val="none" w:sz="0" w:space="0" w:color="auto"/>
                    <w:left w:val="none" w:sz="0" w:space="0" w:color="auto"/>
                    <w:bottom w:val="none" w:sz="0" w:space="0" w:color="auto"/>
                    <w:right w:val="none" w:sz="0" w:space="0" w:color="auto"/>
                  </w:divBdr>
                  <w:divsChild>
                    <w:div w:id="165421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425113">
      <w:bodyDiv w:val="1"/>
      <w:marLeft w:val="0"/>
      <w:marRight w:val="0"/>
      <w:marTop w:val="0"/>
      <w:marBottom w:val="0"/>
      <w:divBdr>
        <w:top w:val="none" w:sz="0" w:space="0" w:color="auto"/>
        <w:left w:val="none" w:sz="0" w:space="0" w:color="auto"/>
        <w:bottom w:val="none" w:sz="0" w:space="0" w:color="auto"/>
        <w:right w:val="none" w:sz="0" w:space="0" w:color="auto"/>
      </w:divBdr>
      <w:divsChild>
        <w:div w:id="317810060">
          <w:marLeft w:val="0"/>
          <w:marRight w:val="0"/>
          <w:marTop w:val="0"/>
          <w:marBottom w:val="0"/>
          <w:divBdr>
            <w:top w:val="none" w:sz="0" w:space="0" w:color="auto"/>
            <w:left w:val="none" w:sz="0" w:space="0" w:color="auto"/>
            <w:bottom w:val="none" w:sz="0" w:space="0" w:color="auto"/>
            <w:right w:val="none" w:sz="0" w:space="0" w:color="auto"/>
          </w:divBdr>
          <w:divsChild>
            <w:div w:id="1548253717">
              <w:marLeft w:val="0"/>
              <w:marRight w:val="0"/>
              <w:marTop w:val="0"/>
              <w:marBottom w:val="0"/>
              <w:divBdr>
                <w:top w:val="none" w:sz="0" w:space="0" w:color="auto"/>
                <w:left w:val="none" w:sz="0" w:space="0" w:color="auto"/>
                <w:bottom w:val="none" w:sz="0" w:space="0" w:color="auto"/>
                <w:right w:val="none" w:sz="0" w:space="0" w:color="auto"/>
              </w:divBdr>
              <w:divsChild>
                <w:div w:id="206695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125868">
      <w:bodyDiv w:val="1"/>
      <w:marLeft w:val="0"/>
      <w:marRight w:val="0"/>
      <w:marTop w:val="0"/>
      <w:marBottom w:val="0"/>
      <w:divBdr>
        <w:top w:val="none" w:sz="0" w:space="0" w:color="auto"/>
        <w:left w:val="none" w:sz="0" w:space="0" w:color="auto"/>
        <w:bottom w:val="none" w:sz="0" w:space="0" w:color="auto"/>
        <w:right w:val="none" w:sz="0" w:space="0" w:color="auto"/>
      </w:divBdr>
    </w:div>
    <w:div w:id="1632856961">
      <w:bodyDiv w:val="1"/>
      <w:marLeft w:val="0"/>
      <w:marRight w:val="0"/>
      <w:marTop w:val="0"/>
      <w:marBottom w:val="0"/>
      <w:divBdr>
        <w:top w:val="none" w:sz="0" w:space="0" w:color="auto"/>
        <w:left w:val="none" w:sz="0" w:space="0" w:color="auto"/>
        <w:bottom w:val="none" w:sz="0" w:space="0" w:color="auto"/>
        <w:right w:val="none" w:sz="0" w:space="0" w:color="auto"/>
      </w:divBdr>
    </w:div>
    <w:div w:id="1660696594">
      <w:bodyDiv w:val="1"/>
      <w:marLeft w:val="0"/>
      <w:marRight w:val="0"/>
      <w:marTop w:val="0"/>
      <w:marBottom w:val="0"/>
      <w:divBdr>
        <w:top w:val="none" w:sz="0" w:space="0" w:color="auto"/>
        <w:left w:val="none" w:sz="0" w:space="0" w:color="auto"/>
        <w:bottom w:val="none" w:sz="0" w:space="0" w:color="auto"/>
        <w:right w:val="none" w:sz="0" w:space="0" w:color="auto"/>
      </w:divBdr>
      <w:divsChild>
        <w:div w:id="938292397">
          <w:marLeft w:val="0"/>
          <w:marRight w:val="0"/>
          <w:marTop w:val="0"/>
          <w:marBottom w:val="0"/>
          <w:divBdr>
            <w:top w:val="none" w:sz="0" w:space="0" w:color="auto"/>
            <w:left w:val="none" w:sz="0" w:space="0" w:color="auto"/>
            <w:bottom w:val="none" w:sz="0" w:space="0" w:color="auto"/>
            <w:right w:val="none" w:sz="0" w:space="0" w:color="auto"/>
          </w:divBdr>
          <w:divsChild>
            <w:div w:id="1699430319">
              <w:marLeft w:val="0"/>
              <w:marRight w:val="0"/>
              <w:marTop w:val="0"/>
              <w:marBottom w:val="0"/>
              <w:divBdr>
                <w:top w:val="none" w:sz="0" w:space="0" w:color="auto"/>
                <w:left w:val="none" w:sz="0" w:space="0" w:color="auto"/>
                <w:bottom w:val="none" w:sz="0" w:space="0" w:color="auto"/>
                <w:right w:val="none" w:sz="0" w:space="0" w:color="auto"/>
              </w:divBdr>
              <w:divsChild>
                <w:div w:id="1924795859">
                  <w:marLeft w:val="0"/>
                  <w:marRight w:val="0"/>
                  <w:marTop w:val="0"/>
                  <w:marBottom w:val="0"/>
                  <w:divBdr>
                    <w:top w:val="none" w:sz="0" w:space="0" w:color="auto"/>
                    <w:left w:val="none" w:sz="0" w:space="0" w:color="auto"/>
                    <w:bottom w:val="none" w:sz="0" w:space="0" w:color="auto"/>
                    <w:right w:val="none" w:sz="0" w:space="0" w:color="auto"/>
                  </w:divBdr>
                  <w:divsChild>
                    <w:div w:id="61390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795596">
      <w:bodyDiv w:val="1"/>
      <w:marLeft w:val="0"/>
      <w:marRight w:val="0"/>
      <w:marTop w:val="0"/>
      <w:marBottom w:val="0"/>
      <w:divBdr>
        <w:top w:val="none" w:sz="0" w:space="0" w:color="auto"/>
        <w:left w:val="none" w:sz="0" w:space="0" w:color="auto"/>
        <w:bottom w:val="none" w:sz="0" w:space="0" w:color="auto"/>
        <w:right w:val="none" w:sz="0" w:space="0" w:color="auto"/>
      </w:divBdr>
    </w:div>
    <w:div w:id="1705204178">
      <w:bodyDiv w:val="1"/>
      <w:marLeft w:val="0"/>
      <w:marRight w:val="0"/>
      <w:marTop w:val="0"/>
      <w:marBottom w:val="0"/>
      <w:divBdr>
        <w:top w:val="none" w:sz="0" w:space="0" w:color="auto"/>
        <w:left w:val="none" w:sz="0" w:space="0" w:color="auto"/>
        <w:bottom w:val="none" w:sz="0" w:space="0" w:color="auto"/>
        <w:right w:val="none" w:sz="0" w:space="0" w:color="auto"/>
      </w:divBdr>
    </w:div>
    <w:div w:id="1710951339">
      <w:bodyDiv w:val="1"/>
      <w:marLeft w:val="0"/>
      <w:marRight w:val="0"/>
      <w:marTop w:val="0"/>
      <w:marBottom w:val="0"/>
      <w:divBdr>
        <w:top w:val="none" w:sz="0" w:space="0" w:color="auto"/>
        <w:left w:val="none" w:sz="0" w:space="0" w:color="auto"/>
        <w:bottom w:val="none" w:sz="0" w:space="0" w:color="auto"/>
        <w:right w:val="none" w:sz="0" w:space="0" w:color="auto"/>
      </w:divBdr>
    </w:div>
    <w:div w:id="1717391534">
      <w:bodyDiv w:val="1"/>
      <w:marLeft w:val="0"/>
      <w:marRight w:val="0"/>
      <w:marTop w:val="0"/>
      <w:marBottom w:val="0"/>
      <w:divBdr>
        <w:top w:val="none" w:sz="0" w:space="0" w:color="auto"/>
        <w:left w:val="none" w:sz="0" w:space="0" w:color="auto"/>
        <w:bottom w:val="none" w:sz="0" w:space="0" w:color="auto"/>
        <w:right w:val="none" w:sz="0" w:space="0" w:color="auto"/>
      </w:divBdr>
    </w:div>
    <w:div w:id="1728331542">
      <w:bodyDiv w:val="1"/>
      <w:marLeft w:val="0"/>
      <w:marRight w:val="0"/>
      <w:marTop w:val="0"/>
      <w:marBottom w:val="0"/>
      <w:divBdr>
        <w:top w:val="none" w:sz="0" w:space="0" w:color="auto"/>
        <w:left w:val="none" w:sz="0" w:space="0" w:color="auto"/>
        <w:bottom w:val="none" w:sz="0" w:space="0" w:color="auto"/>
        <w:right w:val="none" w:sz="0" w:space="0" w:color="auto"/>
      </w:divBdr>
    </w:div>
    <w:div w:id="1752040638">
      <w:bodyDiv w:val="1"/>
      <w:marLeft w:val="0"/>
      <w:marRight w:val="0"/>
      <w:marTop w:val="0"/>
      <w:marBottom w:val="0"/>
      <w:divBdr>
        <w:top w:val="none" w:sz="0" w:space="0" w:color="auto"/>
        <w:left w:val="none" w:sz="0" w:space="0" w:color="auto"/>
        <w:bottom w:val="none" w:sz="0" w:space="0" w:color="auto"/>
        <w:right w:val="none" w:sz="0" w:space="0" w:color="auto"/>
      </w:divBdr>
    </w:div>
    <w:div w:id="1773815415">
      <w:bodyDiv w:val="1"/>
      <w:marLeft w:val="0"/>
      <w:marRight w:val="0"/>
      <w:marTop w:val="0"/>
      <w:marBottom w:val="0"/>
      <w:divBdr>
        <w:top w:val="none" w:sz="0" w:space="0" w:color="auto"/>
        <w:left w:val="none" w:sz="0" w:space="0" w:color="auto"/>
        <w:bottom w:val="none" w:sz="0" w:space="0" w:color="auto"/>
        <w:right w:val="none" w:sz="0" w:space="0" w:color="auto"/>
      </w:divBdr>
      <w:divsChild>
        <w:div w:id="2054770659">
          <w:marLeft w:val="0"/>
          <w:marRight w:val="0"/>
          <w:marTop w:val="0"/>
          <w:marBottom w:val="0"/>
          <w:divBdr>
            <w:top w:val="none" w:sz="0" w:space="0" w:color="auto"/>
            <w:left w:val="none" w:sz="0" w:space="0" w:color="auto"/>
            <w:bottom w:val="none" w:sz="0" w:space="0" w:color="auto"/>
            <w:right w:val="none" w:sz="0" w:space="0" w:color="auto"/>
          </w:divBdr>
          <w:divsChild>
            <w:div w:id="1686517777">
              <w:marLeft w:val="0"/>
              <w:marRight w:val="0"/>
              <w:marTop w:val="0"/>
              <w:marBottom w:val="0"/>
              <w:divBdr>
                <w:top w:val="none" w:sz="0" w:space="0" w:color="auto"/>
                <w:left w:val="none" w:sz="0" w:space="0" w:color="auto"/>
                <w:bottom w:val="none" w:sz="0" w:space="0" w:color="auto"/>
                <w:right w:val="none" w:sz="0" w:space="0" w:color="auto"/>
              </w:divBdr>
              <w:divsChild>
                <w:div w:id="918751889">
                  <w:marLeft w:val="0"/>
                  <w:marRight w:val="0"/>
                  <w:marTop w:val="0"/>
                  <w:marBottom w:val="0"/>
                  <w:divBdr>
                    <w:top w:val="none" w:sz="0" w:space="0" w:color="auto"/>
                    <w:left w:val="none" w:sz="0" w:space="0" w:color="auto"/>
                    <w:bottom w:val="none" w:sz="0" w:space="0" w:color="auto"/>
                    <w:right w:val="none" w:sz="0" w:space="0" w:color="auto"/>
                  </w:divBdr>
                  <w:divsChild>
                    <w:div w:id="36112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672769">
      <w:bodyDiv w:val="1"/>
      <w:marLeft w:val="0"/>
      <w:marRight w:val="0"/>
      <w:marTop w:val="0"/>
      <w:marBottom w:val="0"/>
      <w:divBdr>
        <w:top w:val="none" w:sz="0" w:space="0" w:color="auto"/>
        <w:left w:val="none" w:sz="0" w:space="0" w:color="auto"/>
        <w:bottom w:val="none" w:sz="0" w:space="0" w:color="auto"/>
        <w:right w:val="none" w:sz="0" w:space="0" w:color="auto"/>
      </w:divBdr>
      <w:divsChild>
        <w:div w:id="1395271425">
          <w:marLeft w:val="0"/>
          <w:marRight w:val="0"/>
          <w:marTop w:val="0"/>
          <w:marBottom w:val="0"/>
          <w:divBdr>
            <w:top w:val="none" w:sz="0" w:space="0" w:color="auto"/>
            <w:left w:val="none" w:sz="0" w:space="0" w:color="auto"/>
            <w:bottom w:val="none" w:sz="0" w:space="0" w:color="auto"/>
            <w:right w:val="none" w:sz="0" w:space="0" w:color="auto"/>
          </w:divBdr>
          <w:divsChild>
            <w:div w:id="1976257837">
              <w:marLeft w:val="0"/>
              <w:marRight w:val="0"/>
              <w:marTop w:val="0"/>
              <w:marBottom w:val="0"/>
              <w:divBdr>
                <w:top w:val="none" w:sz="0" w:space="0" w:color="auto"/>
                <w:left w:val="none" w:sz="0" w:space="0" w:color="auto"/>
                <w:bottom w:val="none" w:sz="0" w:space="0" w:color="auto"/>
                <w:right w:val="none" w:sz="0" w:space="0" w:color="auto"/>
              </w:divBdr>
              <w:divsChild>
                <w:div w:id="36244834">
                  <w:marLeft w:val="0"/>
                  <w:marRight w:val="0"/>
                  <w:marTop w:val="0"/>
                  <w:marBottom w:val="0"/>
                  <w:divBdr>
                    <w:top w:val="none" w:sz="0" w:space="0" w:color="auto"/>
                    <w:left w:val="none" w:sz="0" w:space="0" w:color="auto"/>
                    <w:bottom w:val="none" w:sz="0" w:space="0" w:color="auto"/>
                    <w:right w:val="none" w:sz="0" w:space="0" w:color="auto"/>
                  </w:divBdr>
                </w:div>
              </w:divsChild>
            </w:div>
            <w:div w:id="1486430640">
              <w:marLeft w:val="0"/>
              <w:marRight w:val="0"/>
              <w:marTop w:val="0"/>
              <w:marBottom w:val="0"/>
              <w:divBdr>
                <w:top w:val="none" w:sz="0" w:space="0" w:color="auto"/>
                <w:left w:val="none" w:sz="0" w:space="0" w:color="auto"/>
                <w:bottom w:val="none" w:sz="0" w:space="0" w:color="auto"/>
                <w:right w:val="none" w:sz="0" w:space="0" w:color="auto"/>
              </w:divBdr>
              <w:divsChild>
                <w:div w:id="1165321762">
                  <w:marLeft w:val="0"/>
                  <w:marRight w:val="0"/>
                  <w:marTop w:val="0"/>
                  <w:marBottom w:val="0"/>
                  <w:divBdr>
                    <w:top w:val="none" w:sz="0" w:space="0" w:color="auto"/>
                    <w:left w:val="none" w:sz="0" w:space="0" w:color="auto"/>
                    <w:bottom w:val="none" w:sz="0" w:space="0" w:color="auto"/>
                    <w:right w:val="none" w:sz="0" w:space="0" w:color="auto"/>
                  </w:divBdr>
                </w:div>
              </w:divsChild>
            </w:div>
            <w:div w:id="1812137372">
              <w:marLeft w:val="0"/>
              <w:marRight w:val="0"/>
              <w:marTop w:val="0"/>
              <w:marBottom w:val="0"/>
              <w:divBdr>
                <w:top w:val="none" w:sz="0" w:space="0" w:color="auto"/>
                <w:left w:val="none" w:sz="0" w:space="0" w:color="auto"/>
                <w:bottom w:val="none" w:sz="0" w:space="0" w:color="auto"/>
                <w:right w:val="none" w:sz="0" w:space="0" w:color="auto"/>
              </w:divBdr>
              <w:divsChild>
                <w:div w:id="1958640548">
                  <w:marLeft w:val="0"/>
                  <w:marRight w:val="0"/>
                  <w:marTop w:val="0"/>
                  <w:marBottom w:val="0"/>
                  <w:divBdr>
                    <w:top w:val="none" w:sz="0" w:space="0" w:color="auto"/>
                    <w:left w:val="none" w:sz="0" w:space="0" w:color="auto"/>
                    <w:bottom w:val="none" w:sz="0" w:space="0" w:color="auto"/>
                    <w:right w:val="none" w:sz="0" w:space="0" w:color="auto"/>
                  </w:divBdr>
                </w:div>
              </w:divsChild>
            </w:div>
            <w:div w:id="2018996024">
              <w:marLeft w:val="0"/>
              <w:marRight w:val="0"/>
              <w:marTop w:val="0"/>
              <w:marBottom w:val="0"/>
              <w:divBdr>
                <w:top w:val="none" w:sz="0" w:space="0" w:color="auto"/>
                <w:left w:val="none" w:sz="0" w:space="0" w:color="auto"/>
                <w:bottom w:val="none" w:sz="0" w:space="0" w:color="auto"/>
                <w:right w:val="none" w:sz="0" w:space="0" w:color="auto"/>
              </w:divBdr>
              <w:divsChild>
                <w:div w:id="11731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152959">
      <w:bodyDiv w:val="1"/>
      <w:marLeft w:val="0"/>
      <w:marRight w:val="0"/>
      <w:marTop w:val="0"/>
      <w:marBottom w:val="0"/>
      <w:divBdr>
        <w:top w:val="none" w:sz="0" w:space="0" w:color="auto"/>
        <w:left w:val="none" w:sz="0" w:space="0" w:color="auto"/>
        <w:bottom w:val="none" w:sz="0" w:space="0" w:color="auto"/>
        <w:right w:val="none" w:sz="0" w:space="0" w:color="auto"/>
      </w:divBdr>
    </w:div>
    <w:div w:id="1807549784">
      <w:bodyDiv w:val="1"/>
      <w:marLeft w:val="0"/>
      <w:marRight w:val="0"/>
      <w:marTop w:val="0"/>
      <w:marBottom w:val="0"/>
      <w:divBdr>
        <w:top w:val="none" w:sz="0" w:space="0" w:color="auto"/>
        <w:left w:val="none" w:sz="0" w:space="0" w:color="auto"/>
        <w:bottom w:val="none" w:sz="0" w:space="0" w:color="auto"/>
        <w:right w:val="none" w:sz="0" w:space="0" w:color="auto"/>
      </w:divBdr>
      <w:divsChild>
        <w:div w:id="975140767">
          <w:marLeft w:val="0"/>
          <w:marRight w:val="0"/>
          <w:marTop w:val="0"/>
          <w:marBottom w:val="0"/>
          <w:divBdr>
            <w:top w:val="none" w:sz="0" w:space="0" w:color="auto"/>
            <w:left w:val="none" w:sz="0" w:space="0" w:color="auto"/>
            <w:bottom w:val="none" w:sz="0" w:space="0" w:color="auto"/>
            <w:right w:val="none" w:sz="0" w:space="0" w:color="auto"/>
          </w:divBdr>
        </w:div>
        <w:div w:id="1179538735">
          <w:marLeft w:val="0"/>
          <w:marRight w:val="0"/>
          <w:marTop w:val="0"/>
          <w:marBottom w:val="0"/>
          <w:divBdr>
            <w:top w:val="none" w:sz="0" w:space="0" w:color="auto"/>
            <w:left w:val="none" w:sz="0" w:space="0" w:color="auto"/>
            <w:bottom w:val="none" w:sz="0" w:space="0" w:color="auto"/>
            <w:right w:val="none" w:sz="0" w:space="0" w:color="auto"/>
          </w:divBdr>
        </w:div>
        <w:div w:id="410855259">
          <w:marLeft w:val="0"/>
          <w:marRight w:val="0"/>
          <w:marTop w:val="0"/>
          <w:marBottom w:val="0"/>
          <w:divBdr>
            <w:top w:val="none" w:sz="0" w:space="0" w:color="auto"/>
            <w:left w:val="none" w:sz="0" w:space="0" w:color="auto"/>
            <w:bottom w:val="none" w:sz="0" w:space="0" w:color="auto"/>
            <w:right w:val="none" w:sz="0" w:space="0" w:color="auto"/>
          </w:divBdr>
        </w:div>
      </w:divsChild>
    </w:div>
    <w:div w:id="1807815208">
      <w:bodyDiv w:val="1"/>
      <w:marLeft w:val="0"/>
      <w:marRight w:val="0"/>
      <w:marTop w:val="0"/>
      <w:marBottom w:val="0"/>
      <w:divBdr>
        <w:top w:val="none" w:sz="0" w:space="0" w:color="auto"/>
        <w:left w:val="none" w:sz="0" w:space="0" w:color="auto"/>
        <w:bottom w:val="none" w:sz="0" w:space="0" w:color="auto"/>
        <w:right w:val="none" w:sz="0" w:space="0" w:color="auto"/>
      </w:divBdr>
    </w:div>
    <w:div w:id="1823616114">
      <w:bodyDiv w:val="1"/>
      <w:marLeft w:val="0"/>
      <w:marRight w:val="0"/>
      <w:marTop w:val="0"/>
      <w:marBottom w:val="0"/>
      <w:divBdr>
        <w:top w:val="none" w:sz="0" w:space="0" w:color="auto"/>
        <w:left w:val="none" w:sz="0" w:space="0" w:color="auto"/>
        <w:bottom w:val="none" w:sz="0" w:space="0" w:color="auto"/>
        <w:right w:val="none" w:sz="0" w:space="0" w:color="auto"/>
      </w:divBdr>
      <w:divsChild>
        <w:div w:id="70082042">
          <w:marLeft w:val="0"/>
          <w:marRight w:val="0"/>
          <w:marTop w:val="0"/>
          <w:marBottom w:val="0"/>
          <w:divBdr>
            <w:top w:val="none" w:sz="0" w:space="0" w:color="auto"/>
            <w:left w:val="none" w:sz="0" w:space="0" w:color="auto"/>
            <w:bottom w:val="none" w:sz="0" w:space="0" w:color="auto"/>
            <w:right w:val="none" w:sz="0" w:space="0" w:color="auto"/>
          </w:divBdr>
          <w:divsChild>
            <w:div w:id="1137725038">
              <w:marLeft w:val="0"/>
              <w:marRight w:val="0"/>
              <w:marTop w:val="0"/>
              <w:marBottom w:val="0"/>
              <w:divBdr>
                <w:top w:val="none" w:sz="0" w:space="0" w:color="auto"/>
                <w:left w:val="none" w:sz="0" w:space="0" w:color="auto"/>
                <w:bottom w:val="none" w:sz="0" w:space="0" w:color="auto"/>
                <w:right w:val="none" w:sz="0" w:space="0" w:color="auto"/>
              </w:divBdr>
              <w:divsChild>
                <w:div w:id="677276014">
                  <w:marLeft w:val="0"/>
                  <w:marRight w:val="0"/>
                  <w:marTop w:val="0"/>
                  <w:marBottom w:val="0"/>
                  <w:divBdr>
                    <w:top w:val="none" w:sz="0" w:space="0" w:color="auto"/>
                    <w:left w:val="none" w:sz="0" w:space="0" w:color="auto"/>
                    <w:bottom w:val="none" w:sz="0" w:space="0" w:color="auto"/>
                    <w:right w:val="none" w:sz="0" w:space="0" w:color="auto"/>
                  </w:divBdr>
                  <w:divsChild>
                    <w:div w:id="140563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 w:id="1868831566">
      <w:bodyDiv w:val="1"/>
      <w:marLeft w:val="0"/>
      <w:marRight w:val="0"/>
      <w:marTop w:val="0"/>
      <w:marBottom w:val="0"/>
      <w:divBdr>
        <w:top w:val="none" w:sz="0" w:space="0" w:color="auto"/>
        <w:left w:val="none" w:sz="0" w:space="0" w:color="auto"/>
        <w:bottom w:val="none" w:sz="0" w:space="0" w:color="auto"/>
        <w:right w:val="none" w:sz="0" w:space="0" w:color="auto"/>
      </w:divBdr>
      <w:divsChild>
        <w:div w:id="2102986912">
          <w:marLeft w:val="0"/>
          <w:marRight w:val="0"/>
          <w:marTop w:val="0"/>
          <w:marBottom w:val="0"/>
          <w:divBdr>
            <w:top w:val="none" w:sz="0" w:space="0" w:color="auto"/>
            <w:left w:val="none" w:sz="0" w:space="0" w:color="auto"/>
            <w:bottom w:val="none" w:sz="0" w:space="0" w:color="auto"/>
            <w:right w:val="none" w:sz="0" w:space="0" w:color="auto"/>
          </w:divBdr>
          <w:divsChild>
            <w:div w:id="569585120">
              <w:marLeft w:val="0"/>
              <w:marRight w:val="0"/>
              <w:marTop w:val="0"/>
              <w:marBottom w:val="0"/>
              <w:divBdr>
                <w:top w:val="none" w:sz="0" w:space="0" w:color="auto"/>
                <w:left w:val="none" w:sz="0" w:space="0" w:color="auto"/>
                <w:bottom w:val="none" w:sz="0" w:space="0" w:color="auto"/>
                <w:right w:val="none" w:sz="0" w:space="0" w:color="auto"/>
              </w:divBdr>
              <w:divsChild>
                <w:div w:id="16772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344215">
      <w:bodyDiv w:val="1"/>
      <w:marLeft w:val="0"/>
      <w:marRight w:val="0"/>
      <w:marTop w:val="0"/>
      <w:marBottom w:val="0"/>
      <w:divBdr>
        <w:top w:val="none" w:sz="0" w:space="0" w:color="auto"/>
        <w:left w:val="none" w:sz="0" w:space="0" w:color="auto"/>
        <w:bottom w:val="none" w:sz="0" w:space="0" w:color="auto"/>
        <w:right w:val="none" w:sz="0" w:space="0" w:color="auto"/>
      </w:divBdr>
    </w:div>
    <w:div w:id="1888755336">
      <w:bodyDiv w:val="1"/>
      <w:marLeft w:val="0"/>
      <w:marRight w:val="0"/>
      <w:marTop w:val="0"/>
      <w:marBottom w:val="0"/>
      <w:divBdr>
        <w:top w:val="none" w:sz="0" w:space="0" w:color="auto"/>
        <w:left w:val="none" w:sz="0" w:space="0" w:color="auto"/>
        <w:bottom w:val="none" w:sz="0" w:space="0" w:color="auto"/>
        <w:right w:val="none" w:sz="0" w:space="0" w:color="auto"/>
      </w:divBdr>
      <w:divsChild>
        <w:div w:id="526215141">
          <w:marLeft w:val="0"/>
          <w:marRight w:val="0"/>
          <w:marTop w:val="0"/>
          <w:marBottom w:val="0"/>
          <w:divBdr>
            <w:top w:val="none" w:sz="0" w:space="0" w:color="auto"/>
            <w:left w:val="none" w:sz="0" w:space="0" w:color="auto"/>
            <w:bottom w:val="none" w:sz="0" w:space="0" w:color="auto"/>
            <w:right w:val="none" w:sz="0" w:space="0" w:color="auto"/>
          </w:divBdr>
          <w:divsChild>
            <w:div w:id="247227777">
              <w:marLeft w:val="0"/>
              <w:marRight w:val="0"/>
              <w:marTop w:val="0"/>
              <w:marBottom w:val="0"/>
              <w:divBdr>
                <w:top w:val="none" w:sz="0" w:space="0" w:color="auto"/>
                <w:left w:val="none" w:sz="0" w:space="0" w:color="auto"/>
                <w:bottom w:val="none" w:sz="0" w:space="0" w:color="auto"/>
                <w:right w:val="none" w:sz="0" w:space="0" w:color="auto"/>
              </w:divBdr>
              <w:divsChild>
                <w:div w:id="90972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62634">
      <w:bodyDiv w:val="1"/>
      <w:marLeft w:val="0"/>
      <w:marRight w:val="0"/>
      <w:marTop w:val="0"/>
      <w:marBottom w:val="0"/>
      <w:divBdr>
        <w:top w:val="none" w:sz="0" w:space="0" w:color="auto"/>
        <w:left w:val="none" w:sz="0" w:space="0" w:color="auto"/>
        <w:bottom w:val="none" w:sz="0" w:space="0" w:color="auto"/>
        <w:right w:val="none" w:sz="0" w:space="0" w:color="auto"/>
      </w:divBdr>
    </w:div>
    <w:div w:id="1900050656">
      <w:bodyDiv w:val="1"/>
      <w:marLeft w:val="0"/>
      <w:marRight w:val="0"/>
      <w:marTop w:val="0"/>
      <w:marBottom w:val="0"/>
      <w:divBdr>
        <w:top w:val="none" w:sz="0" w:space="0" w:color="auto"/>
        <w:left w:val="none" w:sz="0" w:space="0" w:color="auto"/>
        <w:bottom w:val="none" w:sz="0" w:space="0" w:color="auto"/>
        <w:right w:val="none" w:sz="0" w:space="0" w:color="auto"/>
      </w:divBdr>
    </w:div>
    <w:div w:id="1931039797">
      <w:bodyDiv w:val="1"/>
      <w:marLeft w:val="0"/>
      <w:marRight w:val="0"/>
      <w:marTop w:val="0"/>
      <w:marBottom w:val="0"/>
      <w:divBdr>
        <w:top w:val="none" w:sz="0" w:space="0" w:color="auto"/>
        <w:left w:val="none" w:sz="0" w:space="0" w:color="auto"/>
        <w:bottom w:val="none" w:sz="0" w:space="0" w:color="auto"/>
        <w:right w:val="none" w:sz="0" w:space="0" w:color="auto"/>
      </w:divBdr>
    </w:div>
    <w:div w:id="1999534025">
      <w:bodyDiv w:val="1"/>
      <w:marLeft w:val="0"/>
      <w:marRight w:val="0"/>
      <w:marTop w:val="0"/>
      <w:marBottom w:val="0"/>
      <w:divBdr>
        <w:top w:val="none" w:sz="0" w:space="0" w:color="auto"/>
        <w:left w:val="none" w:sz="0" w:space="0" w:color="auto"/>
        <w:bottom w:val="none" w:sz="0" w:space="0" w:color="auto"/>
        <w:right w:val="none" w:sz="0" w:space="0" w:color="auto"/>
      </w:divBdr>
    </w:div>
    <w:div w:id="2001762102">
      <w:bodyDiv w:val="1"/>
      <w:marLeft w:val="0"/>
      <w:marRight w:val="0"/>
      <w:marTop w:val="0"/>
      <w:marBottom w:val="0"/>
      <w:divBdr>
        <w:top w:val="none" w:sz="0" w:space="0" w:color="auto"/>
        <w:left w:val="none" w:sz="0" w:space="0" w:color="auto"/>
        <w:bottom w:val="none" w:sz="0" w:space="0" w:color="auto"/>
        <w:right w:val="none" w:sz="0" w:space="0" w:color="auto"/>
      </w:divBdr>
      <w:divsChild>
        <w:div w:id="2043479777">
          <w:marLeft w:val="0"/>
          <w:marRight w:val="0"/>
          <w:marTop w:val="0"/>
          <w:marBottom w:val="0"/>
          <w:divBdr>
            <w:top w:val="none" w:sz="0" w:space="0" w:color="auto"/>
            <w:left w:val="none" w:sz="0" w:space="0" w:color="auto"/>
            <w:bottom w:val="none" w:sz="0" w:space="0" w:color="auto"/>
            <w:right w:val="none" w:sz="0" w:space="0" w:color="auto"/>
          </w:divBdr>
          <w:divsChild>
            <w:div w:id="1873150636">
              <w:marLeft w:val="0"/>
              <w:marRight w:val="0"/>
              <w:marTop w:val="0"/>
              <w:marBottom w:val="0"/>
              <w:divBdr>
                <w:top w:val="none" w:sz="0" w:space="0" w:color="auto"/>
                <w:left w:val="none" w:sz="0" w:space="0" w:color="auto"/>
                <w:bottom w:val="none" w:sz="0" w:space="0" w:color="auto"/>
                <w:right w:val="none" w:sz="0" w:space="0" w:color="auto"/>
              </w:divBdr>
              <w:divsChild>
                <w:div w:id="4362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304572">
      <w:bodyDiv w:val="1"/>
      <w:marLeft w:val="0"/>
      <w:marRight w:val="0"/>
      <w:marTop w:val="0"/>
      <w:marBottom w:val="0"/>
      <w:divBdr>
        <w:top w:val="none" w:sz="0" w:space="0" w:color="auto"/>
        <w:left w:val="none" w:sz="0" w:space="0" w:color="auto"/>
        <w:bottom w:val="none" w:sz="0" w:space="0" w:color="auto"/>
        <w:right w:val="none" w:sz="0" w:space="0" w:color="auto"/>
      </w:divBdr>
    </w:div>
    <w:div w:id="2066681624">
      <w:bodyDiv w:val="1"/>
      <w:marLeft w:val="0"/>
      <w:marRight w:val="0"/>
      <w:marTop w:val="0"/>
      <w:marBottom w:val="0"/>
      <w:divBdr>
        <w:top w:val="none" w:sz="0" w:space="0" w:color="auto"/>
        <w:left w:val="none" w:sz="0" w:space="0" w:color="auto"/>
        <w:bottom w:val="none" w:sz="0" w:space="0" w:color="auto"/>
        <w:right w:val="none" w:sz="0" w:space="0" w:color="auto"/>
      </w:divBdr>
    </w:div>
    <w:div w:id="2081518148">
      <w:bodyDiv w:val="1"/>
      <w:marLeft w:val="0"/>
      <w:marRight w:val="0"/>
      <w:marTop w:val="0"/>
      <w:marBottom w:val="0"/>
      <w:divBdr>
        <w:top w:val="none" w:sz="0" w:space="0" w:color="auto"/>
        <w:left w:val="none" w:sz="0" w:space="0" w:color="auto"/>
        <w:bottom w:val="none" w:sz="0" w:space="0" w:color="auto"/>
        <w:right w:val="none" w:sz="0" w:space="0" w:color="auto"/>
      </w:divBdr>
    </w:div>
    <w:div w:id="2087412279">
      <w:bodyDiv w:val="1"/>
      <w:marLeft w:val="0"/>
      <w:marRight w:val="0"/>
      <w:marTop w:val="0"/>
      <w:marBottom w:val="0"/>
      <w:divBdr>
        <w:top w:val="none" w:sz="0" w:space="0" w:color="auto"/>
        <w:left w:val="none" w:sz="0" w:space="0" w:color="auto"/>
        <w:bottom w:val="none" w:sz="0" w:space="0" w:color="auto"/>
        <w:right w:val="none" w:sz="0" w:space="0" w:color="auto"/>
      </w:divBdr>
    </w:div>
    <w:div w:id="2121563744">
      <w:bodyDiv w:val="1"/>
      <w:marLeft w:val="0"/>
      <w:marRight w:val="0"/>
      <w:marTop w:val="0"/>
      <w:marBottom w:val="0"/>
      <w:divBdr>
        <w:top w:val="none" w:sz="0" w:space="0" w:color="auto"/>
        <w:left w:val="none" w:sz="0" w:space="0" w:color="auto"/>
        <w:bottom w:val="none" w:sz="0" w:space="0" w:color="auto"/>
        <w:right w:val="none" w:sz="0" w:space="0" w:color="auto"/>
      </w:divBdr>
    </w:div>
    <w:div w:id="2133664476">
      <w:bodyDiv w:val="1"/>
      <w:marLeft w:val="0"/>
      <w:marRight w:val="0"/>
      <w:marTop w:val="0"/>
      <w:marBottom w:val="0"/>
      <w:divBdr>
        <w:top w:val="none" w:sz="0" w:space="0" w:color="auto"/>
        <w:left w:val="none" w:sz="0" w:space="0" w:color="auto"/>
        <w:bottom w:val="none" w:sz="0" w:space="0" w:color="auto"/>
        <w:right w:val="none" w:sz="0" w:space="0" w:color="auto"/>
      </w:divBdr>
      <w:divsChild>
        <w:div w:id="2013019821">
          <w:marLeft w:val="0"/>
          <w:marRight w:val="0"/>
          <w:marTop w:val="0"/>
          <w:marBottom w:val="0"/>
          <w:divBdr>
            <w:top w:val="none" w:sz="0" w:space="0" w:color="auto"/>
            <w:left w:val="none" w:sz="0" w:space="0" w:color="auto"/>
            <w:bottom w:val="none" w:sz="0" w:space="0" w:color="auto"/>
            <w:right w:val="none" w:sz="0" w:space="0" w:color="auto"/>
          </w:divBdr>
          <w:divsChild>
            <w:div w:id="2146390638">
              <w:marLeft w:val="0"/>
              <w:marRight w:val="0"/>
              <w:marTop w:val="0"/>
              <w:marBottom w:val="0"/>
              <w:divBdr>
                <w:top w:val="none" w:sz="0" w:space="0" w:color="auto"/>
                <w:left w:val="none" w:sz="0" w:space="0" w:color="auto"/>
                <w:bottom w:val="none" w:sz="0" w:space="0" w:color="auto"/>
                <w:right w:val="none" w:sz="0" w:space="0" w:color="auto"/>
              </w:divBdr>
              <w:divsChild>
                <w:div w:id="77609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c.europa.eu/research/participants/data/ref/h2020/grants_manual/hi/ethics/h2020_hi_ethics-self-assess_en.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coe.int/en/web/bioethics/guide-for-research-ethics-committees-members" TargetMode="External"/><Relationship Id="rId17" Type="http://schemas.openxmlformats.org/officeDocument/2006/relationships/hyperlink" Target="https://www.etis.ee/CV/Reedik_M%C3%A4gi/est?tabId=CV_ENG" TargetMode="External"/><Relationship Id="rId2" Type="http://schemas.openxmlformats.org/officeDocument/2006/relationships/customXml" Target="../customXml/item2.xml"/><Relationship Id="rId16" Type="http://schemas.openxmlformats.org/officeDocument/2006/relationships/hyperlink" Target="https://www.aki.ee/et/teenused-poordumisvormid/andmete-edastamine-valisrii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irkku.peltonen@hus.fi" TargetMode="External"/><Relationship Id="rId5" Type="http://schemas.openxmlformats.org/officeDocument/2006/relationships/styles" Target="styles.xml"/><Relationship Id="rId15" Type="http://schemas.openxmlformats.org/officeDocument/2006/relationships/hyperlink" Target="https://www.aki.ee/en/guidelines/transfer-personal-data-foreign-country-0" TargetMode="External"/><Relationship Id="rId10" Type="http://schemas.openxmlformats.org/officeDocument/2006/relationships/hyperlink" Target="https://www.etis.ee/Portal/Projects/Display/0d03c4f7-493a-4f03-93f0-cb16b1d842a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ki.ee/et/teenused-poordumisvormid/andmete-edastamine-valisriik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14A150C89BAF146A4261173B6826D1B" ma:contentTypeVersion="6" ma:contentTypeDescription="Loo uus dokument" ma:contentTypeScope="" ma:versionID="ad0e0b4becf56ea246dc61ee3cdf6976">
  <xsd:schema xmlns:xsd="http://www.w3.org/2001/XMLSchema" xmlns:xs="http://www.w3.org/2001/XMLSchema" xmlns:p="http://schemas.microsoft.com/office/2006/metadata/properties" xmlns:ns2="c63e8851-6daa-46f7-baf1-acc6029d33c7" xmlns:ns3="ba1c86fc-8cb6-4693-add3-77214fb92000" targetNamespace="http://schemas.microsoft.com/office/2006/metadata/properties" ma:root="true" ma:fieldsID="54e7c23b3ff4c4adadc67a23aa3ab773" ns2:_="" ns3:_="">
    <xsd:import namespace="c63e8851-6daa-46f7-baf1-acc6029d33c7"/>
    <xsd:import namespace="ba1c86fc-8cb6-4693-add3-77214fb9200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3e8851-6daa-46f7-baf1-acc6029d3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1c86fc-8cb6-4693-add3-77214fb92000"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557507-8C4F-491D-9920-FB3DF5190245}">
  <ds:schemaRefs>
    <ds:schemaRef ds:uri="http://schemas.microsoft.com/sharepoint/v3/contenttype/forms"/>
  </ds:schemaRefs>
</ds:datastoreItem>
</file>

<file path=customXml/itemProps2.xml><?xml version="1.0" encoding="utf-8"?>
<ds:datastoreItem xmlns:ds="http://schemas.openxmlformats.org/officeDocument/2006/customXml" ds:itemID="{C576BE15-9ADF-474A-A44F-94121B1FC5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242985-A838-4C94-8646-8EBFF7A677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3e8851-6daa-46f7-baf1-acc6029d33c7"/>
    <ds:schemaRef ds:uri="ba1c86fc-8cb6-4693-add3-77214fb920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9652</Words>
  <Characters>53860</Characters>
  <Application>Microsoft Office Word</Application>
  <DocSecurity>0</DocSecurity>
  <Lines>1381</Lines>
  <Paragraphs>533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dc:creator>
  <cp:lastModifiedBy>Oliivika Zeiger</cp:lastModifiedBy>
  <cp:revision>2</cp:revision>
  <dcterms:created xsi:type="dcterms:W3CDTF">2024-08-06T11:48:00Z</dcterms:created>
  <dcterms:modified xsi:type="dcterms:W3CDTF">2024-08-06T11:48:00Z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0x010100414A150C89BAF146A4261173B6826D1B</vt:lpwstr>
  </property>
  <property fmtid="{D5CDD505-2E9C-101B-9397-08002B2CF9AE}" pid="3" name="GrammarlyDocumentId">
    <vt:lpwstr>d83ef63cf2e0e408be22c7ce56a3be68cc0098eb1046c9ce955b0aa49e125320</vt:lpwstr>
  </property>
</Properties>
</file>