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E935C" w14:textId="77777777" w:rsidR="00546BCC" w:rsidRDefault="007D2FEF">
      <w:pPr>
        <w:spacing w:after="0"/>
        <w:jc w:val="center"/>
        <w:rPr>
          <w:lang w:val="et-EE"/>
        </w:rPr>
      </w:pPr>
      <w:r>
        <w:rPr>
          <w:b/>
          <w:bCs/>
          <w:sz w:val="24"/>
          <w:szCs w:val="24"/>
          <w:lang w:val="et-EE"/>
        </w:rPr>
        <w:t>UURINGU EETILISE HINDAMISE TAOTLUS EESTI BIOEETIKA JA INIMUURINGUTE NÕUKOGULE</w:t>
      </w:r>
    </w:p>
    <w:p w14:paraId="782E935D" w14:textId="77777777" w:rsidR="00546BCC" w:rsidRDefault="00546BCC">
      <w:pPr>
        <w:spacing w:after="0"/>
        <w:jc w:val="center"/>
        <w:rPr>
          <w:b/>
          <w:sz w:val="24"/>
          <w:szCs w:val="24"/>
          <w:lang w:val="et-EE"/>
        </w:rPr>
      </w:pPr>
    </w:p>
    <w:p w14:paraId="782E935E" w14:textId="77777777" w:rsidR="00546BCC" w:rsidRDefault="00546BCC">
      <w:pPr>
        <w:spacing w:after="0"/>
        <w:rPr>
          <w:b/>
          <w:u w:val="single"/>
          <w:lang w:val="et-EE"/>
        </w:rPr>
      </w:pPr>
    </w:p>
    <w:tbl>
      <w:tblPr>
        <w:tblW w:w="9600" w:type="dxa"/>
        <w:tblInd w:w="108" w:type="dxa"/>
        <w:tblLayout w:type="fixed"/>
        <w:tblCellMar>
          <w:top w:w="80" w:type="dxa"/>
          <w:left w:w="80" w:type="dxa"/>
          <w:bottom w:w="80" w:type="dxa"/>
          <w:right w:w="80" w:type="dxa"/>
        </w:tblCellMar>
        <w:tblLook w:val="04A0" w:firstRow="1" w:lastRow="0" w:firstColumn="1" w:lastColumn="0" w:noHBand="0" w:noVBand="1"/>
      </w:tblPr>
      <w:tblGrid>
        <w:gridCol w:w="3200"/>
        <w:gridCol w:w="3200"/>
        <w:gridCol w:w="3200"/>
      </w:tblGrid>
      <w:tr w:rsidR="00546BCC" w14:paraId="782E9360" w14:textId="77777777">
        <w:trPr>
          <w:trHeight w:val="843"/>
        </w:trPr>
        <w:tc>
          <w:tcPr>
            <w:tcW w:w="9600" w:type="dxa"/>
            <w:gridSpan w:val="3"/>
            <w:tcBorders>
              <w:top w:val="single" w:sz="4" w:space="0" w:color="525252"/>
              <w:left w:val="single" w:sz="4" w:space="0" w:color="525252"/>
              <w:bottom w:val="single" w:sz="4" w:space="0" w:color="000000"/>
              <w:right w:val="single" w:sz="4" w:space="0" w:color="525252"/>
            </w:tcBorders>
            <w:shd w:val="clear" w:color="auto" w:fill="FDE9D9" w:themeFill="accent6" w:themeFillTint="33"/>
          </w:tcPr>
          <w:p w14:paraId="782E935F"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t>1. Uuringu nimetus (ingliskeelsete taotluse puhul tuleb uuringu nimetus ära tuua ka eesti keeles)</w:t>
            </w:r>
          </w:p>
        </w:tc>
      </w:tr>
      <w:tr w:rsidR="00546BCC" w14:paraId="782E9362" w14:textId="77777777">
        <w:trPr>
          <w:trHeight w:val="801"/>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361" w14:textId="77777777" w:rsidR="00546BCC" w:rsidRDefault="007D2FEF">
            <w:pPr>
              <w:widowControl w:val="0"/>
              <w:rPr>
                <w:lang w:val="et-EE"/>
              </w:rPr>
            </w:pPr>
            <w:r>
              <w:rPr>
                <w:lang w:val="et-EE"/>
              </w:rPr>
              <w:t>Geneetilise varieeruvuse mõju hindamine inimese isiksusele</w:t>
            </w:r>
          </w:p>
        </w:tc>
      </w:tr>
      <w:tr w:rsidR="00546BCC" w14:paraId="782E9364" w14:textId="77777777">
        <w:trPr>
          <w:trHeight w:val="48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363"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t xml:space="preserve">2. Uuringu põhieesmärk kuni 450 tähemärki (0,25 lk) (ingliskeelsete taotluse puhul tuleb uuringu põhieesmärk ära tuua ka eesti keeles) </w:t>
            </w:r>
          </w:p>
        </w:tc>
      </w:tr>
      <w:tr w:rsidR="00546BCC" w14:paraId="782E9366" w14:textId="77777777">
        <w:trPr>
          <w:trHeight w:val="1219"/>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365" w14:textId="77777777" w:rsidR="00546BCC" w:rsidRDefault="007D2FEF">
            <w:pPr>
              <w:widowControl w:val="0"/>
              <w:rPr>
                <w:lang w:val="et-EE"/>
              </w:rPr>
            </w:pPr>
            <w:r>
              <w:rPr>
                <w:lang w:val="et-EE"/>
              </w:rPr>
              <w:t>Koguda isiksuse ja käitumise andmeid TÜ GI Eesti geenivaramu (edaspidi geenivaramu) doonoritelt, et selgitada välja isiksusega seotud geneetilised markerid ja nende seos tervisega. Tegu on geeniuuringuga, täpsemalt geenide, elukeskkonna ja inimeste eluviisi vaheliste seoste uurimise ja kirjeldamisega.</w:t>
            </w:r>
          </w:p>
        </w:tc>
      </w:tr>
      <w:tr w:rsidR="00546BCC" w14:paraId="782E9368" w14:textId="77777777">
        <w:trPr>
          <w:trHeight w:val="264"/>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367" w14:textId="77777777" w:rsidR="00546BCC" w:rsidRDefault="007D2FEF">
            <w:pPr>
              <w:widowControl w:val="0"/>
              <w:spacing w:before="0" w:after="0"/>
              <w:rPr>
                <w:rFonts w:eastAsia="Helvetica Neue"/>
                <w:b/>
                <w:bCs/>
                <w:color w:val="000000"/>
                <w:lang w:val="et-EE"/>
              </w:rPr>
            </w:pPr>
            <w:r>
              <w:rPr>
                <w:rFonts w:eastAsia="Helvetica Neue"/>
                <w:b/>
                <w:bCs/>
                <w:color w:val="000000"/>
                <w:lang w:val="et-EE"/>
              </w:rPr>
              <w:t>3. Vastutava(d) uurija(d) ning tema (nende) kontaktandmed</w:t>
            </w:r>
          </w:p>
        </w:tc>
      </w:tr>
      <w:tr w:rsidR="00546BCC" w14:paraId="782E9371" w14:textId="77777777">
        <w:trPr>
          <w:trHeight w:val="226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369" w14:textId="77777777" w:rsidR="00546BCC" w:rsidRDefault="007D2FEF">
            <w:pPr>
              <w:widowControl w:val="0"/>
              <w:rPr>
                <w:lang w:val="et-EE"/>
              </w:rPr>
            </w:pPr>
            <w:r>
              <w:rPr>
                <w:lang w:val="et-EE"/>
              </w:rPr>
              <w:t>Eesnimi: Uku</w:t>
            </w:r>
          </w:p>
          <w:p w14:paraId="782E936A" w14:textId="77777777" w:rsidR="00546BCC" w:rsidRDefault="007D2FEF">
            <w:pPr>
              <w:widowControl w:val="0"/>
              <w:rPr>
                <w:lang w:val="et-EE"/>
              </w:rPr>
            </w:pPr>
            <w:r>
              <w:rPr>
                <w:lang w:val="et-EE"/>
              </w:rPr>
              <w:t>Perekonnanimi: Vainik</w:t>
            </w:r>
          </w:p>
          <w:p w14:paraId="782E936B" w14:textId="77777777" w:rsidR="00546BCC" w:rsidRDefault="007D2FEF">
            <w:pPr>
              <w:widowControl w:val="0"/>
            </w:pPr>
            <w:r>
              <w:rPr>
                <w:lang w:val="et-EE"/>
              </w:rPr>
              <w:t>Ametikoht:</w:t>
            </w:r>
            <w:r>
              <w:t xml:space="preserve"> </w:t>
            </w:r>
            <w:r>
              <w:rPr>
                <w:lang w:val="et-EE"/>
              </w:rPr>
              <w:t>käitumisgeneetika professor &amp; kaasprofessor. Külalisprofessor</w:t>
            </w:r>
          </w:p>
          <w:p w14:paraId="782E936C" w14:textId="77777777" w:rsidR="00546BCC" w:rsidRDefault="007D2FEF">
            <w:pPr>
              <w:widowControl w:val="0"/>
              <w:rPr>
                <w:lang w:val="et-EE"/>
              </w:rPr>
            </w:pPr>
            <w:r>
              <w:rPr>
                <w:lang w:val="et-EE"/>
              </w:rPr>
              <w:t>Organisatsioon:</w:t>
            </w:r>
            <w:r>
              <w:t xml:space="preserve"> </w:t>
            </w:r>
            <w:r>
              <w:rPr>
                <w:lang w:val="et-EE"/>
              </w:rPr>
              <w:t>Tartu Ülikool, Psühholoogia instituut &amp; Genoomika instituut.</w:t>
            </w:r>
          </w:p>
          <w:p w14:paraId="782E936D" w14:textId="77777777" w:rsidR="00546BCC" w:rsidRDefault="007D2FEF">
            <w:pPr>
              <w:widowControl w:val="0"/>
              <w:rPr>
                <w:lang w:val="et-EE"/>
              </w:rPr>
            </w:pPr>
            <w:proofErr w:type="spellStart"/>
            <w:r>
              <w:rPr>
                <w:lang w:val="et-EE"/>
              </w:rPr>
              <w:t>McGilli</w:t>
            </w:r>
            <w:proofErr w:type="spellEnd"/>
            <w:r>
              <w:rPr>
                <w:lang w:val="et-EE"/>
              </w:rPr>
              <w:t xml:space="preserve"> Ülikool, Montreali Neuroloogiline Instituut </w:t>
            </w:r>
          </w:p>
          <w:p w14:paraId="782E936E" w14:textId="77777777" w:rsidR="00546BCC" w:rsidRDefault="007D2FEF">
            <w:pPr>
              <w:widowControl w:val="0"/>
            </w:pPr>
            <w:r>
              <w:rPr>
                <w:lang w:val="et-EE"/>
              </w:rPr>
              <w:t>Telefon:</w:t>
            </w:r>
            <w:r>
              <w:rPr>
                <w:color w:val="000000"/>
              </w:rPr>
              <w:t xml:space="preserve"> 737 5912</w:t>
            </w:r>
          </w:p>
          <w:p w14:paraId="782E936F" w14:textId="77777777" w:rsidR="00546BCC" w:rsidRDefault="007D2FEF">
            <w:pPr>
              <w:widowControl w:val="0"/>
            </w:pPr>
            <w:r>
              <w:rPr>
                <w:lang w:val="et-EE"/>
              </w:rPr>
              <w:t>e-post:</w:t>
            </w:r>
            <w:r>
              <w:rPr>
                <w:color w:val="000000"/>
              </w:rPr>
              <w:t xml:space="preserve"> uku.vainik@ut.ee</w:t>
            </w:r>
          </w:p>
          <w:p w14:paraId="782E9370" w14:textId="77777777" w:rsidR="00546BCC" w:rsidRDefault="007D2FEF">
            <w:pPr>
              <w:widowControl w:val="0"/>
              <w:rPr>
                <w:lang w:val="et-EE"/>
              </w:rPr>
            </w:pPr>
            <w:r>
              <w:rPr>
                <w:lang w:val="et-EE"/>
              </w:rPr>
              <w:t xml:space="preserve">Skype: </w:t>
            </w:r>
            <w:proofErr w:type="spellStart"/>
            <w:r>
              <w:rPr>
                <w:lang w:val="et-EE"/>
              </w:rPr>
              <w:t>ukuvainik</w:t>
            </w:r>
            <w:proofErr w:type="spellEnd"/>
          </w:p>
        </w:tc>
      </w:tr>
      <w:tr w:rsidR="00546BCC" w14:paraId="782E9373" w14:textId="77777777">
        <w:trPr>
          <w:trHeight w:val="24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372"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t xml:space="preserve">4. Uuringu läbiviijad (lisada juurde vajalik arv ridu) </w:t>
            </w:r>
          </w:p>
        </w:tc>
      </w:tr>
      <w:tr w:rsidR="00546BCC" w14:paraId="782E9461" w14:textId="77777777">
        <w:trPr>
          <w:trHeight w:val="294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tbl>
            <w:tblPr>
              <w:tblW w:w="8068" w:type="dxa"/>
              <w:tblLook w:val="04A0" w:firstRow="1" w:lastRow="0" w:firstColumn="1" w:lastColumn="0" w:noHBand="0" w:noVBand="1"/>
              <w:tblPrChange w:id="0" w:author="Uku Vainik" w:date="2025-08-15T22:03:00Z" w16du:dateUtc="2025-08-15T19:03:00Z">
                <w:tblPr>
                  <w:tblW w:w="8068" w:type="dxa"/>
                  <w:tblLook w:val="04A0" w:firstRow="1" w:lastRow="0" w:firstColumn="1" w:lastColumn="0" w:noHBand="0" w:noVBand="1"/>
                </w:tblPr>
              </w:tblPrChange>
            </w:tblPr>
            <w:tblGrid>
              <w:gridCol w:w="1320"/>
              <w:gridCol w:w="6748"/>
              <w:tblGridChange w:id="1">
                <w:tblGrid>
                  <w:gridCol w:w="1320"/>
                  <w:gridCol w:w="6748"/>
                </w:tblGrid>
              </w:tblGridChange>
            </w:tblGrid>
            <w:tr w:rsidR="007D2FEF" w14:paraId="17F6E79D" w14:textId="77777777" w:rsidTr="007D2FEF">
              <w:trPr>
                <w:trHeight w:val="300"/>
                <w:trPrChange w:id="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C87A919" w14:textId="77777777" w:rsidR="007D2FEF" w:rsidRDefault="007D2FEF">
                  <w:pPr>
                    <w:spacing w:before="0" w:after="0"/>
                    <w:rPr>
                      <w:rFonts w:ascii="Aptos Narrow" w:hAnsi="Aptos Narrow"/>
                      <w:color w:val="000000"/>
                      <w:lang w:eastAsia="en-GB"/>
                    </w:rPr>
                    <w:pPrChange w:id="4" w:author="Uku Vainik" w:date="2025-08-15T22:03:00Z" w16du:dateUtc="2025-08-15T19:03:00Z">
                      <w:pPr>
                        <w:spacing w:before="0" w:after="0"/>
                        <w:jc w:val="right"/>
                      </w:pPr>
                    </w:pPrChange>
                  </w:pPr>
                  <w:r>
                    <w:rPr>
                      <w:rFonts w:ascii="Aptos Narrow" w:hAnsi="Aptos Narrow"/>
                      <w:color w:val="000000"/>
                    </w:rPr>
                    <w:t>1</w:t>
                  </w:r>
                </w:p>
              </w:tc>
              <w:tc>
                <w:tcPr>
                  <w:tcW w:w="6748" w:type="dxa"/>
                  <w:tcBorders>
                    <w:top w:val="nil"/>
                    <w:left w:val="nil"/>
                    <w:bottom w:val="nil"/>
                    <w:right w:val="nil"/>
                  </w:tcBorders>
                  <w:shd w:val="clear" w:color="auto" w:fill="auto"/>
                  <w:noWrap/>
                  <w:hideMark/>
                  <w:tcPrChange w:id="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B6EE29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Anu</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Realo</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isiksusepsühholoogia</w:t>
                  </w:r>
                  <w:proofErr w:type="spellEnd"/>
                  <w:r>
                    <w:rPr>
                      <w:rFonts w:ascii="Aptos Narrow" w:hAnsi="Aptos Narrow"/>
                      <w:color w:val="000000"/>
                    </w:rPr>
                    <w:t xml:space="preserve"> </w:t>
                  </w:r>
                  <w:proofErr w:type="spellStart"/>
                  <w:r>
                    <w:rPr>
                      <w:rFonts w:ascii="Aptos Narrow" w:hAnsi="Aptos Narrow"/>
                      <w:color w:val="000000"/>
                    </w:rPr>
                    <w:t>peaspetsialist</w:t>
                  </w:r>
                  <w:proofErr w:type="spellEnd"/>
                  <w:r>
                    <w:rPr>
                      <w:rFonts w:ascii="Aptos Narrow" w:hAnsi="Aptos Narrow"/>
                      <w:color w:val="000000"/>
                    </w:rPr>
                    <w:t xml:space="preserve"> &amp; professor</w:t>
                  </w:r>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TÜ, PH &amp; </w:t>
                  </w:r>
                  <w:proofErr w:type="spellStart"/>
                  <w:r>
                    <w:rPr>
                      <w:rFonts w:ascii="Aptos Narrow" w:hAnsi="Aptos Narrow"/>
                      <w:color w:val="000000"/>
                    </w:rPr>
                    <w:t>Warwicki</w:t>
                  </w:r>
                  <w:proofErr w:type="spellEnd"/>
                  <w:r>
                    <w:rPr>
                      <w:rFonts w:ascii="Aptos Narrow" w:hAnsi="Aptos Narrow"/>
                      <w:color w:val="000000"/>
                    </w:rPr>
                    <w:t xml:space="preserve"> </w:t>
                  </w:r>
                  <w:proofErr w:type="spellStart"/>
                  <w:r>
                    <w:rPr>
                      <w:rFonts w:ascii="Aptos Narrow" w:hAnsi="Aptos Narrow"/>
                      <w:color w:val="000000"/>
                    </w:rPr>
                    <w:t>Ülikool</w:t>
                  </w:r>
                  <w:proofErr w:type="spellEnd"/>
                </w:p>
              </w:tc>
            </w:tr>
            <w:tr w:rsidR="007D2FEF" w14:paraId="4C8EE894" w14:textId="77777777" w:rsidTr="007D2FEF">
              <w:trPr>
                <w:trHeight w:val="300"/>
                <w:trPrChange w:id="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6202D27" w14:textId="77777777" w:rsidR="007D2FEF" w:rsidRDefault="007D2FEF">
                  <w:pPr>
                    <w:rPr>
                      <w:rFonts w:ascii="Aptos Narrow" w:hAnsi="Aptos Narrow"/>
                      <w:color w:val="000000"/>
                    </w:rPr>
                    <w:pPrChange w:id="8" w:author="Uku Vainik" w:date="2025-08-15T22:03:00Z" w16du:dateUtc="2025-08-15T19:03:00Z">
                      <w:pPr>
                        <w:jc w:val="right"/>
                      </w:pPr>
                    </w:pPrChange>
                  </w:pPr>
                  <w:r>
                    <w:rPr>
                      <w:rFonts w:ascii="Aptos Narrow" w:hAnsi="Aptos Narrow"/>
                      <w:color w:val="000000"/>
                    </w:rPr>
                    <w:t>2</w:t>
                  </w:r>
                </w:p>
              </w:tc>
              <w:tc>
                <w:tcPr>
                  <w:tcW w:w="6748" w:type="dxa"/>
                  <w:tcBorders>
                    <w:top w:val="nil"/>
                    <w:left w:val="nil"/>
                    <w:bottom w:val="nil"/>
                    <w:right w:val="nil"/>
                  </w:tcBorders>
                  <w:shd w:val="clear" w:color="auto" w:fill="auto"/>
                  <w:noWrap/>
                  <w:hideMark/>
                  <w:tcPrChange w:id="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B71171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René</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Mõttus</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kaasprofessor</w:t>
                  </w:r>
                  <w:proofErr w:type="spellEnd"/>
                  <w:r>
                    <w:rPr>
                      <w:rFonts w:ascii="Aptos Narrow" w:hAnsi="Aptos Narrow"/>
                      <w:color w:val="000000"/>
                    </w:rPr>
                    <w:t xml:space="preserve"> &amp; </w:t>
                  </w:r>
                  <w:proofErr w:type="spellStart"/>
                  <w:r>
                    <w:rPr>
                      <w:rFonts w:ascii="Aptos Narrow" w:hAnsi="Aptos Narrow"/>
                      <w:color w:val="000000"/>
                    </w:rPr>
                    <w:t>projekti</w:t>
                  </w:r>
                  <w:proofErr w:type="spellEnd"/>
                  <w:r>
                    <w:rPr>
                      <w:rFonts w:ascii="Aptos Narrow" w:hAnsi="Aptos Narrow"/>
                      <w:color w:val="000000"/>
                    </w:rPr>
                    <w:t xml:space="preserve"> </w:t>
                  </w:r>
                  <w:proofErr w:type="spellStart"/>
                  <w:r>
                    <w:rPr>
                      <w:rFonts w:ascii="Aptos Narrow" w:hAnsi="Aptos Narrow"/>
                      <w:color w:val="000000"/>
                    </w:rPr>
                    <w:t>valdkonna</w:t>
                  </w:r>
                  <w:proofErr w:type="spellEnd"/>
                  <w:r>
                    <w:rPr>
                      <w:rFonts w:ascii="Aptos Narrow" w:hAnsi="Aptos Narrow"/>
                      <w:color w:val="000000"/>
                    </w:rPr>
                    <w:t xml:space="preserve"> </w:t>
                  </w:r>
                  <w:proofErr w:type="spellStart"/>
                  <w:r>
                    <w:rPr>
                      <w:rFonts w:ascii="Aptos Narrow" w:hAnsi="Aptos Narrow"/>
                      <w:color w:val="000000"/>
                    </w:rPr>
                    <w:t>spetsialist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 &amp; TÜ, PH</w:t>
                  </w:r>
                </w:p>
              </w:tc>
            </w:tr>
            <w:tr w:rsidR="007D2FEF" w14:paraId="6F738BBD" w14:textId="77777777" w:rsidTr="007D2FEF">
              <w:trPr>
                <w:trHeight w:val="300"/>
                <w:trPrChange w:id="1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17D43D8" w14:textId="77777777" w:rsidR="007D2FEF" w:rsidRDefault="007D2FEF">
                  <w:pPr>
                    <w:rPr>
                      <w:rFonts w:ascii="Aptos Narrow" w:hAnsi="Aptos Narrow"/>
                      <w:color w:val="000000"/>
                    </w:rPr>
                    <w:pPrChange w:id="12" w:author="Uku Vainik" w:date="2025-08-15T22:03:00Z" w16du:dateUtc="2025-08-15T19:03:00Z">
                      <w:pPr>
                        <w:jc w:val="right"/>
                      </w:pPr>
                    </w:pPrChange>
                  </w:pPr>
                  <w:r>
                    <w:rPr>
                      <w:rFonts w:ascii="Aptos Narrow" w:hAnsi="Aptos Narrow"/>
                      <w:color w:val="000000"/>
                    </w:rPr>
                    <w:t>3</w:t>
                  </w:r>
                </w:p>
              </w:tc>
              <w:tc>
                <w:tcPr>
                  <w:tcW w:w="6748" w:type="dxa"/>
                  <w:tcBorders>
                    <w:top w:val="nil"/>
                    <w:left w:val="nil"/>
                    <w:bottom w:val="nil"/>
                    <w:right w:val="nil"/>
                  </w:tcBorders>
                  <w:shd w:val="clear" w:color="auto" w:fill="auto"/>
                  <w:noWrap/>
                  <w:hideMark/>
                  <w:tcPrChange w:id="1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5DA07348"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Liisi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Ausmees</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isiksusepsühholoogia</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t xml:space="preserve"> &amp; </w:t>
                  </w:r>
                  <w:proofErr w:type="spellStart"/>
                  <w:r>
                    <w:rPr>
                      <w:rFonts w:ascii="Aptos Narrow" w:hAnsi="Aptos Narrow"/>
                      <w:color w:val="000000"/>
                    </w:rPr>
                    <w:t>isiksusepsühholoogia</w:t>
                  </w:r>
                  <w:proofErr w:type="spellEnd"/>
                  <w:r>
                    <w:rPr>
                      <w:rFonts w:ascii="Aptos Narrow" w:hAnsi="Aptos Narrow"/>
                      <w:color w:val="000000"/>
                    </w:rPr>
                    <w:t xml:space="preserve"> </w:t>
                  </w:r>
                  <w:proofErr w:type="spellStart"/>
                  <w:r>
                    <w:rPr>
                      <w:rFonts w:ascii="Aptos Narrow" w:hAnsi="Aptos Narrow"/>
                      <w:color w:val="000000"/>
                    </w:rPr>
                    <w:t>lektor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47A530F" w14:textId="77777777" w:rsidTr="007D2FEF">
              <w:trPr>
                <w:trHeight w:val="300"/>
                <w:trPrChange w:id="1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EC4B1CB" w14:textId="77777777" w:rsidR="007D2FEF" w:rsidRDefault="007D2FEF">
                  <w:pPr>
                    <w:rPr>
                      <w:rFonts w:ascii="Aptos Narrow" w:hAnsi="Aptos Narrow"/>
                      <w:color w:val="000000"/>
                    </w:rPr>
                    <w:pPrChange w:id="16" w:author="Uku Vainik" w:date="2025-08-15T22:03:00Z" w16du:dateUtc="2025-08-15T19:03:00Z">
                      <w:pPr>
                        <w:jc w:val="right"/>
                      </w:pPr>
                    </w:pPrChange>
                  </w:pPr>
                  <w:r>
                    <w:rPr>
                      <w:rFonts w:ascii="Aptos Narrow" w:hAnsi="Aptos Narrow"/>
                      <w:color w:val="000000"/>
                    </w:rPr>
                    <w:t>4</w:t>
                  </w:r>
                </w:p>
              </w:tc>
              <w:tc>
                <w:tcPr>
                  <w:tcW w:w="6748" w:type="dxa"/>
                  <w:tcBorders>
                    <w:top w:val="nil"/>
                    <w:left w:val="nil"/>
                    <w:bottom w:val="nil"/>
                    <w:right w:val="nil"/>
                  </w:tcBorders>
                  <w:shd w:val="clear" w:color="auto" w:fill="auto"/>
                  <w:noWrap/>
                  <w:hideMark/>
                  <w:tcPrChange w:id="1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AE59463"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Kätlin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Anni</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doktorant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09265E3" w14:textId="77777777" w:rsidTr="007D2FEF">
              <w:trPr>
                <w:trHeight w:val="300"/>
                <w:trPrChange w:id="1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3D15007" w14:textId="77777777" w:rsidR="007D2FEF" w:rsidRDefault="007D2FEF">
                  <w:pPr>
                    <w:rPr>
                      <w:rFonts w:ascii="Aptos Narrow" w:hAnsi="Aptos Narrow"/>
                      <w:color w:val="000000"/>
                    </w:rPr>
                    <w:pPrChange w:id="20" w:author="Uku Vainik" w:date="2025-08-15T22:03:00Z" w16du:dateUtc="2025-08-15T19:03:00Z">
                      <w:pPr>
                        <w:jc w:val="right"/>
                      </w:pPr>
                    </w:pPrChange>
                  </w:pPr>
                  <w:r>
                    <w:rPr>
                      <w:rFonts w:ascii="Aptos Narrow" w:hAnsi="Aptos Narrow"/>
                      <w:color w:val="000000"/>
                    </w:rPr>
                    <w:lastRenderedPageBreak/>
                    <w:t>5</w:t>
                  </w:r>
                </w:p>
              </w:tc>
              <w:tc>
                <w:tcPr>
                  <w:tcW w:w="6748" w:type="dxa"/>
                  <w:tcBorders>
                    <w:top w:val="nil"/>
                    <w:left w:val="nil"/>
                    <w:bottom w:val="nil"/>
                    <w:right w:val="nil"/>
                  </w:tcBorders>
                  <w:shd w:val="clear" w:color="auto" w:fill="auto"/>
                  <w:noWrap/>
                  <w:hideMark/>
                  <w:tcPrChange w:id="2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5FF7CD78"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Kadri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Arumäe</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doktorant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81A8B3C" w14:textId="77777777" w:rsidTr="007D2FEF">
              <w:trPr>
                <w:trHeight w:val="300"/>
                <w:trPrChange w:id="2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B5B8184" w14:textId="77777777" w:rsidR="007D2FEF" w:rsidRDefault="007D2FEF">
                  <w:pPr>
                    <w:rPr>
                      <w:rFonts w:ascii="Aptos Narrow" w:hAnsi="Aptos Narrow"/>
                      <w:color w:val="000000"/>
                    </w:rPr>
                    <w:pPrChange w:id="24" w:author="Uku Vainik" w:date="2025-08-15T22:03:00Z" w16du:dateUtc="2025-08-15T19:03:00Z">
                      <w:pPr>
                        <w:jc w:val="right"/>
                      </w:pPr>
                    </w:pPrChange>
                  </w:pPr>
                  <w:r>
                    <w:rPr>
                      <w:rFonts w:ascii="Aptos Narrow" w:hAnsi="Aptos Narrow"/>
                      <w:color w:val="000000"/>
                    </w:rPr>
                    <w:t>6</w:t>
                  </w:r>
                </w:p>
              </w:tc>
              <w:tc>
                <w:tcPr>
                  <w:tcW w:w="6748" w:type="dxa"/>
                  <w:tcBorders>
                    <w:top w:val="nil"/>
                    <w:left w:val="nil"/>
                    <w:bottom w:val="nil"/>
                    <w:right w:val="nil"/>
                  </w:tcBorders>
                  <w:shd w:val="clear" w:color="auto" w:fill="auto"/>
                  <w:noWrap/>
                  <w:hideMark/>
                  <w:tcPrChange w:id="2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0848CCF"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Katarina</w:t>
                  </w:r>
                  <w:r>
                    <w:rPr>
                      <w:rFonts w:ascii="Aptos Narrow" w:hAnsi="Aptos Narrow"/>
                      <w:color w:val="000000"/>
                    </w:rPr>
                    <w:br/>
                    <w:t xml:space="preserve">Perenimi: </w:t>
                  </w:r>
                  <w:proofErr w:type="spellStart"/>
                  <w:r>
                    <w:rPr>
                      <w:rFonts w:ascii="Aptos Narrow" w:hAnsi="Aptos Narrow"/>
                      <w:color w:val="000000"/>
                    </w:rPr>
                    <w:t>Kliit</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doktorant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09E0D16F" w14:textId="77777777" w:rsidTr="007D2FEF">
              <w:trPr>
                <w:trHeight w:val="300"/>
                <w:trPrChange w:id="2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D5C52D1" w14:textId="77777777" w:rsidR="007D2FEF" w:rsidRDefault="007D2FEF">
                  <w:pPr>
                    <w:rPr>
                      <w:rFonts w:ascii="Aptos Narrow" w:hAnsi="Aptos Narrow"/>
                      <w:color w:val="000000"/>
                    </w:rPr>
                    <w:pPrChange w:id="28" w:author="Uku Vainik" w:date="2025-08-15T22:03:00Z" w16du:dateUtc="2025-08-15T19:03:00Z">
                      <w:pPr>
                        <w:jc w:val="right"/>
                      </w:pPr>
                    </w:pPrChange>
                  </w:pPr>
                  <w:r>
                    <w:rPr>
                      <w:rFonts w:ascii="Aptos Narrow" w:hAnsi="Aptos Narrow"/>
                      <w:color w:val="000000"/>
                    </w:rPr>
                    <w:t>7</w:t>
                  </w:r>
                </w:p>
              </w:tc>
              <w:tc>
                <w:tcPr>
                  <w:tcW w:w="6748" w:type="dxa"/>
                  <w:tcBorders>
                    <w:top w:val="nil"/>
                    <w:left w:val="nil"/>
                    <w:bottom w:val="nil"/>
                    <w:right w:val="nil"/>
                  </w:tcBorders>
                  <w:shd w:val="clear" w:color="auto" w:fill="auto"/>
                  <w:noWrap/>
                  <w:hideMark/>
                  <w:tcPrChange w:id="2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9E1E37C"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Kerli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Ilves</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analüütik</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4E289AD" w14:textId="77777777" w:rsidTr="007D2FEF">
              <w:trPr>
                <w:trHeight w:val="300"/>
                <w:trPrChange w:id="3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3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0CF4A72" w14:textId="77777777" w:rsidR="007D2FEF" w:rsidRDefault="007D2FEF">
                  <w:pPr>
                    <w:rPr>
                      <w:rFonts w:ascii="Aptos Narrow" w:hAnsi="Aptos Narrow"/>
                      <w:color w:val="000000"/>
                    </w:rPr>
                    <w:pPrChange w:id="32" w:author="Uku Vainik" w:date="2025-08-15T22:03:00Z" w16du:dateUtc="2025-08-15T19:03:00Z">
                      <w:pPr>
                        <w:jc w:val="right"/>
                      </w:pPr>
                    </w:pPrChange>
                  </w:pPr>
                  <w:r>
                    <w:rPr>
                      <w:rFonts w:ascii="Aptos Narrow" w:hAnsi="Aptos Narrow"/>
                      <w:color w:val="000000"/>
                    </w:rPr>
                    <w:t>8</w:t>
                  </w:r>
                </w:p>
              </w:tc>
              <w:tc>
                <w:tcPr>
                  <w:tcW w:w="6748" w:type="dxa"/>
                  <w:tcBorders>
                    <w:top w:val="nil"/>
                    <w:left w:val="nil"/>
                    <w:bottom w:val="nil"/>
                    <w:right w:val="nil"/>
                  </w:tcBorders>
                  <w:shd w:val="clear" w:color="auto" w:fill="auto"/>
                  <w:noWrap/>
                  <w:hideMark/>
                  <w:tcPrChange w:id="3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7B67B6F3"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Anu</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Soolep</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DA66B23" w14:textId="77777777" w:rsidTr="007D2FEF">
              <w:trPr>
                <w:trHeight w:val="300"/>
                <w:trPrChange w:id="3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3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1C8A65D" w14:textId="77777777" w:rsidR="007D2FEF" w:rsidRDefault="007D2FEF">
                  <w:pPr>
                    <w:rPr>
                      <w:rFonts w:ascii="Aptos Narrow" w:hAnsi="Aptos Narrow"/>
                      <w:color w:val="000000"/>
                    </w:rPr>
                    <w:pPrChange w:id="36" w:author="Uku Vainik" w:date="2025-08-15T22:03:00Z" w16du:dateUtc="2025-08-15T19:03:00Z">
                      <w:pPr>
                        <w:jc w:val="right"/>
                      </w:pPr>
                    </w:pPrChange>
                  </w:pPr>
                  <w:r>
                    <w:rPr>
                      <w:rFonts w:ascii="Aptos Narrow" w:hAnsi="Aptos Narrow"/>
                      <w:color w:val="000000"/>
                    </w:rPr>
                    <w:t>9</w:t>
                  </w:r>
                </w:p>
              </w:tc>
              <w:tc>
                <w:tcPr>
                  <w:tcW w:w="6748" w:type="dxa"/>
                  <w:tcBorders>
                    <w:top w:val="nil"/>
                    <w:left w:val="nil"/>
                    <w:bottom w:val="nil"/>
                    <w:right w:val="nil"/>
                  </w:tcBorders>
                  <w:shd w:val="clear" w:color="auto" w:fill="auto"/>
                  <w:noWrap/>
                  <w:hideMark/>
                  <w:tcPrChange w:id="3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59A30291"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Karolina</w:t>
                  </w:r>
                  <w:r>
                    <w:rPr>
                      <w:rFonts w:ascii="Aptos Narrow" w:hAnsi="Aptos Narrow"/>
                      <w:color w:val="000000"/>
                    </w:rPr>
                    <w:br/>
                    <w:t>Perenimi: Anja</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TÜ, bio- ja </w:t>
                  </w:r>
                  <w:proofErr w:type="spellStart"/>
                  <w:r>
                    <w:rPr>
                      <w:rFonts w:ascii="Aptos Narrow" w:hAnsi="Aptos Narrow"/>
                      <w:color w:val="000000"/>
                    </w:rPr>
                    <w:t>siirdemeditsiini</w:t>
                  </w:r>
                  <w:proofErr w:type="spellEnd"/>
                  <w:r>
                    <w:rPr>
                      <w:rFonts w:ascii="Aptos Narrow" w:hAnsi="Aptos Narrow"/>
                      <w:color w:val="000000"/>
                    </w:rPr>
                    <w:t xml:space="preserve"> </w:t>
                  </w:r>
                  <w:proofErr w:type="spellStart"/>
                  <w:r>
                    <w:rPr>
                      <w:rFonts w:ascii="Aptos Narrow" w:hAnsi="Aptos Narrow"/>
                      <w:color w:val="000000"/>
                    </w:rPr>
                    <w:t>instituut</w:t>
                  </w:r>
                  <w:proofErr w:type="spellEnd"/>
                </w:p>
              </w:tc>
            </w:tr>
            <w:tr w:rsidR="007D2FEF" w14:paraId="6A6F91A2" w14:textId="77777777" w:rsidTr="007D2FEF">
              <w:trPr>
                <w:trHeight w:val="300"/>
                <w:trPrChange w:id="3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3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468FE39" w14:textId="77777777" w:rsidR="007D2FEF" w:rsidRDefault="007D2FEF">
                  <w:pPr>
                    <w:rPr>
                      <w:rFonts w:ascii="Aptos Narrow" w:hAnsi="Aptos Narrow"/>
                      <w:color w:val="000000"/>
                    </w:rPr>
                    <w:pPrChange w:id="40" w:author="Uku Vainik" w:date="2025-08-15T22:03:00Z" w16du:dateUtc="2025-08-15T19:03:00Z">
                      <w:pPr>
                        <w:jc w:val="right"/>
                      </w:pPr>
                    </w:pPrChange>
                  </w:pPr>
                  <w:r>
                    <w:rPr>
                      <w:rFonts w:ascii="Aptos Narrow" w:hAnsi="Aptos Narrow"/>
                      <w:color w:val="000000"/>
                    </w:rPr>
                    <w:t>10</w:t>
                  </w:r>
                </w:p>
              </w:tc>
              <w:tc>
                <w:tcPr>
                  <w:tcW w:w="6748" w:type="dxa"/>
                  <w:tcBorders>
                    <w:top w:val="nil"/>
                    <w:left w:val="nil"/>
                    <w:bottom w:val="nil"/>
                    <w:right w:val="nil"/>
                  </w:tcBorders>
                  <w:shd w:val="clear" w:color="auto" w:fill="auto"/>
                  <w:noWrap/>
                  <w:hideMark/>
                  <w:tcPrChange w:id="4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5AEDA8BF"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Michel</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Nivard</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kaasprofessor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VU Amsterdam, Dept. Biological Psychology</w:t>
                  </w:r>
                </w:p>
              </w:tc>
            </w:tr>
            <w:tr w:rsidR="007D2FEF" w14:paraId="1466AE24" w14:textId="77777777" w:rsidTr="007D2FEF">
              <w:trPr>
                <w:trHeight w:val="300"/>
                <w:trPrChange w:id="4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4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532E36B" w14:textId="77777777" w:rsidR="007D2FEF" w:rsidRDefault="007D2FEF">
                  <w:pPr>
                    <w:rPr>
                      <w:rFonts w:ascii="Aptos Narrow" w:hAnsi="Aptos Narrow"/>
                      <w:color w:val="000000"/>
                    </w:rPr>
                    <w:pPrChange w:id="44" w:author="Uku Vainik" w:date="2025-08-15T22:03:00Z" w16du:dateUtc="2025-08-15T19:03:00Z">
                      <w:pPr>
                        <w:jc w:val="right"/>
                      </w:pPr>
                    </w:pPrChange>
                  </w:pPr>
                  <w:r>
                    <w:rPr>
                      <w:rFonts w:ascii="Aptos Narrow" w:hAnsi="Aptos Narrow"/>
                      <w:color w:val="000000"/>
                    </w:rPr>
                    <w:t>11</w:t>
                  </w:r>
                </w:p>
              </w:tc>
              <w:tc>
                <w:tcPr>
                  <w:tcW w:w="6748" w:type="dxa"/>
                  <w:tcBorders>
                    <w:top w:val="nil"/>
                    <w:left w:val="nil"/>
                    <w:bottom w:val="nil"/>
                    <w:right w:val="nil"/>
                  </w:tcBorders>
                  <w:shd w:val="clear" w:color="auto" w:fill="auto"/>
                  <w:noWrap/>
                  <w:hideMark/>
                  <w:tcPrChange w:id="4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C4B6B78"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Helo Liis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Soodla</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F9828BC" w14:textId="77777777" w:rsidTr="007D2FEF">
              <w:trPr>
                <w:trHeight w:val="300"/>
                <w:trPrChange w:id="4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4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23362DC" w14:textId="77777777" w:rsidR="007D2FEF" w:rsidRDefault="007D2FEF">
                  <w:pPr>
                    <w:rPr>
                      <w:rFonts w:ascii="Aptos Narrow" w:hAnsi="Aptos Narrow"/>
                      <w:color w:val="000000"/>
                    </w:rPr>
                    <w:pPrChange w:id="48" w:author="Uku Vainik" w:date="2025-08-15T22:03:00Z" w16du:dateUtc="2025-08-15T19:03:00Z">
                      <w:pPr>
                        <w:jc w:val="right"/>
                      </w:pPr>
                    </w:pPrChange>
                  </w:pPr>
                  <w:r>
                    <w:rPr>
                      <w:rFonts w:ascii="Aptos Narrow" w:hAnsi="Aptos Narrow"/>
                      <w:color w:val="000000"/>
                    </w:rPr>
                    <w:t>12</w:t>
                  </w:r>
                </w:p>
              </w:tc>
              <w:tc>
                <w:tcPr>
                  <w:tcW w:w="6748" w:type="dxa"/>
                  <w:tcBorders>
                    <w:top w:val="nil"/>
                    <w:left w:val="nil"/>
                    <w:bottom w:val="nil"/>
                    <w:right w:val="nil"/>
                  </w:tcBorders>
                  <w:shd w:val="clear" w:color="auto" w:fill="auto"/>
                  <w:noWrap/>
                  <w:hideMark/>
                  <w:tcPrChange w:id="4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8646C36"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Karin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Täht</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kaasprofessor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6B50CA1C" w14:textId="77777777" w:rsidTr="007D2FEF">
              <w:trPr>
                <w:trHeight w:val="300"/>
                <w:trPrChange w:id="5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5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B5F9B53" w14:textId="77777777" w:rsidR="007D2FEF" w:rsidRDefault="007D2FEF">
                  <w:pPr>
                    <w:rPr>
                      <w:rFonts w:ascii="Aptos Narrow" w:hAnsi="Aptos Narrow"/>
                      <w:color w:val="000000"/>
                    </w:rPr>
                    <w:pPrChange w:id="52" w:author="Uku Vainik" w:date="2025-08-15T22:03:00Z" w16du:dateUtc="2025-08-15T19:03:00Z">
                      <w:pPr>
                        <w:jc w:val="right"/>
                      </w:pPr>
                    </w:pPrChange>
                  </w:pPr>
                  <w:r>
                    <w:rPr>
                      <w:rFonts w:ascii="Aptos Narrow" w:hAnsi="Aptos Narrow"/>
                      <w:color w:val="000000"/>
                    </w:rPr>
                    <w:t>13</w:t>
                  </w:r>
                </w:p>
              </w:tc>
              <w:tc>
                <w:tcPr>
                  <w:tcW w:w="6748" w:type="dxa"/>
                  <w:tcBorders>
                    <w:top w:val="nil"/>
                    <w:left w:val="nil"/>
                    <w:bottom w:val="nil"/>
                    <w:right w:val="nil"/>
                  </w:tcBorders>
                  <w:shd w:val="clear" w:color="auto" w:fill="auto"/>
                  <w:noWrap/>
                  <w:hideMark/>
                  <w:tcPrChange w:id="5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DD68FA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Erik</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Abner</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264C3EF1" w14:textId="77777777" w:rsidTr="007D2FEF">
              <w:trPr>
                <w:trHeight w:val="300"/>
                <w:trPrChange w:id="5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5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5667DF9" w14:textId="77777777" w:rsidR="007D2FEF" w:rsidRDefault="007D2FEF">
                  <w:pPr>
                    <w:rPr>
                      <w:rFonts w:ascii="Aptos Narrow" w:hAnsi="Aptos Narrow"/>
                      <w:color w:val="000000"/>
                    </w:rPr>
                    <w:pPrChange w:id="56" w:author="Uku Vainik" w:date="2025-08-15T22:03:00Z" w16du:dateUtc="2025-08-15T19:03:00Z">
                      <w:pPr>
                        <w:jc w:val="right"/>
                      </w:pPr>
                    </w:pPrChange>
                  </w:pPr>
                  <w:r>
                    <w:rPr>
                      <w:rFonts w:ascii="Aptos Narrow" w:hAnsi="Aptos Narrow"/>
                      <w:color w:val="000000"/>
                    </w:rPr>
                    <w:t>14</w:t>
                  </w:r>
                </w:p>
              </w:tc>
              <w:tc>
                <w:tcPr>
                  <w:tcW w:w="6748" w:type="dxa"/>
                  <w:tcBorders>
                    <w:top w:val="nil"/>
                    <w:left w:val="nil"/>
                    <w:bottom w:val="nil"/>
                    <w:right w:val="nil"/>
                  </w:tcBorders>
                  <w:shd w:val="clear" w:color="auto" w:fill="auto"/>
                  <w:noWrap/>
                  <w:hideMark/>
                  <w:tcPrChange w:id="5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7FB7F38"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Nele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Taba</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doktorant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2C19ACDB" w14:textId="77777777" w:rsidTr="007D2FEF">
              <w:trPr>
                <w:trHeight w:val="300"/>
                <w:trPrChange w:id="5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5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61774D9" w14:textId="77777777" w:rsidR="007D2FEF" w:rsidRDefault="007D2FEF">
                  <w:pPr>
                    <w:rPr>
                      <w:rFonts w:ascii="Aptos Narrow" w:hAnsi="Aptos Narrow"/>
                      <w:color w:val="000000"/>
                    </w:rPr>
                    <w:pPrChange w:id="60" w:author="Uku Vainik" w:date="2025-08-15T22:03:00Z" w16du:dateUtc="2025-08-15T19:03:00Z">
                      <w:pPr>
                        <w:jc w:val="right"/>
                      </w:pPr>
                    </w:pPrChange>
                  </w:pPr>
                  <w:r>
                    <w:rPr>
                      <w:rFonts w:ascii="Aptos Narrow" w:hAnsi="Aptos Narrow"/>
                      <w:color w:val="000000"/>
                    </w:rPr>
                    <w:t>15</w:t>
                  </w:r>
                </w:p>
              </w:tc>
              <w:tc>
                <w:tcPr>
                  <w:tcW w:w="6748" w:type="dxa"/>
                  <w:tcBorders>
                    <w:top w:val="nil"/>
                    <w:left w:val="nil"/>
                    <w:bottom w:val="nil"/>
                    <w:right w:val="nil"/>
                  </w:tcBorders>
                  <w:shd w:val="clear" w:color="auto" w:fill="auto"/>
                  <w:noWrap/>
                  <w:hideMark/>
                  <w:tcPrChange w:id="6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5CEA85BE"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Jaanika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Kronberg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319EAF53" w14:textId="77777777" w:rsidTr="007D2FEF">
              <w:trPr>
                <w:trHeight w:val="300"/>
                <w:trPrChange w:id="6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6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009176F" w14:textId="77777777" w:rsidR="007D2FEF" w:rsidRDefault="007D2FEF">
                  <w:pPr>
                    <w:rPr>
                      <w:rFonts w:ascii="Aptos Narrow" w:hAnsi="Aptos Narrow"/>
                      <w:color w:val="000000"/>
                    </w:rPr>
                    <w:pPrChange w:id="64" w:author="Uku Vainik" w:date="2025-08-15T22:03:00Z" w16du:dateUtc="2025-08-15T19:03:00Z">
                      <w:pPr>
                        <w:jc w:val="right"/>
                      </w:pPr>
                    </w:pPrChange>
                  </w:pPr>
                  <w:r>
                    <w:rPr>
                      <w:rFonts w:ascii="Aptos Narrow" w:hAnsi="Aptos Narrow"/>
                      <w:color w:val="000000"/>
                    </w:rPr>
                    <w:t>16</w:t>
                  </w:r>
                </w:p>
              </w:tc>
              <w:tc>
                <w:tcPr>
                  <w:tcW w:w="6748" w:type="dxa"/>
                  <w:tcBorders>
                    <w:top w:val="nil"/>
                    <w:left w:val="nil"/>
                    <w:bottom w:val="nil"/>
                    <w:right w:val="nil"/>
                  </w:tcBorders>
                  <w:shd w:val="clear" w:color="auto" w:fill="auto"/>
                  <w:noWrap/>
                  <w:hideMark/>
                  <w:tcPrChange w:id="6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7D50146"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Ling</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Xu</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lastRenderedPageBreak/>
                    <w:t>Organisatsioon</w:t>
                  </w:r>
                  <w:proofErr w:type="spellEnd"/>
                  <w:r>
                    <w:rPr>
                      <w:rFonts w:ascii="Aptos Narrow" w:hAnsi="Aptos Narrow"/>
                      <w:color w:val="000000"/>
                    </w:rPr>
                    <w:t>: EÜ, PH</w:t>
                  </w:r>
                </w:p>
              </w:tc>
            </w:tr>
            <w:tr w:rsidR="007D2FEF" w14:paraId="424EFB91" w14:textId="77777777" w:rsidTr="007D2FEF">
              <w:trPr>
                <w:trHeight w:val="300"/>
                <w:trPrChange w:id="6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6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FB8D546" w14:textId="77777777" w:rsidR="007D2FEF" w:rsidRDefault="007D2FEF">
                  <w:pPr>
                    <w:rPr>
                      <w:rFonts w:ascii="Aptos Narrow" w:hAnsi="Aptos Narrow"/>
                      <w:color w:val="000000"/>
                    </w:rPr>
                    <w:pPrChange w:id="68" w:author="Uku Vainik" w:date="2025-08-15T22:03:00Z" w16du:dateUtc="2025-08-15T19:03:00Z">
                      <w:pPr>
                        <w:jc w:val="right"/>
                      </w:pPr>
                    </w:pPrChange>
                  </w:pPr>
                  <w:r>
                    <w:rPr>
                      <w:rFonts w:ascii="Aptos Narrow" w:hAnsi="Aptos Narrow"/>
                      <w:color w:val="000000"/>
                    </w:rPr>
                    <w:lastRenderedPageBreak/>
                    <w:t>17</w:t>
                  </w:r>
                </w:p>
              </w:tc>
              <w:tc>
                <w:tcPr>
                  <w:tcW w:w="6748" w:type="dxa"/>
                  <w:tcBorders>
                    <w:top w:val="nil"/>
                    <w:left w:val="nil"/>
                    <w:bottom w:val="nil"/>
                    <w:right w:val="nil"/>
                  </w:tcBorders>
                  <w:shd w:val="clear" w:color="auto" w:fill="auto"/>
                  <w:noWrap/>
                  <w:hideMark/>
                  <w:tcPrChange w:id="6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0DABB44"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Ye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Zhang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5F4A28CA" w14:textId="77777777" w:rsidTr="007D2FEF">
              <w:trPr>
                <w:trHeight w:val="300"/>
                <w:trPrChange w:id="7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7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B15B7AD" w14:textId="77777777" w:rsidR="007D2FEF" w:rsidRDefault="007D2FEF">
                  <w:pPr>
                    <w:rPr>
                      <w:rFonts w:ascii="Aptos Narrow" w:hAnsi="Aptos Narrow"/>
                      <w:color w:val="000000"/>
                    </w:rPr>
                    <w:pPrChange w:id="72" w:author="Uku Vainik" w:date="2025-08-15T22:03:00Z" w16du:dateUtc="2025-08-15T19:03:00Z">
                      <w:pPr>
                        <w:jc w:val="right"/>
                      </w:pPr>
                    </w:pPrChange>
                  </w:pPr>
                  <w:r>
                    <w:rPr>
                      <w:rFonts w:ascii="Aptos Narrow" w:hAnsi="Aptos Narrow"/>
                      <w:color w:val="000000"/>
                    </w:rPr>
                    <w:t>18</w:t>
                  </w:r>
                </w:p>
              </w:tc>
              <w:tc>
                <w:tcPr>
                  <w:tcW w:w="6748" w:type="dxa"/>
                  <w:tcBorders>
                    <w:top w:val="nil"/>
                    <w:left w:val="nil"/>
                    <w:bottom w:val="nil"/>
                    <w:right w:val="nil"/>
                  </w:tcBorders>
                  <w:shd w:val="clear" w:color="auto" w:fill="auto"/>
                  <w:hideMark/>
                  <w:tcPrChange w:id="73" w:author="Uku Vainik" w:date="2025-08-15T22:03:00Z" w16du:dateUtc="2025-08-15T19:03:00Z">
                    <w:tcPr>
                      <w:tcW w:w="6748" w:type="dxa"/>
                      <w:tcBorders>
                        <w:top w:val="nil"/>
                        <w:left w:val="nil"/>
                        <w:bottom w:val="nil"/>
                        <w:right w:val="nil"/>
                      </w:tcBorders>
                      <w:shd w:val="clear" w:color="auto" w:fill="auto"/>
                      <w:vAlign w:val="bottom"/>
                      <w:hideMark/>
                    </w:tcPr>
                  </w:tcPrChange>
                </w:tcPr>
                <w:p w14:paraId="3B34450F"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Roxana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Hofmann</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34B19AFE" w14:textId="77777777" w:rsidTr="007D2FEF">
              <w:trPr>
                <w:trHeight w:val="300"/>
                <w:trPrChange w:id="7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7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B0BAD24" w14:textId="77777777" w:rsidR="007D2FEF" w:rsidRDefault="007D2FEF">
                  <w:pPr>
                    <w:rPr>
                      <w:rFonts w:ascii="Aptos Narrow" w:hAnsi="Aptos Narrow"/>
                      <w:color w:val="000000"/>
                    </w:rPr>
                    <w:pPrChange w:id="76" w:author="Uku Vainik" w:date="2025-08-15T22:03:00Z" w16du:dateUtc="2025-08-15T19:03:00Z">
                      <w:pPr>
                        <w:jc w:val="right"/>
                      </w:pPr>
                    </w:pPrChange>
                  </w:pPr>
                  <w:r>
                    <w:rPr>
                      <w:rFonts w:ascii="Aptos Narrow" w:hAnsi="Aptos Narrow"/>
                      <w:color w:val="000000"/>
                    </w:rPr>
                    <w:t>19</w:t>
                  </w:r>
                </w:p>
              </w:tc>
              <w:tc>
                <w:tcPr>
                  <w:tcW w:w="6748" w:type="dxa"/>
                  <w:tcBorders>
                    <w:top w:val="nil"/>
                    <w:left w:val="nil"/>
                    <w:bottom w:val="nil"/>
                    <w:right w:val="nil"/>
                  </w:tcBorders>
                  <w:shd w:val="clear" w:color="auto" w:fill="auto"/>
                  <w:noWrap/>
                  <w:hideMark/>
                  <w:tcPrChange w:id="7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9FE1D29"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Drew</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Altschul</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järeldoktorant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0F404663" w14:textId="77777777" w:rsidTr="007D2FEF">
              <w:trPr>
                <w:trHeight w:val="300"/>
                <w:trPrChange w:id="7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7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C93C7BC" w14:textId="77777777" w:rsidR="007D2FEF" w:rsidRDefault="007D2FEF">
                  <w:pPr>
                    <w:rPr>
                      <w:rFonts w:ascii="Aptos Narrow" w:hAnsi="Aptos Narrow"/>
                      <w:color w:val="000000"/>
                    </w:rPr>
                    <w:pPrChange w:id="80" w:author="Uku Vainik" w:date="2025-08-15T22:03:00Z" w16du:dateUtc="2025-08-15T19:03:00Z">
                      <w:pPr>
                        <w:jc w:val="right"/>
                      </w:pPr>
                    </w:pPrChange>
                  </w:pPr>
                  <w:r>
                    <w:rPr>
                      <w:rFonts w:ascii="Aptos Narrow" w:hAnsi="Aptos Narrow"/>
                      <w:color w:val="000000"/>
                    </w:rPr>
                    <w:t>20</w:t>
                  </w:r>
                </w:p>
              </w:tc>
              <w:tc>
                <w:tcPr>
                  <w:tcW w:w="6748" w:type="dxa"/>
                  <w:tcBorders>
                    <w:top w:val="nil"/>
                    <w:left w:val="nil"/>
                    <w:bottom w:val="nil"/>
                    <w:right w:val="nil"/>
                  </w:tcBorders>
                  <w:shd w:val="clear" w:color="auto" w:fill="auto"/>
                  <w:noWrap/>
                  <w:hideMark/>
                  <w:tcPrChange w:id="8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C62396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Lehar</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Lukjanov</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62395B30" w14:textId="77777777" w:rsidTr="007D2FEF">
              <w:trPr>
                <w:trHeight w:val="300"/>
                <w:trPrChange w:id="8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8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FD8F917" w14:textId="77777777" w:rsidR="007D2FEF" w:rsidRDefault="007D2FEF">
                  <w:pPr>
                    <w:rPr>
                      <w:rFonts w:ascii="Aptos Narrow" w:hAnsi="Aptos Narrow"/>
                      <w:color w:val="000000"/>
                    </w:rPr>
                    <w:pPrChange w:id="84" w:author="Uku Vainik" w:date="2025-08-15T22:03:00Z" w16du:dateUtc="2025-08-15T19:03:00Z">
                      <w:pPr>
                        <w:jc w:val="right"/>
                      </w:pPr>
                    </w:pPrChange>
                  </w:pPr>
                  <w:r>
                    <w:rPr>
                      <w:rFonts w:ascii="Aptos Narrow" w:hAnsi="Aptos Narrow"/>
                      <w:color w:val="000000"/>
                    </w:rPr>
                    <w:t>21</w:t>
                  </w:r>
                </w:p>
              </w:tc>
              <w:tc>
                <w:tcPr>
                  <w:tcW w:w="6748" w:type="dxa"/>
                  <w:tcBorders>
                    <w:top w:val="nil"/>
                    <w:left w:val="nil"/>
                    <w:bottom w:val="nil"/>
                    <w:right w:val="nil"/>
                  </w:tcBorders>
                  <w:shd w:val="clear" w:color="auto" w:fill="auto"/>
                  <w:noWrap/>
                  <w:hideMark/>
                  <w:tcPrChange w:id="8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1D8B8E1"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Helene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Alavere</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EGV </w:t>
                  </w:r>
                  <w:proofErr w:type="spellStart"/>
                  <w:r>
                    <w:rPr>
                      <w:rFonts w:ascii="Aptos Narrow" w:hAnsi="Aptos Narrow"/>
                      <w:color w:val="000000"/>
                    </w:rPr>
                    <w:t>andmekogumise</w:t>
                  </w:r>
                  <w:proofErr w:type="spellEnd"/>
                  <w:r>
                    <w:rPr>
                      <w:rFonts w:ascii="Aptos Narrow" w:hAnsi="Aptos Narrow"/>
                      <w:color w:val="000000"/>
                    </w:rPr>
                    <w:t xml:space="preserve"> </w:t>
                  </w:r>
                  <w:proofErr w:type="spellStart"/>
                  <w:r>
                    <w:rPr>
                      <w:rFonts w:ascii="Aptos Narrow" w:hAnsi="Aptos Narrow"/>
                      <w:color w:val="000000"/>
                    </w:rPr>
                    <w:t>osakonna</w:t>
                  </w:r>
                  <w:proofErr w:type="spellEnd"/>
                  <w:r>
                    <w:rPr>
                      <w:rFonts w:ascii="Aptos Narrow" w:hAnsi="Aptos Narrow"/>
                      <w:color w:val="000000"/>
                    </w:rPr>
                    <w:t xml:space="preserve"> </w:t>
                  </w:r>
                  <w:proofErr w:type="spellStart"/>
                  <w:r>
                    <w:rPr>
                      <w:rFonts w:ascii="Aptos Narrow" w:hAnsi="Aptos Narrow"/>
                      <w:color w:val="000000"/>
                    </w:rPr>
                    <w:t>juhataja</w:t>
                  </w:r>
                  <w:proofErr w:type="spellEnd"/>
                  <w:r>
                    <w:rPr>
                      <w:rFonts w:ascii="Aptos Narrow" w:hAnsi="Aptos Narrow"/>
                      <w:color w:val="000000"/>
                    </w:rPr>
                    <w:t xml:space="preserve"> ja </w:t>
                  </w:r>
                  <w:proofErr w:type="spellStart"/>
                  <w:r>
                    <w:rPr>
                      <w:rFonts w:ascii="Aptos Narrow" w:hAnsi="Aptos Narrow"/>
                      <w:color w:val="000000"/>
                    </w:rPr>
                    <w:t>projektijuht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1787C490" w14:textId="77777777" w:rsidTr="007D2FEF">
              <w:trPr>
                <w:trHeight w:val="300"/>
                <w:trPrChange w:id="8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8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D6C3D44" w14:textId="77777777" w:rsidR="007D2FEF" w:rsidRDefault="007D2FEF">
                  <w:pPr>
                    <w:rPr>
                      <w:rFonts w:ascii="Aptos Narrow" w:hAnsi="Aptos Narrow"/>
                      <w:color w:val="000000"/>
                    </w:rPr>
                    <w:pPrChange w:id="88" w:author="Uku Vainik" w:date="2025-08-15T22:03:00Z" w16du:dateUtc="2025-08-15T19:03:00Z">
                      <w:pPr>
                        <w:jc w:val="right"/>
                      </w:pPr>
                    </w:pPrChange>
                  </w:pPr>
                  <w:r>
                    <w:rPr>
                      <w:rFonts w:ascii="Aptos Narrow" w:hAnsi="Aptos Narrow"/>
                      <w:color w:val="000000"/>
                    </w:rPr>
                    <w:t>22</w:t>
                  </w:r>
                </w:p>
              </w:tc>
              <w:tc>
                <w:tcPr>
                  <w:tcW w:w="6748" w:type="dxa"/>
                  <w:tcBorders>
                    <w:top w:val="nil"/>
                    <w:left w:val="nil"/>
                    <w:bottom w:val="nil"/>
                    <w:right w:val="nil"/>
                  </w:tcBorders>
                  <w:shd w:val="clear" w:color="auto" w:fill="auto"/>
                  <w:noWrap/>
                  <w:hideMark/>
                  <w:tcPrChange w:id="8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C774B1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Melian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Heinsaar</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638A7A0B" w14:textId="77777777" w:rsidTr="007D2FEF">
              <w:trPr>
                <w:trHeight w:val="300"/>
                <w:trPrChange w:id="9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9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E8C85AE" w14:textId="77777777" w:rsidR="007D2FEF" w:rsidRDefault="007D2FEF">
                  <w:pPr>
                    <w:rPr>
                      <w:rFonts w:ascii="Aptos Narrow" w:hAnsi="Aptos Narrow"/>
                      <w:color w:val="000000"/>
                    </w:rPr>
                    <w:pPrChange w:id="92" w:author="Uku Vainik" w:date="2025-08-15T22:03:00Z" w16du:dateUtc="2025-08-15T19:03:00Z">
                      <w:pPr>
                        <w:jc w:val="right"/>
                      </w:pPr>
                    </w:pPrChange>
                  </w:pPr>
                  <w:r>
                    <w:rPr>
                      <w:rFonts w:ascii="Aptos Narrow" w:hAnsi="Aptos Narrow"/>
                      <w:color w:val="000000"/>
                    </w:rPr>
                    <w:t>23</w:t>
                  </w:r>
                </w:p>
              </w:tc>
              <w:tc>
                <w:tcPr>
                  <w:tcW w:w="6748" w:type="dxa"/>
                  <w:tcBorders>
                    <w:top w:val="nil"/>
                    <w:left w:val="nil"/>
                    <w:bottom w:val="nil"/>
                    <w:right w:val="nil"/>
                  </w:tcBorders>
                  <w:shd w:val="clear" w:color="auto" w:fill="auto"/>
                  <w:noWrap/>
                  <w:hideMark/>
                  <w:tcPrChange w:id="9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7FF134FB"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Darina-Eisal</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Kononova</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09FD08D" w14:textId="77777777" w:rsidTr="007D2FEF">
              <w:trPr>
                <w:trHeight w:val="300"/>
                <w:trPrChange w:id="9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9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278D162" w14:textId="77777777" w:rsidR="007D2FEF" w:rsidRDefault="007D2FEF">
                  <w:pPr>
                    <w:rPr>
                      <w:rFonts w:ascii="Aptos Narrow" w:hAnsi="Aptos Narrow"/>
                      <w:color w:val="000000"/>
                    </w:rPr>
                    <w:pPrChange w:id="96" w:author="Uku Vainik" w:date="2025-08-15T22:03:00Z" w16du:dateUtc="2025-08-15T19:03:00Z">
                      <w:pPr>
                        <w:jc w:val="right"/>
                      </w:pPr>
                    </w:pPrChange>
                  </w:pPr>
                  <w:r>
                    <w:rPr>
                      <w:rFonts w:ascii="Aptos Narrow" w:hAnsi="Aptos Narrow"/>
                      <w:color w:val="000000"/>
                    </w:rPr>
                    <w:t>24</w:t>
                  </w:r>
                </w:p>
              </w:tc>
              <w:tc>
                <w:tcPr>
                  <w:tcW w:w="6748" w:type="dxa"/>
                  <w:tcBorders>
                    <w:top w:val="nil"/>
                    <w:left w:val="nil"/>
                    <w:bottom w:val="nil"/>
                    <w:right w:val="nil"/>
                  </w:tcBorders>
                  <w:shd w:val="clear" w:color="auto" w:fill="auto"/>
                  <w:noWrap/>
                  <w:hideMark/>
                  <w:tcPrChange w:id="9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0005913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Eerik Sven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Puudist</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TÜ, </w:t>
                  </w:r>
                  <w:proofErr w:type="spellStart"/>
                  <w:r>
                    <w:rPr>
                      <w:rFonts w:ascii="Aptos Narrow" w:hAnsi="Aptos Narrow"/>
                      <w:color w:val="000000"/>
                    </w:rPr>
                    <w:t>arvutiteaduste</w:t>
                  </w:r>
                  <w:proofErr w:type="spellEnd"/>
                  <w:r>
                    <w:rPr>
                      <w:rFonts w:ascii="Aptos Narrow" w:hAnsi="Aptos Narrow"/>
                      <w:color w:val="000000"/>
                    </w:rPr>
                    <w:t xml:space="preserve"> </w:t>
                  </w:r>
                  <w:proofErr w:type="spellStart"/>
                  <w:r>
                    <w:rPr>
                      <w:rFonts w:ascii="Aptos Narrow" w:hAnsi="Aptos Narrow"/>
                      <w:color w:val="000000"/>
                    </w:rPr>
                    <w:t>instituut</w:t>
                  </w:r>
                  <w:proofErr w:type="spellEnd"/>
                </w:p>
              </w:tc>
            </w:tr>
            <w:tr w:rsidR="007D2FEF" w14:paraId="366EB6E3" w14:textId="77777777" w:rsidTr="007D2FEF">
              <w:trPr>
                <w:trHeight w:val="300"/>
                <w:trPrChange w:id="9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9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E10A391" w14:textId="77777777" w:rsidR="007D2FEF" w:rsidRDefault="007D2FEF">
                  <w:pPr>
                    <w:rPr>
                      <w:rFonts w:ascii="Aptos Narrow" w:hAnsi="Aptos Narrow"/>
                      <w:color w:val="000000"/>
                    </w:rPr>
                    <w:pPrChange w:id="100" w:author="Uku Vainik" w:date="2025-08-15T22:03:00Z" w16du:dateUtc="2025-08-15T19:03:00Z">
                      <w:pPr>
                        <w:jc w:val="right"/>
                      </w:pPr>
                    </w:pPrChange>
                  </w:pPr>
                  <w:r>
                    <w:rPr>
                      <w:rFonts w:ascii="Aptos Narrow" w:hAnsi="Aptos Narrow"/>
                      <w:color w:val="000000"/>
                    </w:rPr>
                    <w:t>25</w:t>
                  </w:r>
                </w:p>
              </w:tc>
              <w:tc>
                <w:tcPr>
                  <w:tcW w:w="6748" w:type="dxa"/>
                  <w:tcBorders>
                    <w:top w:val="nil"/>
                    <w:left w:val="nil"/>
                    <w:bottom w:val="nil"/>
                    <w:right w:val="nil"/>
                  </w:tcBorders>
                  <w:shd w:val="clear" w:color="auto" w:fill="auto"/>
                  <w:noWrap/>
                  <w:hideMark/>
                  <w:tcPrChange w:id="10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F5FB9FC"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Alexandros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Giannelis</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Minnesota </w:t>
                  </w:r>
                  <w:proofErr w:type="spellStart"/>
                  <w:r>
                    <w:rPr>
                      <w:rFonts w:ascii="Aptos Narrow" w:hAnsi="Aptos Narrow"/>
                      <w:color w:val="000000"/>
                    </w:rPr>
                    <w:t>Ülikool</w:t>
                  </w:r>
                  <w:proofErr w:type="spellEnd"/>
                  <w:r>
                    <w:rPr>
                      <w:rFonts w:ascii="Aptos Narrow" w:hAnsi="Aptos Narrow"/>
                      <w:color w:val="000000"/>
                    </w:rPr>
                    <w:t>, PH</w:t>
                  </w:r>
                </w:p>
              </w:tc>
            </w:tr>
            <w:tr w:rsidR="007D2FEF" w14:paraId="4BE6B51E" w14:textId="77777777" w:rsidTr="007D2FEF">
              <w:trPr>
                <w:trHeight w:val="300"/>
                <w:trPrChange w:id="10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0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06B0119" w14:textId="77777777" w:rsidR="007D2FEF" w:rsidRDefault="007D2FEF">
                  <w:pPr>
                    <w:rPr>
                      <w:rFonts w:ascii="Aptos Narrow" w:hAnsi="Aptos Narrow"/>
                      <w:color w:val="000000"/>
                    </w:rPr>
                    <w:pPrChange w:id="104" w:author="Uku Vainik" w:date="2025-08-15T22:03:00Z" w16du:dateUtc="2025-08-15T19:03:00Z">
                      <w:pPr>
                        <w:jc w:val="right"/>
                      </w:pPr>
                    </w:pPrChange>
                  </w:pPr>
                  <w:r>
                    <w:rPr>
                      <w:rFonts w:ascii="Aptos Narrow" w:hAnsi="Aptos Narrow"/>
                      <w:color w:val="000000"/>
                    </w:rPr>
                    <w:t>26</w:t>
                  </w:r>
                </w:p>
              </w:tc>
              <w:tc>
                <w:tcPr>
                  <w:tcW w:w="6748" w:type="dxa"/>
                  <w:tcBorders>
                    <w:top w:val="nil"/>
                    <w:left w:val="nil"/>
                    <w:bottom w:val="nil"/>
                    <w:right w:val="nil"/>
                  </w:tcBorders>
                  <w:shd w:val="clear" w:color="auto" w:fill="auto"/>
                  <w:noWrap/>
                  <w:hideMark/>
                  <w:tcPrChange w:id="10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41605BB"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Birgit</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Malken</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6458B4D" w14:textId="77777777" w:rsidTr="007D2FEF">
              <w:trPr>
                <w:trHeight w:val="300"/>
                <w:trPrChange w:id="10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0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CBF2619" w14:textId="77777777" w:rsidR="007D2FEF" w:rsidRDefault="007D2FEF">
                  <w:pPr>
                    <w:rPr>
                      <w:rFonts w:ascii="Aptos Narrow" w:hAnsi="Aptos Narrow"/>
                      <w:color w:val="000000"/>
                    </w:rPr>
                    <w:pPrChange w:id="108" w:author="Uku Vainik" w:date="2025-08-15T22:03:00Z" w16du:dateUtc="2025-08-15T19:03:00Z">
                      <w:pPr>
                        <w:jc w:val="right"/>
                      </w:pPr>
                    </w:pPrChange>
                  </w:pPr>
                  <w:r>
                    <w:rPr>
                      <w:rFonts w:ascii="Aptos Narrow" w:hAnsi="Aptos Narrow"/>
                      <w:color w:val="000000"/>
                    </w:rPr>
                    <w:t>27</w:t>
                  </w:r>
                </w:p>
              </w:tc>
              <w:tc>
                <w:tcPr>
                  <w:tcW w:w="6748" w:type="dxa"/>
                  <w:tcBorders>
                    <w:top w:val="nil"/>
                    <w:left w:val="nil"/>
                    <w:bottom w:val="nil"/>
                    <w:right w:val="nil"/>
                  </w:tcBorders>
                  <w:shd w:val="clear" w:color="auto" w:fill="auto"/>
                  <w:noWrap/>
                  <w:hideMark/>
                  <w:tcPrChange w:id="10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7C2583FD"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Andres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Maask</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81F6EA1" w14:textId="77777777" w:rsidTr="007D2FEF">
              <w:trPr>
                <w:trHeight w:val="300"/>
                <w:trPrChange w:id="11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1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4FDF5B1" w14:textId="77777777" w:rsidR="007D2FEF" w:rsidRDefault="007D2FEF">
                  <w:pPr>
                    <w:rPr>
                      <w:rFonts w:ascii="Aptos Narrow" w:hAnsi="Aptos Narrow"/>
                      <w:color w:val="000000"/>
                    </w:rPr>
                    <w:pPrChange w:id="112" w:author="Uku Vainik" w:date="2025-08-15T22:03:00Z" w16du:dateUtc="2025-08-15T19:03:00Z">
                      <w:pPr>
                        <w:jc w:val="right"/>
                      </w:pPr>
                    </w:pPrChange>
                  </w:pPr>
                  <w:r>
                    <w:rPr>
                      <w:rFonts w:ascii="Aptos Narrow" w:hAnsi="Aptos Narrow"/>
                      <w:color w:val="000000"/>
                    </w:rPr>
                    <w:t>28</w:t>
                  </w:r>
                </w:p>
              </w:tc>
              <w:tc>
                <w:tcPr>
                  <w:tcW w:w="6748" w:type="dxa"/>
                  <w:tcBorders>
                    <w:top w:val="nil"/>
                    <w:left w:val="nil"/>
                    <w:bottom w:val="nil"/>
                    <w:right w:val="nil"/>
                  </w:tcBorders>
                  <w:shd w:val="clear" w:color="auto" w:fill="auto"/>
                  <w:noWrap/>
                  <w:hideMark/>
                  <w:tcPrChange w:id="11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DC776A5"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Maris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Vainre</w:t>
                  </w:r>
                  <w:r>
                    <w:rPr>
                      <w:rFonts w:ascii="Aptos Narrow" w:hAnsi="Aptos Narrow"/>
                      <w:color w:val="000000"/>
                    </w:rPr>
                    <w:br/>
                  </w:r>
                  <w:proofErr w:type="spellStart"/>
                  <w:r>
                    <w:rPr>
                      <w:rFonts w:ascii="Aptos Narrow" w:hAnsi="Aptos Narrow"/>
                      <w:color w:val="000000"/>
                    </w:rPr>
                    <w:lastRenderedPageBreak/>
                    <w:t>Ametikoht</w:t>
                  </w:r>
                  <w:proofErr w:type="spellEnd"/>
                  <w:r>
                    <w:rPr>
                      <w:rFonts w:ascii="Aptos Narrow" w:hAnsi="Aptos Narrow"/>
                      <w:color w:val="000000"/>
                    </w:rPr>
                    <w:t xml:space="preserve">: </w:t>
                  </w:r>
                  <w:proofErr w:type="spellStart"/>
                  <w:r>
                    <w:rPr>
                      <w:rFonts w:ascii="Aptos Narrow" w:hAnsi="Aptos Narrow"/>
                      <w:color w:val="000000"/>
                    </w:rPr>
                    <w:t>Heaolu-uuringute</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D018BFD" w14:textId="77777777" w:rsidTr="007D2FEF">
              <w:trPr>
                <w:trHeight w:val="300"/>
                <w:trPrChange w:id="11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1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8E41CC2" w14:textId="77777777" w:rsidR="007D2FEF" w:rsidRDefault="007D2FEF">
                  <w:pPr>
                    <w:rPr>
                      <w:rFonts w:ascii="Aptos Narrow" w:hAnsi="Aptos Narrow"/>
                      <w:color w:val="000000"/>
                    </w:rPr>
                    <w:pPrChange w:id="116" w:author="Uku Vainik" w:date="2025-08-15T22:03:00Z" w16du:dateUtc="2025-08-15T19:03:00Z">
                      <w:pPr>
                        <w:jc w:val="right"/>
                      </w:pPr>
                    </w:pPrChange>
                  </w:pPr>
                  <w:r>
                    <w:rPr>
                      <w:rFonts w:ascii="Aptos Narrow" w:hAnsi="Aptos Narrow"/>
                      <w:color w:val="000000"/>
                    </w:rPr>
                    <w:lastRenderedPageBreak/>
                    <w:t>29</w:t>
                  </w:r>
                </w:p>
              </w:tc>
              <w:tc>
                <w:tcPr>
                  <w:tcW w:w="6748" w:type="dxa"/>
                  <w:tcBorders>
                    <w:top w:val="nil"/>
                    <w:left w:val="nil"/>
                    <w:bottom w:val="nil"/>
                    <w:right w:val="nil"/>
                  </w:tcBorders>
                  <w:shd w:val="clear" w:color="auto" w:fill="auto"/>
                  <w:noWrap/>
                  <w:hideMark/>
                  <w:tcPrChange w:id="11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2302B8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Jarita Maaria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Rintamäki</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3ED81E4A" w14:textId="77777777" w:rsidTr="007D2FEF">
              <w:trPr>
                <w:trHeight w:val="300"/>
                <w:trPrChange w:id="11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1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F64557C" w14:textId="77777777" w:rsidR="007D2FEF" w:rsidRDefault="007D2FEF">
                  <w:pPr>
                    <w:rPr>
                      <w:rFonts w:ascii="Aptos Narrow" w:hAnsi="Aptos Narrow"/>
                      <w:color w:val="000000"/>
                    </w:rPr>
                    <w:pPrChange w:id="120" w:author="Uku Vainik" w:date="2025-08-15T22:03:00Z" w16du:dateUtc="2025-08-15T19:03:00Z">
                      <w:pPr>
                        <w:jc w:val="right"/>
                      </w:pPr>
                    </w:pPrChange>
                  </w:pPr>
                  <w:r>
                    <w:rPr>
                      <w:rFonts w:ascii="Aptos Narrow" w:hAnsi="Aptos Narrow"/>
                      <w:color w:val="000000"/>
                    </w:rPr>
                    <w:t>30</w:t>
                  </w:r>
                </w:p>
              </w:tc>
              <w:tc>
                <w:tcPr>
                  <w:tcW w:w="6748" w:type="dxa"/>
                  <w:tcBorders>
                    <w:top w:val="nil"/>
                    <w:left w:val="nil"/>
                    <w:bottom w:val="nil"/>
                    <w:right w:val="nil"/>
                  </w:tcBorders>
                  <w:shd w:val="clear" w:color="auto" w:fill="auto"/>
                  <w:noWrap/>
                  <w:hideMark/>
                  <w:tcPrChange w:id="12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7303117"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Ye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Zeng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6090175D" w14:textId="77777777" w:rsidTr="007D2FEF">
              <w:trPr>
                <w:trHeight w:val="300"/>
                <w:trPrChange w:id="12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2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040EDC0C" w14:textId="77777777" w:rsidR="007D2FEF" w:rsidRDefault="007D2FEF">
                  <w:pPr>
                    <w:rPr>
                      <w:rFonts w:ascii="Aptos Narrow" w:hAnsi="Aptos Narrow"/>
                      <w:color w:val="000000"/>
                    </w:rPr>
                    <w:pPrChange w:id="124" w:author="Uku Vainik" w:date="2025-08-15T22:03:00Z" w16du:dateUtc="2025-08-15T19:03:00Z">
                      <w:pPr>
                        <w:jc w:val="right"/>
                      </w:pPr>
                    </w:pPrChange>
                  </w:pPr>
                  <w:r>
                    <w:rPr>
                      <w:rFonts w:ascii="Aptos Narrow" w:hAnsi="Aptos Narrow"/>
                      <w:color w:val="000000"/>
                    </w:rPr>
                    <w:t>31</w:t>
                  </w:r>
                </w:p>
              </w:tc>
              <w:tc>
                <w:tcPr>
                  <w:tcW w:w="6748" w:type="dxa"/>
                  <w:tcBorders>
                    <w:top w:val="nil"/>
                    <w:left w:val="nil"/>
                    <w:bottom w:val="nil"/>
                    <w:right w:val="nil"/>
                  </w:tcBorders>
                  <w:shd w:val="clear" w:color="auto" w:fill="auto"/>
                  <w:noWrap/>
                  <w:hideMark/>
                  <w:tcPrChange w:id="12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91C5FB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xml:space="preserve">: </w:t>
                  </w:r>
                  <w:proofErr w:type="spellStart"/>
                  <w:r>
                    <w:rPr>
                      <w:rFonts w:ascii="Aptos Narrow" w:hAnsi="Aptos Narrow"/>
                      <w:color w:val="000000"/>
                    </w:rPr>
                    <w:t>Kaijo</w:t>
                  </w:r>
                  <w:proofErr w:type="spellEnd"/>
                  <w:r>
                    <w:rPr>
                      <w:rFonts w:ascii="Aptos Narrow" w:hAnsi="Aptos Narrow"/>
                      <w:color w:val="000000"/>
                    </w:rPr>
                    <w:t xml:space="preserve"> </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Rüütsalu</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03E328A3" w14:textId="77777777" w:rsidTr="007D2FEF">
              <w:trPr>
                <w:trHeight w:val="435"/>
                <w:trPrChange w:id="126" w:author="Uku Vainik" w:date="2025-08-15T22:03:00Z" w16du:dateUtc="2025-08-15T19:03:00Z">
                  <w:trPr>
                    <w:trHeight w:val="435"/>
                  </w:trPr>
                </w:trPrChange>
              </w:trPr>
              <w:tc>
                <w:tcPr>
                  <w:tcW w:w="1320" w:type="dxa"/>
                  <w:tcBorders>
                    <w:top w:val="nil"/>
                    <w:left w:val="nil"/>
                    <w:bottom w:val="nil"/>
                    <w:right w:val="nil"/>
                  </w:tcBorders>
                  <w:shd w:val="clear" w:color="auto" w:fill="auto"/>
                  <w:noWrap/>
                  <w:hideMark/>
                  <w:tcPrChange w:id="12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2DD339D" w14:textId="77777777" w:rsidR="007D2FEF" w:rsidRDefault="007D2FEF">
                  <w:pPr>
                    <w:rPr>
                      <w:rFonts w:ascii="Aptos Narrow" w:hAnsi="Aptos Narrow"/>
                      <w:color w:val="000000"/>
                    </w:rPr>
                    <w:pPrChange w:id="128" w:author="Uku Vainik" w:date="2025-08-15T22:03:00Z" w16du:dateUtc="2025-08-15T19:03:00Z">
                      <w:pPr>
                        <w:jc w:val="right"/>
                      </w:pPr>
                    </w:pPrChange>
                  </w:pPr>
                  <w:r>
                    <w:rPr>
                      <w:rFonts w:ascii="Aptos Narrow" w:hAnsi="Aptos Narrow"/>
                      <w:color w:val="000000"/>
                    </w:rPr>
                    <w:t>32</w:t>
                  </w:r>
                </w:p>
              </w:tc>
              <w:tc>
                <w:tcPr>
                  <w:tcW w:w="6748" w:type="dxa"/>
                  <w:tcBorders>
                    <w:top w:val="nil"/>
                    <w:left w:val="nil"/>
                    <w:bottom w:val="nil"/>
                    <w:right w:val="nil"/>
                  </w:tcBorders>
                  <w:shd w:val="clear" w:color="auto" w:fill="auto"/>
                  <w:noWrap/>
                  <w:hideMark/>
                  <w:tcPrChange w:id="12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B11C5EE"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Sam</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Henry</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FA0A26B" w14:textId="77777777" w:rsidTr="007D2FEF">
              <w:trPr>
                <w:trHeight w:val="300"/>
                <w:trPrChange w:id="13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3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C9A9B47" w14:textId="77777777" w:rsidR="007D2FEF" w:rsidRDefault="007D2FEF">
                  <w:pPr>
                    <w:rPr>
                      <w:rFonts w:ascii="Aptos Narrow" w:hAnsi="Aptos Narrow"/>
                      <w:color w:val="000000"/>
                    </w:rPr>
                    <w:pPrChange w:id="132" w:author="Uku Vainik" w:date="2025-08-15T22:03:00Z" w16du:dateUtc="2025-08-15T19:03:00Z">
                      <w:pPr>
                        <w:jc w:val="right"/>
                      </w:pPr>
                    </w:pPrChange>
                  </w:pPr>
                  <w:r>
                    <w:rPr>
                      <w:rFonts w:ascii="Aptos Narrow" w:hAnsi="Aptos Narrow"/>
                      <w:color w:val="000000"/>
                    </w:rPr>
                    <w:t>33</w:t>
                  </w:r>
                </w:p>
              </w:tc>
              <w:tc>
                <w:tcPr>
                  <w:tcW w:w="6748" w:type="dxa"/>
                  <w:tcBorders>
                    <w:top w:val="nil"/>
                    <w:left w:val="nil"/>
                    <w:bottom w:val="nil"/>
                    <w:right w:val="nil"/>
                  </w:tcBorders>
                  <w:shd w:val="clear" w:color="auto" w:fill="auto"/>
                  <w:noWrap/>
                  <w:hideMark/>
                  <w:tcPrChange w:id="13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243D72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Gareth</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Markel</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George Mason University, Virginia, USA</w:t>
                  </w:r>
                </w:p>
              </w:tc>
            </w:tr>
            <w:tr w:rsidR="007D2FEF" w14:paraId="0639549E" w14:textId="77777777" w:rsidTr="007D2FEF">
              <w:trPr>
                <w:trHeight w:val="300"/>
                <w:trPrChange w:id="13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3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083BAC3" w14:textId="77777777" w:rsidR="007D2FEF" w:rsidRDefault="007D2FEF">
                  <w:pPr>
                    <w:rPr>
                      <w:rFonts w:ascii="Aptos Narrow" w:hAnsi="Aptos Narrow"/>
                      <w:color w:val="000000"/>
                    </w:rPr>
                    <w:pPrChange w:id="136" w:author="Uku Vainik" w:date="2025-08-15T22:03:00Z" w16du:dateUtc="2025-08-15T19:03:00Z">
                      <w:pPr>
                        <w:jc w:val="right"/>
                      </w:pPr>
                    </w:pPrChange>
                  </w:pPr>
                  <w:r>
                    <w:rPr>
                      <w:rFonts w:ascii="Aptos Narrow" w:hAnsi="Aptos Narrow"/>
                      <w:color w:val="000000"/>
                    </w:rPr>
                    <w:t>34</w:t>
                  </w:r>
                </w:p>
              </w:tc>
              <w:tc>
                <w:tcPr>
                  <w:tcW w:w="6748" w:type="dxa"/>
                  <w:tcBorders>
                    <w:top w:val="nil"/>
                    <w:left w:val="nil"/>
                    <w:bottom w:val="nil"/>
                    <w:right w:val="nil"/>
                  </w:tcBorders>
                  <w:shd w:val="clear" w:color="auto" w:fill="auto"/>
                  <w:noWrap/>
                  <w:hideMark/>
                  <w:tcPrChange w:id="13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8A0A727"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Merilin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Mets</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153885EF" w14:textId="77777777" w:rsidTr="007D2FEF">
              <w:trPr>
                <w:trHeight w:val="300"/>
                <w:trPrChange w:id="13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3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06FF5E2" w14:textId="77777777" w:rsidR="007D2FEF" w:rsidRDefault="007D2FEF">
                  <w:pPr>
                    <w:rPr>
                      <w:rFonts w:ascii="Aptos Narrow" w:hAnsi="Aptos Narrow"/>
                      <w:color w:val="000000"/>
                    </w:rPr>
                    <w:pPrChange w:id="140" w:author="Uku Vainik" w:date="2025-08-15T22:03:00Z" w16du:dateUtc="2025-08-15T19:03:00Z">
                      <w:pPr>
                        <w:jc w:val="right"/>
                      </w:pPr>
                    </w:pPrChange>
                  </w:pPr>
                  <w:r>
                    <w:rPr>
                      <w:rFonts w:ascii="Aptos Narrow" w:hAnsi="Aptos Narrow"/>
                      <w:color w:val="000000"/>
                    </w:rPr>
                    <w:t>35</w:t>
                  </w:r>
                </w:p>
              </w:tc>
              <w:tc>
                <w:tcPr>
                  <w:tcW w:w="6748" w:type="dxa"/>
                  <w:tcBorders>
                    <w:top w:val="nil"/>
                    <w:left w:val="nil"/>
                    <w:bottom w:val="nil"/>
                    <w:right w:val="nil"/>
                  </w:tcBorders>
                  <w:shd w:val="clear" w:color="auto" w:fill="auto"/>
                  <w:noWrap/>
                  <w:hideMark/>
                  <w:tcPrChange w:id="14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238B9B1"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Lisette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Tagel</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3F4AC24" w14:textId="77777777" w:rsidTr="007D2FEF">
              <w:trPr>
                <w:trHeight w:val="300"/>
                <w:trPrChange w:id="14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4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476D201" w14:textId="77777777" w:rsidR="007D2FEF" w:rsidRDefault="007D2FEF">
                  <w:pPr>
                    <w:rPr>
                      <w:rFonts w:ascii="Aptos Narrow" w:hAnsi="Aptos Narrow"/>
                      <w:color w:val="000000"/>
                    </w:rPr>
                    <w:pPrChange w:id="144" w:author="Uku Vainik" w:date="2025-08-15T22:03:00Z" w16du:dateUtc="2025-08-15T19:03:00Z">
                      <w:pPr>
                        <w:jc w:val="right"/>
                      </w:pPr>
                    </w:pPrChange>
                  </w:pPr>
                  <w:r>
                    <w:rPr>
                      <w:rFonts w:ascii="Aptos Narrow" w:hAnsi="Aptos Narrow"/>
                      <w:color w:val="000000"/>
                    </w:rPr>
                    <w:t>36</w:t>
                  </w:r>
                </w:p>
              </w:tc>
              <w:tc>
                <w:tcPr>
                  <w:tcW w:w="6748" w:type="dxa"/>
                  <w:tcBorders>
                    <w:top w:val="nil"/>
                    <w:left w:val="nil"/>
                    <w:bottom w:val="nil"/>
                    <w:right w:val="nil"/>
                  </w:tcBorders>
                  <w:shd w:val="clear" w:color="auto" w:fill="auto"/>
                  <w:noWrap/>
                  <w:hideMark/>
                  <w:tcPrChange w:id="14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D634256"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Patrick</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Maher</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Goldsmiths </w:t>
                  </w:r>
                  <w:proofErr w:type="spellStart"/>
                  <w:r>
                    <w:rPr>
                      <w:rFonts w:ascii="Aptos Narrow" w:hAnsi="Aptos Narrow"/>
                      <w:color w:val="000000"/>
                    </w:rPr>
                    <w:t>Ülikool</w:t>
                  </w:r>
                  <w:proofErr w:type="spellEnd"/>
                  <w:r>
                    <w:rPr>
                      <w:rFonts w:ascii="Aptos Narrow" w:hAnsi="Aptos Narrow"/>
                      <w:color w:val="000000"/>
                    </w:rPr>
                    <w:t>, PH</w:t>
                  </w:r>
                </w:p>
              </w:tc>
            </w:tr>
            <w:tr w:rsidR="007D2FEF" w14:paraId="49C67968" w14:textId="77777777" w:rsidTr="007D2FEF">
              <w:trPr>
                <w:trHeight w:val="300"/>
                <w:trPrChange w:id="14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4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0C7CC530" w14:textId="77777777" w:rsidR="007D2FEF" w:rsidRDefault="007D2FEF">
                  <w:pPr>
                    <w:rPr>
                      <w:rFonts w:ascii="Aptos Narrow" w:hAnsi="Aptos Narrow"/>
                      <w:color w:val="000000"/>
                    </w:rPr>
                    <w:pPrChange w:id="148" w:author="Uku Vainik" w:date="2025-08-15T22:03:00Z" w16du:dateUtc="2025-08-15T19:03:00Z">
                      <w:pPr>
                        <w:jc w:val="right"/>
                      </w:pPr>
                    </w:pPrChange>
                  </w:pPr>
                  <w:r>
                    <w:rPr>
                      <w:rFonts w:ascii="Aptos Narrow" w:hAnsi="Aptos Narrow"/>
                      <w:color w:val="000000"/>
                    </w:rPr>
                    <w:t>37</w:t>
                  </w:r>
                </w:p>
              </w:tc>
              <w:tc>
                <w:tcPr>
                  <w:tcW w:w="6748" w:type="dxa"/>
                  <w:tcBorders>
                    <w:top w:val="nil"/>
                    <w:left w:val="nil"/>
                    <w:bottom w:val="nil"/>
                    <w:right w:val="nil"/>
                  </w:tcBorders>
                  <w:shd w:val="clear" w:color="auto" w:fill="auto"/>
                  <w:noWrap/>
                  <w:hideMark/>
                  <w:tcPrChange w:id="14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9A56954"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Ivan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Kuznetsov</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7B8D62BE" w14:textId="77777777" w:rsidTr="007D2FEF">
              <w:trPr>
                <w:trHeight w:val="300"/>
                <w:trPrChange w:id="15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5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E2C65F8" w14:textId="77777777" w:rsidR="007D2FEF" w:rsidRDefault="007D2FEF">
                  <w:pPr>
                    <w:rPr>
                      <w:rFonts w:ascii="Aptos Narrow" w:hAnsi="Aptos Narrow"/>
                      <w:color w:val="000000"/>
                    </w:rPr>
                    <w:pPrChange w:id="152" w:author="Uku Vainik" w:date="2025-08-15T22:03:00Z" w16du:dateUtc="2025-08-15T19:03:00Z">
                      <w:pPr>
                        <w:jc w:val="right"/>
                      </w:pPr>
                    </w:pPrChange>
                  </w:pPr>
                  <w:r>
                    <w:rPr>
                      <w:rFonts w:ascii="Aptos Narrow" w:hAnsi="Aptos Narrow"/>
                      <w:color w:val="000000"/>
                    </w:rPr>
                    <w:t>38</w:t>
                  </w:r>
                </w:p>
              </w:tc>
              <w:tc>
                <w:tcPr>
                  <w:tcW w:w="6748" w:type="dxa"/>
                  <w:tcBorders>
                    <w:top w:val="nil"/>
                    <w:left w:val="nil"/>
                    <w:bottom w:val="nil"/>
                    <w:right w:val="nil"/>
                  </w:tcBorders>
                  <w:shd w:val="clear" w:color="auto" w:fill="auto"/>
                  <w:noWrap/>
                  <w:hideMark/>
                  <w:tcPrChange w:id="15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850B71B"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Kadri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Kõiv</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009C9499" w14:textId="77777777" w:rsidTr="007D2FEF">
              <w:trPr>
                <w:trHeight w:val="300"/>
                <w:trPrChange w:id="15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5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A120E5A" w14:textId="77777777" w:rsidR="007D2FEF" w:rsidRDefault="007D2FEF">
                  <w:pPr>
                    <w:rPr>
                      <w:rFonts w:ascii="Aptos Narrow" w:hAnsi="Aptos Narrow"/>
                      <w:color w:val="000000"/>
                    </w:rPr>
                    <w:pPrChange w:id="156" w:author="Uku Vainik" w:date="2025-08-15T22:03:00Z" w16du:dateUtc="2025-08-15T19:03:00Z">
                      <w:pPr>
                        <w:jc w:val="right"/>
                      </w:pPr>
                    </w:pPrChange>
                  </w:pPr>
                  <w:r>
                    <w:rPr>
                      <w:rFonts w:ascii="Aptos Narrow" w:hAnsi="Aptos Narrow"/>
                      <w:color w:val="000000"/>
                    </w:rPr>
                    <w:t>39</w:t>
                  </w:r>
                </w:p>
              </w:tc>
              <w:tc>
                <w:tcPr>
                  <w:tcW w:w="6748" w:type="dxa"/>
                  <w:tcBorders>
                    <w:top w:val="nil"/>
                    <w:left w:val="nil"/>
                    <w:bottom w:val="nil"/>
                    <w:right w:val="nil"/>
                  </w:tcBorders>
                  <w:shd w:val="clear" w:color="auto" w:fill="auto"/>
                  <w:noWrap/>
                  <w:hideMark/>
                  <w:tcPrChange w:id="15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1BD9227"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Triinu</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Ojalo</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12F7B87D" w14:textId="77777777" w:rsidTr="007D2FEF">
              <w:trPr>
                <w:trHeight w:val="300"/>
                <w:trPrChange w:id="15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5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1FD6E6D" w14:textId="77777777" w:rsidR="007D2FEF" w:rsidRDefault="007D2FEF">
                  <w:pPr>
                    <w:rPr>
                      <w:rFonts w:ascii="Aptos Narrow" w:hAnsi="Aptos Narrow"/>
                      <w:color w:val="000000"/>
                    </w:rPr>
                    <w:pPrChange w:id="160" w:author="Uku Vainik" w:date="2025-08-15T22:03:00Z" w16du:dateUtc="2025-08-15T19:03:00Z">
                      <w:pPr>
                        <w:jc w:val="right"/>
                      </w:pPr>
                    </w:pPrChange>
                  </w:pPr>
                  <w:r>
                    <w:rPr>
                      <w:rFonts w:ascii="Aptos Narrow" w:hAnsi="Aptos Narrow"/>
                      <w:color w:val="000000"/>
                    </w:rPr>
                    <w:lastRenderedPageBreak/>
                    <w:t>40</w:t>
                  </w:r>
                </w:p>
              </w:tc>
              <w:tc>
                <w:tcPr>
                  <w:tcW w:w="6748" w:type="dxa"/>
                  <w:tcBorders>
                    <w:top w:val="nil"/>
                    <w:left w:val="nil"/>
                    <w:bottom w:val="nil"/>
                    <w:right w:val="nil"/>
                  </w:tcBorders>
                  <w:shd w:val="clear" w:color="auto" w:fill="auto"/>
                  <w:noWrap/>
                  <w:hideMark/>
                  <w:tcPrChange w:id="16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28211F5"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Elis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Haan</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GI</w:t>
                  </w:r>
                </w:p>
              </w:tc>
            </w:tr>
            <w:tr w:rsidR="007D2FEF" w14:paraId="65AF7F44" w14:textId="77777777" w:rsidTr="007D2FEF">
              <w:trPr>
                <w:trHeight w:val="300"/>
                <w:trPrChange w:id="16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6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46D526D" w14:textId="77777777" w:rsidR="007D2FEF" w:rsidRDefault="007D2FEF">
                  <w:pPr>
                    <w:rPr>
                      <w:rFonts w:ascii="Aptos Narrow" w:hAnsi="Aptos Narrow"/>
                      <w:color w:val="000000"/>
                    </w:rPr>
                    <w:pPrChange w:id="164" w:author="Uku Vainik" w:date="2025-08-15T22:03:00Z" w16du:dateUtc="2025-08-15T19:03:00Z">
                      <w:pPr>
                        <w:jc w:val="right"/>
                      </w:pPr>
                    </w:pPrChange>
                  </w:pPr>
                  <w:r>
                    <w:rPr>
                      <w:rFonts w:ascii="Aptos Narrow" w:hAnsi="Aptos Narrow"/>
                      <w:color w:val="000000"/>
                    </w:rPr>
                    <w:t>41</w:t>
                  </w:r>
                </w:p>
              </w:tc>
              <w:tc>
                <w:tcPr>
                  <w:tcW w:w="6748" w:type="dxa"/>
                  <w:tcBorders>
                    <w:top w:val="nil"/>
                    <w:left w:val="nil"/>
                    <w:bottom w:val="nil"/>
                    <w:right w:val="nil"/>
                  </w:tcBorders>
                  <w:shd w:val="clear" w:color="auto" w:fill="auto"/>
                  <w:noWrap/>
                  <w:hideMark/>
                  <w:tcPrChange w:id="16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0FFF039"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Maarja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Kask</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56388BF" w14:textId="77777777" w:rsidTr="007D2FEF">
              <w:trPr>
                <w:trHeight w:val="300"/>
                <w:trPrChange w:id="16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6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8B23543" w14:textId="77777777" w:rsidR="007D2FEF" w:rsidRDefault="007D2FEF">
                  <w:pPr>
                    <w:rPr>
                      <w:rFonts w:ascii="Aptos Narrow" w:hAnsi="Aptos Narrow"/>
                      <w:color w:val="000000"/>
                    </w:rPr>
                    <w:pPrChange w:id="168" w:author="Uku Vainik" w:date="2025-08-15T22:03:00Z" w16du:dateUtc="2025-08-15T19:03:00Z">
                      <w:pPr>
                        <w:jc w:val="right"/>
                      </w:pPr>
                    </w:pPrChange>
                  </w:pPr>
                  <w:r>
                    <w:rPr>
                      <w:rFonts w:ascii="Aptos Narrow" w:hAnsi="Aptos Narrow"/>
                      <w:color w:val="000000"/>
                    </w:rPr>
                    <w:t>42</w:t>
                  </w:r>
                </w:p>
              </w:tc>
              <w:tc>
                <w:tcPr>
                  <w:tcW w:w="6748" w:type="dxa"/>
                  <w:tcBorders>
                    <w:top w:val="nil"/>
                    <w:left w:val="nil"/>
                    <w:bottom w:val="nil"/>
                    <w:right w:val="nil"/>
                  </w:tcBorders>
                  <w:shd w:val="clear" w:color="auto" w:fill="auto"/>
                  <w:noWrap/>
                  <w:hideMark/>
                  <w:tcPrChange w:id="16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07B211DA"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Xiaohui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Deng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74611E0C" w14:textId="77777777" w:rsidTr="007D2FEF">
              <w:trPr>
                <w:trHeight w:val="300"/>
                <w:trPrChange w:id="17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7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681FC33" w14:textId="77777777" w:rsidR="007D2FEF" w:rsidRDefault="007D2FEF">
                  <w:pPr>
                    <w:rPr>
                      <w:rFonts w:ascii="Aptos Narrow" w:hAnsi="Aptos Narrow"/>
                      <w:color w:val="000000"/>
                    </w:rPr>
                    <w:pPrChange w:id="172" w:author="Uku Vainik" w:date="2025-08-15T22:03:00Z" w16du:dateUtc="2025-08-15T19:03:00Z">
                      <w:pPr>
                        <w:jc w:val="right"/>
                      </w:pPr>
                    </w:pPrChange>
                  </w:pPr>
                  <w:r>
                    <w:rPr>
                      <w:rFonts w:ascii="Aptos Narrow" w:hAnsi="Aptos Narrow"/>
                      <w:color w:val="000000"/>
                    </w:rPr>
                    <w:t>43</w:t>
                  </w:r>
                </w:p>
              </w:tc>
              <w:tc>
                <w:tcPr>
                  <w:tcW w:w="6748" w:type="dxa"/>
                  <w:tcBorders>
                    <w:top w:val="nil"/>
                    <w:left w:val="nil"/>
                    <w:bottom w:val="nil"/>
                    <w:right w:val="nil"/>
                  </w:tcBorders>
                  <w:shd w:val="clear" w:color="auto" w:fill="auto"/>
                  <w:noWrap/>
                  <w:hideMark/>
                  <w:tcPrChange w:id="17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3B5113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Ross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Stewart</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EÜ, PH &amp; </w:t>
                  </w:r>
                  <w:proofErr w:type="spellStart"/>
                  <w:r>
                    <w:rPr>
                      <w:rFonts w:ascii="Aptos Narrow" w:hAnsi="Aptos Narrow"/>
                      <w:color w:val="000000"/>
                    </w:rPr>
                    <w:t>Wrexami</w:t>
                  </w:r>
                  <w:proofErr w:type="spellEnd"/>
                  <w:r>
                    <w:rPr>
                      <w:rFonts w:ascii="Aptos Narrow" w:hAnsi="Aptos Narrow"/>
                      <w:color w:val="000000"/>
                    </w:rPr>
                    <w:t xml:space="preserve"> </w:t>
                  </w:r>
                  <w:proofErr w:type="spellStart"/>
                  <w:r>
                    <w:rPr>
                      <w:rFonts w:ascii="Aptos Narrow" w:hAnsi="Aptos Narrow"/>
                      <w:color w:val="000000"/>
                    </w:rPr>
                    <w:t>Ülikool</w:t>
                  </w:r>
                  <w:proofErr w:type="spellEnd"/>
                </w:p>
              </w:tc>
            </w:tr>
            <w:tr w:rsidR="007D2FEF" w14:paraId="443A2605" w14:textId="77777777" w:rsidTr="007D2FEF">
              <w:trPr>
                <w:trHeight w:val="300"/>
                <w:trPrChange w:id="17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7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CCABABA" w14:textId="77777777" w:rsidR="007D2FEF" w:rsidRDefault="007D2FEF">
                  <w:pPr>
                    <w:rPr>
                      <w:rFonts w:ascii="Aptos Narrow" w:hAnsi="Aptos Narrow"/>
                      <w:color w:val="000000"/>
                    </w:rPr>
                    <w:pPrChange w:id="176" w:author="Uku Vainik" w:date="2025-08-15T22:03:00Z" w16du:dateUtc="2025-08-15T19:03:00Z">
                      <w:pPr>
                        <w:jc w:val="right"/>
                      </w:pPr>
                    </w:pPrChange>
                  </w:pPr>
                  <w:r>
                    <w:rPr>
                      <w:rFonts w:ascii="Aptos Narrow" w:hAnsi="Aptos Narrow"/>
                      <w:color w:val="000000"/>
                    </w:rPr>
                    <w:t>44</w:t>
                  </w:r>
                </w:p>
              </w:tc>
              <w:tc>
                <w:tcPr>
                  <w:tcW w:w="6748" w:type="dxa"/>
                  <w:tcBorders>
                    <w:top w:val="nil"/>
                    <w:left w:val="nil"/>
                    <w:bottom w:val="nil"/>
                    <w:right w:val="nil"/>
                  </w:tcBorders>
                  <w:shd w:val="clear" w:color="auto" w:fill="auto"/>
                  <w:noWrap/>
                  <w:hideMark/>
                  <w:tcPrChange w:id="17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86A61E4"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Yang Yilin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Guo</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University of British Columbia</w:t>
                  </w:r>
                </w:p>
              </w:tc>
            </w:tr>
            <w:tr w:rsidR="007D2FEF" w14:paraId="118F811F" w14:textId="77777777" w:rsidTr="007D2FEF">
              <w:trPr>
                <w:trHeight w:val="300"/>
                <w:trPrChange w:id="17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7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05D15E85" w14:textId="77777777" w:rsidR="007D2FEF" w:rsidRDefault="007D2FEF">
                  <w:pPr>
                    <w:rPr>
                      <w:rFonts w:ascii="Aptos Narrow" w:hAnsi="Aptos Narrow"/>
                      <w:color w:val="000000"/>
                    </w:rPr>
                    <w:pPrChange w:id="180" w:author="Uku Vainik" w:date="2025-08-15T22:03:00Z" w16du:dateUtc="2025-08-15T19:03:00Z">
                      <w:pPr>
                        <w:jc w:val="right"/>
                      </w:pPr>
                    </w:pPrChange>
                  </w:pPr>
                  <w:r>
                    <w:rPr>
                      <w:rFonts w:ascii="Aptos Narrow" w:hAnsi="Aptos Narrow"/>
                      <w:color w:val="000000"/>
                    </w:rPr>
                    <w:t>45</w:t>
                  </w:r>
                </w:p>
              </w:tc>
              <w:tc>
                <w:tcPr>
                  <w:tcW w:w="6748" w:type="dxa"/>
                  <w:tcBorders>
                    <w:top w:val="nil"/>
                    <w:left w:val="nil"/>
                    <w:bottom w:val="nil"/>
                    <w:right w:val="nil"/>
                  </w:tcBorders>
                  <w:shd w:val="clear" w:color="auto" w:fill="auto"/>
                  <w:noWrap/>
                  <w:hideMark/>
                  <w:tcPrChange w:id="18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C23B97B"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xml:space="preserve">: </w:t>
                  </w:r>
                  <w:proofErr w:type="spellStart"/>
                  <w:r>
                    <w:rPr>
                      <w:rFonts w:ascii="Aptos Narrow" w:hAnsi="Aptos Narrow"/>
                      <w:color w:val="000000"/>
                    </w:rPr>
                    <w:t>Yaying</w:t>
                  </w:r>
                  <w:proofErr w:type="spellEnd"/>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Zhong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University of British Columbia</w:t>
                  </w:r>
                </w:p>
              </w:tc>
            </w:tr>
            <w:tr w:rsidR="007D2FEF" w14:paraId="23CC68F4" w14:textId="77777777" w:rsidTr="007D2FEF">
              <w:trPr>
                <w:trHeight w:val="300"/>
                <w:trPrChange w:id="18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8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9594925" w14:textId="77777777" w:rsidR="007D2FEF" w:rsidRDefault="007D2FEF">
                  <w:pPr>
                    <w:rPr>
                      <w:rFonts w:ascii="Aptos Narrow" w:hAnsi="Aptos Narrow"/>
                      <w:color w:val="000000"/>
                    </w:rPr>
                    <w:pPrChange w:id="184" w:author="Uku Vainik" w:date="2025-08-15T22:03:00Z" w16du:dateUtc="2025-08-15T19:03:00Z">
                      <w:pPr>
                        <w:jc w:val="right"/>
                      </w:pPr>
                    </w:pPrChange>
                  </w:pPr>
                  <w:r>
                    <w:rPr>
                      <w:rFonts w:ascii="Aptos Narrow" w:hAnsi="Aptos Narrow"/>
                      <w:color w:val="000000"/>
                    </w:rPr>
                    <w:t>46</w:t>
                  </w:r>
                </w:p>
              </w:tc>
              <w:tc>
                <w:tcPr>
                  <w:tcW w:w="6748" w:type="dxa"/>
                  <w:tcBorders>
                    <w:top w:val="nil"/>
                    <w:left w:val="nil"/>
                    <w:bottom w:val="nil"/>
                    <w:right w:val="nil"/>
                  </w:tcBorders>
                  <w:shd w:val="clear" w:color="auto" w:fill="auto"/>
                  <w:noWrap/>
                  <w:hideMark/>
                  <w:tcPrChange w:id="18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0157E3D7"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Timmu</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Õunapuu</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0D0E6DEF" w14:textId="77777777" w:rsidTr="007D2FEF">
              <w:trPr>
                <w:trHeight w:val="300"/>
                <w:trPrChange w:id="18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8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3E314CE" w14:textId="77777777" w:rsidR="007D2FEF" w:rsidRDefault="007D2FEF">
                  <w:pPr>
                    <w:rPr>
                      <w:rFonts w:ascii="Aptos Narrow" w:hAnsi="Aptos Narrow"/>
                      <w:color w:val="000000"/>
                    </w:rPr>
                    <w:pPrChange w:id="188" w:author="Uku Vainik" w:date="2025-08-15T22:03:00Z" w16du:dateUtc="2025-08-15T19:03:00Z">
                      <w:pPr>
                        <w:jc w:val="right"/>
                      </w:pPr>
                    </w:pPrChange>
                  </w:pPr>
                  <w:r>
                    <w:rPr>
                      <w:rFonts w:ascii="Aptos Narrow" w:hAnsi="Aptos Narrow"/>
                      <w:color w:val="000000"/>
                    </w:rPr>
                    <w:t>47</w:t>
                  </w:r>
                </w:p>
              </w:tc>
              <w:tc>
                <w:tcPr>
                  <w:tcW w:w="6748" w:type="dxa"/>
                  <w:tcBorders>
                    <w:top w:val="nil"/>
                    <w:left w:val="nil"/>
                    <w:bottom w:val="nil"/>
                    <w:right w:val="nil"/>
                  </w:tcBorders>
                  <w:shd w:val="clear" w:color="auto" w:fill="auto"/>
                  <w:noWrap/>
                  <w:hideMark/>
                  <w:tcPrChange w:id="18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9A22911"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Yannick</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Stephan</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professor</w:t>
                  </w:r>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w:t>
                  </w:r>
                  <w:proofErr w:type="spellStart"/>
                  <w:r>
                    <w:rPr>
                      <w:rFonts w:ascii="Aptos Narrow" w:hAnsi="Aptos Narrow"/>
                      <w:color w:val="000000"/>
                    </w:rPr>
                    <w:t>Montepellieri</w:t>
                  </w:r>
                  <w:proofErr w:type="spellEnd"/>
                  <w:r>
                    <w:rPr>
                      <w:rFonts w:ascii="Aptos Narrow" w:hAnsi="Aptos Narrow"/>
                      <w:color w:val="000000"/>
                    </w:rPr>
                    <w:t xml:space="preserve"> </w:t>
                  </w:r>
                  <w:proofErr w:type="spellStart"/>
                  <w:r>
                    <w:rPr>
                      <w:rFonts w:ascii="Aptos Narrow" w:hAnsi="Aptos Narrow"/>
                      <w:color w:val="000000"/>
                    </w:rPr>
                    <w:t>Ülikool</w:t>
                  </w:r>
                  <w:proofErr w:type="spellEnd"/>
                </w:p>
              </w:tc>
            </w:tr>
            <w:tr w:rsidR="007D2FEF" w14:paraId="4745D13E" w14:textId="77777777" w:rsidTr="007D2FEF">
              <w:trPr>
                <w:trHeight w:val="300"/>
                <w:trPrChange w:id="19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9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7D9C2DDB" w14:textId="77777777" w:rsidR="007D2FEF" w:rsidRDefault="007D2FEF">
                  <w:pPr>
                    <w:rPr>
                      <w:rFonts w:ascii="Aptos Narrow" w:hAnsi="Aptos Narrow"/>
                      <w:color w:val="000000"/>
                    </w:rPr>
                    <w:pPrChange w:id="192" w:author="Uku Vainik" w:date="2025-08-15T22:03:00Z" w16du:dateUtc="2025-08-15T19:03:00Z">
                      <w:pPr>
                        <w:jc w:val="right"/>
                      </w:pPr>
                    </w:pPrChange>
                  </w:pPr>
                  <w:r>
                    <w:rPr>
                      <w:rFonts w:ascii="Aptos Narrow" w:hAnsi="Aptos Narrow"/>
                      <w:color w:val="000000"/>
                    </w:rPr>
                    <w:t>48</w:t>
                  </w:r>
                </w:p>
              </w:tc>
              <w:tc>
                <w:tcPr>
                  <w:tcW w:w="6748" w:type="dxa"/>
                  <w:tcBorders>
                    <w:top w:val="nil"/>
                    <w:left w:val="nil"/>
                    <w:bottom w:val="nil"/>
                    <w:right w:val="nil"/>
                  </w:tcBorders>
                  <w:shd w:val="clear" w:color="auto" w:fill="auto"/>
                  <w:noWrap/>
                  <w:hideMark/>
                  <w:tcPrChange w:id="19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B98281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Torm Thor</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Niimann</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35981DB5" w14:textId="77777777" w:rsidTr="007D2FEF">
              <w:trPr>
                <w:trHeight w:val="300"/>
                <w:trPrChange w:id="19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9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C7912DC" w14:textId="77777777" w:rsidR="007D2FEF" w:rsidRDefault="007D2FEF">
                  <w:pPr>
                    <w:rPr>
                      <w:rFonts w:ascii="Aptos Narrow" w:hAnsi="Aptos Narrow"/>
                      <w:color w:val="000000"/>
                    </w:rPr>
                    <w:pPrChange w:id="196" w:author="Uku Vainik" w:date="2025-08-15T22:03:00Z" w16du:dateUtc="2025-08-15T19:03:00Z">
                      <w:pPr>
                        <w:jc w:val="right"/>
                      </w:pPr>
                    </w:pPrChange>
                  </w:pPr>
                  <w:r>
                    <w:rPr>
                      <w:rFonts w:ascii="Aptos Narrow" w:hAnsi="Aptos Narrow"/>
                      <w:color w:val="000000"/>
                    </w:rPr>
                    <w:t>49</w:t>
                  </w:r>
                </w:p>
              </w:tc>
              <w:tc>
                <w:tcPr>
                  <w:tcW w:w="6748" w:type="dxa"/>
                  <w:tcBorders>
                    <w:top w:val="nil"/>
                    <w:left w:val="nil"/>
                    <w:bottom w:val="nil"/>
                    <w:right w:val="nil"/>
                  </w:tcBorders>
                  <w:shd w:val="clear" w:color="auto" w:fill="auto"/>
                  <w:noWrap/>
                  <w:hideMark/>
                  <w:tcPrChange w:id="19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BD56BDF"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Anna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Gratšjova</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4648E3A" w14:textId="77777777" w:rsidTr="007D2FEF">
              <w:trPr>
                <w:trHeight w:val="300"/>
                <w:trPrChange w:id="198"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19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7B87E79" w14:textId="77777777" w:rsidR="007D2FEF" w:rsidRDefault="007D2FEF">
                  <w:pPr>
                    <w:rPr>
                      <w:rFonts w:ascii="Aptos Narrow" w:hAnsi="Aptos Narrow"/>
                      <w:color w:val="000000"/>
                    </w:rPr>
                    <w:pPrChange w:id="200" w:author="Uku Vainik" w:date="2025-08-15T22:03:00Z" w16du:dateUtc="2025-08-15T19:03:00Z">
                      <w:pPr>
                        <w:jc w:val="right"/>
                      </w:pPr>
                    </w:pPrChange>
                  </w:pPr>
                  <w:r>
                    <w:rPr>
                      <w:rFonts w:ascii="Aptos Narrow" w:hAnsi="Aptos Narrow"/>
                      <w:color w:val="000000"/>
                    </w:rPr>
                    <w:t>50</w:t>
                  </w:r>
                </w:p>
              </w:tc>
              <w:tc>
                <w:tcPr>
                  <w:tcW w:w="6748" w:type="dxa"/>
                  <w:tcBorders>
                    <w:top w:val="nil"/>
                    <w:left w:val="nil"/>
                    <w:bottom w:val="nil"/>
                    <w:right w:val="nil"/>
                  </w:tcBorders>
                  <w:shd w:val="clear" w:color="auto" w:fill="auto"/>
                  <w:noWrap/>
                  <w:hideMark/>
                  <w:tcPrChange w:id="20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BD8BA00"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Lotta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Kivistik</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06EFBBD" w14:textId="77777777" w:rsidTr="007D2FEF">
              <w:trPr>
                <w:trHeight w:val="300"/>
                <w:trPrChange w:id="202"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0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0B14D6B" w14:textId="77777777" w:rsidR="007D2FEF" w:rsidRDefault="007D2FEF">
                  <w:pPr>
                    <w:rPr>
                      <w:rFonts w:ascii="Aptos Narrow" w:hAnsi="Aptos Narrow"/>
                      <w:color w:val="000000"/>
                    </w:rPr>
                    <w:pPrChange w:id="204" w:author="Uku Vainik" w:date="2025-08-15T22:03:00Z" w16du:dateUtc="2025-08-15T19:03:00Z">
                      <w:pPr>
                        <w:jc w:val="right"/>
                      </w:pPr>
                    </w:pPrChange>
                  </w:pPr>
                  <w:r>
                    <w:rPr>
                      <w:rFonts w:ascii="Aptos Narrow" w:hAnsi="Aptos Narrow"/>
                      <w:color w:val="000000"/>
                    </w:rPr>
                    <w:t>51</w:t>
                  </w:r>
                </w:p>
              </w:tc>
              <w:tc>
                <w:tcPr>
                  <w:tcW w:w="6748" w:type="dxa"/>
                  <w:tcBorders>
                    <w:top w:val="nil"/>
                    <w:left w:val="nil"/>
                    <w:bottom w:val="nil"/>
                    <w:right w:val="nil"/>
                  </w:tcBorders>
                  <w:shd w:val="clear" w:color="auto" w:fill="auto"/>
                  <w:noWrap/>
                  <w:hideMark/>
                  <w:tcPrChange w:id="20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CF3CF9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Gea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Roost</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lastRenderedPageBreak/>
                    <w:t>Organisatsioon</w:t>
                  </w:r>
                  <w:proofErr w:type="spellEnd"/>
                  <w:r>
                    <w:rPr>
                      <w:rFonts w:ascii="Aptos Narrow" w:hAnsi="Aptos Narrow"/>
                      <w:color w:val="000000"/>
                    </w:rPr>
                    <w:t>: TÜ, PH</w:t>
                  </w:r>
                </w:p>
              </w:tc>
            </w:tr>
            <w:tr w:rsidR="007D2FEF" w14:paraId="30CB7E74" w14:textId="77777777" w:rsidTr="007D2FEF">
              <w:trPr>
                <w:trHeight w:val="300"/>
                <w:trPrChange w:id="206"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0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CBC6A7C" w14:textId="77777777" w:rsidR="007D2FEF" w:rsidRDefault="007D2FEF">
                  <w:pPr>
                    <w:rPr>
                      <w:rFonts w:ascii="Aptos Narrow" w:hAnsi="Aptos Narrow"/>
                      <w:color w:val="000000"/>
                    </w:rPr>
                    <w:pPrChange w:id="208" w:author="Uku Vainik" w:date="2025-08-15T22:03:00Z" w16du:dateUtc="2025-08-15T19:03:00Z">
                      <w:pPr>
                        <w:jc w:val="right"/>
                      </w:pPr>
                    </w:pPrChange>
                  </w:pPr>
                  <w:r>
                    <w:rPr>
                      <w:rFonts w:ascii="Aptos Narrow" w:hAnsi="Aptos Narrow"/>
                      <w:color w:val="000000"/>
                    </w:rPr>
                    <w:lastRenderedPageBreak/>
                    <w:t>52</w:t>
                  </w:r>
                </w:p>
              </w:tc>
              <w:tc>
                <w:tcPr>
                  <w:tcW w:w="6748" w:type="dxa"/>
                  <w:tcBorders>
                    <w:top w:val="nil"/>
                    <w:left w:val="nil"/>
                    <w:bottom w:val="nil"/>
                    <w:right w:val="nil"/>
                  </w:tcBorders>
                  <w:shd w:val="clear" w:color="auto" w:fill="auto"/>
                  <w:noWrap/>
                  <w:hideMark/>
                  <w:tcPrChange w:id="20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34DF562"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Triin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Tillemann</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25C0175E" w14:textId="77777777" w:rsidTr="007D2FEF">
              <w:trPr>
                <w:trHeight w:val="300"/>
                <w:trPrChange w:id="210"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1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09BEF76B" w14:textId="77777777" w:rsidR="007D2FEF" w:rsidRDefault="007D2FEF">
                  <w:pPr>
                    <w:rPr>
                      <w:rFonts w:ascii="Aptos Narrow" w:hAnsi="Aptos Narrow"/>
                      <w:color w:val="000000"/>
                    </w:rPr>
                    <w:pPrChange w:id="212" w:author="Uku Vainik" w:date="2025-08-15T22:03:00Z" w16du:dateUtc="2025-08-15T19:03:00Z">
                      <w:pPr>
                        <w:jc w:val="right"/>
                      </w:pPr>
                    </w:pPrChange>
                  </w:pPr>
                  <w:r>
                    <w:rPr>
                      <w:rFonts w:ascii="Aptos Narrow" w:hAnsi="Aptos Narrow"/>
                      <w:color w:val="000000"/>
                    </w:rPr>
                    <w:t>53</w:t>
                  </w:r>
                </w:p>
              </w:tc>
              <w:tc>
                <w:tcPr>
                  <w:tcW w:w="6748" w:type="dxa"/>
                  <w:tcBorders>
                    <w:top w:val="nil"/>
                    <w:left w:val="nil"/>
                    <w:bottom w:val="nil"/>
                    <w:right w:val="nil"/>
                  </w:tcBorders>
                  <w:shd w:val="clear" w:color="auto" w:fill="auto"/>
                  <w:noWrap/>
                  <w:hideMark/>
                  <w:tcPrChange w:id="21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7E267E16"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Markus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Uibo</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BEC4491" w14:textId="77777777" w:rsidTr="007D2FEF">
              <w:trPr>
                <w:trHeight w:val="300"/>
                <w:trPrChange w:id="214" w:author="Uku Vainik" w:date="2025-08-15T22:03:00Z" w16du:dateUtc="2025-08-15T19:03:00Z">
                  <w:trPr>
                    <w:trHeight w:val="300"/>
                  </w:trPr>
                </w:trPrChange>
              </w:trPr>
              <w:tc>
                <w:tcPr>
                  <w:tcW w:w="1320" w:type="dxa"/>
                  <w:tcBorders>
                    <w:top w:val="nil"/>
                    <w:left w:val="nil"/>
                    <w:bottom w:val="nil"/>
                    <w:right w:val="nil"/>
                  </w:tcBorders>
                  <w:shd w:val="clear" w:color="auto" w:fill="auto"/>
                  <w:noWrap/>
                  <w:hideMark/>
                  <w:tcPrChange w:id="21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54D30E9" w14:textId="77777777" w:rsidR="007D2FEF" w:rsidRDefault="007D2FEF">
                  <w:pPr>
                    <w:rPr>
                      <w:rFonts w:ascii="Aptos Narrow" w:hAnsi="Aptos Narrow"/>
                      <w:color w:val="000000"/>
                    </w:rPr>
                    <w:pPrChange w:id="216" w:author="Uku Vainik" w:date="2025-08-15T22:03:00Z" w16du:dateUtc="2025-08-15T19:03:00Z">
                      <w:pPr>
                        <w:jc w:val="right"/>
                      </w:pPr>
                    </w:pPrChange>
                  </w:pPr>
                  <w:r>
                    <w:rPr>
                      <w:rFonts w:ascii="Aptos Narrow" w:hAnsi="Aptos Narrow"/>
                      <w:color w:val="000000"/>
                    </w:rPr>
                    <w:t>54</w:t>
                  </w:r>
                </w:p>
              </w:tc>
              <w:tc>
                <w:tcPr>
                  <w:tcW w:w="6748" w:type="dxa"/>
                  <w:tcBorders>
                    <w:top w:val="nil"/>
                    <w:left w:val="nil"/>
                    <w:bottom w:val="nil"/>
                    <w:right w:val="nil"/>
                  </w:tcBorders>
                  <w:shd w:val="clear" w:color="auto" w:fill="auto"/>
                  <w:noWrap/>
                  <w:hideMark/>
                  <w:tcPrChange w:id="21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0D5A4A97"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Agneta</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Vahtra</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62EF39C9" w14:textId="77777777" w:rsidTr="007D2FEF">
              <w:trPr>
                <w:trHeight w:val="320"/>
                <w:trPrChange w:id="218"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1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120F53FB" w14:textId="77777777" w:rsidR="007D2FEF" w:rsidRDefault="007D2FEF">
                  <w:pPr>
                    <w:rPr>
                      <w:rFonts w:ascii="Aptos Narrow" w:hAnsi="Aptos Narrow"/>
                      <w:color w:val="000000"/>
                    </w:rPr>
                    <w:pPrChange w:id="220" w:author="Uku Vainik" w:date="2025-08-15T22:03:00Z" w16du:dateUtc="2025-08-15T19:03:00Z">
                      <w:pPr>
                        <w:jc w:val="right"/>
                      </w:pPr>
                    </w:pPrChange>
                  </w:pPr>
                  <w:r>
                    <w:rPr>
                      <w:rFonts w:ascii="Aptos Narrow" w:hAnsi="Aptos Narrow"/>
                      <w:color w:val="000000"/>
                    </w:rPr>
                    <w:t>55</w:t>
                  </w:r>
                </w:p>
              </w:tc>
              <w:tc>
                <w:tcPr>
                  <w:tcW w:w="6748" w:type="dxa"/>
                  <w:tcBorders>
                    <w:top w:val="nil"/>
                    <w:left w:val="nil"/>
                    <w:bottom w:val="nil"/>
                    <w:right w:val="nil"/>
                  </w:tcBorders>
                  <w:shd w:val="clear" w:color="auto" w:fill="auto"/>
                  <w:noWrap/>
                  <w:hideMark/>
                  <w:tcPrChange w:id="22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71158DD6"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Triinu</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Tammaru</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619903E4" w14:textId="77777777" w:rsidTr="007D2FEF">
              <w:trPr>
                <w:trHeight w:val="320"/>
                <w:trPrChange w:id="222"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2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0E88B534" w14:textId="77777777" w:rsidR="007D2FEF" w:rsidRDefault="007D2FEF">
                  <w:pPr>
                    <w:rPr>
                      <w:rFonts w:ascii="Aptos Narrow" w:hAnsi="Aptos Narrow"/>
                      <w:color w:val="000000"/>
                    </w:rPr>
                    <w:pPrChange w:id="224" w:author="Uku Vainik" w:date="2025-08-15T22:03:00Z" w16du:dateUtc="2025-08-15T19:03:00Z">
                      <w:pPr>
                        <w:jc w:val="right"/>
                      </w:pPr>
                    </w:pPrChange>
                  </w:pPr>
                  <w:r>
                    <w:rPr>
                      <w:rFonts w:ascii="Aptos Narrow" w:hAnsi="Aptos Narrow"/>
                      <w:color w:val="000000"/>
                    </w:rPr>
                    <w:t>56</w:t>
                  </w:r>
                </w:p>
              </w:tc>
              <w:tc>
                <w:tcPr>
                  <w:tcW w:w="6748" w:type="dxa"/>
                  <w:tcBorders>
                    <w:top w:val="nil"/>
                    <w:left w:val="nil"/>
                    <w:bottom w:val="nil"/>
                    <w:right w:val="nil"/>
                  </w:tcBorders>
                  <w:shd w:val="clear" w:color="auto" w:fill="auto"/>
                  <w:noWrap/>
                  <w:hideMark/>
                  <w:tcPrChange w:id="22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D9C55EC"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Annabel</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Palu</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0401681" w14:textId="77777777" w:rsidTr="007D2FEF">
              <w:trPr>
                <w:trHeight w:val="320"/>
                <w:trPrChange w:id="226"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2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63734C5" w14:textId="77777777" w:rsidR="007D2FEF" w:rsidRDefault="007D2FEF">
                  <w:pPr>
                    <w:rPr>
                      <w:rFonts w:ascii="Aptos Narrow" w:hAnsi="Aptos Narrow"/>
                      <w:color w:val="000000"/>
                    </w:rPr>
                    <w:pPrChange w:id="228" w:author="Uku Vainik" w:date="2025-08-15T22:03:00Z" w16du:dateUtc="2025-08-15T19:03:00Z">
                      <w:pPr>
                        <w:jc w:val="right"/>
                      </w:pPr>
                    </w:pPrChange>
                  </w:pPr>
                  <w:r>
                    <w:rPr>
                      <w:rFonts w:ascii="Aptos Narrow" w:hAnsi="Aptos Narrow"/>
                      <w:color w:val="000000"/>
                    </w:rPr>
                    <w:t>57</w:t>
                  </w:r>
                </w:p>
              </w:tc>
              <w:tc>
                <w:tcPr>
                  <w:tcW w:w="6748" w:type="dxa"/>
                  <w:tcBorders>
                    <w:top w:val="nil"/>
                    <w:left w:val="nil"/>
                    <w:bottom w:val="nil"/>
                    <w:right w:val="nil"/>
                  </w:tcBorders>
                  <w:shd w:val="clear" w:color="auto" w:fill="auto"/>
                  <w:noWrap/>
                  <w:hideMark/>
                  <w:tcPrChange w:id="22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EF03578"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Janeli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Alliksaare</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4DC093D7" w14:textId="77777777" w:rsidTr="007D2FEF">
              <w:trPr>
                <w:trHeight w:val="320"/>
                <w:trPrChange w:id="230"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3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5AC51DD" w14:textId="77777777" w:rsidR="007D2FEF" w:rsidRDefault="007D2FEF">
                  <w:pPr>
                    <w:rPr>
                      <w:rFonts w:ascii="Aptos Narrow" w:hAnsi="Aptos Narrow"/>
                      <w:color w:val="000000"/>
                    </w:rPr>
                    <w:pPrChange w:id="232" w:author="Uku Vainik" w:date="2025-08-15T22:03:00Z" w16du:dateUtc="2025-08-15T19:03:00Z">
                      <w:pPr>
                        <w:jc w:val="right"/>
                      </w:pPr>
                    </w:pPrChange>
                  </w:pPr>
                  <w:r>
                    <w:rPr>
                      <w:rFonts w:ascii="Aptos Narrow" w:hAnsi="Aptos Narrow"/>
                      <w:color w:val="000000"/>
                    </w:rPr>
                    <w:t>58</w:t>
                  </w:r>
                </w:p>
              </w:tc>
              <w:tc>
                <w:tcPr>
                  <w:tcW w:w="6748" w:type="dxa"/>
                  <w:tcBorders>
                    <w:top w:val="nil"/>
                    <w:left w:val="nil"/>
                    <w:bottom w:val="nil"/>
                    <w:right w:val="nil"/>
                  </w:tcBorders>
                  <w:shd w:val="clear" w:color="auto" w:fill="auto"/>
                  <w:noWrap/>
                  <w:hideMark/>
                  <w:tcPrChange w:id="23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ECD86FE"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Merilin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Kurn</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51B0009C" w14:textId="77777777" w:rsidTr="007D2FEF">
              <w:trPr>
                <w:trHeight w:val="320"/>
                <w:trPrChange w:id="234"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3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FF48993" w14:textId="77777777" w:rsidR="007D2FEF" w:rsidRDefault="007D2FEF">
                  <w:pPr>
                    <w:rPr>
                      <w:rFonts w:ascii="Aptos Narrow" w:hAnsi="Aptos Narrow"/>
                      <w:color w:val="000000"/>
                    </w:rPr>
                    <w:pPrChange w:id="236" w:author="Uku Vainik" w:date="2025-08-15T22:03:00Z" w16du:dateUtc="2025-08-15T19:03:00Z">
                      <w:pPr>
                        <w:jc w:val="right"/>
                      </w:pPr>
                    </w:pPrChange>
                  </w:pPr>
                  <w:r>
                    <w:rPr>
                      <w:rFonts w:ascii="Aptos Narrow" w:hAnsi="Aptos Narrow"/>
                      <w:color w:val="000000"/>
                    </w:rPr>
                    <w:t>59</w:t>
                  </w:r>
                </w:p>
              </w:tc>
              <w:tc>
                <w:tcPr>
                  <w:tcW w:w="6748" w:type="dxa"/>
                  <w:tcBorders>
                    <w:top w:val="nil"/>
                    <w:left w:val="nil"/>
                    <w:bottom w:val="nil"/>
                    <w:right w:val="nil"/>
                  </w:tcBorders>
                  <w:shd w:val="clear" w:color="auto" w:fill="auto"/>
                  <w:noWrap/>
                  <w:hideMark/>
                  <w:tcPrChange w:id="23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134ED0E1"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Kristin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Haase</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7AABAA45" w14:textId="77777777" w:rsidTr="007D2FEF">
              <w:trPr>
                <w:trHeight w:val="320"/>
                <w:trPrChange w:id="238"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3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68143557" w14:textId="77777777" w:rsidR="007D2FEF" w:rsidRDefault="007D2FEF">
                  <w:pPr>
                    <w:rPr>
                      <w:rFonts w:ascii="Aptos Narrow" w:hAnsi="Aptos Narrow"/>
                      <w:color w:val="000000"/>
                    </w:rPr>
                    <w:pPrChange w:id="240" w:author="Uku Vainik" w:date="2025-08-15T22:03:00Z" w16du:dateUtc="2025-08-15T19:03:00Z">
                      <w:pPr>
                        <w:jc w:val="right"/>
                      </w:pPr>
                    </w:pPrChange>
                  </w:pPr>
                  <w:r>
                    <w:rPr>
                      <w:rFonts w:ascii="Aptos Narrow" w:hAnsi="Aptos Narrow"/>
                      <w:color w:val="000000"/>
                    </w:rPr>
                    <w:t>60</w:t>
                  </w:r>
                </w:p>
              </w:tc>
              <w:tc>
                <w:tcPr>
                  <w:tcW w:w="6748" w:type="dxa"/>
                  <w:tcBorders>
                    <w:top w:val="nil"/>
                    <w:left w:val="nil"/>
                    <w:bottom w:val="nil"/>
                    <w:right w:val="nil"/>
                  </w:tcBorders>
                  <w:shd w:val="clear" w:color="auto" w:fill="auto"/>
                  <w:noWrap/>
                  <w:hideMark/>
                  <w:tcPrChange w:id="24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6A4F2E2F"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Karolin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Holz</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178B2B9C" w14:textId="77777777" w:rsidTr="007D2FEF">
              <w:trPr>
                <w:trHeight w:val="320"/>
                <w:trPrChange w:id="242"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4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26B01A2B" w14:textId="77777777" w:rsidR="007D2FEF" w:rsidRDefault="007D2FEF">
                  <w:pPr>
                    <w:rPr>
                      <w:rFonts w:ascii="Aptos Narrow" w:hAnsi="Aptos Narrow"/>
                      <w:color w:val="000000"/>
                    </w:rPr>
                    <w:pPrChange w:id="244" w:author="Uku Vainik" w:date="2025-08-15T22:03:00Z" w16du:dateUtc="2025-08-15T19:03:00Z">
                      <w:pPr>
                        <w:jc w:val="right"/>
                      </w:pPr>
                    </w:pPrChange>
                  </w:pPr>
                  <w:r>
                    <w:rPr>
                      <w:rFonts w:ascii="Aptos Narrow" w:hAnsi="Aptos Narrow"/>
                      <w:color w:val="000000"/>
                    </w:rPr>
                    <w:t>61</w:t>
                  </w:r>
                </w:p>
              </w:tc>
              <w:tc>
                <w:tcPr>
                  <w:tcW w:w="6748" w:type="dxa"/>
                  <w:tcBorders>
                    <w:top w:val="nil"/>
                    <w:left w:val="nil"/>
                    <w:bottom w:val="nil"/>
                    <w:right w:val="nil"/>
                  </w:tcBorders>
                  <w:shd w:val="clear" w:color="auto" w:fill="auto"/>
                  <w:noWrap/>
                  <w:hideMark/>
                  <w:tcPrChange w:id="24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CE8BC43"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Sarah</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Rodriguez</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w:t>
                  </w:r>
                  <w:proofErr w:type="spellStart"/>
                  <w:r>
                    <w:rPr>
                      <w:rFonts w:ascii="Aptos Narrow" w:hAnsi="Aptos Narrow"/>
                      <w:color w:val="000000"/>
                    </w:rPr>
                    <w:t>Vanderbildi</w:t>
                  </w:r>
                  <w:proofErr w:type="spellEnd"/>
                  <w:r>
                    <w:rPr>
                      <w:rFonts w:ascii="Aptos Narrow" w:hAnsi="Aptos Narrow"/>
                      <w:color w:val="000000"/>
                    </w:rPr>
                    <w:t xml:space="preserve"> </w:t>
                  </w:r>
                  <w:proofErr w:type="spellStart"/>
                  <w:r>
                    <w:rPr>
                      <w:rFonts w:ascii="Aptos Narrow" w:hAnsi="Aptos Narrow"/>
                      <w:color w:val="000000"/>
                    </w:rPr>
                    <w:t>ülikool</w:t>
                  </w:r>
                  <w:proofErr w:type="spellEnd"/>
                </w:p>
              </w:tc>
            </w:tr>
            <w:tr w:rsidR="007D2FEF" w14:paraId="1E440022" w14:textId="77777777" w:rsidTr="007D2FEF">
              <w:trPr>
                <w:trHeight w:val="320"/>
                <w:trPrChange w:id="246"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47"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5114CE45" w14:textId="77777777" w:rsidR="007D2FEF" w:rsidRDefault="007D2FEF">
                  <w:pPr>
                    <w:rPr>
                      <w:rFonts w:ascii="Aptos Narrow" w:hAnsi="Aptos Narrow"/>
                      <w:color w:val="000000"/>
                    </w:rPr>
                    <w:pPrChange w:id="248" w:author="Uku Vainik" w:date="2025-08-15T22:03:00Z" w16du:dateUtc="2025-08-15T19:03:00Z">
                      <w:pPr>
                        <w:jc w:val="right"/>
                      </w:pPr>
                    </w:pPrChange>
                  </w:pPr>
                  <w:r>
                    <w:rPr>
                      <w:rFonts w:ascii="Aptos Narrow" w:hAnsi="Aptos Narrow"/>
                      <w:color w:val="000000"/>
                    </w:rPr>
                    <w:t>62</w:t>
                  </w:r>
                </w:p>
              </w:tc>
              <w:tc>
                <w:tcPr>
                  <w:tcW w:w="6748" w:type="dxa"/>
                  <w:tcBorders>
                    <w:top w:val="nil"/>
                    <w:left w:val="nil"/>
                    <w:bottom w:val="nil"/>
                    <w:right w:val="nil"/>
                  </w:tcBorders>
                  <w:shd w:val="clear" w:color="auto" w:fill="auto"/>
                  <w:noWrap/>
                  <w:hideMark/>
                  <w:tcPrChange w:id="249"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263A1BAA"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Orestis</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Michaelides</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EÜ, PH</w:t>
                  </w:r>
                </w:p>
              </w:tc>
            </w:tr>
            <w:tr w:rsidR="007D2FEF" w14:paraId="6B845350" w14:textId="77777777" w:rsidTr="007D2FEF">
              <w:trPr>
                <w:trHeight w:val="320"/>
                <w:trPrChange w:id="250"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51"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1C5D4BF" w14:textId="77777777" w:rsidR="007D2FEF" w:rsidRDefault="007D2FEF">
                  <w:pPr>
                    <w:rPr>
                      <w:rFonts w:ascii="Aptos Narrow" w:hAnsi="Aptos Narrow"/>
                      <w:color w:val="000000"/>
                    </w:rPr>
                    <w:pPrChange w:id="252" w:author="Uku Vainik" w:date="2025-08-15T22:03:00Z" w16du:dateUtc="2025-08-15T19:03:00Z">
                      <w:pPr>
                        <w:jc w:val="right"/>
                      </w:pPr>
                    </w:pPrChange>
                  </w:pPr>
                  <w:r>
                    <w:rPr>
                      <w:rFonts w:ascii="Aptos Narrow" w:hAnsi="Aptos Narrow"/>
                      <w:color w:val="000000"/>
                    </w:rPr>
                    <w:t>63</w:t>
                  </w:r>
                </w:p>
              </w:tc>
              <w:tc>
                <w:tcPr>
                  <w:tcW w:w="6748" w:type="dxa"/>
                  <w:tcBorders>
                    <w:top w:val="nil"/>
                    <w:left w:val="nil"/>
                    <w:bottom w:val="nil"/>
                    <w:right w:val="nil"/>
                  </w:tcBorders>
                  <w:shd w:val="clear" w:color="auto" w:fill="auto"/>
                  <w:noWrap/>
                  <w:hideMark/>
                  <w:tcPrChange w:id="253"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0D7F664D"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Gerly</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Tamm</w:t>
                  </w:r>
                  <w:r>
                    <w:rPr>
                      <w:rFonts w:ascii="Aptos Narrow" w:hAnsi="Aptos Narrow"/>
                      <w:color w:val="000000"/>
                    </w:rPr>
                    <w:br/>
                  </w:r>
                  <w:proofErr w:type="spellStart"/>
                  <w:r>
                    <w:rPr>
                      <w:rFonts w:ascii="Aptos Narrow" w:hAnsi="Aptos Narrow"/>
                      <w:color w:val="000000"/>
                    </w:rPr>
                    <w:lastRenderedPageBreak/>
                    <w:t>Ametikoht</w:t>
                  </w:r>
                  <w:proofErr w:type="spellEnd"/>
                  <w:r>
                    <w:rPr>
                      <w:rFonts w:ascii="Aptos Narrow" w:hAnsi="Aptos Narrow"/>
                      <w:color w:val="000000"/>
                    </w:rPr>
                    <w:t xml:space="preserve">: </w:t>
                  </w:r>
                  <w:proofErr w:type="spellStart"/>
                  <w:r>
                    <w:rPr>
                      <w:rFonts w:ascii="Aptos Narrow" w:hAnsi="Aptos Narrow"/>
                      <w:color w:val="000000"/>
                    </w:rPr>
                    <w:t>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38CD5202" w14:textId="77777777" w:rsidTr="007D2FEF">
              <w:trPr>
                <w:trHeight w:val="320"/>
                <w:trPrChange w:id="254"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55"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4E7D1EDF" w14:textId="77777777" w:rsidR="007D2FEF" w:rsidRDefault="007D2FEF">
                  <w:pPr>
                    <w:rPr>
                      <w:rFonts w:ascii="Aptos Narrow" w:hAnsi="Aptos Narrow"/>
                      <w:color w:val="000000"/>
                    </w:rPr>
                    <w:pPrChange w:id="256" w:author="Uku Vainik" w:date="2025-08-15T22:03:00Z" w16du:dateUtc="2025-08-15T19:03:00Z">
                      <w:pPr>
                        <w:jc w:val="right"/>
                      </w:pPr>
                    </w:pPrChange>
                  </w:pPr>
                  <w:r>
                    <w:rPr>
                      <w:rFonts w:ascii="Aptos Narrow" w:hAnsi="Aptos Narrow"/>
                      <w:color w:val="000000"/>
                    </w:rPr>
                    <w:lastRenderedPageBreak/>
                    <w:t>64</w:t>
                  </w:r>
                </w:p>
              </w:tc>
              <w:tc>
                <w:tcPr>
                  <w:tcW w:w="6748" w:type="dxa"/>
                  <w:tcBorders>
                    <w:top w:val="nil"/>
                    <w:left w:val="nil"/>
                    <w:bottom w:val="nil"/>
                    <w:right w:val="nil"/>
                  </w:tcBorders>
                  <w:shd w:val="clear" w:color="auto" w:fill="auto"/>
                  <w:noWrap/>
                  <w:hideMark/>
                  <w:tcPrChange w:id="257"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1161FC3"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xml:space="preserve">: </w:t>
                  </w:r>
                  <w:proofErr w:type="spellStart"/>
                  <w:r>
                    <w:rPr>
                      <w:rFonts w:ascii="Aptos Narrow" w:hAnsi="Aptos Narrow"/>
                      <w:color w:val="000000"/>
                    </w:rPr>
                    <w:t>Kertti</w:t>
                  </w:r>
                  <w:proofErr w:type="spellEnd"/>
                  <w:r>
                    <w:rPr>
                      <w:rFonts w:ascii="Aptos Narrow" w:hAnsi="Aptos Narrow"/>
                      <w:color w:val="000000"/>
                    </w:rPr>
                    <w:t xml:space="preserve"> Elery</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Kaljuste</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spetsialist</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p>
              </w:tc>
            </w:tr>
            <w:tr w:rsidR="007D2FEF" w14:paraId="01EE7E11" w14:textId="77777777" w:rsidTr="007D2FEF">
              <w:trPr>
                <w:trHeight w:val="320"/>
                <w:trPrChange w:id="258"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59"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7CFEC38" w14:textId="77777777" w:rsidR="007D2FEF" w:rsidRDefault="007D2FEF">
                  <w:pPr>
                    <w:rPr>
                      <w:rFonts w:ascii="Aptos Narrow" w:hAnsi="Aptos Narrow"/>
                      <w:color w:val="000000"/>
                    </w:rPr>
                    <w:pPrChange w:id="260" w:author="Uku Vainik" w:date="2025-08-15T22:03:00Z" w16du:dateUtc="2025-08-15T19:03:00Z">
                      <w:pPr>
                        <w:jc w:val="right"/>
                      </w:pPr>
                    </w:pPrChange>
                  </w:pPr>
                  <w:r>
                    <w:rPr>
                      <w:rFonts w:ascii="Aptos Narrow" w:hAnsi="Aptos Narrow"/>
                      <w:color w:val="000000"/>
                    </w:rPr>
                    <w:t>65</w:t>
                  </w:r>
                </w:p>
              </w:tc>
              <w:tc>
                <w:tcPr>
                  <w:tcW w:w="6748" w:type="dxa"/>
                  <w:tcBorders>
                    <w:top w:val="nil"/>
                    <w:left w:val="nil"/>
                    <w:bottom w:val="nil"/>
                    <w:right w:val="nil"/>
                  </w:tcBorders>
                  <w:shd w:val="clear" w:color="auto" w:fill="auto"/>
                  <w:noWrap/>
                  <w:hideMark/>
                  <w:tcPrChange w:id="261"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3EA603D9"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Ann-Marii</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Vilk</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Tartu </w:t>
                  </w:r>
                  <w:proofErr w:type="spellStart"/>
                  <w:r>
                    <w:rPr>
                      <w:rFonts w:ascii="Aptos Narrow" w:hAnsi="Aptos Narrow"/>
                      <w:color w:val="000000"/>
                    </w:rPr>
                    <w:t>Ülikool</w:t>
                  </w:r>
                  <w:proofErr w:type="spellEnd"/>
                  <w:r>
                    <w:rPr>
                      <w:rFonts w:ascii="Aptos Narrow" w:hAnsi="Aptos Narrow"/>
                      <w:color w:val="000000"/>
                    </w:rPr>
                    <w:t xml:space="preserve">, </w:t>
                  </w:r>
                  <w:proofErr w:type="spellStart"/>
                  <w:r>
                    <w:rPr>
                      <w:rFonts w:ascii="Aptos Narrow" w:hAnsi="Aptos Narrow"/>
                      <w:color w:val="000000"/>
                    </w:rPr>
                    <w:t>psühholoogia</w:t>
                  </w:r>
                  <w:proofErr w:type="spellEnd"/>
                  <w:r>
                    <w:rPr>
                      <w:rFonts w:ascii="Aptos Narrow" w:hAnsi="Aptos Narrow"/>
                      <w:color w:val="000000"/>
                    </w:rPr>
                    <w:t xml:space="preserve"> </w:t>
                  </w:r>
                  <w:proofErr w:type="spellStart"/>
                  <w:r>
                    <w:rPr>
                      <w:rFonts w:ascii="Aptos Narrow" w:hAnsi="Aptos Narrow"/>
                      <w:color w:val="000000"/>
                    </w:rPr>
                    <w:t>instituut</w:t>
                  </w:r>
                  <w:proofErr w:type="spellEnd"/>
                </w:p>
              </w:tc>
            </w:tr>
            <w:tr w:rsidR="007D2FEF" w14:paraId="29EB15AD" w14:textId="77777777" w:rsidTr="007D2FEF">
              <w:trPr>
                <w:trHeight w:val="320"/>
                <w:trPrChange w:id="262" w:author="Uku Vainik" w:date="2025-08-15T22:03:00Z" w16du:dateUtc="2025-08-15T19:03:00Z">
                  <w:trPr>
                    <w:trHeight w:val="320"/>
                  </w:trPr>
                </w:trPrChange>
              </w:trPr>
              <w:tc>
                <w:tcPr>
                  <w:tcW w:w="1320" w:type="dxa"/>
                  <w:tcBorders>
                    <w:top w:val="nil"/>
                    <w:left w:val="nil"/>
                    <w:bottom w:val="nil"/>
                    <w:right w:val="nil"/>
                  </w:tcBorders>
                  <w:shd w:val="clear" w:color="auto" w:fill="auto"/>
                  <w:noWrap/>
                  <w:hideMark/>
                  <w:tcPrChange w:id="263" w:author="Uku Vainik" w:date="2025-08-15T22:03:00Z" w16du:dateUtc="2025-08-15T19:03:00Z">
                    <w:tcPr>
                      <w:tcW w:w="1320" w:type="dxa"/>
                      <w:tcBorders>
                        <w:top w:val="nil"/>
                        <w:left w:val="nil"/>
                        <w:bottom w:val="nil"/>
                        <w:right w:val="nil"/>
                      </w:tcBorders>
                      <w:shd w:val="clear" w:color="auto" w:fill="auto"/>
                      <w:noWrap/>
                      <w:vAlign w:val="bottom"/>
                      <w:hideMark/>
                    </w:tcPr>
                  </w:tcPrChange>
                </w:tcPr>
                <w:p w14:paraId="35670AAC" w14:textId="77777777" w:rsidR="007D2FEF" w:rsidRDefault="007D2FEF">
                  <w:pPr>
                    <w:rPr>
                      <w:rFonts w:ascii="Aptos Narrow" w:hAnsi="Aptos Narrow"/>
                      <w:color w:val="000000"/>
                    </w:rPr>
                    <w:pPrChange w:id="264" w:author="Uku Vainik" w:date="2025-08-15T22:03:00Z" w16du:dateUtc="2025-08-15T19:03:00Z">
                      <w:pPr>
                        <w:jc w:val="right"/>
                      </w:pPr>
                    </w:pPrChange>
                  </w:pPr>
                  <w:r>
                    <w:rPr>
                      <w:rFonts w:ascii="Aptos Narrow" w:hAnsi="Aptos Narrow"/>
                      <w:color w:val="000000"/>
                    </w:rPr>
                    <w:t>66</w:t>
                  </w:r>
                </w:p>
              </w:tc>
              <w:tc>
                <w:tcPr>
                  <w:tcW w:w="6748" w:type="dxa"/>
                  <w:tcBorders>
                    <w:top w:val="nil"/>
                    <w:left w:val="nil"/>
                    <w:bottom w:val="nil"/>
                    <w:right w:val="nil"/>
                  </w:tcBorders>
                  <w:shd w:val="clear" w:color="auto" w:fill="auto"/>
                  <w:noWrap/>
                  <w:hideMark/>
                  <w:tcPrChange w:id="265" w:author="Uku Vainik" w:date="2025-08-15T22:03:00Z" w16du:dateUtc="2025-08-15T19:03:00Z">
                    <w:tcPr>
                      <w:tcW w:w="6748" w:type="dxa"/>
                      <w:tcBorders>
                        <w:top w:val="nil"/>
                        <w:left w:val="nil"/>
                        <w:bottom w:val="nil"/>
                        <w:right w:val="nil"/>
                      </w:tcBorders>
                      <w:shd w:val="clear" w:color="auto" w:fill="auto"/>
                      <w:noWrap/>
                      <w:vAlign w:val="bottom"/>
                      <w:hideMark/>
                    </w:tcPr>
                  </w:tcPrChange>
                </w:tcPr>
                <w:p w14:paraId="4D1140AD" w14:textId="77777777" w:rsidR="007D2FEF" w:rsidRDefault="007D2FEF" w:rsidP="007D2FEF">
                  <w:pPr>
                    <w:rPr>
                      <w:rFonts w:ascii="Aptos Narrow" w:hAnsi="Aptos Narrow"/>
                      <w:color w:val="000000"/>
                    </w:rPr>
                  </w:pPr>
                  <w:proofErr w:type="spellStart"/>
                  <w:r>
                    <w:rPr>
                      <w:rFonts w:ascii="Aptos Narrow" w:hAnsi="Aptos Narrow"/>
                      <w:color w:val="000000"/>
                    </w:rPr>
                    <w:t>Eesnimi</w:t>
                  </w:r>
                  <w:proofErr w:type="spellEnd"/>
                  <w:r>
                    <w:rPr>
                      <w:rFonts w:ascii="Aptos Narrow" w:hAnsi="Aptos Narrow"/>
                      <w:color w:val="000000"/>
                    </w:rPr>
                    <w:t>: Michael</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Grosz</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kaasprofesspr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xml:space="preserve">: </w:t>
                  </w:r>
                  <w:proofErr w:type="spellStart"/>
                  <w:r>
                    <w:rPr>
                      <w:rFonts w:ascii="Aptos Narrow" w:hAnsi="Aptos Narrow"/>
                      <w:color w:val="000000"/>
                    </w:rPr>
                    <w:t>Müncheni</w:t>
                  </w:r>
                  <w:proofErr w:type="spellEnd"/>
                  <w:r>
                    <w:rPr>
                      <w:rFonts w:ascii="Aptos Narrow" w:hAnsi="Aptos Narrow"/>
                      <w:color w:val="000000"/>
                    </w:rPr>
                    <w:t xml:space="preserve"> </w:t>
                  </w:r>
                  <w:proofErr w:type="spellStart"/>
                  <w:r>
                    <w:rPr>
                      <w:rFonts w:ascii="Aptos Narrow" w:hAnsi="Aptos Narrow"/>
                      <w:color w:val="000000"/>
                    </w:rPr>
                    <w:t>Helmholtzi</w:t>
                  </w:r>
                  <w:proofErr w:type="spellEnd"/>
                  <w:r>
                    <w:rPr>
                      <w:rFonts w:ascii="Aptos Narrow" w:hAnsi="Aptos Narrow"/>
                      <w:color w:val="000000"/>
                    </w:rPr>
                    <w:t xml:space="preserve"> </w:t>
                  </w:r>
                  <w:proofErr w:type="spellStart"/>
                  <w:r>
                    <w:rPr>
                      <w:rFonts w:ascii="Aptos Narrow" w:hAnsi="Aptos Narrow"/>
                      <w:color w:val="000000"/>
                    </w:rPr>
                    <w:t>Ülikool</w:t>
                  </w:r>
                  <w:proofErr w:type="spellEnd"/>
                </w:p>
              </w:tc>
            </w:tr>
            <w:tr w:rsidR="007D2FEF" w14:paraId="1BAC8598" w14:textId="77777777" w:rsidTr="007D2FEF">
              <w:trPr>
                <w:trHeight w:val="320"/>
                <w:trPrChange w:id="266" w:author="Uku Vainik" w:date="2025-08-15T22:03:00Z" w16du:dateUtc="2025-08-15T19:03:00Z">
                  <w:trPr>
                    <w:trHeight w:val="320"/>
                  </w:trPr>
                </w:trPrChange>
              </w:trPr>
              <w:tc>
                <w:tcPr>
                  <w:tcW w:w="1320" w:type="dxa"/>
                  <w:tcBorders>
                    <w:top w:val="nil"/>
                    <w:left w:val="nil"/>
                    <w:bottom w:val="nil"/>
                    <w:right w:val="nil"/>
                  </w:tcBorders>
                  <w:shd w:val="clear" w:color="auto" w:fill="auto"/>
                  <w:noWrap/>
                  <w:tcPrChange w:id="267" w:author="Uku Vainik" w:date="2025-08-15T22:03:00Z" w16du:dateUtc="2025-08-15T19:03:00Z">
                    <w:tcPr>
                      <w:tcW w:w="1320" w:type="dxa"/>
                      <w:tcBorders>
                        <w:top w:val="nil"/>
                        <w:left w:val="nil"/>
                        <w:bottom w:val="nil"/>
                        <w:right w:val="nil"/>
                      </w:tcBorders>
                      <w:shd w:val="clear" w:color="auto" w:fill="auto"/>
                      <w:noWrap/>
                      <w:vAlign w:val="bottom"/>
                    </w:tcPr>
                  </w:tcPrChange>
                </w:tcPr>
                <w:p w14:paraId="3AAB45BF" w14:textId="5CDDBA93" w:rsidR="007D2FEF" w:rsidRDefault="007D2FEF">
                  <w:pPr>
                    <w:rPr>
                      <w:rFonts w:ascii="Aptos Narrow" w:hAnsi="Aptos Narrow"/>
                      <w:color w:val="000000"/>
                    </w:rPr>
                    <w:pPrChange w:id="268" w:author="Uku Vainik" w:date="2025-08-15T22:03:00Z" w16du:dateUtc="2025-08-15T19:03:00Z">
                      <w:pPr>
                        <w:jc w:val="right"/>
                      </w:pPr>
                    </w:pPrChange>
                  </w:pPr>
                  <w:ins w:id="269" w:author="Uku Vainik" w:date="2025-08-15T22:04:00Z" w16du:dateUtc="2025-08-15T19:04:00Z">
                    <w:r>
                      <w:rPr>
                        <w:rFonts w:ascii="Aptos Narrow" w:hAnsi="Aptos Narrow"/>
                        <w:color w:val="000000"/>
                      </w:rPr>
                      <w:t>67</w:t>
                    </w:r>
                  </w:ins>
                </w:p>
              </w:tc>
              <w:tc>
                <w:tcPr>
                  <w:tcW w:w="6748" w:type="dxa"/>
                  <w:tcBorders>
                    <w:top w:val="nil"/>
                    <w:left w:val="nil"/>
                    <w:bottom w:val="nil"/>
                    <w:right w:val="nil"/>
                  </w:tcBorders>
                  <w:shd w:val="clear" w:color="auto" w:fill="auto"/>
                  <w:noWrap/>
                  <w:tcPrChange w:id="270" w:author="Uku Vainik" w:date="2025-08-15T22:03:00Z" w16du:dateUtc="2025-08-15T19:03:00Z">
                    <w:tcPr>
                      <w:tcW w:w="6748" w:type="dxa"/>
                      <w:tcBorders>
                        <w:top w:val="nil"/>
                        <w:left w:val="nil"/>
                        <w:bottom w:val="nil"/>
                        <w:right w:val="nil"/>
                      </w:tcBorders>
                      <w:shd w:val="clear" w:color="auto" w:fill="auto"/>
                      <w:noWrap/>
                      <w:vAlign w:val="bottom"/>
                    </w:tcPr>
                  </w:tcPrChange>
                </w:tcPr>
                <w:p w14:paraId="579F7731" w14:textId="6BD9DA14" w:rsidR="007D2FEF" w:rsidRDefault="007D2FEF" w:rsidP="007D2FEF">
                  <w:pPr>
                    <w:rPr>
                      <w:rFonts w:ascii="Aptos Narrow" w:hAnsi="Aptos Narrow"/>
                      <w:color w:val="000000"/>
                    </w:rPr>
                  </w:pPr>
                  <w:proofErr w:type="spellStart"/>
                  <w:ins w:id="271" w:author="Uku Vainik" w:date="2025-08-15T22:04:00Z" w16du:dateUtc="2025-08-15T19:04:00Z">
                    <w:r>
                      <w:rPr>
                        <w:rFonts w:ascii="Aptos Narrow" w:hAnsi="Aptos Narrow"/>
                        <w:color w:val="000000"/>
                      </w:rPr>
                      <w:t>Eesnimi</w:t>
                    </w:r>
                    <w:proofErr w:type="spellEnd"/>
                    <w:r>
                      <w:rPr>
                        <w:rFonts w:ascii="Aptos Narrow" w:hAnsi="Aptos Narrow"/>
                        <w:color w:val="000000"/>
                      </w:rPr>
                      <w:t>: Tuule</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xml:space="preserve">: </w:t>
                    </w:r>
                    <w:proofErr w:type="spellStart"/>
                    <w:r>
                      <w:rPr>
                        <w:rFonts w:ascii="Aptos Narrow" w:hAnsi="Aptos Narrow"/>
                        <w:color w:val="000000"/>
                      </w:rPr>
                      <w:t>Laansoo</w:t>
                    </w:r>
                    <w:proofErr w:type="spellEnd"/>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tudeng</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ins>
                </w:p>
              </w:tc>
            </w:tr>
            <w:tr w:rsidR="007D2FEF" w14:paraId="1ADBCE54" w14:textId="77777777" w:rsidTr="007D2FEF">
              <w:trPr>
                <w:trHeight w:val="320"/>
                <w:trPrChange w:id="272" w:author="Uku Vainik" w:date="2025-08-15T22:03:00Z" w16du:dateUtc="2025-08-15T19:03:00Z">
                  <w:trPr>
                    <w:trHeight w:val="320"/>
                  </w:trPr>
                </w:trPrChange>
              </w:trPr>
              <w:tc>
                <w:tcPr>
                  <w:tcW w:w="1320" w:type="dxa"/>
                  <w:tcBorders>
                    <w:top w:val="nil"/>
                    <w:left w:val="nil"/>
                    <w:bottom w:val="nil"/>
                    <w:right w:val="nil"/>
                  </w:tcBorders>
                  <w:shd w:val="clear" w:color="auto" w:fill="auto"/>
                  <w:noWrap/>
                  <w:tcPrChange w:id="273" w:author="Uku Vainik" w:date="2025-08-15T22:03:00Z" w16du:dateUtc="2025-08-15T19:03:00Z">
                    <w:tcPr>
                      <w:tcW w:w="1320" w:type="dxa"/>
                      <w:tcBorders>
                        <w:top w:val="nil"/>
                        <w:left w:val="nil"/>
                        <w:bottom w:val="nil"/>
                        <w:right w:val="nil"/>
                      </w:tcBorders>
                      <w:shd w:val="clear" w:color="auto" w:fill="auto"/>
                      <w:noWrap/>
                      <w:vAlign w:val="bottom"/>
                    </w:tcPr>
                  </w:tcPrChange>
                </w:tcPr>
                <w:p w14:paraId="448DD62F" w14:textId="1F9012C0" w:rsidR="007D2FEF" w:rsidRDefault="007D2FEF">
                  <w:pPr>
                    <w:rPr>
                      <w:rFonts w:ascii="Aptos Narrow" w:hAnsi="Aptos Narrow"/>
                      <w:color w:val="000000"/>
                    </w:rPr>
                    <w:pPrChange w:id="274" w:author="Uku Vainik" w:date="2025-08-15T22:03:00Z" w16du:dateUtc="2025-08-15T19:03:00Z">
                      <w:pPr>
                        <w:jc w:val="right"/>
                      </w:pPr>
                    </w:pPrChange>
                  </w:pPr>
                  <w:ins w:id="275" w:author="Uku Vainik" w:date="2025-08-15T22:04:00Z" w16du:dateUtc="2025-08-15T19:04:00Z">
                    <w:r>
                      <w:rPr>
                        <w:rFonts w:ascii="Aptos Narrow" w:hAnsi="Aptos Narrow"/>
                        <w:color w:val="000000"/>
                      </w:rPr>
                      <w:t>68</w:t>
                    </w:r>
                  </w:ins>
                </w:p>
              </w:tc>
              <w:tc>
                <w:tcPr>
                  <w:tcW w:w="6748" w:type="dxa"/>
                  <w:tcBorders>
                    <w:top w:val="nil"/>
                    <w:left w:val="nil"/>
                    <w:bottom w:val="nil"/>
                    <w:right w:val="nil"/>
                  </w:tcBorders>
                  <w:shd w:val="clear" w:color="auto" w:fill="auto"/>
                  <w:noWrap/>
                  <w:tcPrChange w:id="276" w:author="Uku Vainik" w:date="2025-08-15T22:03:00Z" w16du:dateUtc="2025-08-15T19:03:00Z">
                    <w:tcPr>
                      <w:tcW w:w="6748" w:type="dxa"/>
                      <w:tcBorders>
                        <w:top w:val="nil"/>
                        <w:left w:val="nil"/>
                        <w:bottom w:val="nil"/>
                        <w:right w:val="nil"/>
                      </w:tcBorders>
                      <w:shd w:val="clear" w:color="auto" w:fill="auto"/>
                      <w:noWrap/>
                      <w:vAlign w:val="bottom"/>
                    </w:tcPr>
                  </w:tcPrChange>
                </w:tcPr>
                <w:p w14:paraId="105EAB3C" w14:textId="752C0F5C" w:rsidR="007D2FEF" w:rsidRDefault="007D2FEF" w:rsidP="007D2FEF">
                  <w:pPr>
                    <w:rPr>
                      <w:rFonts w:ascii="Aptos Narrow" w:hAnsi="Aptos Narrow"/>
                      <w:color w:val="000000"/>
                    </w:rPr>
                  </w:pPr>
                  <w:proofErr w:type="spellStart"/>
                  <w:ins w:id="277" w:author="Uku Vainik" w:date="2025-08-15T22:04:00Z" w16du:dateUtc="2025-08-15T19:04:00Z">
                    <w:r>
                      <w:rPr>
                        <w:rFonts w:ascii="Aptos Narrow" w:hAnsi="Aptos Narrow"/>
                        <w:color w:val="000000"/>
                      </w:rPr>
                      <w:t>Eesnimi</w:t>
                    </w:r>
                    <w:proofErr w:type="spellEnd"/>
                    <w:r>
                      <w:rPr>
                        <w:rFonts w:ascii="Aptos Narrow" w:hAnsi="Aptos Narrow"/>
                        <w:color w:val="000000"/>
                      </w:rPr>
                      <w:t>: Emily Hongzhen</w:t>
                    </w:r>
                    <w:r>
                      <w:rPr>
                        <w:rFonts w:ascii="Aptos Narrow" w:hAnsi="Aptos Narrow"/>
                        <w:color w:val="000000"/>
                      </w:rPr>
                      <w:br/>
                    </w:r>
                    <w:proofErr w:type="spellStart"/>
                    <w:r>
                      <w:rPr>
                        <w:rFonts w:ascii="Aptos Narrow" w:hAnsi="Aptos Narrow"/>
                        <w:color w:val="000000"/>
                      </w:rPr>
                      <w:t>Perenimi</w:t>
                    </w:r>
                    <w:proofErr w:type="spellEnd"/>
                    <w:r>
                      <w:rPr>
                        <w:rFonts w:ascii="Aptos Narrow" w:hAnsi="Aptos Narrow"/>
                        <w:color w:val="000000"/>
                      </w:rPr>
                      <w:t>: Cheng</w:t>
                    </w:r>
                    <w:r>
                      <w:rPr>
                        <w:rFonts w:ascii="Aptos Narrow" w:hAnsi="Aptos Narrow"/>
                        <w:color w:val="000000"/>
                      </w:rPr>
                      <w:br/>
                    </w:r>
                    <w:proofErr w:type="spellStart"/>
                    <w:r>
                      <w:rPr>
                        <w:rFonts w:ascii="Aptos Narrow" w:hAnsi="Aptos Narrow"/>
                        <w:color w:val="000000"/>
                      </w:rPr>
                      <w:t>Ametikoht</w:t>
                    </w:r>
                    <w:proofErr w:type="spellEnd"/>
                    <w:r>
                      <w:rPr>
                        <w:rFonts w:ascii="Aptos Narrow" w:hAnsi="Aptos Narrow"/>
                        <w:color w:val="000000"/>
                      </w:rPr>
                      <w:t xml:space="preserve">: </w:t>
                    </w:r>
                    <w:proofErr w:type="spellStart"/>
                    <w:r>
                      <w:rPr>
                        <w:rFonts w:ascii="Aptos Narrow" w:hAnsi="Aptos Narrow"/>
                        <w:color w:val="000000"/>
                      </w:rPr>
                      <w:t>nooremteadur</w:t>
                    </w:r>
                    <w:proofErr w:type="spellEnd"/>
                    <w:r>
                      <w:rPr>
                        <w:rFonts w:ascii="Aptos Narrow" w:hAnsi="Aptos Narrow"/>
                        <w:color w:val="000000"/>
                      </w:rPr>
                      <w:br/>
                    </w:r>
                    <w:proofErr w:type="spellStart"/>
                    <w:r>
                      <w:rPr>
                        <w:rFonts w:ascii="Aptos Narrow" w:hAnsi="Aptos Narrow"/>
                        <w:color w:val="000000"/>
                      </w:rPr>
                      <w:t>Organisatsioon</w:t>
                    </w:r>
                    <w:proofErr w:type="spellEnd"/>
                    <w:r>
                      <w:rPr>
                        <w:rFonts w:ascii="Aptos Narrow" w:hAnsi="Aptos Narrow"/>
                        <w:color w:val="000000"/>
                      </w:rPr>
                      <w:t>: TÜ, PH</w:t>
                    </w:r>
                  </w:ins>
                </w:p>
              </w:tc>
            </w:tr>
          </w:tbl>
          <w:p w14:paraId="782E9460" w14:textId="77777777" w:rsidR="00546BCC" w:rsidRDefault="00546BCC">
            <w:pPr>
              <w:widowControl w:val="0"/>
              <w:rPr>
                <w:lang w:val="et-EE"/>
              </w:rPr>
            </w:pPr>
          </w:p>
        </w:tc>
      </w:tr>
      <w:tr w:rsidR="00546BCC" w14:paraId="782E9463" w14:textId="77777777">
        <w:trPr>
          <w:trHeight w:val="600"/>
        </w:trPr>
        <w:tc>
          <w:tcPr>
            <w:tcW w:w="9600" w:type="dxa"/>
            <w:gridSpan w:val="3"/>
            <w:tcBorders>
              <w:top w:val="single" w:sz="4" w:space="0" w:color="000000"/>
              <w:left w:val="single" w:sz="4" w:space="0" w:color="525252"/>
              <w:bottom w:val="single" w:sz="4" w:space="0" w:color="525252"/>
              <w:right w:val="single" w:sz="4" w:space="0" w:color="525252"/>
            </w:tcBorders>
            <w:shd w:val="clear" w:color="auto" w:fill="FDE9D9" w:themeFill="accent6" w:themeFillTint="33"/>
          </w:tcPr>
          <w:p w14:paraId="782E9462" w14:textId="77777777" w:rsidR="00546BCC" w:rsidRDefault="007D2FEF">
            <w:pPr>
              <w:widowControl w:val="0"/>
              <w:spacing w:before="0" w:after="0"/>
              <w:rPr>
                <w:rFonts w:eastAsia="Helvetica Neue"/>
                <w:b/>
                <w:color w:val="000000"/>
                <w:lang w:val="et-EE"/>
              </w:rPr>
            </w:pPr>
            <w:r>
              <w:rPr>
                <w:rFonts w:eastAsia="Helvetica Neue"/>
                <w:b/>
                <w:color w:val="000000"/>
                <w:lang w:val="et-EE"/>
              </w:rPr>
              <w:lastRenderedPageBreak/>
              <w:t>5. Uuringu finantseerimine</w:t>
            </w:r>
          </w:p>
        </w:tc>
      </w:tr>
      <w:tr w:rsidR="00546BCC" w14:paraId="782E9466" w14:textId="77777777">
        <w:trPr>
          <w:trHeight w:val="332"/>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464" w14:textId="77777777" w:rsidR="00546BCC" w:rsidRDefault="007D2FEF">
            <w:pPr>
              <w:widowControl w:val="0"/>
              <w:spacing w:before="0" w:after="0"/>
              <w:rPr>
                <w:b/>
                <w:bCs/>
                <w:color w:val="323232"/>
                <w:lang w:val="et-EE"/>
              </w:rPr>
            </w:pPr>
            <w:r>
              <w:rPr>
                <w:b/>
                <w:bCs/>
                <w:color w:val="323232"/>
                <w:lang w:val="et-EE"/>
              </w:rPr>
              <w:t>Finantseerimise allikad</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465" w14:textId="77777777" w:rsidR="00546BCC" w:rsidRDefault="007D2FEF">
            <w:pPr>
              <w:widowControl w:val="0"/>
              <w:rPr>
                <w:lang w:val="et-EE"/>
              </w:rPr>
            </w:pPr>
            <w:r>
              <w:rPr>
                <w:lang w:val="et-EE"/>
              </w:rPr>
              <w:t xml:space="preserve">Uuringut rahastatakse geenivaramu vahenditest ja TÜ psühholoogide Anu Realo ja Uku </w:t>
            </w:r>
            <w:proofErr w:type="spellStart"/>
            <w:r>
              <w:rPr>
                <w:lang w:val="et-EE"/>
              </w:rPr>
              <w:t>Vainiku</w:t>
            </w:r>
            <w:proofErr w:type="spellEnd"/>
            <w:r>
              <w:rPr>
                <w:lang w:val="et-EE"/>
              </w:rPr>
              <w:t xml:space="preserve"> vahenditest. Uurijatele eraldi tasu ei maksta, kui ole välja toodud teisiti. Uku </w:t>
            </w:r>
            <w:proofErr w:type="spellStart"/>
            <w:r>
              <w:rPr>
                <w:lang w:val="et-EE"/>
              </w:rPr>
              <w:t>Vainiku</w:t>
            </w:r>
            <w:proofErr w:type="spellEnd"/>
            <w:r>
              <w:rPr>
                <w:lang w:val="et-EE"/>
              </w:rPr>
              <w:t xml:space="preserve"> uurimistegevus on praegu rahastatud Eesti teadusagentuuri projektidest MOBTP94 (2019-2021), PSG656 (2021), PSG759 (2022-2025) ja Anu Realo uurimistegevus projektist LSVPH16216/2 (2019-2023). Mariliis Vaht saab projektis osalemise eest lisatasu PSG656 ja PSG759 projektist. Uurijad esitavad edaspidi taotlusi Eesti, Ühendkuningriigi ja Euroopa Liidu rahastusfondidele, et toetada uuringu läbiviimist.</w:t>
            </w:r>
          </w:p>
        </w:tc>
      </w:tr>
      <w:tr w:rsidR="00546BCC" w14:paraId="782E9469" w14:textId="77777777">
        <w:trPr>
          <w:trHeight w:val="332"/>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467" w14:textId="77777777" w:rsidR="00546BCC" w:rsidRDefault="007D2FEF">
            <w:pPr>
              <w:widowControl w:val="0"/>
              <w:spacing w:before="0" w:after="0"/>
              <w:rPr>
                <w:b/>
                <w:color w:val="323232"/>
                <w:lang w:val="et-EE"/>
              </w:rPr>
            </w:pPr>
            <w:r>
              <w:rPr>
                <w:b/>
                <w:color w:val="323232"/>
                <w:lang w:val="et-EE"/>
              </w:rPr>
              <w:t xml:space="preserve">Uuringu </w:t>
            </w:r>
            <w:proofErr w:type="spellStart"/>
            <w:r>
              <w:rPr>
                <w:b/>
                <w:color w:val="323232"/>
                <w:lang w:val="et-EE"/>
              </w:rPr>
              <w:t>üldmaksumus</w:t>
            </w:r>
            <w:proofErr w:type="spellEnd"/>
            <w:r>
              <w:rPr>
                <w:b/>
                <w:color w:val="323232"/>
                <w:lang w:val="et-EE"/>
              </w:rPr>
              <w:t xml:space="preserve"> (summa)</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468" w14:textId="77777777" w:rsidR="00546BCC" w:rsidRDefault="007D2FEF">
            <w:pPr>
              <w:widowControl w:val="0"/>
              <w:rPr>
                <w:lang w:val="et-EE"/>
              </w:rPr>
            </w:pPr>
            <w:r>
              <w:rPr>
                <w:lang w:val="et-EE"/>
              </w:rPr>
              <w:t>480 000 eurot (PSG656 ja PSG759 eelarve)</w:t>
            </w:r>
          </w:p>
        </w:tc>
      </w:tr>
      <w:tr w:rsidR="00546BCC" w14:paraId="782E946C" w14:textId="77777777">
        <w:trPr>
          <w:trHeight w:val="719"/>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46A" w14:textId="77777777" w:rsidR="00546BCC" w:rsidRDefault="007D2FEF">
            <w:pPr>
              <w:widowControl w:val="0"/>
              <w:spacing w:before="0" w:after="0"/>
              <w:rPr>
                <w:b/>
                <w:color w:val="323232"/>
                <w:lang w:val="et-EE"/>
              </w:rPr>
            </w:pPr>
            <w:r>
              <w:rPr>
                <w:b/>
                <w:color w:val="323232"/>
                <w:lang w:val="et-EE"/>
              </w:rPr>
              <w:t>Uuritavale kompensatsiooni maksmine (jah, ei, põhjendus ja summa)</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46B" w14:textId="77777777" w:rsidR="00546BCC" w:rsidRDefault="007D2FEF">
            <w:pPr>
              <w:widowControl w:val="0"/>
              <w:rPr>
                <w:lang w:val="et-EE"/>
              </w:rPr>
            </w:pPr>
            <w:r>
              <w:rPr>
                <w:lang w:val="et-EE"/>
              </w:rPr>
              <w:t>Uuritavatele osalemise eest kompensatsiooni ei maksta. Panustatud aja eest saavad uuritavad tasuks tagasisidet. Uuringus osalemine ei hõlma uuringukeskuse külastamist ning seega ei ole vajalik sõidukulude või söögikorra kompenseerimine.</w:t>
            </w:r>
          </w:p>
        </w:tc>
      </w:tr>
      <w:tr w:rsidR="00546BCC" w14:paraId="782E946F" w14:textId="77777777">
        <w:trPr>
          <w:trHeight w:val="482"/>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46D" w14:textId="77777777" w:rsidR="00546BCC" w:rsidRDefault="007D2FEF">
            <w:pPr>
              <w:widowControl w:val="0"/>
              <w:spacing w:before="0" w:after="0"/>
              <w:rPr>
                <w:b/>
                <w:color w:val="323232"/>
                <w:lang w:val="et-EE"/>
              </w:rPr>
            </w:pPr>
            <w:r>
              <w:rPr>
                <w:b/>
                <w:color w:val="323232"/>
                <w:lang w:val="et-EE"/>
              </w:rPr>
              <w:t>Uuritavate kindlustus (jah, ei, kindlustaja ja poliis)</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46E" w14:textId="77777777" w:rsidR="00546BCC" w:rsidRDefault="007D2FEF">
            <w:pPr>
              <w:widowControl w:val="0"/>
              <w:rPr>
                <w:lang w:val="et-EE"/>
              </w:rPr>
            </w:pPr>
            <w:r>
              <w:rPr>
                <w:lang w:val="et-EE"/>
              </w:rPr>
              <w:t>Uuringus osalemine ei ole seotud protseduuridega, mis põhjustaksid uuritavatele tõsiseid tervisekahjustusi. Uuringus osalemine pole kaetud kindlustusega.</w:t>
            </w:r>
          </w:p>
        </w:tc>
      </w:tr>
      <w:tr w:rsidR="00546BCC" w14:paraId="782E9471" w14:textId="77777777">
        <w:trPr>
          <w:trHeight w:val="264"/>
        </w:trPr>
        <w:tc>
          <w:tcPr>
            <w:tcW w:w="9600" w:type="dxa"/>
            <w:gridSpan w:val="3"/>
            <w:tcBorders>
              <w:top w:val="single" w:sz="4" w:space="0" w:color="525252"/>
              <w:left w:val="single" w:sz="4" w:space="0" w:color="525252"/>
              <w:bottom w:val="single" w:sz="4" w:space="0" w:color="000000"/>
              <w:right w:val="single" w:sz="4" w:space="0" w:color="525252"/>
            </w:tcBorders>
            <w:shd w:val="clear" w:color="auto" w:fill="FDE9D9" w:themeFill="accent6" w:themeFillTint="33"/>
          </w:tcPr>
          <w:p w14:paraId="782E9470" w14:textId="77777777" w:rsidR="00546BCC" w:rsidRDefault="007D2FEF">
            <w:pPr>
              <w:widowControl w:val="0"/>
              <w:spacing w:before="0" w:after="0"/>
              <w:rPr>
                <w:rFonts w:eastAsia="Helvetica Neue"/>
                <w:b/>
                <w:color w:val="000000"/>
                <w:lang w:val="et-EE"/>
              </w:rPr>
            </w:pPr>
            <w:r>
              <w:rPr>
                <w:rFonts w:eastAsia="Helvetica Neue"/>
                <w:b/>
                <w:color w:val="000000"/>
                <w:lang w:val="et-EE"/>
              </w:rPr>
              <w:t>6. Uuringu läbiviimise aeg (algus ja lõpp kuu ja aasta täpsusega)</w:t>
            </w:r>
          </w:p>
        </w:tc>
      </w:tr>
      <w:tr w:rsidR="00546BCC" w14:paraId="782E9473" w14:textId="77777777">
        <w:trPr>
          <w:trHeight w:val="639"/>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472" w14:textId="77777777" w:rsidR="00546BCC" w:rsidRDefault="007D2FEF">
            <w:pPr>
              <w:widowControl w:val="0"/>
              <w:rPr>
                <w:lang w:val="et-EE"/>
              </w:rPr>
            </w:pPr>
            <w:r>
              <w:rPr>
                <w:lang w:val="et-EE"/>
              </w:rPr>
              <w:t>Detsember 2020 – detsember 2030</w:t>
            </w:r>
          </w:p>
        </w:tc>
      </w:tr>
      <w:tr w:rsidR="00546BCC" w14:paraId="782E9475" w14:textId="77777777">
        <w:trPr>
          <w:trHeight w:val="264"/>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474" w14:textId="77777777" w:rsidR="00546BCC" w:rsidRDefault="007D2FEF">
            <w:pPr>
              <w:widowControl w:val="0"/>
              <w:spacing w:before="0" w:after="0"/>
              <w:rPr>
                <w:rFonts w:eastAsia="Helvetica Neue"/>
                <w:b/>
                <w:bCs/>
                <w:color w:val="000000"/>
                <w:lang w:val="et-EE"/>
              </w:rPr>
            </w:pPr>
            <w:r>
              <w:rPr>
                <w:rFonts w:eastAsia="Helvetica Neue"/>
                <w:b/>
                <w:bCs/>
                <w:color w:val="000000"/>
                <w:lang w:val="et-EE"/>
              </w:rPr>
              <w:lastRenderedPageBreak/>
              <w:t>7. Teave sama uuringu projekti varasema või samaaegse hindamise kohta (sh teistes riikides)</w:t>
            </w:r>
          </w:p>
        </w:tc>
      </w:tr>
      <w:tr w:rsidR="00546BCC" w14:paraId="782E94C4" w14:textId="77777777">
        <w:trPr>
          <w:trHeight w:val="1168"/>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FFFFF" w:themeFill="background1"/>
          </w:tcPr>
          <w:p w14:paraId="782E9476" w14:textId="77777777" w:rsidR="00546BCC" w:rsidRDefault="007D2FEF">
            <w:pPr>
              <w:widowControl w:val="0"/>
              <w:rPr>
                <w:b/>
                <w:lang w:val="et-EE"/>
              </w:rPr>
            </w:pPr>
            <w:r>
              <w:rPr>
                <w:b/>
                <w:lang w:val="et-EE"/>
              </w:rPr>
              <w:t xml:space="preserve">TÜ </w:t>
            </w:r>
            <w:proofErr w:type="spellStart"/>
            <w:r>
              <w:rPr>
                <w:b/>
                <w:lang w:val="et-EE"/>
              </w:rPr>
              <w:t>inimuuringute</w:t>
            </w:r>
            <w:proofErr w:type="spellEnd"/>
            <w:r>
              <w:rPr>
                <w:b/>
                <w:lang w:val="et-EE"/>
              </w:rPr>
              <w:t xml:space="preserve"> eetika komitee poolt eelnevalt väljastatud kooskõlastused</w:t>
            </w:r>
          </w:p>
          <w:p w14:paraId="782E9477" w14:textId="77777777" w:rsidR="00546BCC" w:rsidRDefault="007D2FEF">
            <w:pPr>
              <w:widowControl w:val="0"/>
              <w:numPr>
                <w:ilvl w:val="0"/>
                <w:numId w:val="2"/>
              </w:numPr>
              <w:rPr>
                <w:lang w:val="et-EE"/>
              </w:rPr>
            </w:pPr>
            <w:r>
              <w:rPr>
                <w:lang w:val="et-EE"/>
              </w:rPr>
              <w:t xml:space="preserve">TÜ </w:t>
            </w:r>
            <w:proofErr w:type="spellStart"/>
            <w:r>
              <w:rPr>
                <w:lang w:val="et-EE"/>
              </w:rPr>
              <w:t>inimuuringute</w:t>
            </w:r>
            <w:proofErr w:type="spellEnd"/>
            <w:r>
              <w:rPr>
                <w:lang w:val="et-EE"/>
              </w:rPr>
              <w:t xml:space="preserve"> eetika komitee, protokolli number: 170/T-38, 28.04.2008. Uurimistöö pealkiri: Geneetilise varieeruvuse hindamine isiksusele ja </w:t>
            </w:r>
            <w:proofErr w:type="spellStart"/>
            <w:r>
              <w:rPr>
                <w:lang w:val="et-EE"/>
              </w:rPr>
              <w:t>kronotüübile</w:t>
            </w:r>
            <w:proofErr w:type="spellEnd"/>
            <w:r>
              <w:rPr>
                <w:lang w:val="et-EE"/>
              </w:rPr>
              <w:t>. Geenivaramu geenidoonorite tagasikodeerimine lisaküsimustike täitmiseks. Uuringu periood: 2008-2013.</w:t>
            </w:r>
          </w:p>
          <w:p w14:paraId="782E9478" w14:textId="77777777" w:rsidR="00546BCC" w:rsidRDefault="007D2FEF">
            <w:pPr>
              <w:widowControl w:val="0"/>
              <w:numPr>
                <w:ilvl w:val="1"/>
                <w:numId w:val="2"/>
              </w:numPr>
              <w:rPr>
                <w:lang w:val="et-EE"/>
              </w:rPr>
            </w:pPr>
            <w:r>
              <w:rPr>
                <w:lang w:val="et-EE"/>
              </w:rPr>
              <w:t xml:space="preserve">Taotluse üks eesmärk oli saada luba tänapäeval enim kasutatud isiksuse hindamiseks kasutatava küsimustiku - NEO-PI-3 täitmiseks 1090 geenidoonori poolt. Uuritavate kohort oli valitud selle alusel, et samadele geenidoonoritele (nn. Eesti populatsioonipõhine kontrollkohort) teostati DNA </w:t>
            </w:r>
            <w:proofErr w:type="spellStart"/>
            <w:r>
              <w:rPr>
                <w:lang w:val="et-EE"/>
              </w:rPr>
              <w:t>genotüpiseerimine</w:t>
            </w:r>
            <w:proofErr w:type="spellEnd"/>
            <w:r>
              <w:rPr>
                <w:lang w:val="et-EE"/>
              </w:rPr>
              <w:t>, mis lõi eelduse kogu genoomi hõlmavate assotsiatsiooniuuringute läbiviimiseks ja sellega tekkis võimalus läheneda nii haiguste kui ka normaalsete fenotüübiliste tunnuste molekulaarsetele mehhanismide selgitamisele ilma eelnevate hüpoteesideta.</w:t>
            </w:r>
          </w:p>
          <w:p w14:paraId="782E9479" w14:textId="77777777" w:rsidR="00546BCC" w:rsidRDefault="007D2FEF">
            <w:pPr>
              <w:widowControl w:val="0"/>
              <w:numPr>
                <w:ilvl w:val="0"/>
                <w:numId w:val="2"/>
              </w:numPr>
              <w:rPr>
                <w:lang w:val="et-EE"/>
              </w:rPr>
            </w:pPr>
            <w:r>
              <w:rPr>
                <w:lang w:val="et-EE"/>
              </w:rPr>
              <w:t xml:space="preserve">TÜ </w:t>
            </w:r>
            <w:proofErr w:type="spellStart"/>
            <w:r>
              <w:rPr>
                <w:lang w:val="et-EE"/>
              </w:rPr>
              <w:t>inimuuringute</w:t>
            </w:r>
            <w:proofErr w:type="spellEnd"/>
            <w:r>
              <w:rPr>
                <w:lang w:val="et-EE"/>
              </w:rPr>
              <w:t xml:space="preserve"> eetika komitee, protokolli number: 178/T-18, 19.01.2009. Uurimistöö jätkutaotluse pealkiri: Geneetilise varieeruvuse mõju hindamine inimese isiksusele. Uuringu periood: 2008-2013.</w:t>
            </w:r>
          </w:p>
          <w:p w14:paraId="782E947A" w14:textId="77777777" w:rsidR="00546BCC" w:rsidRDefault="007D2FEF">
            <w:pPr>
              <w:widowControl w:val="0"/>
              <w:numPr>
                <w:ilvl w:val="1"/>
                <w:numId w:val="2"/>
              </w:numPr>
              <w:rPr>
                <w:lang w:val="et-EE"/>
              </w:rPr>
            </w:pPr>
            <w:r>
              <w:rPr>
                <w:lang w:val="et-EE"/>
              </w:rPr>
              <w:t>Taotluse eesmärk oli liita isiksuse tüüpe analüüsiva küsimustiku NEO-PI-3 geenivaramu põhiküsimustiku juurde lisamoodulina ja saada vastused 1000 geenidoonorilt, kes vabatahtlikkuse alusel liituvad geenivaramuga (geenidoonoriks värbamise protseduuri käigus).</w:t>
            </w:r>
          </w:p>
          <w:p w14:paraId="782E947B" w14:textId="77777777" w:rsidR="00546BCC" w:rsidRDefault="007D2FEF">
            <w:pPr>
              <w:widowControl w:val="0"/>
              <w:numPr>
                <w:ilvl w:val="0"/>
                <w:numId w:val="2"/>
              </w:numPr>
              <w:rPr>
                <w:lang w:val="et-EE"/>
              </w:rPr>
            </w:pPr>
            <w:r>
              <w:rPr>
                <w:lang w:val="et-EE"/>
              </w:rPr>
              <w:t xml:space="preserve">TÜ </w:t>
            </w:r>
            <w:proofErr w:type="spellStart"/>
            <w:r>
              <w:rPr>
                <w:lang w:val="et-EE"/>
              </w:rPr>
              <w:t>inimuuringute</w:t>
            </w:r>
            <w:proofErr w:type="spellEnd"/>
            <w:r>
              <w:rPr>
                <w:lang w:val="et-EE"/>
              </w:rPr>
              <w:t xml:space="preserve"> eetika komitee, protokolli number: 189/M-25, 05.02.2010. Uurimistöö jätkutaotluse pealkiri: Geneetilise varieeruvuse mõju hindamine inimese isiksusele, uuringu periood: 2010-2013.</w:t>
            </w:r>
          </w:p>
          <w:p w14:paraId="782E947C" w14:textId="77777777" w:rsidR="00546BCC" w:rsidRDefault="007D2FEF">
            <w:pPr>
              <w:widowControl w:val="0"/>
              <w:numPr>
                <w:ilvl w:val="1"/>
                <w:numId w:val="2"/>
              </w:numPr>
              <w:rPr>
                <w:lang w:val="et-EE"/>
              </w:rPr>
            </w:pPr>
            <w:r>
              <w:rPr>
                <w:lang w:val="et-EE"/>
              </w:rPr>
              <w:t>Taotluse eesmärk oli suurendada geenidoonorite arvu, kes täidavad NEO-PI-3 küsimustiku 1500 võrra.</w:t>
            </w:r>
          </w:p>
          <w:p w14:paraId="782E947D" w14:textId="77777777" w:rsidR="00546BCC" w:rsidRDefault="007D2FEF">
            <w:pPr>
              <w:widowControl w:val="0"/>
              <w:numPr>
                <w:ilvl w:val="0"/>
                <w:numId w:val="2"/>
              </w:numPr>
              <w:rPr>
                <w:lang w:val="et-EE"/>
              </w:rPr>
            </w:pPr>
            <w:r>
              <w:rPr>
                <w:lang w:val="et-EE"/>
              </w:rPr>
              <w:t xml:space="preserve">TÜ </w:t>
            </w:r>
            <w:proofErr w:type="spellStart"/>
            <w:r>
              <w:rPr>
                <w:lang w:val="et-EE"/>
              </w:rPr>
              <w:t>inimuuringute</w:t>
            </w:r>
            <w:proofErr w:type="spellEnd"/>
            <w:r>
              <w:rPr>
                <w:lang w:val="et-EE"/>
              </w:rPr>
              <w:t xml:space="preserve"> eetika komitee, protokolli number: 236/M-29, 21.04.2014. Uurimistöö jätkutaotluse pealkiri: Geneetilise varieeruvuse mõju hindamine inimese isiksusele. Periood: 2014-31.12.2019.</w:t>
            </w:r>
          </w:p>
          <w:p w14:paraId="782E947E" w14:textId="77777777" w:rsidR="00546BCC" w:rsidRDefault="007D2FEF">
            <w:pPr>
              <w:widowControl w:val="0"/>
              <w:numPr>
                <w:ilvl w:val="1"/>
                <w:numId w:val="2"/>
              </w:numPr>
              <w:rPr>
                <w:lang w:val="et-EE"/>
              </w:rPr>
            </w:pPr>
            <w:r>
              <w:rPr>
                <w:lang w:val="et-EE"/>
              </w:rPr>
              <w:t>Taotlus eesmärk oli uuringu perioodi pikendamine.</w:t>
            </w:r>
          </w:p>
          <w:p w14:paraId="782E947F" w14:textId="77777777" w:rsidR="00546BCC" w:rsidRDefault="007D2FEF">
            <w:pPr>
              <w:widowControl w:val="0"/>
              <w:numPr>
                <w:ilvl w:val="0"/>
                <w:numId w:val="2"/>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1.1-12/626, 13.04.2020. Uurimistöö jätkutaotluse </w:t>
            </w:r>
            <w:proofErr w:type="spellStart"/>
            <w:r>
              <w:rPr>
                <w:lang w:val="et-EE"/>
              </w:rPr>
              <w:t>pealkiri:Geneetilise</w:t>
            </w:r>
            <w:proofErr w:type="spellEnd"/>
            <w:r>
              <w:rPr>
                <w:lang w:val="et-EE"/>
              </w:rPr>
              <w:t xml:space="preserve"> varieeruvuse mõju hindamine inimese isiksusele. Periood: Aprill 2020 – Detsember 2030</w:t>
            </w:r>
          </w:p>
          <w:p w14:paraId="782E9480" w14:textId="77777777" w:rsidR="00546BCC" w:rsidRDefault="007D2FEF">
            <w:pPr>
              <w:widowControl w:val="0"/>
              <w:numPr>
                <w:ilvl w:val="1"/>
                <w:numId w:val="2"/>
              </w:numPr>
              <w:rPr>
                <w:lang w:val="et-EE"/>
              </w:rPr>
            </w:pPr>
            <w:r>
              <w:rPr>
                <w:lang w:val="et-EE"/>
              </w:rPr>
              <w:t>Taotluse eesmärgid oli pikendada uurimistöö teostamise aega, täiendada mõõtmise vahendeid ja läbi viia kordusmõõtmisi.</w:t>
            </w:r>
          </w:p>
          <w:p w14:paraId="782E9481" w14:textId="77777777" w:rsidR="00546BCC" w:rsidRDefault="007D2FEF">
            <w:pPr>
              <w:widowControl w:val="0"/>
              <w:numPr>
                <w:ilvl w:val="0"/>
                <w:numId w:val="2"/>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1.1-12/626, 12.01.2021. Uurimistöö jätkutaotluse </w:t>
            </w:r>
            <w:proofErr w:type="spellStart"/>
            <w:r>
              <w:rPr>
                <w:lang w:val="et-EE"/>
              </w:rPr>
              <w:t>pealkiri:Geneetilise</w:t>
            </w:r>
            <w:proofErr w:type="spellEnd"/>
            <w:r>
              <w:rPr>
                <w:lang w:val="et-EE"/>
              </w:rPr>
              <w:t xml:space="preserve"> varieeruvuse mõju hindamine inimese isiksusele. Periood: Detsember 2020 – Detsember 2030</w:t>
            </w:r>
          </w:p>
          <w:p w14:paraId="782E9482" w14:textId="77777777" w:rsidR="00546BCC" w:rsidRDefault="007D2FEF">
            <w:pPr>
              <w:widowControl w:val="0"/>
              <w:numPr>
                <w:ilvl w:val="1"/>
                <w:numId w:val="2"/>
              </w:numPr>
              <w:rPr>
                <w:lang w:val="et-EE"/>
              </w:rPr>
            </w:pPr>
            <w:r>
              <w:rPr>
                <w:lang w:val="et-EE"/>
              </w:rPr>
              <w:t>Taotluse eesmärgid olid lisada uuringule 1 uurija ja uuendada ajagraafikut.</w:t>
            </w:r>
          </w:p>
          <w:p w14:paraId="782E9483" w14:textId="77777777" w:rsidR="00546BCC" w:rsidRDefault="007D2FEF">
            <w:pPr>
              <w:widowControl w:val="0"/>
              <w:numPr>
                <w:ilvl w:val="0"/>
                <w:numId w:val="2"/>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1.1-12/202 22.03.2021. Uurimistöö jätkutaotluse </w:t>
            </w:r>
            <w:proofErr w:type="spellStart"/>
            <w:r>
              <w:rPr>
                <w:lang w:val="et-EE"/>
              </w:rPr>
              <w:t>pealkiri:Geneetilise</w:t>
            </w:r>
            <w:proofErr w:type="spellEnd"/>
            <w:r>
              <w:rPr>
                <w:lang w:val="et-EE"/>
              </w:rPr>
              <w:t xml:space="preserve"> varieeruvuse mõju hindamine inimese isiksusele. Periood: Detsember 2020 – Detsember 2030</w:t>
            </w:r>
          </w:p>
          <w:p w14:paraId="782E9484" w14:textId="77777777" w:rsidR="00546BCC" w:rsidRDefault="007D2FEF">
            <w:pPr>
              <w:widowControl w:val="0"/>
              <w:numPr>
                <w:ilvl w:val="1"/>
                <w:numId w:val="2"/>
              </w:numPr>
              <w:rPr>
                <w:lang w:val="et-EE"/>
              </w:rPr>
            </w:pPr>
            <w:r>
              <w:rPr>
                <w:color w:val="000000"/>
                <w:lang w:val="et-EE"/>
              </w:rPr>
              <w:t>Taotluse eesmärgid olid pikendada uurimistöö teostamise aega, täiendada mõõtmise vahendeid ja selgitada kordusmõõtmisi vahemikus 2021-2030</w:t>
            </w:r>
          </w:p>
          <w:p w14:paraId="782E9485" w14:textId="77777777" w:rsidR="00546BCC" w:rsidRDefault="007D2FEF">
            <w:pPr>
              <w:widowControl w:val="0"/>
              <w:numPr>
                <w:ilvl w:val="0"/>
                <w:numId w:val="2"/>
              </w:numPr>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1.1-12/202 13.04.21. Uurimistöö jätkutaotluse </w:t>
            </w:r>
            <w:proofErr w:type="spellStart"/>
            <w:r>
              <w:rPr>
                <w:lang w:val="et-EE"/>
              </w:rPr>
              <w:t>pealkiri:Geneetilise</w:t>
            </w:r>
            <w:proofErr w:type="spellEnd"/>
            <w:r>
              <w:rPr>
                <w:lang w:val="et-EE"/>
              </w:rPr>
              <w:t xml:space="preserve"> varieeruvuse mõju hindamine inimese isiksusele. Periood: Detsember 2020 – Detsember 2030. </w:t>
            </w:r>
            <w:r>
              <w:rPr>
                <w:color w:val="000000"/>
                <w:lang w:val="et-EE"/>
              </w:rPr>
              <w:t xml:space="preserve">Taotluse eesmärgid olid: </w:t>
            </w:r>
          </w:p>
          <w:p w14:paraId="782E9486" w14:textId="77777777" w:rsidR="00546BCC" w:rsidRDefault="007D2FEF">
            <w:pPr>
              <w:widowControl w:val="0"/>
              <w:numPr>
                <w:ilvl w:val="2"/>
                <w:numId w:val="2"/>
              </w:numPr>
              <w:rPr>
                <w:lang w:val="et-EE"/>
              </w:rPr>
            </w:pPr>
            <w:r>
              <w:rPr>
                <w:color w:val="000000"/>
                <w:lang w:val="et-EE"/>
              </w:rPr>
              <w:t xml:space="preserve">kaasata uuringusse kaks kaasuurijat Ann-Marii Vilk ja Liisi </w:t>
            </w:r>
            <w:proofErr w:type="spellStart"/>
            <w:r>
              <w:rPr>
                <w:color w:val="000000"/>
                <w:lang w:val="et-EE"/>
              </w:rPr>
              <w:t>Promet</w:t>
            </w:r>
            <w:proofErr w:type="spellEnd"/>
            <w:r>
              <w:rPr>
                <w:color w:val="000000"/>
                <w:lang w:val="et-EE"/>
              </w:rPr>
              <w:t>;</w:t>
            </w:r>
          </w:p>
          <w:p w14:paraId="782E9487" w14:textId="77777777" w:rsidR="00546BCC" w:rsidRDefault="007D2FEF">
            <w:pPr>
              <w:widowControl w:val="0"/>
              <w:numPr>
                <w:ilvl w:val="2"/>
                <w:numId w:val="2"/>
              </w:numPr>
              <w:rPr>
                <w:lang w:val="et-EE"/>
              </w:rPr>
            </w:pPr>
            <w:r>
              <w:rPr>
                <w:color w:val="000000"/>
                <w:lang w:val="et-EE"/>
              </w:rPr>
              <w:t>Muuta 100NP küsimustikus vene keelset tõlget (parandatud taotluses toodud muudatused paksus kirjas);</w:t>
            </w:r>
          </w:p>
          <w:p w14:paraId="782E9488" w14:textId="77777777" w:rsidR="00546BCC" w:rsidRDefault="007D2FEF">
            <w:pPr>
              <w:widowControl w:val="0"/>
              <w:numPr>
                <w:ilvl w:val="2"/>
                <w:numId w:val="2"/>
              </w:numPr>
              <w:rPr>
                <w:lang w:val="et-EE"/>
              </w:rPr>
            </w:pPr>
            <w:r>
              <w:rPr>
                <w:color w:val="000000"/>
                <w:lang w:val="et-EE"/>
              </w:rPr>
              <w:t>Linkida andmeid mobiiliuuringus (N=600).</w:t>
            </w:r>
          </w:p>
          <w:p w14:paraId="782E9489" w14:textId="77777777" w:rsidR="00546BCC" w:rsidRDefault="007D2FEF">
            <w:pPr>
              <w:widowControl w:val="0"/>
              <w:numPr>
                <w:ilvl w:val="0"/>
                <w:numId w:val="2"/>
              </w:numPr>
              <w:rPr>
                <w:lang w:val="et-EE"/>
              </w:rPr>
            </w:pPr>
            <w:r>
              <w:rPr>
                <w:color w:val="000000" w:themeColor="text1"/>
                <w:lang w:val="et-EE"/>
              </w:rPr>
              <w:t xml:space="preserve">Eesti </w:t>
            </w:r>
            <w:proofErr w:type="spellStart"/>
            <w:r>
              <w:rPr>
                <w:color w:val="000000" w:themeColor="text1"/>
                <w:lang w:val="et-EE"/>
              </w:rPr>
              <w:t>bioeetika</w:t>
            </w:r>
            <w:proofErr w:type="spellEnd"/>
            <w:r>
              <w:rPr>
                <w:color w:val="000000" w:themeColor="text1"/>
                <w:lang w:val="et-EE"/>
              </w:rPr>
              <w:t xml:space="preserve"> ja </w:t>
            </w:r>
            <w:proofErr w:type="spellStart"/>
            <w:r>
              <w:rPr>
                <w:color w:val="000000" w:themeColor="text1"/>
                <w:lang w:val="et-EE"/>
              </w:rPr>
              <w:t>inimuuringute</w:t>
            </w:r>
            <w:proofErr w:type="spellEnd"/>
            <w:r>
              <w:rPr>
                <w:color w:val="000000" w:themeColor="text1"/>
                <w:lang w:val="et-EE"/>
              </w:rPr>
              <w:t xml:space="preserve"> nõukogu, protokolli number </w:t>
            </w:r>
            <w:r>
              <w:rPr>
                <w:rFonts w:eastAsia="Calibri"/>
                <w:color w:val="000000" w:themeColor="text1"/>
                <w:lang w:val="et-EE"/>
              </w:rPr>
              <w:t xml:space="preserve">nr 1.1-12/202GV 19. august 2021 </w:t>
            </w:r>
            <w:r>
              <w:rPr>
                <w:color w:val="000000" w:themeColor="text1"/>
                <w:lang w:val="et-EE"/>
              </w:rPr>
              <w:t xml:space="preserve">. Uurimistöö jätkutaotluse pealkiri: Geneetilise varieeruvuse mõju hindamine inimese isiksusele. </w:t>
            </w:r>
            <w:r>
              <w:rPr>
                <w:color w:val="000000" w:themeColor="text1"/>
                <w:lang w:val="et-EE"/>
              </w:rPr>
              <w:lastRenderedPageBreak/>
              <w:t xml:space="preserve">Periood: Detsember 2020 – Detsember 2030. Taotluse eesmärgid olid: </w:t>
            </w:r>
          </w:p>
          <w:p w14:paraId="782E948A" w14:textId="77777777" w:rsidR="00546BCC" w:rsidRDefault="007D2FEF">
            <w:pPr>
              <w:pStyle w:val="ListParagraph"/>
              <w:widowControl w:val="0"/>
              <w:numPr>
                <w:ilvl w:val="1"/>
                <w:numId w:val="2"/>
              </w:numPr>
              <w:spacing w:before="0" w:after="0"/>
              <w:textAlignment w:val="baseline"/>
            </w:pPr>
            <w:r>
              <w:rPr>
                <w:rFonts w:eastAsia="Noto Sans CJK SC"/>
                <w:color w:val="000000" w:themeColor="text1"/>
                <w:lang w:val="et-EE" w:bidi="hi-IN"/>
              </w:rPr>
              <w:t xml:space="preserve">Kustutada pilootandmete põhjal üleliigsed </w:t>
            </w:r>
            <w:proofErr w:type="spellStart"/>
            <w:r>
              <w:rPr>
                <w:rFonts w:eastAsia="Noto Sans CJK SC"/>
                <w:color w:val="000000" w:themeColor="text1"/>
                <w:lang w:bidi="hi-IN"/>
              </w:rPr>
              <w:t>isiksuse</w:t>
            </w:r>
            <w:proofErr w:type="spellEnd"/>
            <w:r>
              <w:rPr>
                <w:rFonts w:eastAsia="Noto Sans CJK SC"/>
                <w:color w:val="000000" w:themeColor="text1"/>
                <w:lang w:val="et-EE" w:bidi="hi-IN"/>
              </w:rPr>
              <w:t>küsimused</w:t>
            </w:r>
            <w:r>
              <w:rPr>
                <w:rFonts w:eastAsia="Noto Sans CJK SC"/>
                <w:color w:val="000000" w:themeColor="text1"/>
                <w:lang w:bidi="hi-IN"/>
              </w:rPr>
              <w:t xml:space="preserve"> (65 </w:t>
            </w:r>
            <w:proofErr w:type="spellStart"/>
            <w:r>
              <w:rPr>
                <w:rFonts w:eastAsia="Noto Sans CJK SC"/>
                <w:color w:val="000000" w:themeColor="text1"/>
                <w:lang w:bidi="hi-IN"/>
              </w:rPr>
              <w:t>küsimust</w:t>
            </w:r>
            <w:proofErr w:type="spellEnd"/>
            <w:r>
              <w:rPr>
                <w:rFonts w:eastAsia="Noto Sans CJK SC"/>
                <w:color w:val="000000" w:themeColor="text1"/>
                <w:lang w:bidi="hi-IN"/>
              </w:rPr>
              <w:t xml:space="preserve">, mis on </w:t>
            </w:r>
            <w:proofErr w:type="spellStart"/>
            <w:r>
              <w:rPr>
                <w:rFonts w:eastAsia="Noto Sans CJK SC"/>
                <w:color w:val="000000" w:themeColor="text1"/>
                <w:lang w:bidi="hi-IN"/>
              </w:rPr>
              <w:t>toodud</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Lisaküsimused</w:t>
            </w:r>
            <w:proofErr w:type="spellEnd"/>
            <w:r>
              <w:rPr>
                <w:rFonts w:eastAsia="Noto Sans CJK SC"/>
                <w:color w:val="000000" w:themeColor="text1"/>
                <w:lang w:bidi="hi-IN"/>
              </w:rPr>
              <w:t>)</w:t>
            </w:r>
          </w:p>
          <w:p w14:paraId="782E948B" w14:textId="77777777" w:rsidR="00546BCC" w:rsidRDefault="007D2FEF">
            <w:pPr>
              <w:pStyle w:val="ListParagraph"/>
              <w:widowControl w:val="0"/>
              <w:numPr>
                <w:ilvl w:val="1"/>
                <w:numId w:val="2"/>
              </w:numPr>
              <w:spacing w:before="0" w:after="0"/>
              <w:textAlignment w:val="baseline"/>
            </w:pPr>
            <w:r>
              <w:rPr>
                <w:rFonts w:eastAsia="Noto Sans CJK SC"/>
                <w:color w:val="000000"/>
                <w:lang w:val="et-EE" w:bidi="hi-IN"/>
              </w:rPr>
              <w:t xml:space="preserve">Lisada </w:t>
            </w:r>
            <w:proofErr w:type="spellStart"/>
            <w:r>
              <w:rPr>
                <w:rFonts w:eastAsia="Noto Sans CJK SC"/>
                <w:color w:val="000000" w:themeColor="text1"/>
                <w:lang w:bidi="hi-IN"/>
              </w:rPr>
              <w:t>kuus</w:t>
            </w:r>
            <w:proofErr w:type="spellEnd"/>
            <w:r>
              <w:rPr>
                <w:rFonts w:eastAsia="Noto Sans CJK SC"/>
                <w:color w:val="000000"/>
                <w:lang w:bidi="hi-IN"/>
              </w:rPr>
              <w:t xml:space="preserve"> </w:t>
            </w:r>
            <w:r>
              <w:rPr>
                <w:rFonts w:eastAsia="Noto Sans CJK SC"/>
                <w:color w:val="000000"/>
                <w:lang w:val="et-EE" w:bidi="hi-IN"/>
              </w:rPr>
              <w:t>täiendava</w:t>
            </w:r>
            <w:r>
              <w:rPr>
                <w:rFonts w:eastAsia="Noto Sans CJK SC"/>
                <w:color w:val="000000"/>
                <w:lang w:bidi="hi-IN"/>
              </w:rPr>
              <w:t>t</w:t>
            </w:r>
            <w:r>
              <w:rPr>
                <w:rFonts w:eastAsia="Noto Sans CJK SC"/>
                <w:color w:val="000000"/>
                <w:lang w:val="et-EE" w:bidi="hi-IN"/>
              </w:rPr>
              <w:t xml:space="preserve"> </w:t>
            </w:r>
            <w:proofErr w:type="spellStart"/>
            <w:r>
              <w:rPr>
                <w:rFonts w:eastAsia="Noto Sans CJK SC"/>
                <w:color w:val="000000"/>
                <w:lang w:bidi="hi-IN"/>
              </w:rPr>
              <w:t>isiksuse</w:t>
            </w:r>
            <w:proofErr w:type="spellEnd"/>
            <w:r>
              <w:rPr>
                <w:rFonts w:eastAsia="Noto Sans CJK SC"/>
                <w:color w:val="000000"/>
                <w:lang w:val="et-EE" w:bidi="hi-IN"/>
              </w:rPr>
              <w:t>küsimus</w:t>
            </w:r>
            <w:r>
              <w:rPr>
                <w:rFonts w:eastAsia="Noto Sans CJK SC"/>
                <w:color w:val="000000" w:themeColor="text1"/>
                <w:lang w:bidi="hi-IN"/>
              </w:rPr>
              <w:t>t (</w:t>
            </w:r>
            <w:proofErr w:type="spellStart"/>
            <w:r>
              <w:rPr>
                <w:rFonts w:eastAsia="Noto Sans CJK SC"/>
                <w:color w:val="000000" w:themeColor="text1"/>
                <w:lang w:bidi="hi-IN"/>
              </w:rPr>
              <w:t>toodud</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tugeva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fondiga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lisas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Isiksuseküsimstik</w:t>
            </w:r>
            <w:proofErr w:type="spellEnd"/>
            <w:r>
              <w:rPr>
                <w:rFonts w:eastAsia="Noto Sans CJK SC"/>
                <w:color w:val="000000" w:themeColor="text1"/>
                <w:lang w:bidi="hi-IN"/>
              </w:rPr>
              <w:t xml:space="preserve"> 100NP ), </w:t>
            </w:r>
            <w:proofErr w:type="spellStart"/>
            <w:r>
              <w:rPr>
                <w:rFonts w:eastAsia="Noto Sans CJK SC"/>
                <w:color w:val="000000" w:themeColor="text1"/>
                <w:lang w:bidi="hi-IN"/>
              </w:rPr>
              <w:t>samuti</w:t>
            </w:r>
            <w:proofErr w:type="spellEnd"/>
            <w:r>
              <w:rPr>
                <w:rFonts w:eastAsia="Noto Sans CJK SC"/>
                <w:color w:val="000000" w:themeColor="text1"/>
                <w:lang w:bidi="hi-IN"/>
              </w:rPr>
              <w:t xml:space="preserve"> 27 </w:t>
            </w:r>
            <w:proofErr w:type="spellStart"/>
            <w:r>
              <w:rPr>
                <w:rFonts w:eastAsia="Noto Sans CJK SC"/>
                <w:color w:val="000000"/>
                <w:lang w:bidi="hi-IN"/>
              </w:rPr>
              <w:t>küsimust</w:t>
            </w:r>
            <w:proofErr w:type="spellEnd"/>
            <w:r>
              <w:rPr>
                <w:rFonts w:eastAsia="Noto Sans CJK SC"/>
                <w:color w:val="000000"/>
                <w:lang w:val="et-EE" w:bidi="hi-IN"/>
              </w:rPr>
              <w:t xml:space="preserve"> inimese käitumiste ja ühiskondlikult oluliste hoiakute kohta (nt sotsiaalse võrdsuse ning keskkonnamuutuste osas)</w:t>
            </w:r>
            <w:r>
              <w:rPr>
                <w:rFonts w:eastAsia="Noto Sans CJK SC"/>
                <w:color w:val="000000" w:themeColor="text1"/>
                <w:lang w:bidi="hi-IN"/>
              </w:rPr>
              <w:t xml:space="preserve"> </w:t>
            </w:r>
            <w:proofErr w:type="spellStart"/>
            <w:r>
              <w:rPr>
                <w:rFonts w:eastAsia="Noto Sans CJK SC"/>
                <w:color w:val="000000" w:themeColor="text1"/>
                <w:lang w:bidi="hi-IN"/>
              </w:rPr>
              <w:t>ning</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demograafilise</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tausta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kohta</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perekonnaseis</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sissetulek</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seksuaalne</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orientatsioon</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ning</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valimist</w:t>
            </w:r>
            <w:proofErr w:type="spellEnd"/>
            <w:r>
              <w:rPr>
                <w:rFonts w:eastAsia="Noto Sans CJK SC"/>
                <w:color w:val="000000" w:themeColor="text1"/>
                <w:lang w:bidi="hi-IN"/>
              </w:rPr>
              <w:t xml:space="preserve"> </w:t>
            </w:r>
            <w:proofErr w:type="spellStart"/>
            <w:r>
              <w:rPr>
                <w:rFonts w:eastAsia="Noto Sans CJK SC"/>
                <w:color w:val="000000" w:themeColor="text1"/>
                <w:lang w:bidi="hi-IN"/>
              </w:rPr>
              <w:t>osalemine</w:t>
            </w:r>
            <w:proofErr w:type="spellEnd"/>
            <w:r>
              <w:rPr>
                <w:rFonts w:eastAsia="Noto Sans CJK SC"/>
                <w:color w:val="000000"/>
                <w:lang w:bidi="hi-IN"/>
              </w:rPr>
              <w:t>).</w:t>
            </w:r>
            <w:r>
              <w:rPr>
                <w:color w:val="000000"/>
                <w:lang w:val="et-EE"/>
              </w:rPr>
              <w:t xml:space="preserve"> </w:t>
            </w:r>
          </w:p>
          <w:p w14:paraId="782E948C" w14:textId="77777777" w:rsidR="00546BCC" w:rsidRDefault="007D2FEF">
            <w:pPr>
              <w:pStyle w:val="ListParagraph"/>
              <w:widowControl w:val="0"/>
              <w:numPr>
                <w:ilvl w:val="1"/>
                <w:numId w:val="2"/>
              </w:numPr>
              <w:spacing w:before="0" w:after="0"/>
              <w:textAlignment w:val="baseline"/>
            </w:pPr>
            <w:r>
              <w:rPr>
                <w:rFonts w:eastAsia="Times New Roman"/>
                <w:color w:val="000000" w:themeColor="text1"/>
                <w:lang w:val="et-EE" w:bidi="hi-IN"/>
              </w:rPr>
              <w:t xml:space="preserve">Kokkuvõttes vähenes esitatavate </w:t>
            </w:r>
            <w:proofErr w:type="spellStart"/>
            <w:r>
              <w:rPr>
                <w:rFonts w:eastAsia="Times New Roman"/>
                <w:color w:val="000000" w:themeColor="text1"/>
                <w:lang w:bidi="hi-IN"/>
              </w:rPr>
              <w:t>isiksuse</w:t>
            </w:r>
            <w:proofErr w:type="spellEnd"/>
            <w:r>
              <w:rPr>
                <w:rFonts w:eastAsia="Times New Roman"/>
                <w:color w:val="000000" w:themeColor="text1"/>
                <w:lang w:val="et-EE" w:bidi="hi-IN"/>
              </w:rPr>
              <w:t xml:space="preserve">küsimuste arv </w:t>
            </w:r>
            <w:r>
              <w:rPr>
                <w:rFonts w:eastAsia="Times New Roman"/>
                <w:color w:val="000000" w:themeColor="text1"/>
                <w:lang w:bidi="hi-IN"/>
              </w:rPr>
              <w:t xml:space="preserve">198ni </w:t>
            </w:r>
            <w:proofErr w:type="spellStart"/>
            <w:r>
              <w:rPr>
                <w:rFonts w:eastAsia="Times New Roman"/>
                <w:color w:val="000000" w:themeColor="text1"/>
                <w:lang w:bidi="hi-IN"/>
              </w:rPr>
              <w:t>ning</w:t>
            </w:r>
            <w:proofErr w:type="spellEnd"/>
            <w:r>
              <w:rPr>
                <w:rFonts w:eastAsia="Times New Roman"/>
                <w:color w:val="000000" w:themeColor="text1"/>
                <w:lang w:bidi="hi-IN"/>
              </w:rPr>
              <w:t xml:space="preserve"> </w:t>
            </w:r>
            <w:proofErr w:type="spellStart"/>
            <w:r>
              <w:rPr>
                <w:rFonts w:eastAsia="Times New Roman"/>
                <w:color w:val="000000" w:themeColor="text1"/>
                <w:lang w:bidi="hi-IN"/>
              </w:rPr>
              <w:t>lisaküsimusi</w:t>
            </w:r>
            <w:proofErr w:type="spellEnd"/>
            <w:r>
              <w:rPr>
                <w:rFonts w:eastAsia="Times New Roman"/>
                <w:color w:val="000000" w:themeColor="text1"/>
                <w:lang w:bidi="hi-IN"/>
              </w:rPr>
              <w:t xml:space="preserve"> on 27</w:t>
            </w:r>
            <w:r>
              <w:rPr>
                <w:rFonts w:eastAsia="Times New Roman"/>
                <w:color w:val="000000" w:themeColor="text1"/>
                <w:lang w:val="et-EE" w:bidi="hi-IN"/>
              </w:rPr>
              <w:t>.</w:t>
            </w:r>
          </w:p>
          <w:p w14:paraId="782E948D" w14:textId="77777777" w:rsidR="00546BCC" w:rsidRDefault="007D2FEF">
            <w:pPr>
              <w:widowControl w:val="0"/>
              <w:numPr>
                <w:ilvl w:val="0"/>
                <w:numId w:val="2"/>
              </w:numPr>
              <w:textAlignment w:val="baseline"/>
              <w:rPr>
                <w:lang w:val="et-EE"/>
              </w:rPr>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w:t>
            </w:r>
            <w:r>
              <w:rPr>
                <w:rFonts w:eastAsia="Calibri"/>
                <w:color w:val="000000" w:themeColor="text1"/>
                <w:lang w:val="et-EE" w:bidi="hi-IN"/>
              </w:rPr>
              <w:t xml:space="preserve">nr 1.1-12/202 12.10.2021  </w:t>
            </w:r>
            <w:r>
              <w:rPr>
                <w:rFonts w:eastAsia="Times New Roman"/>
                <w:color w:val="000000" w:themeColor="text1"/>
                <w:lang w:val="et-EE" w:bidi="hi-IN"/>
              </w:rPr>
              <w:t xml:space="preserve">. Uurimistöö jätkutaotluse pealkiri: Geneetilise varieeruvuse mõju hindamine inimese isiksusele. Periood: Detsember 2020 – Detsember 2030. Taotluse eesmärgid olid: </w:t>
            </w:r>
          </w:p>
          <w:p w14:paraId="782E948E" w14:textId="77777777" w:rsidR="00546BCC" w:rsidRDefault="007D2FEF">
            <w:pPr>
              <w:widowControl w:val="0"/>
              <w:numPr>
                <w:ilvl w:val="1"/>
                <w:numId w:val="2"/>
              </w:numPr>
              <w:spacing w:before="0" w:after="0"/>
              <w:jc w:val="both"/>
            </w:pPr>
            <w:r>
              <w:t xml:space="preserve">Isiksust </w:t>
            </w:r>
            <w:proofErr w:type="spellStart"/>
            <w:r>
              <w:t>ning</w:t>
            </w:r>
            <w:proofErr w:type="spellEnd"/>
            <w:r>
              <w:t xml:space="preserve"> </w:t>
            </w:r>
            <w:proofErr w:type="spellStart"/>
            <w:r>
              <w:t>nende</w:t>
            </w:r>
            <w:proofErr w:type="spellEnd"/>
            <w:r>
              <w:t xml:space="preserve"> </w:t>
            </w:r>
            <w:proofErr w:type="spellStart"/>
            <w:r>
              <w:t>seoseid</w:t>
            </w:r>
            <w:proofErr w:type="spellEnd"/>
            <w:r>
              <w:t xml:space="preserve"> </w:t>
            </w:r>
            <w:proofErr w:type="spellStart"/>
            <w:r>
              <w:t>geenide</w:t>
            </w:r>
            <w:proofErr w:type="spellEnd"/>
            <w:r>
              <w:t xml:space="preserve"> ja </w:t>
            </w:r>
            <w:proofErr w:type="spellStart"/>
            <w:r>
              <w:t>tervisega</w:t>
            </w:r>
            <w:proofErr w:type="spellEnd"/>
            <w:r>
              <w:t xml:space="preserve"> </w:t>
            </w:r>
            <w:proofErr w:type="spellStart"/>
            <w:r>
              <w:t>võivad</w:t>
            </w:r>
            <w:proofErr w:type="spellEnd"/>
            <w:r>
              <w:t xml:space="preserve"> </w:t>
            </w:r>
            <w:proofErr w:type="spellStart"/>
            <w:r>
              <w:t>mõjutada</w:t>
            </w:r>
            <w:proofErr w:type="spellEnd"/>
            <w:r>
              <w:t xml:space="preserve"> </w:t>
            </w:r>
            <w:proofErr w:type="spellStart"/>
            <w:r>
              <w:t>hiljutised</w:t>
            </w:r>
            <w:proofErr w:type="spellEnd"/>
            <w:r>
              <w:t xml:space="preserve"> </w:t>
            </w:r>
            <w:proofErr w:type="spellStart"/>
            <w:r>
              <w:t>elusündmused</w:t>
            </w:r>
            <w:proofErr w:type="spellEnd"/>
            <w:r>
              <w:t xml:space="preserve">. Nende </w:t>
            </w:r>
            <w:proofErr w:type="spellStart"/>
            <w:r>
              <w:t>kaardistamiseks</w:t>
            </w:r>
            <w:proofErr w:type="spellEnd"/>
            <w:r>
              <w:t xml:space="preserve"> on </w:t>
            </w:r>
            <w:proofErr w:type="spellStart"/>
            <w:r>
              <w:t>lisatud</w:t>
            </w:r>
            <w:proofErr w:type="spellEnd"/>
            <w:r>
              <w:t xml:space="preserve"> </w:t>
            </w:r>
            <w:proofErr w:type="spellStart"/>
            <w:r>
              <w:t>vabatahtliku</w:t>
            </w:r>
            <w:proofErr w:type="spellEnd"/>
            <w:r>
              <w:t xml:space="preserve"> </w:t>
            </w:r>
            <w:proofErr w:type="spellStart"/>
            <w:r>
              <w:t>ploki</w:t>
            </w:r>
            <w:proofErr w:type="spellEnd"/>
            <w:r>
              <w:t xml:space="preserve"> </w:t>
            </w:r>
            <w:proofErr w:type="spellStart"/>
            <w:r>
              <w:t>hiljutistest</w:t>
            </w:r>
            <w:proofErr w:type="spellEnd"/>
            <w:r>
              <w:t xml:space="preserve"> </w:t>
            </w:r>
            <w:proofErr w:type="spellStart"/>
            <w:r>
              <w:t>elusündmustest</w:t>
            </w:r>
            <w:proofErr w:type="spellEnd"/>
            <w:r>
              <w:t xml:space="preserve">. </w:t>
            </w:r>
            <w:proofErr w:type="spellStart"/>
            <w:r>
              <w:t>Samuti</w:t>
            </w:r>
            <w:proofErr w:type="spellEnd"/>
            <w:r>
              <w:t xml:space="preserve"> </w:t>
            </w:r>
            <w:proofErr w:type="spellStart"/>
            <w:r>
              <w:t>lisatud</w:t>
            </w:r>
            <w:proofErr w:type="spellEnd"/>
            <w:r>
              <w:t xml:space="preserve"> </w:t>
            </w:r>
            <w:proofErr w:type="spellStart"/>
            <w:r>
              <w:t>mõned</w:t>
            </w:r>
            <w:proofErr w:type="spellEnd"/>
            <w:r>
              <w:t xml:space="preserve"> </w:t>
            </w:r>
            <w:proofErr w:type="spellStart"/>
            <w:r>
              <w:t>muud</w:t>
            </w:r>
            <w:proofErr w:type="spellEnd"/>
            <w:r>
              <w:t xml:space="preserve"> </w:t>
            </w:r>
            <w:proofErr w:type="spellStart"/>
            <w:r>
              <w:t>kogemusi</w:t>
            </w:r>
            <w:proofErr w:type="spellEnd"/>
            <w:r>
              <w:t xml:space="preserve"> ja </w:t>
            </w:r>
            <w:proofErr w:type="spellStart"/>
            <w:r>
              <w:t>elukäiku</w:t>
            </w:r>
            <w:proofErr w:type="spellEnd"/>
            <w:r>
              <w:t xml:space="preserve"> </w:t>
            </w:r>
            <w:proofErr w:type="spellStart"/>
            <w:r>
              <w:t>kirjeldavad</w:t>
            </w:r>
            <w:proofErr w:type="spellEnd"/>
            <w:r>
              <w:t xml:space="preserve"> </w:t>
            </w:r>
            <w:proofErr w:type="spellStart"/>
            <w:r>
              <w:t>küsimused</w:t>
            </w:r>
            <w:proofErr w:type="spellEnd"/>
            <w:r>
              <w:t>.</w:t>
            </w:r>
          </w:p>
          <w:p w14:paraId="782E948F" w14:textId="77777777" w:rsidR="00546BCC" w:rsidRDefault="007D2FEF">
            <w:pPr>
              <w:widowControl w:val="0"/>
              <w:numPr>
                <w:ilvl w:val="1"/>
                <w:numId w:val="2"/>
              </w:numPr>
              <w:spacing w:before="0" w:after="0"/>
              <w:jc w:val="both"/>
            </w:pPr>
            <w:proofErr w:type="spellStart"/>
            <w:r>
              <w:t>Pilootandmete</w:t>
            </w:r>
            <w:proofErr w:type="spellEnd"/>
            <w:r>
              <w:t xml:space="preserve"> </w:t>
            </w:r>
            <w:proofErr w:type="spellStart"/>
            <w:r>
              <w:t>põhjal</w:t>
            </w:r>
            <w:proofErr w:type="spellEnd"/>
            <w:r>
              <w:t xml:space="preserve"> </w:t>
            </w:r>
            <w:proofErr w:type="spellStart"/>
            <w:r>
              <w:t>parandatud</w:t>
            </w:r>
            <w:proofErr w:type="spellEnd"/>
            <w:r>
              <w:t xml:space="preserve"> </w:t>
            </w:r>
            <w:proofErr w:type="spellStart"/>
            <w:r>
              <w:t>mõningate</w:t>
            </w:r>
            <w:proofErr w:type="spellEnd"/>
            <w:r>
              <w:t xml:space="preserve"> </w:t>
            </w:r>
            <w:proofErr w:type="spellStart"/>
            <w:r>
              <w:t>isiksuseküsimuste</w:t>
            </w:r>
            <w:proofErr w:type="spellEnd"/>
            <w:r>
              <w:t xml:space="preserve"> </w:t>
            </w:r>
            <w:proofErr w:type="spellStart"/>
            <w:r>
              <w:t>sõnastust</w:t>
            </w:r>
            <w:proofErr w:type="spellEnd"/>
            <w:r>
              <w:t xml:space="preserve"> (</w:t>
            </w:r>
            <w:proofErr w:type="spellStart"/>
            <w:r>
              <w:t>eesti</w:t>
            </w:r>
            <w:proofErr w:type="spellEnd"/>
            <w:r>
              <w:t xml:space="preserve"> ja/</w:t>
            </w:r>
            <w:proofErr w:type="spellStart"/>
            <w:r>
              <w:t>või</w:t>
            </w:r>
            <w:proofErr w:type="spellEnd"/>
            <w:r>
              <w:t xml:space="preserve"> </w:t>
            </w:r>
            <w:proofErr w:type="spellStart"/>
            <w:r>
              <w:t>vene</w:t>
            </w:r>
            <w:proofErr w:type="spellEnd"/>
            <w:r>
              <w:t xml:space="preserve"> </w:t>
            </w:r>
            <w:proofErr w:type="spellStart"/>
            <w:r>
              <w:t>keeles</w:t>
            </w:r>
            <w:proofErr w:type="spellEnd"/>
            <w:r>
              <w:t>).</w:t>
            </w:r>
          </w:p>
          <w:p w14:paraId="782E9490" w14:textId="77777777" w:rsidR="00546BCC" w:rsidRDefault="007D2FEF">
            <w:pPr>
              <w:widowControl w:val="0"/>
              <w:numPr>
                <w:ilvl w:val="1"/>
                <w:numId w:val="2"/>
              </w:numPr>
              <w:spacing w:before="0" w:after="0"/>
              <w:jc w:val="both"/>
            </w:pPr>
            <w:proofErr w:type="spellStart"/>
            <w:r>
              <w:t>Koostöös</w:t>
            </w:r>
            <w:proofErr w:type="spellEnd"/>
            <w:r>
              <w:t xml:space="preserve"> Kelli Lehto </w:t>
            </w:r>
            <w:proofErr w:type="spellStart"/>
            <w:r>
              <w:t>uuringu</w:t>
            </w:r>
            <w:proofErr w:type="spellEnd"/>
            <w:r>
              <w:t xml:space="preserve"> </w:t>
            </w:r>
            <w:proofErr w:type="spellStart"/>
            <w:r>
              <w:t>läbi</w:t>
            </w:r>
            <w:proofErr w:type="spellEnd"/>
            <w:r>
              <w:t xml:space="preserve"> </w:t>
            </w:r>
            <w:proofErr w:type="spellStart"/>
            <w:r>
              <w:t>viinud</w:t>
            </w:r>
            <w:proofErr w:type="spellEnd"/>
            <w:r>
              <w:t xml:space="preserve"> </w:t>
            </w:r>
            <w:proofErr w:type="spellStart"/>
            <w:r>
              <w:t>geenivaramu</w:t>
            </w:r>
            <w:proofErr w:type="spellEnd"/>
            <w:r>
              <w:t xml:space="preserve"> </w:t>
            </w:r>
            <w:proofErr w:type="spellStart"/>
            <w:r>
              <w:t>töötajate</w:t>
            </w:r>
            <w:proofErr w:type="spellEnd"/>
            <w:r>
              <w:t xml:space="preserve"> ja </w:t>
            </w:r>
            <w:proofErr w:type="spellStart"/>
            <w:r>
              <w:t>teiste</w:t>
            </w:r>
            <w:proofErr w:type="spellEnd"/>
            <w:r>
              <w:t xml:space="preserve"> </w:t>
            </w:r>
            <w:proofErr w:type="spellStart"/>
            <w:r>
              <w:t>vabatahtlikega</w:t>
            </w:r>
            <w:proofErr w:type="spellEnd"/>
            <w:r>
              <w:t xml:space="preserve"> </w:t>
            </w:r>
            <w:proofErr w:type="spellStart"/>
            <w:r>
              <w:t>lihtsustatud</w:t>
            </w:r>
            <w:proofErr w:type="spellEnd"/>
            <w:r>
              <w:t xml:space="preserve"> ja </w:t>
            </w:r>
            <w:proofErr w:type="spellStart"/>
            <w:r>
              <w:t>täpsustatud</w:t>
            </w:r>
            <w:proofErr w:type="spellEnd"/>
            <w:r>
              <w:t xml:space="preserve"> </w:t>
            </w:r>
            <w:proofErr w:type="spellStart"/>
            <w:r>
              <w:t>kutseid</w:t>
            </w:r>
            <w:proofErr w:type="spellEnd"/>
            <w:r>
              <w:t xml:space="preserve"> </w:t>
            </w:r>
            <w:proofErr w:type="spellStart"/>
            <w:r>
              <w:t>uuringusse</w:t>
            </w:r>
            <w:proofErr w:type="spellEnd"/>
            <w:r>
              <w:t xml:space="preserve">, </w:t>
            </w:r>
            <w:proofErr w:type="spellStart"/>
            <w:r>
              <w:t>uuringus</w:t>
            </w:r>
            <w:proofErr w:type="spellEnd"/>
            <w:r>
              <w:t xml:space="preserve"> </w:t>
            </w:r>
            <w:proofErr w:type="spellStart"/>
            <w:r>
              <w:t>osaleja</w:t>
            </w:r>
            <w:proofErr w:type="spellEnd"/>
            <w:r>
              <w:t xml:space="preserve"> </w:t>
            </w:r>
            <w:proofErr w:type="spellStart"/>
            <w:r>
              <w:t>nõusoleku</w:t>
            </w:r>
            <w:proofErr w:type="spellEnd"/>
            <w:r>
              <w:t xml:space="preserve"> </w:t>
            </w:r>
            <w:proofErr w:type="spellStart"/>
            <w:r>
              <w:t>vormi</w:t>
            </w:r>
            <w:proofErr w:type="spellEnd"/>
            <w:r>
              <w:t xml:space="preserve"> ja </w:t>
            </w:r>
            <w:proofErr w:type="spellStart"/>
            <w:r>
              <w:t>isiksusetesti</w:t>
            </w:r>
            <w:proofErr w:type="spellEnd"/>
            <w:r>
              <w:t xml:space="preserve"> </w:t>
            </w:r>
            <w:proofErr w:type="spellStart"/>
            <w:r>
              <w:t>põhjal</w:t>
            </w:r>
            <w:proofErr w:type="spellEnd"/>
            <w:r>
              <w:t xml:space="preserve"> </w:t>
            </w:r>
            <w:proofErr w:type="spellStart"/>
            <w:r>
              <w:t>antavat</w:t>
            </w:r>
            <w:proofErr w:type="spellEnd"/>
            <w:r>
              <w:t xml:space="preserve"> </w:t>
            </w:r>
            <w:proofErr w:type="spellStart"/>
            <w:r>
              <w:t>tagasisidet</w:t>
            </w:r>
            <w:proofErr w:type="spellEnd"/>
            <w:r>
              <w:t xml:space="preserve">, et </w:t>
            </w:r>
            <w:proofErr w:type="spellStart"/>
            <w:r>
              <w:t>tagada</w:t>
            </w:r>
            <w:proofErr w:type="spellEnd"/>
            <w:r>
              <w:t xml:space="preserve"> </w:t>
            </w:r>
            <w:proofErr w:type="spellStart"/>
            <w:r>
              <w:t>tekstide</w:t>
            </w:r>
            <w:proofErr w:type="spellEnd"/>
            <w:r>
              <w:t xml:space="preserve"> </w:t>
            </w:r>
            <w:proofErr w:type="spellStart"/>
            <w:r>
              <w:t>maksimaalne</w:t>
            </w:r>
            <w:proofErr w:type="spellEnd"/>
            <w:r>
              <w:t xml:space="preserve"> </w:t>
            </w:r>
            <w:proofErr w:type="spellStart"/>
            <w:r>
              <w:t>arusaadavus</w:t>
            </w:r>
            <w:proofErr w:type="spellEnd"/>
            <w:r>
              <w:t xml:space="preserve"> </w:t>
            </w:r>
            <w:proofErr w:type="spellStart"/>
            <w:r>
              <w:t>ning</w:t>
            </w:r>
            <w:proofErr w:type="spellEnd"/>
            <w:r>
              <w:t xml:space="preserve"> </w:t>
            </w:r>
            <w:proofErr w:type="spellStart"/>
            <w:r>
              <w:t>uuringu</w:t>
            </w:r>
            <w:proofErr w:type="spellEnd"/>
            <w:r>
              <w:t xml:space="preserve"> ja </w:t>
            </w:r>
            <w:proofErr w:type="spellStart"/>
            <w:r>
              <w:t>selle</w:t>
            </w:r>
            <w:proofErr w:type="spellEnd"/>
            <w:r>
              <w:t xml:space="preserve"> </w:t>
            </w:r>
            <w:proofErr w:type="spellStart"/>
            <w:r>
              <w:t>eesmärkide</w:t>
            </w:r>
            <w:proofErr w:type="spellEnd"/>
            <w:r>
              <w:t xml:space="preserve"> </w:t>
            </w:r>
            <w:proofErr w:type="spellStart"/>
            <w:r>
              <w:t>selgus</w:t>
            </w:r>
            <w:proofErr w:type="spellEnd"/>
            <w:r>
              <w:t>.</w:t>
            </w:r>
          </w:p>
          <w:p w14:paraId="782E9491" w14:textId="77777777" w:rsidR="00546BCC" w:rsidRDefault="007D2FEF">
            <w:pPr>
              <w:widowControl w:val="0"/>
              <w:numPr>
                <w:ilvl w:val="1"/>
                <w:numId w:val="2"/>
              </w:numPr>
              <w:spacing w:before="0" w:after="0"/>
              <w:jc w:val="both"/>
            </w:pPr>
            <w:proofErr w:type="spellStart"/>
            <w:r>
              <w:t>Samuti</w:t>
            </w:r>
            <w:proofErr w:type="spellEnd"/>
            <w:r>
              <w:t xml:space="preserve"> </w:t>
            </w:r>
            <w:proofErr w:type="spellStart"/>
            <w:r>
              <w:t>koostöös</w:t>
            </w:r>
            <w:proofErr w:type="spellEnd"/>
            <w:r>
              <w:t xml:space="preserve"> </w:t>
            </w:r>
            <w:proofErr w:type="spellStart"/>
            <w:r>
              <w:t>geenivaramu</w:t>
            </w:r>
            <w:proofErr w:type="spellEnd"/>
            <w:r>
              <w:t xml:space="preserve"> </w:t>
            </w:r>
            <w:proofErr w:type="spellStart"/>
            <w:r>
              <w:t>töötajatega</w:t>
            </w:r>
            <w:proofErr w:type="spellEnd"/>
            <w:r>
              <w:t xml:space="preserve"> </w:t>
            </w:r>
            <w:proofErr w:type="spellStart"/>
            <w:r>
              <w:t>kirjutatud</w:t>
            </w:r>
            <w:proofErr w:type="spellEnd"/>
            <w:r>
              <w:t xml:space="preserve"> </w:t>
            </w:r>
            <w:proofErr w:type="spellStart"/>
            <w:r>
              <w:t>uuringut</w:t>
            </w:r>
            <w:proofErr w:type="spellEnd"/>
            <w:r>
              <w:t xml:space="preserve"> </w:t>
            </w:r>
            <w:proofErr w:type="spellStart"/>
            <w:r>
              <w:t>tutvustava</w:t>
            </w:r>
            <w:proofErr w:type="spellEnd"/>
            <w:r>
              <w:t xml:space="preserve"> </w:t>
            </w:r>
            <w:proofErr w:type="spellStart"/>
            <w:r>
              <w:t>lehekülje</w:t>
            </w:r>
            <w:proofErr w:type="spellEnd"/>
            <w:r>
              <w:t xml:space="preserve"> ja </w:t>
            </w:r>
            <w:proofErr w:type="spellStart"/>
            <w:r>
              <w:t>Korduma</w:t>
            </w:r>
            <w:proofErr w:type="spellEnd"/>
            <w:r>
              <w:t xml:space="preserve"> </w:t>
            </w:r>
            <w:proofErr w:type="spellStart"/>
            <w:r>
              <w:t>Kippuvate</w:t>
            </w:r>
            <w:proofErr w:type="spellEnd"/>
            <w:r>
              <w:t xml:space="preserve"> </w:t>
            </w:r>
            <w:proofErr w:type="spellStart"/>
            <w:r>
              <w:t>Küsimuste</w:t>
            </w:r>
            <w:proofErr w:type="spellEnd"/>
            <w:r>
              <w:t xml:space="preserve"> </w:t>
            </w:r>
            <w:proofErr w:type="spellStart"/>
            <w:r>
              <w:t>mustandi</w:t>
            </w:r>
            <w:proofErr w:type="spellEnd"/>
            <w:r>
              <w:t xml:space="preserve"> geenidoonor.ee </w:t>
            </w:r>
            <w:proofErr w:type="spellStart"/>
            <w:r>
              <w:t>lehe</w:t>
            </w:r>
            <w:proofErr w:type="spellEnd"/>
            <w:r>
              <w:t xml:space="preserve"> </w:t>
            </w:r>
            <w:proofErr w:type="spellStart"/>
            <w:r>
              <w:t>tarbeks</w:t>
            </w:r>
            <w:proofErr w:type="spellEnd"/>
            <w:r>
              <w:t>.</w:t>
            </w:r>
          </w:p>
          <w:p w14:paraId="782E9492" w14:textId="77777777" w:rsidR="00546BCC" w:rsidRDefault="007D2FEF">
            <w:pPr>
              <w:widowControl w:val="0"/>
              <w:numPr>
                <w:ilvl w:val="1"/>
                <w:numId w:val="2"/>
              </w:numPr>
              <w:spacing w:before="0" w:after="0"/>
              <w:jc w:val="both"/>
            </w:pPr>
            <w:proofErr w:type="spellStart"/>
            <w:r>
              <w:t>Parandatud</w:t>
            </w:r>
            <w:proofErr w:type="spellEnd"/>
            <w:r>
              <w:t xml:space="preserve"> </w:t>
            </w:r>
            <w:proofErr w:type="spellStart"/>
            <w:r>
              <w:t>osaleja</w:t>
            </w:r>
            <w:proofErr w:type="spellEnd"/>
            <w:r>
              <w:t xml:space="preserve"> </w:t>
            </w:r>
            <w:proofErr w:type="spellStart"/>
            <w:r>
              <w:t>tuttavat</w:t>
            </w:r>
            <w:proofErr w:type="spellEnd"/>
            <w:r>
              <w:t xml:space="preserve"> </w:t>
            </w:r>
            <w:proofErr w:type="spellStart"/>
            <w:r>
              <w:t>kutsuvat</w:t>
            </w:r>
            <w:proofErr w:type="spellEnd"/>
            <w:r>
              <w:t xml:space="preserve"> </w:t>
            </w:r>
            <w:proofErr w:type="spellStart"/>
            <w:r>
              <w:t>osa</w:t>
            </w:r>
            <w:proofErr w:type="spellEnd"/>
            <w:r>
              <w:t xml:space="preserve"> </w:t>
            </w:r>
            <w:proofErr w:type="spellStart"/>
            <w:r>
              <w:t>uuringust</w:t>
            </w:r>
            <w:proofErr w:type="spellEnd"/>
            <w:r>
              <w:t xml:space="preserve">, et </w:t>
            </w:r>
            <w:proofErr w:type="spellStart"/>
            <w:r>
              <w:t>viia</w:t>
            </w:r>
            <w:proofErr w:type="spellEnd"/>
            <w:r>
              <w:t xml:space="preserve"> see </w:t>
            </w:r>
            <w:proofErr w:type="spellStart"/>
            <w:r>
              <w:t>kooskõlla</w:t>
            </w:r>
            <w:proofErr w:type="spellEnd"/>
            <w:r>
              <w:t xml:space="preserve"> </w:t>
            </w:r>
            <w:proofErr w:type="spellStart"/>
            <w:r>
              <w:t>muude</w:t>
            </w:r>
            <w:proofErr w:type="spellEnd"/>
            <w:r>
              <w:t xml:space="preserve"> </w:t>
            </w:r>
            <w:proofErr w:type="spellStart"/>
            <w:r>
              <w:t>tekstidega</w:t>
            </w:r>
            <w:proofErr w:type="spellEnd"/>
            <w:r>
              <w:t>.</w:t>
            </w:r>
          </w:p>
          <w:p w14:paraId="782E9493" w14:textId="77777777" w:rsidR="00546BCC" w:rsidRDefault="007D2FEF">
            <w:pPr>
              <w:widowControl w:val="0"/>
              <w:numPr>
                <w:ilvl w:val="1"/>
                <w:numId w:val="2"/>
              </w:numPr>
              <w:spacing w:before="0" w:after="0"/>
              <w:jc w:val="both"/>
            </w:pPr>
            <w:r>
              <w:rPr>
                <w:rFonts w:eastAsia="Times New Roman"/>
                <w:color w:val="000000" w:themeColor="text1"/>
                <w:lang w:val="et-EE" w:bidi="hi-IN"/>
              </w:rPr>
              <w:t xml:space="preserve">Muudetud ja lisatud tekstid kajastavad eelkõige isiksuse uuringut. </w:t>
            </w:r>
          </w:p>
          <w:p w14:paraId="782E9494"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1.1-12/202 14.12.2021  . Uurimistöö jätkutaotluse pealkiri: Geneetilise varieeruvuse mõju hindamine inimese isiksusele. Periood: Detsember 2020 – Detsember 2030. Taotluse eesmärgid olid: </w:t>
            </w:r>
          </w:p>
          <w:p w14:paraId="782E9495"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neli analüütikut</w:t>
            </w:r>
          </w:p>
          <w:p w14:paraId="782E9496"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1.1-12/539 08.02.2022  . Uurimistöö jätkutaotluse pealkiri: Geneetilise varieeruvuse mõju hindamine inimese isiksusele. Periood: Detsember 2020 – Detsember 2030. Taotluse eesmärgid olid: </w:t>
            </w:r>
          </w:p>
          <w:p w14:paraId="782E9497"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kaks analüütikut</w:t>
            </w:r>
          </w:p>
          <w:p w14:paraId="782E9498" w14:textId="77777777" w:rsidR="00546BCC" w:rsidRDefault="007D2FEF">
            <w:pPr>
              <w:widowControl w:val="0"/>
              <w:numPr>
                <w:ilvl w:val="1"/>
                <w:numId w:val="2"/>
              </w:numPr>
              <w:spacing w:before="0" w:after="0"/>
              <w:jc w:val="both"/>
            </w:pPr>
            <w:r>
              <w:rPr>
                <w:rFonts w:eastAsia="Times New Roman"/>
                <w:color w:val="000000" w:themeColor="text1"/>
                <w:lang w:val="et-EE" w:bidi="hi-IN"/>
              </w:rPr>
              <w:t>Küsida luba isiksuse andmete sidumiseks vaktsineerimisega</w:t>
            </w:r>
          </w:p>
          <w:p w14:paraId="782E9499"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1.1-12/1515 12.04.2022  . Uurimistöö jätkutaotluse pealkiri: Geneetilise varieeruvuse mõju hindamine inimese isiksusele. Periood: Detsember 2020 – Detsember 2030. Taotluse eesmärgid olid: </w:t>
            </w:r>
          </w:p>
          <w:p w14:paraId="782E949A"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analüütikuid</w:t>
            </w:r>
          </w:p>
          <w:p w14:paraId="782E949B" w14:textId="77777777" w:rsidR="00546BCC" w:rsidRDefault="007D2FEF">
            <w:pPr>
              <w:widowControl w:val="0"/>
              <w:numPr>
                <w:ilvl w:val="1"/>
                <w:numId w:val="2"/>
              </w:numPr>
              <w:spacing w:before="0" w:after="0"/>
              <w:jc w:val="both"/>
            </w:pPr>
            <w:r>
              <w:rPr>
                <w:rFonts w:eastAsia="Times New Roman"/>
                <w:color w:val="000000" w:themeColor="text1"/>
                <w:lang w:val="et-EE" w:bidi="hi-IN"/>
              </w:rPr>
              <w:t>Luba vajadusel laiendada analüüsi ka valimile, kellel pole isiksust mõõdetud, et testida isiksuseandmete pealt tuletatud tulemuste üldistatavust.</w:t>
            </w:r>
          </w:p>
          <w:p w14:paraId="782E949C"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1.1-12/2161 14.06.2022  . Uurimistöö jätkutaotluse pealkiri: Geneetilise varieeruvuse mõju hindamine inimese isiksusele. Periood: Detsember 2020 – Detsember 2030. Taotluse eesmärgid olid: </w:t>
            </w:r>
          </w:p>
          <w:p w14:paraId="782E949D"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analüütikuid</w:t>
            </w:r>
          </w:p>
          <w:p w14:paraId="782E949E"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1.1-12/3647 30.12.2022  . Uurimistöö jätkutaotluse pealkiri: Geneetilise varieeruvuse mõju hindamine inimese isiksusele. Periood: Detsember 2020 – Detsember 2030. Taotluse eesmärgid olid: </w:t>
            </w:r>
          </w:p>
          <w:p w14:paraId="782E949F"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analüütikuid</w:t>
            </w:r>
          </w:p>
          <w:p w14:paraId="782E94A0" w14:textId="77777777" w:rsidR="00546BCC" w:rsidRDefault="007D2FEF">
            <w:pPr>
              <w:widowControl w:val="0"/>
              <w:numPr>
                <w:ilvl w:val="0"/>
                <w:numId w:val="2"/>
              </w:numPr>
              <w:spacing w:before="0" w:after="0"/>
              <w:jc w:val="both"/>
            </w:pPr>
            <w:r>
              <w:rPr>
                <w:rFonts w:eastAsia="Times New Roman"/>
                <w:color w:val="000000" w:themeColor="text1"/>
                <w:lang w:val="et-EE" w:bidi="hi-IN"/>
              </w:rPr>
              <w:t xml:space="preserve">Eesti </w:t>
            </w:r>
            <w:proofErr w:type="spellStart"/>
            <w:r>
              <w:rPr>
                <w:rFonts w:eastAsia="Times New Roman"/>
                <w:color w:val="000000" w:themeColor="text1"/>
                <w:lang w:val="et-EE" w:bidi="hi-IN"/>
              </w:rPr>
              <w:t>bioeetika</w:t>
            </w:r>
            <w:proofErr w:type="spellEnd"/>
            <w:r>
              <w:rPr>
                <w:rFonts w:eastAsia="Times New Roman"/>
                <w:color w:val="000000" w:themeColor="text1"/>
                <w:lang w:val="et-EE" w:bidi="hi-IN"/>
              </w:rPr>
              <w:t xml:space="preserve"> ja </w:t>
            </w:r>
            <w:proofErr w:type="spellStart"/>
            <w:r>
              <w:rPr>
                <w:rFonts w:eastAsia="Times New Roman"/>
                <w:color w:val="000000" w:themeColor="text1"/>
                <w:lang w:val="et-EE" w:bidi="hi-IN"/>
              </w:rPr>
              <w:t>inimuuringute</w:t>
            </w:r>
            <w:proofErr w:type="spellEnd"/>
            <w:r>
              <w:rPr>
                <w:rFonts w:eastAsia="Times New Roman"/>
                <w:color w:val="000000" w:themeColor="text1"/>
                <w:lang w:val="et-EE" w:bidi="hi-IN"/>
              </w:rPr>
              <w:t xml:space="preserve"> nõukogu, protokolli number nr 1.1-12/941 01.03.2023 . Uurimistöö jätkutaotluse pealkiri: Geneetilise varieeruvuse mõju hindamine inimese isiksusele. Periood: Detsember 2020 – Detsember 2030. Taotluse eesmärgid olid: </w:t>
            </w:r>
          </w:p>
          <w:p w14:paraId="782E94A1" w14:textId="77777777" w:rsidR="00546BCC" w:rsidRDefault="007D2FEF">
            <w:pPr>
              <w:widowControl w:val="0"/>
              <w:numPr>
                <w:ilvl w:val="1"/>
                <w:numId w:val="2"/>
              </w:numPr>
              <w:spacing w:before="0" w:after="0"/>
              <w:jc w:val="both"/>
            </w:pPr>
            <w:r>
              <w:rPr>
                <w:rFonts w:eastAsia="Times New Roman"/>
                <w:color w:val="000000" w:themeColor="text1"/>
                <w:lang w:val="et-EE" w:bidi="hi-IN"/>
              </w:rPr>
              <w:t>Lisada taotlusele analüütikuid</w:t>
            </w:r>
          </w:p>
          <w:p w14:paraId="782E94A2"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t>1.1-12/1399 30.03.2023</w:t>
            </w:r>
            <w:r>
              <w:rPr>
                <w:lang w:val="et-EE"/>
              </w:rPr>
              <w:t xml:space="preserve">. Uurimistöö jätkutaotluse pealkiri: Geneetilise varieeruvuse mõju hindamine inimese isiksusele. Periood: Detsember 2020 – Detsember 2030. Taotluse eesmärgid olid: </w:t>
            </w:r>
          </w:p>
          <w:p w14:paraId="782E94A3" w14:textId="77777777" w:rsidR="00546BCC" w:rsidRDefault="007D2FEF">
            <w:pPr>
              <w:widowControl w:val="0"/>
              <w:numPr>
                <w:ilvl w:val="1"/>
                <w:numId w:val="2"/>
              </w:numPr>
              <w:spacing w:before="0" w:after="0"/>
              <w:jc w:val="both"/>
              <w:rPr>
                <w:lang w:val="et-EE"/>
              </w:rPr>
            </w:pPr>
            <w:r>
              <w:rPr>
                <w:lang w:val="et-EE"/>
              </w:rPr>
              <w:t>Lisada taotlusele analüütikuid</w:t>
            </w:r>
          </w:p>
          <w:p w14:paraId="782E94A4"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t>1.1-12/2100 18.05.2023</w:t>
            </w:r>
            <w:r>
              <w:rPr>
                <w:lang w:val="et-EE"/>
              </w:rPr>
              <w:t xml:space="preserve">. Uurimistöö jätkutaotluse pealkiri: Geneetilise varieeruvuse mõju hindamine inimese isiksusele. Periood: Detsember 2020 – Detsember 2030. Taotluse eesmärgid olid: </w:t>
            </w:r>
          </w:p>
          <w:p w14:paraId="782E94A5" w14:textId="77777777" w:rsidR="00546BCC" w:rsidRDefault="007D2FEF">
            <w:pPr>
              <w:widowControl w:val="0"/>
              <w:numPr>
                <w:ilvl w:val="1"/>
                <w:numId w:val="2"/>
              </w:numPr>
              <w:spacing w:before="0" w:after="0"/>
              <w:jc w:val="both"/>
              <w:rPr>
                <w:lang w:val="et-EE"/>
              </w:rPr>
            </w:pPr>
            <w:r>
              <w:rPr>
                <w:lang w:val="et-EE"/>
              </w:rPr>
              <w:t>Lisada taotlusele analüütikuid</w:t>
            </w:r>
          </w:p>
          <w:p w14:paraId="782E94A6"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t>1.1-12/2238 29.05.2023</w:t>
            </w:r>
            <w:r>
              <w:rPr>
                <w:lang w:val="et-EE"/>
              </w:rPr>
              <w:t xml:space="preserve">. Uurimistöö jätkutaotluse pealkiri: Geneetilise varieeruvuse mõju hindamine inimese isiksusele. Periood: </w:t>
            </w:r>
            <w:r>
              <w:rPr>
                <w:lang w:val="et-EE"/>
              </w:rPr>
              <w:lastRenderedPageBreak/>
              <w:t xml:space="preserve">Detsember 2020 – Detsember 2030. Taotluse eesmärgid olid: </w:t>
            </w:r>
          </w:p>
          <w:p w14:paraId="782E94A7" w14:textId="77777777" w:rsidR="00546BCC" w:rsidRDefault="007D2FEF">
            <w:pPr>
              <w:widowControl w:val="0"/>
              <w:numPr>
                <w:ilvl w:val="1"/>
                <w:numId w:val="2"/>
              </w:numPr>
              <w:spacing w:before="0" w:after="0"/>
              <w:jc w:val="both"/>
              <w:rPr>
                <w:lang w:val="et-EE"/>
              </w:rPr>
            </w:pPr>
            <w:r>
              <w:rPr>
                <w:lang w:val="et-EE"/>
              </w:rPr>
              <w:t>Lisada taotlusele analüütikuid</w:t>
            </w:r>
          </w:p>
          <w:p w14:paraId="782E94A8"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rPr>
                <w:color w:val="000000" w:themeColor="text1"/>
              </w:rPr>
              <w:t>1.1-12/3669 10.10.2023</w:t>
            </w:r>
            <w:r>
              <w:rPr>
                <w:lang w:val="et-EE"/>
              </w:rPr>
              <w:t xml:space="preserve">. Uurimistöö jätkutaotluse pealkiri: Geneetilise varieeruvuse mõju hindamine inimese isiksusele. Periood: Detsember 2020 – Detsember 2030. Taotluse eesmärgid olid: </w:t>
            </w:r>
          </w:p>
          <w:p w14:paraId="782E94A9" w14:textId="77777777" w:rsidR="00546BCC" w:rsidRDefault="007D2FEF">
            <w:pPr>
              <w:widowControl w:val="0"/>
              <w:numPr>
                <w:ilvl w:val="1"/>
                <w:numId w:val="2"/>
              </w:numPr>
              <w:spacing w:before="0" w:after="0"/>
              <w:jc w:val="both"/>
              <w:rPr>
                <w:lang w:val="et-EE"/>
              </w:rPr>
            </w:pPr>
            <w:r>
              <w:rPr>
                <w:lang w:val="et-EE"/>
              </w:rPr>
              <w:t>Lisada taotlusele analüütikuid</w:t>
            </w:r>
          </w:p>
          <w:p w14:paraId="782E94AA"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rPr>
                <w:color w:val="000000" w:themeColor="text1"/>
              </w:rPr>
              <w:t>1.1-12/3793 20.10.2023</w:t>
            </w:r>
            <w:r>
              <w:rPr>
                <w:lang w:val="et-EE"/>
              </w:rPr>
              <w:t xml:space="preserve">. Uurimistöö jätkutaotluse pealkiri: Geneetilise varieeruvuse mõju hindamine inimese isiksusele. Periood: Detsember 2020 – Detsember 2030. Taotluse eesmärgid olid: </w:t>
            </w:r>
          </w:p>
          <w:p w14:paraId="782E94AB" w14:textId="77777777" w:rsidR="00546BCC" w:rsidRDefault="007D2FEF">
            <w:pPr>
              <w:widowControl w:val="0"/>
              <w:numPr>
                <w:ilvl w:val="1"/>
                <w:numId w:val="2"/>
              </w:numPr>
              <w:spacing w:before="0" w:after="0"/>
              <w:jc w:val="both"/>
              <w:rPr>
                <w:lang w:val="et-EE"/>
              </w:rPr>
            </w:pPr>
            <w:r>
              <w:rPr>
                <w:lang w:val="et-EE"/>
              </w:rPr>
              <w:t>Lisada taotlusele analüütikuid</w:t>
            </w:r>
          </w:p>
          <w:p w14:paraId="782E94AC"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w:t>
            </w:r>
            <w:r>
              <w:rPr>
                <w:color w:val="000000" w:themeColor="text1"/>
              </w:rPr>
              <w:t>1.1-12/1006 16.04.2024</w:t>
            </w:r>
            <w:r>
              <w:rPr>
                <w:lang w:val="et-EE"/>
              </w:rPr>
              <w:t xml:space="preserve">. Uurimistöö jätkutaotluse pealkiri: Geneetilise varieeruvuse mõju hindamine inimese isiksusele. Periood: Detsember 2020 – Detsember 2030. Taotluse eesmärgid olid: </w:t>
            </w:r>
          </w:p>
          <w:p w14:paraId="782E94AD" w14:textId="77777777" w:rsidR="00546BCC" w:rsidRDefault="007D2FEF">
            <w:pPr>
              <w:widowControl w:val="0"/>
              <w:numPr>
                <w:ilvl w:val="1"/>
                <w:numId w:val="2"/>
              </w:numPr>
              <w:spacing w:before="0" w:after="0"/>
              <w:jc w:val="both"/>
              <w:rPr>
                <w:lang w:val="et-EE"/>
              </w:rPr>
            </w:pPr>
            <w:r>
              <w:rPr>
                <w:lang w:val="et-EE"/>
              </w:rPr>
              <w:t>Lisada taotlusele analüütikuid</w:t>
            </w:r>
          </w:p>
          <w:p w14:paraId="782E94AE" w14:textId="77777777" w:rsidR="00546BCC" w:rsidRDefault="007D2FEF">
            <w:pPr>
              <w:widowControl w:val="0"/>
              <w:numPr>
                <w:ilvl w:val="1"/>
                <w:numId w:val="2"/>
              </w:numPr>
              <w:spacing w:before="0" w:after="0"/>
              <w:jc w:val="both"/>
              <w:rPr>
                <w:lang w:val="et-EE"/>
              </w:rPr>
            </w:pPr>
            <w:r>
              <w:rPr>
                <w:lang w:val="et-EE"/>
              </w:rPr>
              <w:t>Lisada vere metaboliitide info</w:t>
            </w:r>
          </w:p>
          <w:p w14:paraId="782E94AF"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w:t>
            </w:r>
            <w:r>
              <w:t xml:space="preserve"> </w:t>
            </w:r>
            <w:r>
              <w:rPr>
                <w:lang w:val="et-EE"/>
              </w:rPr>
              <w:t xml:space="preserve">1.1-12/2059 11.06.2024. Uurimistöö jätkutaotluse pealkiri: Geneetilise varieeruvuse mõju hindamine inimese isiksusele. Periood: Detsember 2020 – Detsember 2030. Taotluse eesmärgid olid: </w:t>
            </w:r>
          </w:p>
          <w:p w14:paraId="782E94B0" w14:textId="77777777" w:rsidR="00546BCC" w:rsidRDefault="007D2FEF">
            <w:pPr>
              <w:widowControl w:val="0"/>
              <w:numPr>
                <w:ilvl w:val="1"/>
                <w:numId w:val="2"/>
              </w:numPr>
              <w:spacing w:before="0" w:after="0"/>
              <w:jc w:val="both"/>
              <w:rPr>
                <w:lang w:val="et-EE"/>
              </w:rPr>
            </w:pPr>
            <w:r>
              <w:rPr>
                <w:lang w:val="et-EE"/>
              </w:rPr>
              <w:t>Lisada taotlusele analüütikuid</w:t>
            </w:r>
          </w:p>
          <w:p w14:paraId="782E94B1" w14:textId="77777777" w:rsidR="00546BCC" w:rsidRDefault="007D2FEF">
            <w:pPr>
              <w:widowControl w:val="0"/>
              <w:numPr>
                <w:ilvl w:val="1"/>
                <w:numId w:val="2"/>
              </w:numPr>
              <w:spacing w:before="0" w:after="0"/>
              <w:jc w:val="both"/>
              <w:rPr>
                <w:lang w:val="et-EE"/>
              </w:rPr>
            </w:pPr>
            <w:r>
              <w:rPr>
                <w:lang w:val="et-EE"/>
              </w:rPr>
              <w:t>Täiendada taotluse detaile</w:t>
            </w:r>
          </w:p>
          <w:p w14:paraId="782E94B2" w14:textId="77777777" w:rsidR="00546BCC" w:rsidRDefault="007D2FEF">
            <w:pPr>
              <w:widowControl w:val="0"/>
              <w:numPr>
                <w:ilvl w:val="1"/>
                <w:numId w:val="2"/>
              </w:numPr>
              <w:spacing w:before="0" w:after="0"/>
              <w:jc w:val="both"/>
              <w:rPr>
                <w:lang w:val="et-EE"/>
              </w:rPr>
            </w:pPr>
            <w:r>
              <w:rPr>
                <w:lang w:val="et-EE"/>
              </w:rPr>
              <w:t>Lisada ravimite kõrvaltoimete küsimustiku info</w:t>
            </w:r>
          </w:p>
          <w:p w14:paraId="782E94B3"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1.1-12/2035 19.08.2024. Uurimistöö jätkutaotluse pealkiri: Geneetilise varieeruvuse mõju hindamine inimese isiksusele. Periood: Detsember 2020 – Detsember 2030. Taotluse eesmärgid olid: </w:t>
            </w:r>
          </w:p>
          <w:p w14:paraId="782E94B4" w14:textId="77777777" w:rsidR="00546BCC" w:rsidRDefault="007D2FEF">
            <w:pPr>
              <w:widowControl w:val="0"/>
              <w:numPr>
                <w:ilvl w:val="1"/>
                <w:numId w:val="2"/>
              </w:numPr>
              <w:spacing w:before="0" w:after="0"/>
              <w:jc w:val="both"/>
              <w:rPr>
                <w:color w:val="000000"/>
                <w:lang w:val="et-EE"/>
              </w:rPr>
            </w:pPr>
            <w:r>
              <w:rPr>
                <w:lang w:val="et-EE"/>
              </w:rPr>
              <w:t>Lisada taotlusele analüütikuid</w:t>
            </w:r>
          </w:p>
          <w:p w14:paraId="782E94B5"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XXX. Uurimistöö jätkutaotluse pealkiri: Geneetilise varieeruvuse mõju hindamine inimese isiksusele. Periood: Detsember 2020 – Detsember 2030. Taotluse eesmärgid olid: </w:t>
            </w:r>
          </w:p>
          <w:p w14:paraId="782E94B6" w14:textId="77777777" w:rsidR="00546BCC" w:rsidRDefault="007D2FEF">
            <w:pPr>
              <w:widowControl w:val="0"/>
              <w:numPr>
                <w:ilvl w:val="1"/>
                <w:numId w:val="2"/>
              </w:numPr>
              <w:spacing w:before="0" w:after="0"/>
              <w:jc w:val="both"/>
              <w:rPr>
                <w:color w:val="000000"/>
                <w:lang w:val="et-EE"/>
              </w:rPr>
            </w:pPr>
            <w:r>
              <w:rPr>
                <w:lang w:val="et-EE"/>
              </w:rPr>
              <w:t xml:space="preserve">Lisada </w:t>
            </w:r>
            <w:proofErr w:type="spellStart"/>
            <w:r>
              <w:rPr>
                <w:lang w:val="et-EE"/>
              </w:rPr>
              <w:t>epikriisi</w:t>
            </w:r>
            <w:proofErr w:type="spellEnd"/>
            <w:r>
              <w:rPr>
                <w:lang w:val="et-EE"/>
              </w:rPr>
              <w:t xml:space="preserve"> andmed. Ei kooskõlastatud</w:t>
            </w:r>
          </w:p>
          <w:p w14:paraId="782E94B7"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protokolli number nr 1</w:t>
            </w:r>
            <w:r>
              <w:rPr>
                <w:rFonts w:cstheme="minorHAnsi"/>
              </w:rPr>
              <w:t xml:space="preserve">1.1-12/2710 </w:t>
            </w:r>
            <w:r>
              <w:rPr>
                <w:lang w:val="et-EE"/>
              </w:rPr>
              <w:t xml:space="preserve">19.08.2024. Uurimistöö jätkutaotluse pealkiri: Geneetilise varieeruvuse mõju hindamine inimese isiksusele. Periood: Detsember 2020 – Detsember 2030. Taotluse eesmärgid olid: </w:t>
            </w:r>
          </w:p>
          <w:p w14:paraId="782E94B8" w14:textId="77777777" w:rsidR="00546BCC" w:rsidRDefault="007D2FEF">
            <w:pPr>
              <w:widowControl w:val="0"/>
              <w:numPr>
                <w:ilvl w:val="1"/>
                <w:numId w:val="2"/>
              </w:numPr>
              <w:spacing w:before="0" w:after="0"/>
              <w:jc w:val="both"/>
              <w:rPr>
                <w:color w:val="000000" w:themeColor="text1"/>
              </w:rPr>
            </w:pPr>
            <w:r>
              <w:rPr>
                <w:lang w:val="et-EE"/>
              </w:rPr>
              <w:t>Lisada taotlusele analüütikuid</w:t>
            </w:r>
          </w:p>
          <w:p w14:paraId="782E94B9"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4.02.2025 nr 1.1-12/342 2. Uurimistöö jätkutaotluse pealkiri: Geneetilise varieeruvuse mõju hindamine inimese isiksusele. Periood: Detsember 2020 – Detsember 2030. Taotluse eesmärgid olid: </w:t>
            </w:r>
          </w:p>
          <w:p w14:paraId="782E94BA" w14:textId="77777777" w:rsidR="00546BCC" w:rsidRDefault="007D2FEF">
            <w:pPr>
              <w:widowControl w:val="0"/>
              <w:numPr>
                <w:ilvl w:val="1"/>
                <w:numId w:val="2"/>
              </w:numPr>
              <w:spacing w:before="0" w:after="0"/>
              <w:jc w:val="both"/>
              <w:rPr>
                <w:color w:val="000000" w:themeColor="text1"/>
              </w:rPr>
            </w:pPr>
            <w:r>
              <w:rPr>
                <w:lang w:val="et-EE"/>
              </w:rPr>
              <w:t>Kirjeldada mõttetöö jätku-uuringu ülesehitust</w:t>
            </w:r>
          </w:p>
          <w:p w14:paraId="782E94BB" w14:textId="77777777" w:rsidR="00546BCC" w:rsidRDefault="007D2FEF">
            <w:pPr>
              <w:widowControl w:val="0"/>
              <w:numPr>
                <w:ilvl w:val="0"/>
                <w:numId w:val="2"/>
              </w:numPr>
              <w:spacing w:before="0" w:after="0"/>
              <w:jc w:val="both"/>
              <w:rPr>
                <w:color w:val="000000" w:themeColor="text1"/>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4.02.2025 nr 1.1-12/342. Uurimistöö jätkutaotluse pealkiri: Geneetilise varieeruvuse mõju hindamine inimese isiksusele. Periood: Detsember 2020 – Detsember 2030. Taotluse eesmärgid olid: </w:t>
            </w:r>
          </w:p>
          <w:p w14:paraId="782E94BC" w14:textId="77777777" w:rsidR="00546BCC" w:rsidRDefault="007D2FEF">
            <w:pPr>
              <w:widowControl w:val="0"/>
              <w:numPr>
                <w:ilvl w:val="1"/>
                <w:numId w:val="2"/>
              </w:numPr>
              <w:spacing w:before="0" w:after="0"/>
              <w:jc w:val="both"/>
              <w:rPr>
                <w:color w:val="000000" w:themeColor="text1"/>
              </w:rPr>
            </w:pPr>
            <w:r>
              <w:rPr>
                <w:lang w:val="et-EE"/>
              </w:rPr>
              <w:t>Lisada taotlusele analüütikuid</w:t>
            </w:r>
          </w:p>
          <w:p w14:paraId="782E94BD" w14:textId="77777777" w:rsidR="00546BCC" w:rsidRDefault="007D2FEF">
            <w:pPr>
              <w:widowControl w:val="0"/>
              <w:numPr>
                <w:ilvl w:val="0"/>
                <w:numId w:val="2"/>
              </w:numPr>
              <w:spacing w:before="0" w:after="0"/>
              <w:jc w:val="both"/>
              <w:rPr>
                <w:lang w:val="et-EE"/>
              </w:rPr>
            </w:pPr>
            <w:r>
              <w:rPr>
                <w:lang w:val="et-EE"/>
              </w:rPr>
              <w:t xml:space="preserve">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23.03.2025 nr 1.1-12/818. Uurimistöö jätkutaotluse pealkiri: Geneetilise varieeruvuse mõju hindamine inimese isiksusele. Periood: Detsember 2020 – Detsember 2030. Taotluse eesmärgid olid: </w:t>
            </w:r>
          </w:p>
          <w:p w14:paraId="782E94BE" w14:textId="77777777" w:rsidR="00546BCC" w:rsidRDefault="007D2FEF">
            <w:pPr>
              <w:widowControl w:val="0"/>
              <w:numPr>
                <w:ilvl w:val="1"/>
                <w:numId w:val="2"/>
              </w:numPr>
              <w:spacing w:before="0" w:after="0"/>
              <w:jc w:val="both"/>
              <w:rPr>
                <w:color w:val="000000" w:themeColor="text1"/>
              </w:rPr>
            </w:pPr>
            <w:r>
              <w:rPr>
                <w:lang w:val="et-EE"/>
              </w:rPr>
              <w:t>Lisada taotlusele analüütikuid</w:t>
            </w:r>
          </w:p>
          <w:p w14:paraId="782E94BF" w14:textId="3BA391F9" w:rsidR="00546BCC" w:rsidRPr="0032453B" w:rsidRDefault="007D2FEF" w:rsidP="00A570A7">
            <w:pPr>
              <w:pStyle w:val="ListParagraph"/>
              <w:widowControl w:val="0"/>
              <w:numPr>
                <w:ilvl w:val="0"/>
                <w:numId w:val="2"/>
              </w:numPr>
              <w:spacing w:before="0" w:after="0"/>
              <w:jc w:val="both"/>
              <w:rPr>
                <w:lang w:val="et-EE"/>
              </w:rPr>
              <w:pPrChange w:id="278" w:author="Uku Vainik" w:date="2025-08-18T15:48:00Z" w16du:dateUtc="2025-08-18T12:48:00Z">
                <w:pPr>
                  <w:widowControl w:val="0"/>
                  <w:numPr>
                    <w:numId w:val="2"/>
                  </w:numPr>
                  <w:tabs>
                    <w:tab w:val="num" w:pos="720"/>
                  </w:tabs>
                  <w:spacing w:before="0" w:after="0"/>
                  <w:ind w:left="720" w:hanging="360"/>
                  <w:jc w:val="both"/>
                </w:pPr>
              </w:pPrChange>
            </w:pPr>
            <w:r w:rsidRPr="0032453B">
              <w:rPr>
                <w:lang w:val="et-EE"/>
              </w:rPr>
              <w:t xml:space="preserve">Eesti </w:t>
            </w:r>
            <w:proofErr w:type="spellStart"/>
            <w:r w:rsidRPr="0032453B">
              <w:rPr>
                <w:lang w:val="et-EE"/>
              </w:rPr>
              <w:t>bioeetika</w:t>
            </w:r>
            <w:proofErr w:type="spellEnd"/>
            <w:r w:rsidRPr="0032453B">
              <w:rPr>
                <w:lang w:val="et-EE"/>
              </w:rPr>
              <w:t xml:space="preserve"> ja </w:t>
            </w:r>
            <w:proofErr w:type="spellStart"/>
            <w:r w:rsidRPr="0032453B">
              <w:rPr>
                <w:lang w:val="et-EE"/>
              </w:rPr>
              <w:t>inimuuringute</w:t>
            </w:r>
            <w:proofErr w:type="spellEnd"/>
            <w:r w:rsidRPr="0032453B">
              <w:rPr>
                <w:lang w:val="et-EE"/>
              </w:rPr>
              <w:t xml:space="preserve"> nõukogu, </w:t>
            </w:r>
            <w:ins w:id="279" w:author="Uku Vainik" w:date="2025-08-18T15:48:00Z" w16du:dateUtc="2025-08-18T12:48:00Z">
              <w:r w:rsidR="0032453B" w:rsidRPr="0032453B">
                <w:rPr>
                  <w:lang w:val="et-EE"/>
                </w:rPr>
                <w:t>17.07.2025 nr 1.1-12/1894</w:t>
              </w:r>
            </w:ins>
            <w:del w:id="280" w:author="Uku Vainik" w:date="2025-08-18T15:48:00Z" w16du:dateUtc="2025-08-18T12:48:00Z">
              <w:r w:rsidRPr="0032453B" w:rsidDel="0032453B">
                <w:rPr>
                  <w:lang w:val="et-EE"/>
                </w:rPr>
                <w:delText>protokolli nr XXX, hindamisel</w:delText>
              </w:r>
            </w:del>
            <w:r w:rsidRPr="0032453B">
              <w:rPr>
                <w:lang w:val="et-EE"/>
              </w:rPr>
              <w:t xml:space="preserve">. Uurimistöö jätkutaotluse pealkiri: Geneetilise varieeruvuse mõju hindamine inimese isiksusele. Periood: Detsember 2020 – Detsember 2030. Taotluse eesmärgid olid: </w:t>
            </w:r>
          </w:p>
          <w:p w14:paraId="782E94C0" w14:textId="77777777" w:rsidR="00546BCC" w:rsidRDefault="007D2FEF">
            <w:pPr>
              <w:widowControl w:val="0"/>
              <w:numPr>
                <w:ilvl w:val="1"/>
                <w:numId w:val="2"/>
              </w:numPr>
              <w:spacing w:before="0" w:after="0"/>
              <w:jc w:val="both"/>
              <w:rPr>
                <w:color w:val="000000" w:themeColor="text1"/>
              </w:rPr>
            </w:pPr>
            <w:r>
              <w:rPr>
                <w:lang w:val="et-EE"/>
              </w:rPr>
              <w:t>Lisada taotlusele analüütikuid</w:t>
            </w:r>
          </w:p>
          <w:p w14:paraId="782E94C1" w14:textId="77777777" w:rsidR="00546BCC" w:rsidRDefault="007D2FEF">
            <w:pPr>
              <w:widowControl w:val="0"/>
              <w:numPr>
                <w:ilvl w:val="1"/>
                <w:numId w:val="2"/>
              </w:numPr>
              <w:spacing w:before="0" w:after="0"/>
              <w:jc w:val="both"/>
              <w:rPr>
                <w:color w:val="000000" w:themeColor="text1"/>
              </w:rPr>
            </w:pPr>
            <w:r>
              <w:rPr>
                <w:lang w:val="et-EE"/>
              </w:rPr>
              <w:t>Täiendada Mõttetöö uuringut</w:t>
            </w:r>
          </w:p>
          <w:p w14:paraId="782E94C2" w14:textId="77777777" w:rsidR="00546BCC" w:rsidRPr="00FF6F0C" w:rsidRDefault="007D2FEF">
            <w:pPr>
              <w:widowControl w:val="0"/>
              <w:numPr>
                <w:ilvl w:val="1"/>
                <w:numId w:val="2"/>
              </w:numPr>
              <w:spacing w:before="0" w:after="0"/>
              <w:jc w:val="both"/>
              <w:rPr>
                <w:ins w:id="281" w:author="Uku Vainik" w:date="2025-08-18T15:50:00Z" w16du:dateUtc="2025-08-18T12:50:00Z"/>
                <w:color w:val="000000" w:themeColor="text1"/>
                <w:rPrChange w:id="282" w:author="Uku Vainik" w:date="2025-08-18T15:50:00Z" w16du:dateUtc="2025-08-18T12:50:00Z">
                  <w:rPr>
                    <w:ins w:id="283" w:author="Uku Vainik" w:date="2025-08-18T15:50:00Z" w16du:dateUtc="2025-08-18T12:50:00Z"/>
                    <w:lang w:val="et-EE"/>
                  </w:rPr>
                </w:rPrChange>
              </w:rPr>
            </w:pPr>
            <w:r>
              <w:rPr>
                <w:lang w:val="et-EE"/>
              </w:rPr>
              <w:t>Lisada veebilehe kirjeldus</w:t>
            </w:r>
          </w:p>
          <w:p w14:paraId="7D31F7C8" w14:textId="06FB58B6" w:rsidR="00FF6F0C" w:rsidRPr="004F652E" w:rsidRDefault="00FF6F0C" w:rsidP="004F652E">
            <w:pPr>
              <w:pStyle w:val="ListParagraph"/>
              <w:widowControl w:val="0"/>
              <w:numPr>
                <w:ilvl w:val="0"/>
                <w:numId w:val="2"/>
              </w:numPr>
              <w:spacing w:before="0" w:after="0"/>
              <w:jc w:val="both"/>
              <w:rPr>
                <w:ins w:id="284" w:author="Uku Vainik" w:date="2025-08-18T15:50:00Z" w16du:dateUtc="2025-08-18T12:50:00Z"/>
                <w:lang w:val="et-EE"/>
              </w:rPr>
            </w:pPr>
            <w:ins w:id="285" w:author="Uku Vainik" w:date="2025-08-18T15:50:00Z" w16du:dateUtc="2025-08-18T12:50:00Z">
              <w:r w:rsidRPr="004F652E">
                <w:rPr>
                  <w:lang w:val="et-EE"/>
                </w:rPr>
                <w:t xml:space="preserve">Eesti </w:t>
              </w:r>
              <w:proofErr w:type="spellStart"/>
              <w:r w:rsidRPr="004F652E">
                <w:rPr>
                  <w:lang w:val="et-EE"/>
                </w:rPr>
                <w:t>bioeetika</w:t>
              </w:r>
              <w:proofErr w:type="spellEnd"/>
              <w:r w:rsidRPr="004F652E">
                <w:rPr>
                  <w:lang w:val="et-EE"/>
                </w:rPr>
                <w:t xml:space="preserve"> ja </w:t>
              </w:r>
              <w:proofErr w:type="spellStart"/>
              <w:r w:rsidRPr="004F652E">
                <w:rPr>
                  <w:lang w:val="et-EE"/>
                </w:rPr>
                <w:t>inimuuringute</w:t>
              </w:r>
              <w:proofErr w:type="spellEnd"/>
              <w:r w:rsidRPr="004F652E">
                <w:rPr>
                  <w:lang w:val="et-EE"/>
                </w:rPr>
                <w:t xml:space="preserve"> nõukogu, </w:t>
              </w:r>
            </w:ins>
            <w:ins w:id="286" w:author="Uku Vainik" w:date="2025-08-18T15:51:00Z" w16du:dateUtc="2025-08-18T12:51:00Z">
              <w:r w:rsidR="004F652E" w:rsidRPr="004F652E">
                <w:rPr>
                  <w:lang w:val="et-EE"/>
                </w:rPr>
                <w:t>17.07.2025 nr 1.1-12/1892</w:t>
              </w:r>
            </w:ins>
            <w:ins w:id="287" w:author="Uku Vainik" w:date="2025-08-18T15:50:00Z" w16du:dateUtc="2025-08-18T12:50:00Z">
              <w:r w:rsidRPr="004F652E">
                <w:rPr>
                  <w:lang w:val="et-EE"/>
                </w:rPr>
                <w:t xml:space="preserve">. Uurimistöö jätkutaotluse pealkiri: Geneetilise varieeruvuse mõju hindamine inimese isiksusele. Periood: Detsember 2020 – Detsember 2030. Taotluse eesmärgid olid: </w:t>
              </w:r>
            </w:ins>
          </w:p>
          <w:p w14:paraId="00FBA567" w14:textId="77777777" w:rsidR="00FF6F0C" w:rsidRDefault="00FF6F0C" w:rsidP="00FF6F0C">
            <w:pPr>
              <w:widowControl w:val="0"/>
              <w:numPr>
                <w:ilvl w:val="1"/>
                <w:numId w:val="2"/>
              </w:numPr>
              <w:spacing w:before="0" w:after="0"/>
              <w:jc w:val="both"/>
              <w:rPr>
                <w:ins w:id="288" w:author="Uku Vainik" w:date="2025-08-18T15:50:00Z" w16du:dateUtc="2025-08-18T12:50:00Z"/>
                <w:color w:val="000000" w:themeColor="text1"/>
              </w:rPr>
            </w:pPr>
            <w:ins w:id="289" w:author="Uku Vainik" w:date="2025-08-18T15:50:00Z" w16du:dateUtc="2025-08-18T12:50:00Z">
              <w:r>
                <w:rPr>
                  <w:lang w:val="et-EE"/>
                </w:rPr>
                <w:t>Lisada taotlusele analüütikuid</w:t>
              </w:r>
            </w:ins>
          </w:p>
          <w:p w14:paraId="5105098E" w14:textId="77777777" w:rsidR="00FF6F0C" w:rsidRDefault="00FF6F0C" w:rsidP="00FF6F0C">
            <w:pPr>
              <w:widowControl w:val="0"/>
              <w:numPr>
                <w:ilvl w:val="1"/>
                <w:numId w:val="2"/>
              </w:numPr>
              <w:spacing w:before="0" w:after="0"/>
              <w:jc w:val="both"/>
              <w:rPr>
                <w:ins w:id="290" w:author="Uku Vainik" w:date="2025-08-18T15:50:00Z" w16du:dateUtc="2025-08-18T12:50:00Z"/>
                <w:color w:val="000000" w:themeColor="text1"/>
              </w:rPr>
            </w:pPr>
            <w:ins w:id="291" w:author="Uku Vainik" w:date="2025-08-18T15:50:00Z" w16du:dateUtc="2025-08-18T12:50:00Z">
              <w:r>
                <w:rPr>
                  <w:lang w:val="et-EE"/>
                </w:rPr>
                <w:t>Täiendada Mõttetöö uuringut</w:t>
              </w:r>
            </w:ins>
          </w:p>
          <w:p w14:paraId="60A3A90C" w14:textId="77777777" w:rsidR="00FF6F0C" w:rsidRDefault="00FF6F0C" w:rsidP="000874A9">
            <w:pPr>
              <w:widowControl w:val="0"/>
              <w:spacing w:before="0" w:after="0"/>
              <w:jc w:val="both"/>
              <w:rPr>
                <w:color w:val="000000" w:themeColor="text1"/>
              </w:rPr>
              <w:pPrChange w:id="292" w:author="Uku Vainik" w:date="2025-08-19T12:55:00Z" w16du:dateUtc="2025-08-19T11:55:00Z">
                <w:pPr>
                  <w:widowControl w:val="0"/>
                  <w:numPr>
                    <w:ilvl w:val="1"/>
                    <w:numId w:val="2"/>
                  </w:numPr>
                  <w:tabs>
                    <w:tab w:val="num" w:pos="1080"/>
                  </w:tabs>
                  <w:spacing w:before="0" w:after="0"/>
                  <w:ind w:left="1080" w:hanging="360"/>
                  <w:jc w:val="both"/>
                </w:pPr>
              </w:pPrChange>
            </w:pPr>
          </w:p>
          <w:p w14:paraId="782E94C3" w14:textId="77777777" w:rsidR="00546BCC" w:rsidRDefault="00546BCC">
            <w:pPr>
              <w:widowControl w:val="0"/>
              <w:spacing w:before="0" w:after="0"/>
              <w:ind w:left="1080"/>
              <w:jc w:val="both"/>
              <w:rPr>
                <w:color w:val="000000" w:themeColor="text1"/>
              </w:rPr>
            </w:pPr>
          </w:p>
        </w:tc>
      </w:tr>
      <w:tr w:rsidR="00546BCC" w14:paraId="782E94C6" w14:textId="77777777">
        <w:trPr>
          <w:trHeight w:val="264"/>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4C5" w14:textId="77777777" w:rsidR="00546BCC" w:rsidRDefault="007D2FEF">
            <w:pPr>
              <w:widowControl w:val="0"/>
              <w:spacing w:before="0" w:after="0"/>
              <w:rPr>
                <w:rFonts w:eastAsia="Helvetica Neue"/>
                <w:b/>
                <w:color w:val="000000"/>
                <w:lang w:val="et-EE"/>
              </w:rPr>
            </w:pPr>
            <w:r>
              <w:rPr>
                <w:rFonts w:eastAsia="Helvetica Neue"/>
                <w:b/>
                <w:color w:val="000000"/>
                <w:lang w:val="et-EE"/>
              </w:rPr>
              <w:lastRenderedPageBreak/>
              <w:t>8. Lühiülevaade siiani samal teemal tehtud uuringutest (kuni 900 tähemärki, 0,5 lk)</w:t>
            </w:r>
          </w:p>
        </w:tc>
      </w:tr>
      <w:tr w:rsidR="00546BCC" w14:paraId="782E94C9" w14:textId="77777777">
        <w:trPr>
          <w:trHeight w:val="4248"/>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Mar>
              <w:left w:w="800" w:type="dxa"/>
            </w:tcMar>
          </w:tcPr>
          <w:p w14:paraId="782E94C7" w14:textId="77777777" w:rsidR="00546BCC" w:rsidRDefault="007D2FEF">
            <w:pPr>
              <w:widowControl w:val="0"/>
              <w:ind w:left="-629"/>
              <w:rPr>
                <w:lang w:val="et-EE"/>
              </w:rPr>
            </w:pPr>
            <w:r>
              <w:rPr>
                <w:lang w:val="et-EE"/>
              </w:rPr>
              <w:lastRenderedPageBreak/>
              <w:t>Isiksuse käitumuslik seadumus ehk siin isiksusejooned on inimese suhteliselt püsiv kalduvus sarnastes olukordades ühel kindlal viisil mõelda, tunda ja käituda (</w:t>
            </w:r>
            <w:proofErr w:type="spellStart"/>
            <w:r>
              <w:rPr>
                <w:lang w:val="et-EE"/>
              </w:rPr>
              <w:t>Ozer</w:t>
            </w:r>
            <w:proofErr w:type="spellEnd"/>
            <w:r>
              <w:rPr>
                <w:lang w:val="et-EE"/>
              </w:rPr>
              <w:t xml:space="preserve"> &amp; </w:t>
            </w:r>
            <w:proofErr w:type="spellStart"/>
            <w:r>
              <w:rPr>
                <w:lang w:val="et-EE"/>
              </w:rPr>
              <w:t>Benet-Martínez</w:t>
            </w:r>
            <w:proofErr w:type="spellEnd"/>
            <w:r>
              <w:rPr>
                <w:lang w:val="et-EE"/>
              </w:rPr>
              <w:t xml:space="preserve">, 2006). Neid seadumisi mõõdetakse peamiselt isiksusetestidega, kuid eraldi iseseisva info nende kohta annavad ka käitumuslikud testid. Inimese käitumuslik </w:t>
            </w:r>
            <w:proofErr w:type="spellStart"/>
            <w:r>
              <w:rPr>
                <w:lang w:val="et-EE"/>
              </w:rPr>
              <w:t>seadmus</w:t>
            </w:r>
            <w:proofErr w:type="spellEnd"/>
            <w:r>
              <w:rPr>
                <w:lang w:val="et-EE"/>
              </w:rPr>
              <w:t xml:space="preserve"> seostub selgelt tervislik seisundi, ametialane edasijõudmise ja liikumismustritega (</w:t>
            </w:r>
            <w:proofErr w:type="spellStart"/>
            <w:r>
              <w:rPr>
                <w:lang w:val="et-EE"/>
              </w:rPr>
              <w:t>Emery</w:t>
            </w:r>
            <w:proofErr w:type="spellEnd"/>
            <w:r>
              <w:rPr>
                <w:lang w:val="et-EE"/>
              </w:rPr>
              <w:t xml:space="preserve"> &amp; </w:t>
            </w:r>
            <w:proofErr w:type="spellStart"/>
            <w:r>
              <w:rPr>
                <w:lang w:val="et-EE"/>
              </w:rPr>
              <w:t>Levine</w:t>
            </w:r>
            <w:proofErr w:type="spellEnd"/>
            <w:r>
              <w:rPr>
                <w:lang w:val="et-EE"/>
              </w:rPr>
              <w:t xml:space="preserve">, 2017; </w:t>
            </w:r>
            <w:proofErr w:type="spellStart"/>
            <w:r>
              <w:rPr>
                <w:lang w:val="et-EE"/>
              </w:rPr>
              <w:t>Ozer</w:t>
            </w:r>
            <w:proofErr w:type="spellEnd"/>
            <w:r>
              <w:rPr>
                <w:lang w:val="et-EE"/>
              </w:rPr>
              <w:t xml:space="preserve"> &amp; </w:t>
            </w:r>
            <w:proofErr w:type="spellStart"/>
            <w:r>
              <w:rPr>
                <w:lang w:val="et-EE"/>
              </w:rPr>
              <w:t>Benet-Martínez</w:t>
            </w:r>
            <w:proofErr w:type="spellEnd"/>
            <w:r>
              <w:rPr>
                <w:lang w:val="et-EE"/>
              </w:rPr>
              <w:t xml:space="preserve">, 2006 ; </w:t>
            </w:r>
            <w:proofErr w:type="spellStart"/>
            <w:r>
              <w:rPr>
                <w:lang w:val="et-EE"/>
              </w:rPr>
              <w:t>Stachl</w:t>
            </w:r>
            <w:proofErr w:type="spellEnd"/>
            <w:r>
              <w:rPr>
                <w:lang w:val="et-EE"/>
              </w:rPr>
              <w:t xml:space="preserve"> et </w:t>
            </w:r>
            <w:proofErr w:type="spellStart"/>
            <w:r>
              <w:rPr>
                <w:lang w:val="et-EE"/>
              </w:rPr>
              <w:t>al</w:t>
            </w:r>
            <w:proofErr w:type="spellEnd"/>
            <w:r>
              <w:rPr>
                <w:lang w:val="et-EE"/>
              </w:rPr>
              <w:t>., 2020 ). Isiksus ja käitumuslikud testid on vähemalt 50% pärilikud (</w:t>
            </w:r>
            <w:proofErr w:type="spellStart"/>
            <w:r>
              <w:rPr>
                <w:lang w:val="et-EE"/>
              </w:rPr>
              <w:t>Polderman</w:t>
            </w:r>
            <w:proofErr w:type="spellEnd"/>
            <w:r>
              <w:rPr>
                <w:lang w:val="et-EE"/>
              </w:rPr>
              <w:t xml:space="preserve"> et </w:t>
            </w:r>
            <w:proofErr w:type="spellStart"/>
            <w:r>
              <w:rPr>
                <w:lang w:val="et-EE"/>
              </w:rPr>
              <w:t>al</w:t>
            </w:r>
            <w:proofErr w:type="spellEnd"/>
            <w:r>
              <w:rPr>
                <w:lang w:val="et-EE"/>
              </w:rPr>
              <w:t xml:space="preserve">., 2015). Kuid käitumusliku seadumuse geneetilised markerid on enamjaolt veel leidmata. </w:t>
            </w:r>
          </w:p>
          <w:p w14:paraId="782E94C8" w14:textId="77777777" w:rsidR="00546BCC" w:rsidRDefault="007D2FEF">
            <w:pPr>
              <w:widowControl w:val="0"/>
              <w:ind w:left="-629"/>
              <w:rPr>
                <w:lang w:val="et-EE"/>
              </w:rPr>
            </w:pPr>
            <w:r>
              <w:rPr>
                <w:lang w:val="et-EE"/>
              </w:rPr>
              <w:t>Eesti Geenivaramus on aastatel 2008-2020 isiksust mõõdetud 3500 inimesel. See andmestik on kinnitanud isiksuse seoseid tervisekäitumiste ja polügeensete riskiskooridega. Kuid geneetiliste markerite avastamiseks on 3500 liiga vähe. UK Biopangas tehtud Neurootilisuse uuringu järgi on geenide efektid r=0.017 või vähem (</w:t>
            </w:r>
            <w:proofErr w:type="spellStart"/>
            <w:r>
              <w:rPr>
                <w:lang w:val="et-EE"/>
              </w:rPr>
              <w:t>Nagel</w:t>
            </w:r>
            <w:proofErr w:type="spellEnd"/>
            <w:r>
              <w:rPr>
                <w:lang w:val="et-EE"/>
              </w:rPr>
              <w:t xml:space="preserve"> et </w:t>
            </w:r>
            <w:proofErr w:type="spellStart"/>
            <w:r>
              <w:rPr>
                <w:lang w:val="et-EE"/>
              </w:rPr>
              <w:t>al</w:t>
            </w:r>
            <w:proofErr w:type="spellEnd"/>
            <w:r>
              <w:rPr>
                <w:lang w:val="et-EE"/>
              </w:rPr>
              <w:t xml:space="preserve">., 2018). Selliste lookuste avastamiseks </w:t>
            </w:r>
            <w:proofErr w:type="spellStart"/>
            <w:r>
              <w:rPr>
                <w:lang w:val="et-EE"/>
              </w:rPr>
              <w:t>ülegenoomses</w:t>
            </w:r>
            <w:proofErr w:type="spellEnd"/>
            <w:r>
              <w:rPr>
                <w:lang w:val="et-EE"/>
              </w:rPr>
              <w:t xml:space="preserve"> uuringus on 80% statistilise jõu puhul vaja vähemalt 137 000 inimest. Seega tuleb oluliselt laiendada uuritavate valimit või leida passiivsed isiksuse hindamise meetodid.</w:t>
            </w:r>
          </w:p>
        </w:tc>
      </w:tr>
      <w:tr w:rsidR="00546BCC" w14:paraId="782E94CB" w14:textId="77777777">
        <w:trPr>
          <w:trHeight w:val="264"/>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4CA" w14:textId="77777777" w:rsidR="00546BCC" w:rsidRDefault="007D2FEF">
            <w:pPr>
              <w:widowControl w:val="0"/>
              <w:spacing w:before="0" w:after="0"/>
              <w:rPr>
                <w:rFonts w:eastAsia="Helvetica Neue"/>
                <w:b/>
                <w:bCs/>
                <w:color w:val="000000"/>
                <w:lang w:val="et-EE"/>
              </w:rPr>
            </w:pPr>
            <w:r>
              <w:rPr>
                <w:rFonts w:eastAsia="Helvetica Neue"/>
                <w:b/>
                <w:bCs/>
                <w:color w:val="000000"/>
                <w:lang w:val="et-EE"/>
              </w:rPr>
              <w:t>9. Planeeritava uuringu põhjendus ning uurimisküsimused ja/või hüpoteesid (kuni 1800 tähemärki, 1 lk)</w:t>
            </w:r>
          </w:p>
        </w:tc>
      </w:tr>
      <w:tr w:rsidR="00546BCC" w14:paraId="782E94DD" w14:textId="77777777">
        <w:trPr>
          <w:trHeight w:val="3591"/>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4CC" w14:textId="77777777" w:rsidR="00546BCC" w:rsidRDefault="007D2FEF">
            <w:pPr>
              <w:widowControl w:val="0"/>
              <w:rPr>
                <w:lang w:val="et-EE"/>
              </w:rPr>
            </w:pPr>
            <w:r>
              <w:rPr>
                <w:lang w:val="et-EE"/>
              </w:rPr>
              <w:t xml:space="preserve">Kavandatav uuring täiendab olulisel määral geenivaramu andmebaasi käitumisandmetega. Uuringu valimisse haaratakse kõik praegused ja uuringu perioodi jooksul liituvad geenidoonorid, kes pole keelanud oma andmete täiendamist ning kes geenivaramule teadaolevalt on elus. Mõõdetakse kaasaegsete ja vabalt </w:t>
            </w:r>
            <w:proofErr w:type="spellStart"/>
            <w:r>
              <w:rPr>
                <w:lang w:val="et-EE"/>
              </w:rPr>
              <w:t>kättesaadvatega</w:t>
            </w:r>
            <w:proofErr w:type="spellEnd"/>
            <w:r>
              <w:rPr>
                <w:lang w:val="et-EE"/>
              </w:rPr>
              <w:t xml:space="preserve"> detailselt isiksust ja vaimseid võimeid. Mõõtmist korraldatakse 10 aasta jooksul kolm korda, kuna elu jooksul inimese isiksusejooned ja vaimsed võimed muutuvad, näiteks vananedes väheneb Neurootilisus kui ka võime asju meeles pidada (</w:t>
            </w:r>
            <w:proofErr w:type="spellStart"/>
            <w:r>
              <w:rPr>
                <w:lang w:val="et-EE"/>
              </w:rPr>
              <w:t>Roberts</w:t>
            </w:r>
            <w:proofErr w:type="spellEnd"/>
            <w:r>
              <w:rPr>
                <w:lang w:val="et-EE"/>
              </w:rPr>
              <w:t xml:space="preserve"> et </w:t>
            </w:r>
            <w:proofErr w:type="spellStart"/>
            <w:r>
              <w:rPr>
                <w:lang w:val="et-EE"/>
              </w:rPr>
              <w:t>al</w:t>
            </w:r>
            <w:proofErr w:type="spellEnd"/>
            <w:r>
              <w:rPr>
                <w:lang w:val="et-EE"/>
              </w:rPr>
              <w:t xml:space="preserve">., 2017). </w:t>
            </w:r>
          </w:p>
          <w:p w14:paraId="782E94CD" w14:textId="77777777" w:rsidR="00546BCC" w:rsidRDefault="007D2FEF">
            <w:pPr>
              <w:widowControl w:val="0"/>
            </w:pPr>
            <w:r>
              <w:rPr>
                <w:lang w:val="et-EE"/>
              </w:rPr>
              <w:t xml:space="preserve">Kogutud andmed võimaldavad hea statistilise jõuga otsida paljude isiksusejoontega seotud geene. Nende teadmine võimaldab täpsemalt mõista isiksusega seotud bioloogiat. Samuti võimaldavad kaasaegsed statistilised meetodid nagu </w:t>
            </w:r>
            <w:proofErr w:type="spellStart"/>
            <w:r>
              <w:rPr>
                <w:lang w:val="et-EE"/>
              </w:rPr>
              <w:t>Mendeli</w:t>
            </w:r>
            <w:proofErr w:type="spellEnd"/>
            <w:r>
              <w:rPr>
                <w:lang w:val="et-EE"/>
              </w:rPr>
              <w:t xml:space="preserve"> </w:t>
            </w:r>
            <w:proofErr w:type="spellStart"/>
            <w:r>
              <w:rPr>
                <w:lang w:val="et-EE"/>
              </w:rPr>
              <w:t>randomiseerimine</w:t>
            </w:r>
            <w:proofErr w:type="spellEnd"/>
            <w:r>
              <w:rPr>
                <w:lang w:val="et-EE"/>
              </w:rPr>
              <w:t xml:space="preserve"> selgitada välja põhjuslikke seoseid isiksusejoonte ja tervise vahel</w:t>
            </w:r>
            <w:r>
              <w:t xml:space="preserve">, </w:t>
            </w:r>
            <w:proofErr w:type="spellStart"/>
            <w:r>
              <w:t>samuti</w:t>
            </w:r>
            <w:proofErr w:type="spellEnd"/>
            <w:r>
              <w:t xml:space="preserve"> </w:t>
            </w:r>
            <w:proofErr w:type="spellStart"/>
            <w:r>
              <w:t>uuride</w:t>
            </w:r>
            <w:proofErr w:type="spellEnd"/>
            <w:r>
              <w:t xml:space="preserve"> </w:t>
            </w:r>
            <w:proofErr w:type="spellStart"/>
            <w:r>
              <w:t>isiksuseomaduste</w:t>
            </w:r>
            <w:proofErr w:type="spellEnd"/>
            <w:r>
              <w:t xml:space="preserve"> </w:t>
            </w:r>
            <w:proofErr w:type="spellStart"/>
            <w:r>
              <w:t>seoseid</w:t>
            </w:r>
            <w:proofErr w:type="spellEnd"/>
            <w:r>
              <w:t xml:space="preserve"> </w:t>
            </w:r>
            <w:proofErr w:type="spellStart"/>
            <w:r>
              <w:t>hoiakutega</w:t>
            </w:r>
            <w:proofErr w:type="spellEnd"/>
            <w:r>
              <w:t xml:space="preserve">, </w:t>
            </w:r>
            <w:proofErr w:type="spellStart"/>
            <w:r>
              <w:t>elukogemustega</w:t>
            </w:r>
            <w:proofErr w:type="spellEnd"/>
            <w:r>
              <w:t xml:space="preserve"> </w:t>
            </w:r>
            <w:proofErr w:type="spellStart"/>
            <w:r>
              <w:t>ning</w:t>
            </w:r>
            <w:proofErr w:type="spellEnd"/>
            <w:r>
              <w:t xml:space="preserve"> </w:t>
            </w:r>
            <w:proofErr w:type="spellStart"/>
            <w:r>
              <w:t>nende</w:t>
            </w:r>
            <w:proofErr w:type="spellEnd"/>
            <w:r>
              <w:t xml:space="preserve"> </w:t>
            </w:r>
            <w:proofErr w:type="spellStart"/>
            <w:r>
              <w:t>seoste</w:t>
            </w:r>
            <w:proofErr w:type="spellEnd"/>
            <w:r>
              <w:t xml:space="preserve"> </w:t>
            </w:r>
            <w:proofErr w:type="spellStart"/>
            <w:r>
              <w:t>geneetilist</w:t>
            </w:r>
            <w:proofErr w:type="spellEnd"/>
            <w:r>
              <w:t xml:space="preserve"> </w:t>
            </w:r>
            <w:proofErr w:type="spellStart"/>
            <w:r>
              <w:t>kattuvust</w:t>
            </w:r>
            <w:proofErr w:type="spellEnd"/>
            <w:r>
              <w:rPr>
                <w:lang w:val="et-EE"/>
              </w:rPr>
              <w:t>.</w:t>
            </w:r>
          </w:p>
          <w:p w14:paraId="782E94CE" w14:textId="77777777" w:rsidR="00546BCC" w:rsidRDefault="007D2FEF">
            <w:pPr>
              <w:widowControl w:val="0"/>
              <w:rPr>
                <w:lang w:val="et-EE"/>
              </w:rPr>
            </w:pPr>
            <w:r>
              <w:rPr>
                <w:lang w:val="et-EE"/>
              </w:rPr>
              <w:t>Tulevikku vaadates võib olla kasulik iga natukese aja tagant inimese isiksust hinnata. See võiks peegeldada tema tervist ja üldist hakkama saamist. Kuna näiteks igakuine isiksusetest oleks inimese jaoks koormav, soovime otsida geenivaramu passiivsete mõõdikute seast isiksusejoonte indikaatoreid. Täpsemalt soovime hinnata isiksuse ja tervise kattuvust varasemalt kogutud ~600 geenidoonori mobiilipõhise aktiivsust üldistavate tunnustega.</w:t>
            </w:r>
          </w:p>
          <w:p w14:paraId="782E94CF" w14:textId="77777777" w:rsidR="00546BCC" w:rsidRDefault="007D2FEF">
            <w:pPr>
              <w:widowControl w:val="0"/>
              <w:rPr>
                <w:lang w:val="et-EE"/>
              </w:rPr>
            </w:pPr>
            <w:r>
              <w:rPr>
                <w:lang w:val="et-EE"/>
              </w:rPr>
              <w:t>Käesoleva uuringu täpsemad eesmärgid on:</w:t>
            </w:r>
          </w:p>
          <w:p w14:paraId="782E94D0" w14:textId="77777777" w:rsidR="00546BCC" w:rsidRDefault="007D2FEF">
            <w:pPr>
              <w:widowControl w:val="0"/>
              <w:numPr>
                <w:ilvl w:val="0"/>
                <w:numId w:val="3"/>
              </w:numPr>
              <w:rPr>
                <w:lang w:val="et-EE"/>
              </w:rPr>
            </w:pPr>
            <w:r>
              <w:rPr>
                <w:lang w:val="et-EE"/>
              </w:rPr>
              <w:t>Viia 10 aasta jooksul läbi kolm isiksuse ja vaimsete võimete uuringut kõikide geenidoonorite seas</w:t>
            </w:r>
          </w:p>
          <w:p w14:paraId="782E94D1" w14:textId="77777777" w:rsidR="00546BCC" w:rsidRDefault="007D2FEF">
            <w:pPr>
              <w:widowControl w:val="0"/>
              <w:numPr>
                <w:ilvl w:val="0"/>
                <w:numId w:val="3"/>
              </w:numPr>
              <w:rPr>
                <w:lang w:val="et-EE"/>
              </w:rPr>
            </w:pPr>
            <w:r>
              <w:rPr>
                <w:lang w:val="et-EE"/>
              </w:rPr>
              <w:t xml:space="preserve">Teha </w:t>
            </w:r>
            <w:proofErr w:type="spellStart"/>
            <w:r>
              <w:rPr>
                <w:lang w:val="et-EE"/>
              </w:rPr>
              <w:t>ülegenoomseid</w:t>
            </w:r>
            <w:proofErr w:type="spellEnd"/>
            <w:r>
              <w:rPr>
                <w:lang w:val="et-EE"/>
              </w:rPr>
              <w:t xml:space="preserve"> uuringuid isiksuse ja vaimsete võimetega seotud geenide avastamiseks</w:t>
            </w:r>
          </w:p>
          <w:p w14:paraId="782E94D2" w14:textId="77777777" w:rsidR="00546BCC" w:rsidRDefault="007D2FEF">
            <w:pPr>
              <w:widowControl w:val="0"/>
              <w:numPr>
                <w:ilvl w:val="0"/>
                <w:numId w:val="3"/>
              </w:numPr>
              <w:rPr>
                <w:lang w:val="et-EE"/>
              </w:rPr>
            </w:pPr>
            <w:r>
              <w:rPr>
                <w:lang w:val="et-EE"/>
              </w:rPr>
              <w:t>Kasutada kaasaegseid statistilisi analüüse (</w:t>
            </w:r>
            <w:proofErr w:type="spellStart"/>
            <w:r>
              <w:rPr>
                <w:lang w:val="et-EE"/>
              </w:rPr>
              <w:t>Mendeli</w:t>
            </w:r>
            <w:proofErr w:type="spellEnd"/>
            <w:r>
              <w:rPr>
                <w:lang w:val="et-EE"/>
              </w:rPr>
              <w:t xml:space="preserve"> </w:t>
            </w:r>
            <w:proofErr w:type="spellStart"/>
            <w:r>
              <w:rPr>
                <w:lang w:val="et-EE"/>
              </w:rPr>
              <w:t>randomiseerimine</w:t>
            </w:r>
            <w:proofErr w:type="spellEnd"/>
            <w:r>
              <w:rPr>
                <w:lang w:val="et-EE"/>
              </w:rPr>
              <w:t xml:space="preserve">), et selgitada välja isiksuse ja tervisekäitumise põhjuslikud seosed. </w:t>
            </w:r>
          </w:p>
          <w:p w14:paraId="782E94D3" w14:textId="77777777" w:rsidR="00546BCC" w:rsidRDefault="007D2FEF">
            <w:pPr>
              <w:widowControl w:val="0"/>
              <w:numPr>
                <w:ilvl w:val="1"/>
                <w:numId w:val="3"/>
              </w:numPr>
              <w:rPr>
                <w:lang w:val="et-EE"/>
              </w:rPr>
            </w:pPr>
            <w:r>
              <w:rPr>
                <w:lang w:val="et-EE"/>
              </w:rPr>
              <w:t>Tervisekäitumise hindamiseks kasutatakse terviseküsimustikku ja Eesti Haigekassa andmeid.</w:t>
            </w:r>
          </w:p>
          <w:p w14:paraId="782E94D4" w14:textId="77777777" w:rsidR="00546BCC" w:rsidRDefault="007D2FEF">
            <w:pPr>
              <w:widowControl w:val="0"/>
              <w:numPr>
                <w:ilvl w:val="1"/>
                <w:numId w:val="3"/>
              </w:numPr>
              <w:rPr>
                <w:lang w:val="et-EE"/>
              </w:rPr>
            </w:pPr>
            <w:r>
              <w:rPr>
                <w:lang w:val="et-EE"/>
              </w:rPr>
              <w:t xml:space="preserve">Terviseseisundi hindamiseks kasutame geenivaramu andmebaasis olevaid vere metaboliitide andmeid. </w:t>
            </w:r>
            <w:proofErr w:type="spellStart"/>
            <w:r>
              <w:rPr>
                <w:color w:val="222222"/>
              </w:rPr>
              <w:t>Metaboliidid</w:t>
            </w:r>
            <w:proofErr w:type="spellEnd"/>
            <w:r>
              <w:rPr>
                <w:color w:val="222222"/>
              </w:rPr>
              <w:t xml:space="preserve"> on </w:t>
            </w:r>
            <w:proofErr w:type="spellStart"/>
            <w:r>
              <w:rPr>
                <w:color w:val="222222"/>
              </w:rPr>
              <w:t>objektiivsemad</w:t>
            </w:r>
            <w:proofErr w:type="spellEnd"/>
            <w:r>
              <w:rPr>
                <w:color w:val="222222"/>
              </w:rPr>
              <w:t xml:space="preserve"> </w:t>
            </w:r>
            <w:proofErr w:type="spellStart"/>
            <w:r>
              <w:rPr>
                <w:color w:val="222222"/>
              </w:rPr>
              <w:t>tervisemarkerid</w:t>
            </w:r>
            <w:proofErr w:type="spellEnd"/>
            <w:r>
              <w:rPr>
                <w:color w:val="222222"/>
              </w:rPr>
              <w:t> </w:t>
            </w:r>
            <w:proofErr w:type="spellStart"/>
            <w:r>
              <w:rPr>
                <w:color w:val="222222"/>
              </w:rPr>
              <w:t>kui</w:t>
            </w:r>
            <w:proofErr w:type="spellEnd"/>
            <w:r>
              <w:rPr>
                <w:color w:val="222222"/>
              </w:rPr>
              <w:t xml:space="preserve"> </w:t>
            </w:r>
            <w:proofErr w:type="spellStart"/>
            <w:r>
              <w:rPr>
                <w:color w:val="222222"/>
              </w:rPr>
              <w:t>kehamassiindeks</w:t>
            </w:r>
            <w:proofErr w:type="spellEnd"/>
            <w:r>
              <w:rPr>
                <w:color w:val="222222"/>
              </w:rPr>
              <w:t xml:space="preserve"> ja </w:t>
            </w:r>
            <w:proofErr w:type="spellStart"/>
            <w:r>
              <w:rPr>
                <w:color w:val="222222"/>
              </w:rPr>
              <w:t>võiks</w:t>
            </w:r>
            <w:proofErr w:type="spellEnd"/>
            <w:r>
              <w:rPr>
                <w:color w:val="222222"/>
              </w:rPr>
              <w:t xml:space="preserve"> ka </w:t>
            </w:r>
            <w:proofErr w:type="spellStart"/>
            <w:r>
              <w:rPr>
                <w:color w:val="222222"/>
              </w:rPr>
              <w:t>selgemalt</w:t>
            </w:r>
            <w:proofErr w:type="spellEnd"/>
            <w:r>
              <w:rPr>
                <w:color w:val="222222"/>
              </w:rPr>
              <w:t xml:space="preserve"> </w:t>
            </w:r>
            <w:proofErr w:type="spellStart"/>
            <w:r>
              <w:rPr>
                <w:color w:val="222222"/>
              </w:rPr>
              <w:t>inimese</w:t>
            </w:r>
            <w:proofErr w:type="spellEnd"/>
            <w:r>
              <w:rPr>
                <w:color w:val="222222"/>
              </w:rPr>
              <w:t xml:space="preserve"> </w:t>
            </w:r>
            <w:proofErr w:type="spellStart"/>
            <w:r>
              <w:rPr>
                <w:color w:val="222222"/>
              </w:rPr>
              <w:t>käitumise</w:t>
            </w:r>
            <w:proofErr w:type="spellEnd"/>
            <w:r>
              <w:rPr>
                <w:color w:val="222222"/>
              </w:rPr>
              <w:t xml:space="preserve"> ja </w:t>
            </w:r>
            <w:proofErr w:type="spellStart"/>
            <w:r>
              <w:rPr>
                <w:color w:val="222222"/>
              </w:rPr>
              <w:t>heaoluga</w:t>
            </w:r>
            <w:proofErr w:type="spellEnd"/>
            <w:r>
              <w:rPr>
                <w:color w:val="222222"/>
              </w:rPr>
              <w:t xml:space="preserve"> </w:t>
            </w:r>
            <w:proofErr w:type="spellStart"/>
            <w:r>
              <w:rPr>
                <w:color w:val="222222"/>
              </w:rPr>
              <w:t>seostuda</w:t>
            </w:r>
            <w:proofErr w:type="spellEnd"/>
            <w:r>
              <w:rPr>
                <w:color w:val="222222"/>
              </w:rPr>
              <w:t xml:space="preserve">. Mitu </w:t>
            </w:r>
            <w:proofErr w:type="spellStart"/>
            <w:r>
              <w:rPr>
                <w:color w:val="222222"/>
              </w:rPr>
              <w:t>uuringut</w:t>
            </w:r>
            <w:proofErr w:type="spellEnd"/>
            <w:r>
              <w:rPr>
                <w:color w:val="222222"/>
              </w:rPr>
              <w:t xml:space="preserve"> on </w:t>
            </w:r>
            <w:proofErr w:type="spellStart"/>
            <w:r>
              <w:rPr>
                <w:color w:val="222222"/>
              </w:rPr>
              <w:t>mõnesaja</w:t>
            </w:r>
            <w:proofErr w:type="spellEnd"/>
            <w:r>
              <w:rPr>
                <w:color w:val="222222"/>
              </w:rPr>
              <w:t xml:space="preserve"> </w:t>
            </w:r>
            <w:proofErr w:type="spellStart"/>
            <w:r>
              <w:rPr>
                <w:color w:val="222222"/>
              </w:rPr>
              <w:t>inimese</w:t>
            </w:r>
            <w:proofErr w:type="spellEnd"/>
            <w:r>
              <w:rPr>
                <w:color w:val="222222"/>
              </w:rPr>
              <w:t xml:space="preserve"> peal </w:t>
            </w:r>
            <w:proofErr w:type="spellStart"/>
            <w:r>
              <w:rPr>
                <w:color w:val="222222"/>
              </w:rPr>
              <w:t>seostanud</w:t>
            </w:r>
            <w:proofErr w:type="spellEnd"/>
            <w:r>
              <w:rPr>
                <w:color w:val="222222"/>
              </w:rPr>
              <w:t xml:space="preserve"> </w:t>
            </w:r>
            <w:proofErr w:type="spellStart"/>
            <w:r>
              <w:rPr>
                <w:color w:val="222222"/>
              </w:rPr>
              <w:t>isiksust</w:t>
            </w:r>
            <w:proofErr w:type="spellEnd"/>
            <w:r>
              <w:rPr>
                <w:color w:val="222222"/>
              </w:rPr>
              <w:t xml:space="preserve"> ja </w:t>
            </w:r>
            <w:proofErr w:type="spellStart"/>
            <w:r>
              <w:rPr>
                <w:color w:val="222222"/>
              </w:rPr>
              <w:t>spetsiifilisi</w:t>
            </w:r>
            <w:proofErr w:type="spellEnd"/>
            <w:r>
              <w:rPr>
                <w:color w:val="222222"/>
              </w:rPr>
              <w:t xml:space="preserve"> </w:t>
            </w:r>
            <w:proofErr w:type="spellStart"/>
            <w:r>
              <w:rPr>
                <w:color w:val="222222"/>
              </w:rPr>
              <w:t>metaboliite</w:t>
            </w:r>
            <w:proofErr w:type="spellEnd"/>
            <w:r>
              <w:rPr>
                <w:color w:val="222222"/>
              </w:rPr>
              <w:t xml:space="preserve">. </w:t>
            </w:r>
            <w:proofErr w:type="spellStart"/>
            <w:r>
              <w:rPr>
                <w:color w:val="222222"/>
              </w:rPr>
              <w:t>Näiteks</w:t>
            </w:r>
            <w:proofErr w:type="spellEnd"/>
            <w:r>
              <w:rPr>
                <w:color w:val="222222"/>
              </w:rPr>
              <w:t xml:space="preserve"> on IL-6,</w:t>
            </w:r>
            <w:r>
              <w:t xml:space="preserve"> </w:t>
            </w:r>
            <w:r>
              <w:rPr>
                <w:color w:val="222222"/>
              </w:rPr>
              <w:t xml:space="preserve">HDL-C, </w:t>
            </w:r>
            <w:proofErr w:type="spellStart"/>
            <w:r>
              <w:rPr>
                <w:color w:val="222222"/>
              </w:rPr>
              <w:t>triglütseriidid</w:t>
            </w:r>
            <w:proofErr w:type="spellEnd"/>
            <w:r>
              <w:rPr>
                <w:color w:val="222222"/>
              </w:rPr>
              <w:t xml:space="preserve"> ja CRP </w:t>
            </w:r>
            <w:proofErr w:type="spellStart"/>
            <w:r>
              <w:rPr>
                <w:color w:val="222222"/>
              </w:rPr>
              <w:t>sageli</w:t>
            </w:r>
            <w:proofErr w:type="spellEnd"/>
            <w:r>
              <w:rPr>
                <w:color w:val="222222"/>
              </w:rPr>
              <w:t xml:space="preserve"> </w:t>
            </w:r>
            <w:proofErr w:type="spellStart"/>
            <w:r>
              <w:rPr>
                <w:color w:val="222222"/>
              </w:rPr>
              <w:t>seotud</w:t>
            </w:r>
            <w:proofErr w:type="spellEnd"/>
            <w:r>
              <w:rPr>
                <w:color w:val="222222"/>
              </w:rPr>
              <w:t xml:space="preserve"> </w:t>
            </w:r>
            <w:proofErr w:type="spellStart"/>
            <w:r>
              <w:rPr>
                <w:color w:val="222222"/>
              </w:rPr>
              <w:t>neurootilisuse</w:t>
            </w:r>
            <w:proofErr w:type="spellEnd"/>
            <w:r>
              <w:rPr>
                <w:color w:val="222222"/>
              </w:rPr>
              <w:t xml:space="preserve"> ja </w:t>
            </w:r>
            <w:proofErr w:type="spellStart"/>
            <w:r>
              <w:rPr>
                <w:color w:val="222222"/>
              </w:rPr>
              <w:t>meelekindlusega</w:t>
            </w:r>
            <w:proofErr w:type="spellEnd"/>
            <w:r>
              <w:rPr>
                <w:color w:val="222222"/>
              </w:rPr>
              <w:t xml:space="preserve">. Meil on </w:t>
            </w:r>
            <w:proofErr w:type="spellStart"/>
            <w:r>
              <w:rPr>
                <w:color w:val="222222"/>
              </w:rPr>
              <w:t>geenivaramus</w:t>
            </w:r>
            <w:proofErr w:type="spellEnd"/>
            <w:r>
              <w:rPr>
                <w:color w:val="222222"/>
              </w:rPr>
              <w:t xml:space="preserve"> </w:t>
            </w:r>
            <w:proofErr w:type="spellStart"/>
            <w:r>
              <w:rPr>
                <w:color w:val="222222"/>
              </w:rPr>
              <w:t>võimalik</w:t>
            </w:r>
            <w:proofErr w:type="spellEnd"/>
            <w:r>
              <w:rPr>
                <w:color w:val="222222"/>
              </w:rPr>
              <w:t xml:space="preserve"> </w:t>
            </w:r>
            <w:proofErr w:type="spellStart"/>
            <w:r>
              <w:rPr>
                <w:color w:val="222222"/>
              </w:rPr>
              <w:t>palju</w:t>
            </w:r>
            <w:proofErr w:type="spellEnd"/>
            <w:r>
              <w:rPr>
                <w:color w:val="222222"/>
              </w:rPr>
              <w:t xml:space="preserve"> </w:t>
            </w:r>
            <w:proofErr w:type="spellStart"/>
            <w:r>
              <w:rPr>
                <w:color w:val="222222"/>
              </w:rPr>
              <w:t>suuremalt</w:t>
            </w:r>
            <w:proofErr w:type="spellEnd"/>
            <w:r>
              <w:rPr>
                <w:color w:val="222222"/>
              </w:rPr>
              <w:t xml:space="preserve"> ja </w:t>
            </w:r>
            <w:proofErr w:type="spellStart"/>
            <w:r>
              <w:rPr>
                <w:color w:val="222222"/>
              </w:rPr>
              <w:t>süstemaatilisemalt</w:t>
            </w:r>
            <w:proofErr w:type="spellEnd"/>
            <w:r>
              <w:rPr>
                <w:color w:val="222222"/>
              </w:rPr>
              <w:t xml:space="preserve"> </w:t>
            </w:r>
            <w:proofErr w:type="spellStart"/>
            <w:r>
              <w:rPr>
                <w:color w:val="222222"/>
              </w:rPr>
              <w:t>isiksuse</w:t>
            </w:r>
            <w:proofErr w:type="spellEnd"/>
            <w:r>
              <w:rPr>
                <w:color w:val="222222"/>
              </w:rPr>
              <w:t xml:space="preserve"> ja </w:t>
            </w:r>
            <w:proofErr w:type="spellStart"/>
            <w:r>
              <w:rPr>
                <w:color w:val="222222"/>
              </w:rPr>
              <w:t>metaboliitide</w:t>
            </w:r>
            <w:proofErr w:type="spellEnd"/>
            <w:r>
              <w:rPr>
                <w:color w:val="222222"/>
              </w:rPr>
              <w:t xml:space="preserve"> </w:t>
            </w:r>
            <w:proofErr w:type="spellStart"/>
            <w:r>
              <w:rPr>
                <w:color w:val="222222"/>
              </w:rPr>
              <w:t>seosed</w:t>
            </w:r>
            <w:proofErr w:type="spellEnd"/>
            <w:r>
              <w:rPr>
                <w:color w:val="222222"/>
              </w:rPr>
              <w:t xml:space="preserve"> </w:t>
            </w:r>
            <w:proofErr w:type="spellStart"/>
            <w:r>
              <w:rPr>
                <w:color w:val="222222"/>
              </w:rPr>
              <w:t>ära</w:t>
            </w:r>
            <w:proofErr w:type="spellEnd"/>
            <w:r>
              <w:rPr>
                <w:color w:val="222222"/>
              </w:rPr>
              <w:t xml:space="preserve"> </w:t>
            </w:r>
            <w:proofErr w:type="spellStart"/>
            <w:r>
              <w:rPr>
                <w:color w:val="222222"/>
              </w:rPr>
              <w:t>kaardistada</w:t>
            </w:r>
            <w:proofErr w:type="spellEnd"/>
            <w:r>
              <w:rPr>
                <w:color w:val="222222"/>
              </w:rPr>
              <w:t xml:space="preserve">. </w:t>
            </w:r>
            <w:proofErr w:type="spellStart"/>
            <w:r>
              <w:rPr>
                <w:color w:val="222222"/>
              </w:rPr>
              <w:t>Näiteks</w:t>
            </w:r>
            <w:proofErr w:type="spellEnd"/>
            <w:r>
              <w:rPr>
                <w:color w:val="222222"/>
              </w:rPr>
              <w:t xml:space="preserve"> </w:t>
            </w:r>
            <w:proofErr w:type="spellStart"/>
            <w:r>
              <w:rPr>
                <w:color w:val="222222"/>
              </w:rPr>
              <w:t>soovime</w:t>
            </w:r>
            <w:proofErr w:type="spellEnd"/>
            <w:r>
              <w:rPr>
                <w:color w:val="222222"/>
              </w:rPr>
              <w:t xml:space="preserve"> </w:t>
            </w:r>
            <w:proofErr w:type="spellStart"/>
            <w:r>
              <w:rPr>
                <w:color w:val="222222"/>
              </w:rPr>
              <w:t>hinnata</w:t>
            </w:r>
            <w:proofErr w:type="spellEnd"/>
            <w:r>
              <w:rPr>
                <w:color w:val="222222"/>
              </w:rPr>
              <w:t xml:space="preserve"> </w:t>
            </w:r>
            <w:proofErr w:type="spellStart"/>
            <w:r>
              <w:rPr>
                <w:color w:val="222222"/>
              </w:rPr>
              <w:t>metaboliitide</w:t>
            </w:r>
            <w:proofErr w:type="spellEnd"/>
            <w:r>
              <w:rPr>
                <w:color w:val="222222"/>
              </w:rPr>
              <w:t xml:space="preserve"> </w:t>
            </w:r>
            <w:proofErr w:type="spellStart"/>
            <w:r>
              <w:rPr>
                <w:color w:val="222222"/>
              </w:rPr>
              <w:t>kaudu</w:t>
            </w:r>
            <w:proofErr w:type="spellEnd"/>
            <w:r>
              <w:rPr>
                <w:color w:val="222222"/>
              </w:rPr>
              <w:t xml:space="preserve"> </w:t>
            </w:r>
            <w:proofErr w:type="spellStart"/>
            <w:r>
              <w:rPr>
                <w:color w:val="222222"/>
              </w:rPr>
              <w:t>hinnatud</w:t>
            </w:r>
            <w:proofErr w:type="spellEnd"/>
            <w:r>
              <w:rPr>
                <w:color w:val="222222"/>
              </w:rPr>
              <w:t xml:space="preserve"> </w:t>
            </w:r>
            <w:proofErr w:type="spellStart"/>
            <w:r>
              <w:rPr>
                <w:color w:val="222222"/>
              </w:rPr>
              <w:t>niinimetatud</w:t>
            </w:r>
            <w:proofErr w:type="spellEnd"/>
            <w:r>
              <w:rPr>
                <w:color w:val="222222"/>
              </w:rPr>
              <w:t xml:space="preserve"> </w:t>
            </w:r>
            <w:proofErr w:type="spellStart"/>
            <w:r>
              <w:rPr>
                <w:color w:val="222222"/>
              </w:rPr>
              <w:t>bioloogilist</w:t>
            </w:r>
            <w:proofErr w:type="spellEnd"/>
            <w:r>
              <w:rPr>
                <w:color w:val="222222"/>
              </w:rPr>
              <w:t xml:space="preserve"> </w:t>
            </w:r>
            <w:proofErr w:type="spellStart"/>
            <w:r>
              <w:rPr>
                <w:color w:val="222222"/>
              </w:rPr>
              <w:t>vanust</w:t>
            </w:r>
            <w:proofErr w:type="spellEnd"/>
            <w:r>
              <w:rPr>
                <w:color w:val="222222"/>
              </w:rPr>
              <w:t xml:space="preserve"> ja </w:t>
            </w:r>
            <w:proofErr w:type="spellStart"/>
            <w:r>
              <w:rPr>
                <w:color w:val="222222"/>
              </w:rPr>
              <w:t>vaadata</w:t>
            </w:r>
            <w:proofErr w:type="spellEnd"/>
            <w:r>
              <w:rPr>
                <w:color w:val="222222"/>
              </w:rPr>
              <w:t xml:space="preserve">, kas see </w:t>
            </w:r>
            <w:proofErr w:type="spellStart"/>
            <w:r>
              <w:rPr>
                <w:color w:val="222222"/>
              </w:rPr>
              <w:t>kuidagi</w:t>
            </w:r>
            <w:proofErr w:type="spellEnd"/>
            <w:r>
              <w:rPr>
                <w:color w:val="222222"/>
              </w:rPr>
              <w:t xml:space="preserve"> </w:t>
            </w:r>
            <w:proofErr w:type="spellStart"/>
            <w:r>
              <w:rPr>
                <w:color w:val="222222"/>
              </w:rPr>
              <w:t>mõjutab</w:t>
            </w:r>
            <w:proofErr w:type="spellEnd"/>
            <w:r>
              <w:rPr>
                <w:color w:val="222222"/>
              </w:rPr>
              <w:t xml:space="preserve"> ka </w:t>
            </w:r>
            <w:proofErr w:type="spellStart"/>
            <w:r>
              <w:rPr>
                <w:color w:val="222222"/>
              </w:rPr>
              <w:t>isiksust</w:t>
            </w:r>
            <w:proofErr w:type="spellEnd"/>
            <w:r>
              <w:rPr>
                <w:color w:val="222222"/>
              </w:rPr>
              <w:t>. </w:t>
            </w:r>
            <w:proofErr w:type="spellStart"/>
            <w:r>
              <w:rPr>
                <w:color w:val="222222"/>
              </w:rPr>
              <w:t>Siin</w:t>
            </w:r>
            <w:proofErr w:type="spellEnd"/>
            <w:r>
              <w:rPr>
                <w:color w:val="222222"/>
              </w:rPr>
              <w:t xml:space="preserve"> </w:t>
            </w:r>
            <w:proofErr w:type="spellStart"/>
            <w:r>
              <w:rPr>
                <w:color w:val="222222"/>
              </w:rPr>
              <w:t>eeldame</w:t>
            </w:r>
            <w:proofErr w:type="spellEnd"/>
            <w:r>
              <w:rPr>
                <w:color w:val="222222"/>
              </w:rPr>
              <w:t xml:space="preserve">, et </w:t>
            </w:r>
            <w:proofErr w:type="spellStart"/>
            <w:r>
              <w:rPr>
                <w:color w:val="222222"/>
              </w:rPr>
              <w:t>inimese</w:t>
            </w:r>
            <w:proofErr w:type="spellEnd"/>
            <w:r>
              <w:rPr>
                <w:color w:val="222222"/>
              </w:rPr>
              <w:t xml:space="preserve"> </w:t>
            </w:r>
            <w:proofErr w:type="spellStart"/>
            <w:r>
              <w:rPr>
                <w:color w:val="222222"/>
              </w:rPr>
              <w:t>isiksus</w:t>
            </w:r>
            <w:proofErr w:type="spellEnd"/>
            <w:r>
              <w:rPr>
                <w:color w:val="222222"/>
              </w:rPr>
              <w:t xml:space="preserve"> </w:t>
            </w:r>
            <w:proofErr w:type="spellStart"/>
            <w:r>
              <w:rPr>
                <w:color w:val="222222"/>
              </w:rPr>
              <w:t>võiks</w:t>
            </w:r>
            <w:proofErr w:type="spellEnd"/>
            <w:r>
              <w:rPr>
                <w:color w:val="222222"/>
              </w:rPr>
              <w:t xml:space="preserve"> </w:t>
            </w:r>
            <w:proofErr w:type="spellStart"/>
            <w:r>
              <w:rPr>
                <w:color w:val="222222"/>
              </w:rPr>
              <w:t>peegeldada</w:t>
            </w:r>
            <w:proofErr w:type="spellEnd"/>
            <w:r>
              <w:rPr>
                <w:color w:val="222222"/>
              </w:rPr>
              <w:t xml:space="preserve"> </w:t>
            </w:r>
            <w:proofErr w:type="spellStart"/>
            <w:r>
              <w:rPr>
                <w:color w:val="222222"/>
              </w:rPr>
              <w:t>rohkem</w:t>
            </w:r>
            <w:proofErr w:type="spellEnd"/>
            <w:r>
              <w:rPr>
                <w:color w:val="222222"/>
              </w:rPr>
              <w:t xml:space="preserve"> </w:t>
            </w:r>
            <w:proofErr w:type="spellStart"/>
            <w:r>
              <w:rPr>
                <w:color w:val="222222"/>
              </w:rPr>
              <w:t>tema</w:t>
            </w:r>
            <w:proofErr w:type="spellEnd"/>
            <w:r>
              <w:rPr>
                <w:color w:val="222222"/>
              </w:rPr>
              <w:t xml:space="preserve"> </w:t>
            </w:r>
            <w:proofErr w:type="spellStart"/>
            <w:r>
              <w:rPr>
                <w:color w:val="222222"/>
              </w:rPr>
              <w:t>bioloogilist</w:t>
            </w:r>
            <w:proofErr w:type="spellEnd"/>
            <w:r>
              <w:rPr>
                <w:color w:val="222222"/>
              </w:rPr>
              <w:t xml:space="preserve"> </w:t>
            </w:r>
            <w:proofErr w:type="spellStart"/>
            <w:r>
              <w:rPr>
                <w:color w:val="222222"/>
              </w:rPr>
              <w:t>vanust</w:t>
            </w:r>
            <w:proofErr w:type="spellEnd"/>
            <w:r>
              <w:rPr>
                <w:color w:val="222222"/>
              </w:rPr>
              <w:t xml:space="preserve"> </w:t>
            </w:r>
            <w:proofErr w:type="spellStart"/>
            <w:r>
              <w:rPr>
                <w:color w:val="222222"/>
              </w:rPr>
              <w:t>kui</w:t>
            </w:r>
            <w:proofErr w:type="spellEnd"/>
            <w:r>
              <w:rPr>
                <w:color w:val="222222"/>
              </w:rPr>
              <w:t xml:space="preserve"> </w:t>
            </w:r>
            <w:proofErr w:type="spellStart"/>
            <w:r>
              <w:rPr>
                <w:color w:val="222222"/>
              </w:rPr>
              <w:t>passis</w:t>
            </w:r>
            <w:proofErr w:type="spellEnd"/>
            <w:r>
              <w:rPr>
                <w:color w:val="222222"/>
              </w:rPr>
              <w:t xml:space="preserve"> </w:t>
            </w:r>
            <w:proofErr w:type="spellStart"/>
            <w:r>
              <w:rPr>
                <w:color w:val="222222"/>
              </w:rPr>
              <w:t>olevat</w:t>
            </w:r>
            <w:proofErr w:type="spellEnd"/>
            <w:r>
              <w:rPr>
                <w:color w:val="222222"/>
              </w:rPr>
              <w:t xml:space="preserve"> </w:t>
            </w:r>
            <w:proofErr w:type="spellStart"/>
            <w:r>
              <w:rPr>
                <w:color w:val="222222"/>
              </w:rPr>
              <w:t>vanust</w:t>
            </w:r>
            <w:proofErr w:type="spellEnd"/>
            <w:r>
              <w:rPr>
                <w:color w:val="222222"/>
              </w:rPr>
              <w:t xml:space="preserve">, kuna </w:t>
            </w:r>
            <w:proofErr w:type="spellStart"/>
            <w:r>
              <w:rPr>
                <w:color w:val="222222"/>
              </w:rPr>
              <w:t>bioloogiline</w:t>
            </w:r>
            <w:proofErr w:type="spellEnd"/>
            <w:r>
              <w:rPr>
                <w:color w:val="222222"/>
              </w:rPr>
              <w:t xml:space="preserve"> </w:t>
            </w:r>
            <w:proofErr w:type="spellStart"/>
            <w:r>
              <w:rPr>
                <w:color w:val="222222"/>
              </w:rPr>
              <w:t>vanus</w:t>
            </w:r>
            <w:proofErr w:type="spellEnd"/>
            <w:r>
              <w:rPr>
                <w:color w:val="222222"/>
              </w:rPr>
              <w:t xml:space="preserve"> </w:t>
            </w:r>
            <w:proofErr w:type="spellStart"/>
            <w:r>
              <w:rPr>
                <w:color w:val="222222"/>
              </w:rPr>
              <w:t>peegeldab</w:t>
            </w:r>
            <w:proofErr w:type="spellEnd"/>
            <w:r>
              <w:rPr>
                <w:color w:val="222222"/>
              </w:rPr>
              <w:t xml:space="preserve"> </w:t>
            </w:r>
            <w:proofErr w:type="spellStart"/>
            <w:r>
              <w:rPr>
                <w:color w:val="222222"/>
              </w:rPr>
              <w:t>rohkem</w:t>
            </w:r>
            <w:proofErr w:type="spellEnd"/>
            <w:r>
              <w:rPr>
                <w:color w:val="222222"/>
              </w:rPr>
              <w:t xml:space="preserve"> </w:t>
            </w:r>
            <w:proofErr w:type="spellStart"/>
            <w:r>
              <w:rPr>
                <w:color w:val="222222"/>
              </w:rPr>
              <w:t>tema</w:t>
            </w:r>
            <w:proofErr w:type="spellEnd"/>
            <w:r>
              <w:rPr>
                <w:color w:val="222222"/>
              </w:rPr>
              <w:t xml:space="preserve"> </w:t>
            </w:r>
            <w:proofErr w:type="spellStart"/>
            <w:r>
              <w:rPr>
                <w:color w:val="222222"/>
              </w:rPr>
              <w:t>hakkama</w:t>
            </w:r>
            <w:proofErr w:type="spellEnd"/>
            <w:r>
              <w:rPr>
                <w:color w:val="222222"/>
              </w:rPr>
              <w:t xml:space="preserve"> </w:t>
            </w:r>
            <w:proofErr w:type="spellStart"/>
            <w:r>
              <w:rPr>
                <w:color w:val="222222"/>
              </w:rPr>
              <w:t>saamist</w:t>
            </w:r>
            <w:proofErr w:type="spellEnd"/>
            <w:r>
              <w:rPr>
                <w:color w:val="222222"/>
              </w:rPr>
              <w:t xml:space="preserve"> ja </w:t>
            </w:r>
            <w:proofErr w:type="spellStart"/>
            <w:r>
              <w:rPr>
                <w:color w:val="222222"/>
              </w:rPr>
              <w:t>enesetunnet</w:t>
            </w:r>
            <w:proofErr w:type="spellEnd"/>
            <w:r>
              <w:rPr>
                <w:color w:val="222222"/>
              </w:rPr>
              <w:t>.</w:t>
            </w:r>
          </w:p>
          <w:p w14:paraId="782E94D5" w14:textId="77777777" w:rsidR="00546BCC" w:rsidRDefault="007D2FEF">
            <w:pPr>
              <w:widowControl w:val="0"/>
              <w:numPr>
                <w:ilvl w:val="1"/>
                <w:numId w:val="3"/>
              </w:numPr>
              <w:rPr>
                <w:lang w:val="et-EE"/>
              </w:rPr>
            </w:pPr>
            <w:r>
              <w:rPr>
                <w:lang w:val="et-EE"/>
              </w:rPr>
              <w:t xml:space="preserve">Ravimite kõrvaltoimed on inimestele väga tähtis probleem, mida geenivaramu püüab vähendada. Näiteks on geenivaramu portaalis oluline osa ravimitoimete mõistmisel. Samas on selge, et osadele inimestele on ravimite kõrvaltoimed suurem probleem kui teistel. Lili Milani </w:t>
            </w:r>
            <w:r>
              <w:rPr>
                <w:lang w:val="et-EE"/>
              </w:rPr>
              <w:lastRenderedPageBreak/>
              <w:t xml:space="preserve">rühm on läbi polügeense skoori analüüsi leidnud, et ravimite kõrvaltoimete raporteerimine on selgelt seotud Neurootilisusega. Kuid kahjuks ei võimalda see analüüs väga selgelt mõista, et millised Neurootilisuse alatahud võiks olla ravimi kõrvaltoimetega seotud ning kas siin on rolli ka teistel suure viisiku isiksusejoontel, nagu Ekstravertsus, Avatus, Sotsiaalsus, ja Meelekindlus. Meelekindluse rolli võib aimata Anu Realo ja kolleegide väikesel (N ~1300) valimil leitud tulemustest (Realo et </w:t>
            </w:r>
            <w:proofErr w:type="spellStart"/>
            <w:r>
              <w:rPr>
                <w:lang w:val="et-EE"/>
              </w:rPr>
              <w:t>al</w:t>
            </w:r>
            <w:proofErr w:type="spellEnd"/>
            <w:r>
              <w:rPr>
                <w:lang w:val="et-EE"/>
              </w:rPr>
              <w:t xml:space="preserve">., 2018). Kuid selgelt vajavad ravimi kõrvaltoimed suure valimiga ja detailsemate isiksusejoontega edasi uurimist. Näiteks leidis Kadri </w:t>
            </w:r>
            <w:proofErr w:type="spellStart"/>
            <w:r>
              <w:rPr>
                <w:lang w:val="et-EE"/>
              </w:rPr>
              <w:t>Arumäe</w:t>
            </w:r>
            <w:proofErr w:type="spellEnd"/>
            <w:r>
              <w:rPr>
                <w:lang w:val="et-EE"/>
              </w:rPr>
              <w:t xml:space="preserve"> hiljutine analüüs COVID-19 vaktsineerimisega seoses, et võrreldes suure viisiku isiksusejoontega annavad detailsed isiksusejooned vaktsineerimiskäitumisest palju rikkalikuma pildi (</w:t>
            </w:r>
            <w:proofErr w:type="spellStart"/>
            <w:r>
              <w:rPr>
                <w:lang w:val="et-EE"/>
              </w:rPr>
              <w:t>Arumäe</w:t>
            </w:r>
            <w:proofErr w:type="spellEnd"/>
            <w:r>
              <w:rPr>
                <w:lang w:val="et-EE"/>
              </w:rPr>
              <w:t xml:space="preserve"> et </w:t>
            </w:r>
            <w:proofErr w:type="spellStart"/>
            <w:r>
              <w:rPr>
                <w:lang w:val="et-EE"/>
              </w:rPr>
              <w:t>al</w:t>
            </w:r>
            <w:proofErr w:type="spellEnd"/>
            <w:r>
              <w:rPr>
                <w:lang w:val="et-EE"/>
              </w:rPr>
              <w:t xml:space="preserve">., 2024). Selleks, et tekitada sarnast detailset joonist ravimi kõrvaltoimete kohta, palume luba linkida isiksuseuuringuga ravimite kõrvaltoimete küsimustiku andmed. Nende andmete hulka käivad ravimite kõrvaltoimete küsimustiku koondfenotüübid, mis iseloomustavad nii ravimite kõrvaltoimete olemasolu ja kõrvaltoimete raporteerimise sagedust, ehk mitmele eri ravimile raporteerimist, kui ka kõrvaltoimete olemust. Samuti saab kõrvaltoimeid vaadelda eraldi vaktsiinide ja ravimite kohta. Sarnaselt Realo et </w:t>
            </w:r>
            <w:proofErr w:type="spellStart"/>
            <w:r>
              <w:rPr>
                <w:lang w:val="et-EE"/>
              </w:rPr>
              <w:t>al</w:t>
            </w:r>
            <w:proofErr w:type="spellEnd"/>
            <w:r>
              <w:rPr>
                <w:lang w:val="et-EE"/>
              </w:rPr>
              <w:t>., (2018) analüüsiga võtame arvesse ka terviseseisundit, nagu diagnooside arv ja välja kirjutatud ravimite arv, kehamassiindeks ja vererõhk.</w:t>
            </w:r>
          </w:p>
          <w:p w14:paraId="782E94D6" w14:textId="77777777" w:rsidR="00546BCC" w:rsidRDefault="007D2FEF">
            <w:pPr>
              <w:widowControl w:val="0"/>
              <w:numPr>
                <w:ilvl w:val="0"/>
                <w:numId w:val="3"/>
              </w:numPr>
              <w:rPr>
                <w:lang w:val="et-EE"/>
              </w:rPr>
            </w:pPr>
            <w:r>
              <w:rPr>
                <w:lang w:val="et-EE"/>
              </w:rPr>
              <w:t>Uurida hiljutiste elukogemuste seoseid isiksuseomadustega ning nende koosmõju tervisele</w:t>
            </w:r>
          </w:p>
          <w:p w14:paraId="782E94D7" w14:textId="77777777" w:rsidR="00546BCC" w:rsidRDefault="007D2FEF">
            <w:pPr>
              <w:widowControl w:val="0"/>
              <w:numPr>
                <w:ilvl w:val="0"/>
                <w:numId w:val="3"/>
              </w:numPr>
              <w:rPr>
                <w:lang w:val="et-EE"/>
              </w:rPr>
            </w:pPr>
            <w:r>
              <w:rPr>
                <w:lang w:val="et-EE"/>
              </w:rPr>
              <w:t>Analüüsida isiksuse seost juba kogutud mobiilimarkeritega.</w:t>
            </w:r>
          </w:p>
          <w:p w14:paraId="782E94D8" w14:textId="77777777" w:rsidR="00546BCC" w:rsidRDefault="007D2FEF">
            <w:pPr>
              <w:widowControl w:val="0"/>
              <w:numPr>
                <w:ilvl w:val="0"/>
                <w:numId w:val="3"/>
              </w:numPr>
              <w:rPr>
                <w:lang w:val="et-EE"/>
              </w:rPr>
            </w:pPr>
            <w:r>
              <w:rPr>
                <w:lang w:val="et-EE"/>
              </w:rPr>
              <w:t>Uurida isiksuse seost otsusega COVIDi vastu vaktsineerida (mitu doosi ja millal), võttes arvesse geenidoonori</w:t>
            </w:r>
          </w:p>
          <w:p w14:paraId="782E94D9" w14:textId="77777777" w:rsidR="00546BCC" w:rsidRDefault="007D2FEF">
            <w:pPr>
              <w:widowControl w:val="0"/>
              <w:numPr>
                <w:ilvl w:val="1"/>
                <w:numId w:val="3"/>
              </w:numPr>
              <w:rPr>
                <w:lang w:val="et-EE"/>
              </w:rPr>
            </w:pPr>
            <w:r>
              <w:rPr>
                <w:lang w:val="et-EE"/>
              </w:rPr>
              <w:t>läbi põdemise staatust</w:t>
            </w:r>
          </w:p>
          <w:p w14:paraId="782E94DA" w14:textId="77777777" w:rsidR="00546BCC" w:rsidRDefault="007D2FEF">
            <w:pPr>
              <w:widowControl w:val="0"/>
              <w:numPr>
                <w:ilvl w:val="1"/>
                <w:numId w:val="3"/>
              </w:numPr>
              <w:rPr>
                <w:lang w:val="et-EE"/>
              </w:rPr>
            </w:pPr>
            <w:r>
              <w:rPr>
                <w:lang w:val="et-EE"/>
              </w:rPr>
              <w:t>immuunsüsteemi mõjutavate ravimite kasutust</w:t>
            </w:r>
          </w:p>
          <w:p w14:paraId="782E94DB" w14:textId="77777777" w:rsidR="00546BCC" w:rsidRDefault="007D2FEF">
            <w:pPr>
              <w:widowControl w:val="0"/>
              <w:numPr>
                <w:ilvl w:val="1"/>
                <w:numId w:val="3"/>
              </w:numPr>
              <w:rPr>
                <w:lang w:val="et-EE"/>
              </w:rPr>
            </w:pPr>
            <w:r>
              <w:rPr>
                <w:lang w:val="et-EE"/>
              </w:rPr>
              <w:t>teiste vaktsiinide kasutamist</w:t>
            </w:r>
          </w:p>
          <w:p w14:paraId="782E94DC" w14:textId="77777777" w:rsidR="00546BCC" w:rsidRDefault="007D2FEF">
            <w:pPr>
              <w:widowControl w:val="0"/>
              <w:numPr>
                <w:ilvl w:val="1"/>
                <w:numId w:val="3"/>
              </w:numPr>
              <w:rPr>
                <w:lang w:val="et-EE"/>
              </w:rPr>
            </w:pPr>
            <w:r>
              <w:rPr>
                <w:lang w:val="et-EE"/>
              </w:rPr>
              <w:t>muid mõjutavaid tegureid nagu vanus, sugu, kehamassiindeks, haridus, elukoht, kaasuvad kroonilised haigused.</w:t>
            </w:r>
          </w:p>
        </w:tc>
      </w:tr>
      <w:tr w:rsidR="00546BCC" w14:paraId="782E94DF" w14:textId="77777777">
        <w:trPr>
          <w:trHeight w:val="79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4DE"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bCs/>
                <w:color w:val="000000"/>
                <w:lang w:val="et-EE"/>
              </w:rPr>
            </w:pPr>
            <w:r>
              <w:rPr>
                <w:b/>
                <w:bCs/>
                <w:color w:val="000000"/>
                <w:lang w:val="et-EE"/>
              </w:rPr>
              <w:lastRenderedPageBreak/>
              <w:t>10. Uurimismetoodika (kuni 1800 tähemärki, 1 lk)</w:t>
            </w:r>
          </w:p>
        </w:tc>
      </w:tr>
      <w:tr w:rsidR="00546BCC" w14:paraId="782E94FF" w14:textId="77777777">
        <w:trPr>
          <w:trHeight w:val="1521"/>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4E0" w14:textId="77777777" w:rsidR="00546BCC" w:rsidRDefault="007D2FEF">
            <w:pPr>
              <w:widowControl w:val="0"/>
              <w:rPr>
                <w:lang w:val="et-EE"/>
              </w:rPr>
            </w:pPr>
            <w:r>
              <w:rPr>
                <w:lang w:val="et-EE"/>
              </w:rPr>
              <w:t>Projekt koosneb kahest alategevusest:</w:t>
            </w:r>
          </w:p>
          <w:p w14:paraId="782E94E1" w14:textId="77777777" w:rsidR="00546BCC" w:rsidRDefault="007D2FEF">
            <w:pPr>
              <w:widowControl w:val="0"/>
              <w:rPr>
                <w:b/>
                <w:bCs/>
                <w:lang w:val="et-EE"/>
              </w:rPr>
            </w:pPr>
            <w:r>
              <w:rPr>
                <w:lang w:val="et-EE"/>
              </w:rPr>
              <w:t xml:space="preserve">1. </w:t>
            </w:r>
            <w:r>
              <w:rPr>
                <w:b/>
                <w:bCs/>
                <w:lang w:val="et-EE"/>
              </w:rPr>
              <w:t>Isiksuse ja käitumise uuringu läbi viimine geenidoonoritel</w:t>
            </w:r>
          </w:p>
          <w:p w14:paraId="782E94E2" w14:textId="77777777" w:rsidR="00546BCC" w:rsidRDefault="007D2FEF">
            <w:pPr>
              <w:widowControl w:val="0"/>
              <w:rPr>
                <w:b/>
                <w:bCs/>
                <w:lang w:val="et-EE"/>
              </w:rPr>
            </w:pPr>
            <w:r>
              <w:rPr>
                <w:b/>
                <w:bCs/>
                <w:lang w:val="et-EE"/>
              </w:rPr>
              <w:t>Üldine uuringu käik</w:t>
            </w:r>
          </w:p>
          <w:p w14:paraId="782E94E3" w14:textId="77777777" w:rsidR="00546BCC" w:rsidRDefault="007D2FEF">
            <w:pPr>
              <w:widowControl w:val="0"/>
            </w:pPr>
            <w:r>
              <w:rPr>
                <w:lang w:val="et-EE"/>
              </w:rPr>
              <w:t xml:space="preserve">Uuringusse kutsutakse kõik geenidoonorid, kes pole keelanud oma andmete täiendamist, kellel on e-posti aadress või lisab selle ise geenivaramusse ning kes on viimaste andmete põhjal elus. Uuringu kutse koos uuringu lühitutvustuse ning küsimustiku lingiga saadetakse e-posti vahendusel. Kui kutsele ei vastata, siis saadetakse doonorile kaks meeldetuletus e-kirja. Informeeritud nõusolek võetakse küsimustikule eelneval leheküljel. Kutseid saadetakse aastatel 2021, 2025, 2026/7 ja 2029. </w:t>
            </w:r>
          </w:p>
          <w:p w14:paraId="782E94E4" w14:textId="77777777" w:rsidR="00546BCC" w:rsidRDefault="007D2FEF">
            <w:pPr>
              <w:widowControl w:val="0"/>
              <w:rPr>
                <w:u w:val="single"/>
                <w:lang w:val="et-EE"/>
              </w:rPr>
            </w:pPr>
            <w:r>
              <w:rPr>
                <w:u w:val="single"/>
                <w:lang w:val="et-EE"/>
              </w:rPr>
              <w:t>2021 laine – isiksuse uuring</w:t>
            </w:r>
          </w:p>
          <w:p w14:paraId="782E94E5" w14:textId="77777777" w:rsidR="00546BCC" w:rsidRDefault="007D2FEF">
            <w:pPr>
              <w:widowControl w:val="0"/>
              <w:rPr>
                <w:lang w:val="et-EE"/>
              </w:rPr>
            </w:pPr>
            <w:r>
              <w:rPr>
                <w:lang w:val="et-EE"/>
              </w:rPr>
              <w:t>Isiksust mõõdetakse küsimustikuga Sada Iseloomunüanssi (</w:t>
            </w:r>
            <w:proofErr w:type="spellStart"/>
            <w:r>
              <w:rPr>
                <w:lang w:val="et-EE"/>
              </w:rPr>
              <w:t>One</w:t>
            </w:r>
            <w:proofErr w:type="spellEnd"/>
            <w:r>
              <w:rPr>
                <w:lang w:val="et-EE"/>
              </w:rPr>
              <w:t xml:space="preserve"> </w:t>
            </w:r>
            <w:proofErr w:type="spellStart"/>
            <w:r>
              <w:rPr>
                <w:lang w:val="et-EE"/>
              </w:rPr>
              <w:t>Hundred</w:t>
            </w:r>
            <w:proofErr w:type="spellEnd"/>
            <w:r>
              <w:rPr>
                <w:lang w:val="et-EE"/>
              </w:rPr>
              <w:t xml:space="preserve"> </w:t>
            </w:r>
            <w:proofErr w:type="spellStart"/>
            <w:r>
              <w:rPr>
                <w:lang w:val="et-EE"/>
              </w:rPr>
              <w:t>Nuances</w:t>
            </w:r>
            <w:proofErr w:type="spellEnd"/>
            <w:r>
              <w:rPr>
                <w:lang w:val="et-EE"/>
              </w:rPr>
              <w:t xml:space="preserve"> of </w:t>
            </w:r>
            <w:proofErr w:type="spellStart"/>
            <w:r>
              <w:rPr>
                <w:lang w:val="et-EE"/>
              </w:rPr>
              <w:t>Personality</w:t>
            </w:r>
            <w:proofErr w:type="spellEnd"/>
            <w:r>
              <w:rPr>
                <w:lang w:val="et-EE"/>
              </w:rPr>
              <w:t xml:space="preserve"> – 100NP, 20-30 minutit, vt Lisa 6 Kogu küsimustik.xlsx (varem esitatud)), mis sisaldab </w:t>
            </w:r>
            <w:r>
              <w:rPr>
                <w:color w:val="000000" w:themeColor="text1"/>
                <w:lang w:val="et-EE"/>
              </w:rPr>
              <w:t>198</w:t>
            </w:r>
            <w:r>
              <w:rPr>
                <w:lang w:val="et-EE"/>
              </w:rPr>
              <w:t xml:space="preserve"> psühhomeetriliselt kõrgekvaliteedilist küsimust: Küsimustik on </w:t>
            </w:r>
            <w:r>
              <w:rPr>
                <w:color w:val="000000" w:themeColor="text1"/>
                <w:lang w:val="et-EE"/>
              </w:rPr>
              <w:t>adapteeritud nii</w:t>
            </w:r>
            <w:r>
              <w:rPr>
                <w:lang w:val="et-EE"/>
              </w:rPr>
              <w:t xml:space="preserve"> eesti kui ka vene keelde. 100NP on tagasi-ühilduv varasemalt kasutatud NEO-PI-3 küsimustikuga ning võimaldab testitäitjal saada tagasisidet peamise viie isiksuseomaduste grupi – Neurootilisuse, Ekstravertsuse, Avatuse, Sotsiaalsuse ja Meelekindluse kohta.</w:t>
            </w:r>
          </w:p>
          <w:p w14:paraId="782E94E6" w14:textId="77777777" w:rsidR="00546BCC" w:rsidRDefault="007D2FEF">
            <w:pPr>
              <w:widowControl w:val="0"/>
            </w:pPr>
            <w:r>
              <w:rPr>
                <w:lang w:val="et-EE"/>
              </w:rPr>
              <w:t>Küsitakse ka hoiakute kohta kliimamuutuste ja sotsiaalse võrdsuse osas</w:t>
            </w:r>
            <w:r>
              <w:t xml:space="preserve"> (</w:t>
            </w:r>
            <w:proofErr w:type="spellStart"/>
            <w:r>
              <w:t>soo</w:t>
            </w:r>
            <w:proofErr w:type="spellEnd"/>
            <w:r>
              <w:t xml:space="preserve">, </w:t>
            </w:r>
            <w:proofErr w:type="spellStart"/>
            <w:r>
              <w:t>rahvuse</w:t>
            </w:r>
            <w:proofErr w:type="spellEnd"/>
            <w:r>
              <w:t xml:space="preserve">, </w:t>
            </w:r>
            <w:proofErr w:type="spellStart"/>
            <w:r>
              <w:t>sotisaalmajanduslike</w:t>
            </w:r>
            <w:proofErr w:type="spellEnd"/>
            <w:r>
              <w:t xml:space="preserve"> </w:t>
            </w:r>
            <w:proofErr w:type="spellStart"/>
            <w:r>
              <w:t>tausta</w:t>
            </w:r>
            <w:proofErr w:type="spellEnd"/>
            <w:r>
              <w:t xml:space="preserve"> </w:t>
            </w:r>
            <w:proofErr w:type="spellStart"/>
            <w:r>
              <w:t>ning</w:t>
            </w:r>
            <w:proofErr w:type="spellEnd"/>
            <w:r>
              <w:t xml:space="preserve"> </w:t>
            </w:r>
            <w:proofErr w:type="spellStart"/>
            <w:r>
              <w:t>seksuaalse</w:t>
            </w:r>
            <w:proofErr w:type="spellEnd"/>
            <w:r>
              <w:t xml:space="preserve"> </w:t>
            </w:r>
            <w:proofErr w:type="spellStart"/>
            <w:r>
              <w:t>sättumusega</w:t>
            </w:r>
            <w:proofErr w:type="spellEnd"/>
            <w:r>
              <w:t xml:space="preserve"> </w:t>
            </w:r>
            <w:proofErr w:type="spellStart"/>
            <w:r>
              <w:t>seoses</w:t>
            </w:r>
            <w:proofErr w:type="spellEnd"/>
            <w:r>
              <w:t>)</w:t>
            </w:r>
            <w:r>
              <w:rPr>
                <w:lang w:val="et-EE"/>
              </w:rPr>
              <w:t>, lisaks rahulolu kohta erinevate eluaspektide</w:t>
            </w:r>
            <w:r>
              <w:t>ga</w:t>
            </w:r>
            <w:r>
              <w:rPr>
                <w:lang w:val="et-EE"/>
              </w:rPr>
              <w:t>, samuti mõningaid demograafilisi muutujaid, mida pole siiani doonoritelt küsitud (</w:t>
            </w:r>
            <w:proofErr w:type="spellStart"/>
            <w:r>
              <w:t>perekonnaseis</w:t>
            </w:r>
            <w:proofErr w:type="spellEnd"/>
            <w:r>
              <w:t xml:space="preserve">, </w:t>
            </w:r>
            <w:proofErr w:type="spellStart"/>
            <w:r>
              <w:t>sissetulek</w:t>
            </w:r>
            <w:proofErr w:type="spellEnd"/>
            <w:r>
              <w:t xml:space="preserve">, </w:t>
            </w:r>
            <w:proofErr w:type="spellStart"/>
            <w:r>
              <w:t>seksuaalne</w:t>
            </w:r>
            <w:proofErr w:type="spellEnd"/>
            <w:r>
              <w:t xml:space="preserve"> </w:t>
            </w:r>
            <w:proofErr w:type="spellStart"/>
            <w:r>
              <w:t>orientatsioon</w:t>
            </w:r>
            <w:proofErr w:type="spellEnd"/>
            <w:r>
              <w:t xml:space="preserve"> </w:t>
            </w:r>
            <w:proofErr w:type="spellStart"/>
            <w:r>
              <w:t>ning</w:t>
            </w:r>
            <w:proofErr w:type="spellEnd"/>
            <w:r>
              <w:t xml:space="preserve"> </w:t>
            </w:r>
            <w:proofErr w:type="spellStart"/>
            <w:r>
              <w:t>valimistest</w:t>
            </w:r>
            <w:proofErr w:type="spellEnd"/>
            <w:r>
              <w:t xml:space="preserve"> </w:t>
            </w:r>
            <w:proofErr w:type="spellStart"/>
            <w:r>
              <w:t>osavõtmine</w:t>
            </w:r>
            <w:proofErr w:type="spellEnd"/>
            <w:r>
              <w:t xml:space="preserve">; </w:t>
            </w:r>
            <w:r>
              <w:rPr>
                <w:lang w:val="et-EE"/>
              </w:rPr>
              <w:t>doonorid võivad need küsimused ka vastuseta jätta).</w:t>
            </w:r>
            <w:r>
              <w:t xml:space="preserve"> </w:t>
            </w:r>
            <w:proofErr w:type="spellStart"/>
            <w:r>
              <w:t>Samuti</w:t>
            </w:r>
            <w:proofErr w:type="spellEnd"/>
            <w:r>
              <w:t xml:space="preserve"> </w:t>
            </w:r>
            <w:proofErr w:type="spellStart"/>
            <w:r>
              <w:t>küsitakse</w:t>
            </w:r>
            <w:proofErr w:type="spellEnd"/>
            <w:r>
              <w:t xml:space="preserve"> </w:t>
            </w:r>
            <w:proofErr w:type="spellStart"/>
            <w:r>
              <w:t>hiljutiste</w:t>
            </w:r>
            <w:proofErr w:type="spellEnd"/>
            <w:r>
              <w:t xml:space="preserve"> </w:t>
            </w:r>
            <w:proofErr w:type="spellStart"/>
            <w:r>
              <w:t>elusündmuste</w:t>
            </w:r>
            <w:proofErr w:type="spellEnd"/>
            <w:r>
              <w:t xml:space="preserve"> (</w:t>
            </w:r>
            <w:proofErr w:type="spellStart"/>
            <w:r>
              <w:t>töö</w:t>
            </w:r>
            <w:proofErr w:type="spellEnd"/>
            <w:r>
              <w:t xml:space="preserve"> </w:t>
            </w:r>
            <w:proofErr w:type="spellStart"/>
            <w:r>
              <w:t>alustamie</w:t>
            </w:r>
            <w:proofErr w:type="spellEnd"/>
            <w:r>
              <w:t xml:space="preserve"> </w:t>
            </w:r>
            <w:proofErr w:type="spellStart"/>
            <w:r>
              <w:t>või</w:t>
            </w:r>
            <w:proofErr w:type="spellEnd"/>
            <w:r>
              <w:t xml:space="preserve"> </w:t>
            </w:r>
            <w:proofErr w:type="spellStart"/>
            <w:r>
              <w:t>kaotus</w:t>
            </w:r>
            <w:proofErr w:type="spellEnd"/>
            <w:r>
              <w:t xml:space="preserve">, lapse </w:t>
            </w:r>
            <w:proofErr w:type="spellStart"/>
            <w:r>
              <w:t>sünd</w:t>
            </w:r>
            <w:proofErr w:type="spellEnd"/>
            <w:r>
              <w:t xml:space="preserve"> </w:t>
            </w:r>
            <w:proofErr w:type="spellStart"/>
            <w:r>
              <w:t>või</w:t>
            </w:r>
            <w:proofErr w:type="spellEnd"/>
            <w:r>
              <w:t xml:space="preserve"> </w:t>
            </w:r>
            <w:proofErr w:type="spellStart"/>
            <w:r>
              <w:t>lähedase</w:t>
            </w:r>
            <w:proofErr w:type="spellEnd"/>
            <w:r>
              <w:t xml:space="preserve"> </w:t>
            </w:r>
            <w:proofErr w:type="spellStart"/>
            <w:r>
              <w:t>kaotus</w:t>
            </w:r>
            <w:proofErr w:type="spellEnd"/>
            <w:r>
              <w:t xml:space="preserve">, </w:t>
            </w:r>
            <w:proofErr w:type="spellStart"/>
            <w:r>
              <w:t>jms</w:t>
            </w:r>
            <w:proofErr w:type="spellEnd"/>
            <w:r>
              <w:t xml:space="preserve">) </w:t>
            </w:r>
            <w:proofErr w:type="spellStart"/>
            <w:r>
              <w:t>ning</w:t>
            </w:r>
            <w:proofErr w:type="spellEnd"/>
            <w:r>
              <w:t xml:space="preserve"> </w:t>
            </w:r>
            <w:proofErr w:type="spellStart"/>
            <w:r>
              <w:t>käesolevate</w:t>
            </w:r>
            <w:proofErr w:type="spellEnd"/>
            <w:r>
              <w:t xml:space="preserve"> </w:t>
            </w:r>
            <w:proofErr w:type="spellStart"/>
            <w:r>
              <w:t>elutingimuste</w:t>
            </w:r>
            <w:proofErr w:type="spellEnd"/>
            <w:r>
              <w:t xml:space="preserve"> (</w:t>
            </w:r>
            <w:proofErr w:type="spellStart"/>
            <w:r>
              <w:t>töö</w:t>
            </w:r>
            <w:proofErr w:type="spellEnd"/>
            <w:r>
              <w:t xml:space="preserve">, </w:t>
            </w:r>
            <w:proofErr w:type="spellStart"/>
            <w:r>
              <w:t>elukoht</w:t>
            </w:r>
            <w:proofErr w:type="spellEnd"/>
            <w:r>
              <w:t xml:space="preserve">) </w:t>
            </w:r>
            <w:proofErr w:type="spellStart"/>
            <w:r>
              <w:t>kohta</w:t>
            </w:r>
            <w:proofErr w:type="spellEnd"/>
            <w:r>
              <w:t xml:space="preserve">. Selles </w:t>
            </w:r>
            <w:proofErr w:type="spellStart"/>
            <w:r>
              <w:t>osas</w:t>
            </w:r>
            <w:proofErr w:type="spellEnd"/>
            <w:r>
              <w:t xml:space="preserve"> on </w:t>
            </w:r>
            <w:proofErr w:type="spellStart"/>
            <w:r>
              <w:t>kokku</w:t>
            </w:r>
            <w:proofErr w:type="spellEnd"/>
            <w:r>
              <w:t xml:space="preserve"> 36 </w:t>
            </w:r>
            <w:proofErr w:type="spellStart"/>
            <w:r>
              <w:t>küsimust</w:t>
            </w:r>
            <w:proofErr w:type="spellEnd"/>
            <w:r>
              <w:t xml:space="preserve"> (</w:t>
            </w:r>
            <w:proofErr w:type="spellStart"/>
            <w:r>
              <w:t>varem</w:t>
            </w:r>
            <w:proofErr w:type="spellEnd"/>
            <w:r>
              <w:t xml:space="preserve"> </w:t>
            </w:r>
            <w:proofErr w:type="spellStart"/>
            <w:r>
              <w:t>esitatud</w:t>
            </w:r>
            <w:proofErr w:type="spellEnd"/>
            <w:r>
              <w:t>).</w:t>
            </w:r>
          </w:p>
          <w:p w14:paraId="782E94E7" w14:textId="77777777" w:rsidR="00546BCC" w:rsidRDefault="007D2FEF">
            <w:pPr>
              <w:widowControl w:val="0"/>
              <w:rPr>
                <w:u w:val="single"/>
              </w:rPr>
            </w:pPr>
            <w:r>
              <w:rPr>
                <w:u w:val="single"/>
              </w:rPr>
              <w:lastRenderedPageBreak/>
              <w:t xml:space="preserve">2025 </w:t>
            </w:r>
            <w:proofErr w:type="spellStart"/>
            <w:r>
              <w:rPr>
                <w:u w:val="single"/>
              </w:rPr>
              <w:t>laine</w:t>
            </w:r>
            <w:proofErr w:type="spellEnd"/>
            <w:r>
              <w:rPr>
                <w:u w:val="single"/>
              </w:rPr>
              <w:t xml:space="preserve"> – </w:t>
            </w:r>
            <w:proofErr w:type="spellStart"/>
            <w:r>
              <w:rPr>
                <w:u w:val="single"/>
              </w:rPr>
              <w:t>mõttetöö</w:t>
            </w:r>
            <w:proofErr w:type="spellEnd"/>
            <w:r>
              <w:rPr>
                <w:u w:val="single"/>
              </w:rPr>
              <w:t xml:space="preserve"> </w:t>
            </w:r>
            <w:proofErr w:type="spellStart"/>
            <w:r>
              <w:rPr>
                <w:u w:val="single"/>
              </w:rPr>
              <w:t>uuring</w:t>
            </w:r>
            <w:proofErr w:type="spellEnd"/>
          </w:p>
          <w:p w14:paraId="782E94E8" w14:textId="77777777" w:rsidR="00546BCC" w:rsidRDefault="007D2FEF">
            <w:pPr>
              <w:widowControl w:val="0"/>
              <w:rPr>
                <w:lang w:val="et-EE"/>
              </w:rPr>
            </w:pPr>
            <w:r>
              <w:rPr>
                <w:lang w:val="et-EE"/>
              </w:rPr>
              <w:t xml:space="preserve">Testipatareis kombineerime iseraporteeritud infot, teiste raporteeritud infot ning arvutimängu laadseid käitumuslikke teste. Kaks kolmandikku iseraporteeritud küsimusi on varasemate geenivaramus tehtud uuringute kordused, et tekitada andmetest </w:t>
            </w:r>
            <w:proofErr w:type="spellStart"/>
            <w:r>
              <w:rPr>
                <w:lang w:val="et-EE"/>
              </w:rPr>
              <w:t>longituudvõimekust</w:t>
            </w:r>
            <w:proofErr w:type="spellEnd"/>
            <w:r>
              <w:rPr>
                <w:lang w:val="et-EE"/>
              </w:rPr>
              <w:t xml:space="preserve"> ja uuendada kohati 15 aastat vana infot. Nii on tervise ja toitumise küsimustik on tehtud varasema terviseküsimustiku ja </w:t>
            </w:r>
            <w:proofErr w:type="spellStart"/>
            <w:r>
              <w:rPr>
                <w:lang w:val="et-EE"/>
              </w:rPr>
              <w:t>mikrobioomi</w:t>
            </w:r>
            <w:proofErr w:type="spellEnd"/>
            <w:r>
              <w:rPr>
                <w:lang w:val="et-EE"/>
              </w:rPr>
              <w:t xml:space="preserve"> uuringu eeskujul, </w:t>
            </w:r>
            <w:proofErr w:type="spellStart"/>
            <w:r>
              <w:rPr>
                <w:lang w:val="et-EE"/>
              </w:rPr>
              <w:t>enesraporteeritud</w:t>
            </w:r>
            <w:proofErr w:type="spellEnd"/>
            <w:r>
              <w:rPr>
                <w:lang w:val="et-EE"/>
              </w:rPr>
              <w:t xml:space="preserve"> vaimne võimekus ja emotsionaalne enesetunde küsimustik tuleb </w:t>
            </w:r>
            <w:proofErr w:type="spellStart"/>
            <w:r>
              <w:rPr>
                <w:lang w:val="et-EE"/>
              </w:rPr>
              <w:t>HEaolu</w:t>
            </w:r>
            <w:proofErr w:type="spellEnd"/>
            <w:r>
              <w:rPr>
                <w:lang w:val="et-EE"/>
              </w:rPr>
              <w:t xml:space="preserve"> ja Vaimse Tervise uuringust (HEVT), isiksuse ja elusündmuste küsimustik tuleb viimasest isiksuse küsimustikust. </w:t>
            </w:r>
          </w:p>
          <w:p w14:paraId="782E94E9" w14:textId="77777777" w:rsidR="00546BCC" w:rsidRDefault="007D2FEF">
            <w:pPr>
              <w:widowControl w:val="0"/>
              <w:rPr>
                <w:lang w:val="et-EE"/>
              </w:rPr>
            </w:pPr>
            <w:r>
              <w:rPr>
                <w:lang w:val="et-EE"/>
              </w:rPr>
              <w:t>Uuendusliku küljena küsime võimalikult palju infot ka geenidoonori tuttava käest, et iseraporteeritud hinnanguid veelgi täpsemaks saada (</w:t>
            </w:r>
            <w:r>
              <w:rPr>
                <w:color w:val="000000" w:themeColor="text1"/>
                <w:lang w:val="en-GB"/>
              </w:rPr>
              <w:t>Mõttus, Realo, et al., 2024)</w:t>
            </w:r>
            <w:r>
              <w:rPr>
                <w:lang w:val="et-EE"/>
              </w:rPr>
              <w:t xml:space="preserve">. </w:t>
            </w:r>
          </w:p>
          <w:p w14:paraId="782E94EA" w14:textId="77777777" w:rsidR="00546BCC" w:rsidRDefault="007D2FEF">
            <w:pPr>
              <w:widowControl w:val="0"/>
              <w:rPr>
                <w:lang w:val="et-EE"/>
              </w:rPr>
            </w:pPr>
            <w:r>
              <w:rPr>
                <w:lang w:val="et-EE"/>
              </w:rPr>
              <w:t xml:space="preserve">Kunagi varem pole geenivaramus kasutatud arvutimängu moodi käitumuslikke teste. Need testid on välja töötatud USAs testmybrain.org poolt, mis on avatud lähtekoodiga, korduvtest usaldusväärsed, võimalikult kiired ning töötavad nii mobiilis kui arvutis. Sama firma teste kasutavad ka 23andME ja </w:t>
            </w:r>
            <w:proofErr w:type="spellStart"/>
            <w:r>
              <w:rPr>
                <w:lang w:val="et-EE"/>
              </w:rPr>
              <w:t>AllofUS</w:t>
            </w:r>
            <w:proofErr w:type="spellEnd"/>
            <w:r>
              <w:rPr>
                <w:lang w:val="et-EE"/>
              </w:rPr>
              <w:t xml:space="preserve">. Testide valikul on jälgitud ka kattuvust UK </w:t>
            </w:r>
            <w:proofErr w:type="spellStart"/>
            <w:r>
              <w:rPr>
                <w:lang w:val="et-EE"/>
              </w:rPr>
              <w:t>biopanga</w:t>
            </w:r>
            <w:proofErr w:type="spellEnd"/>
            <w:r>
              <w:rPr>
                <w:lang w:val="et-EE"/>
              </w:rPr>
              <w:t xml:space="preserve"> käitumuslike testidega. Mõõdame ka testimotivatsiooni, et välja sõeluda inimesi, kes uuringut võimalikult tõsiselt võtavad. </w:t>
            </w:r>
          </w:p>
          <w:p w14:paraId="782E94EB" w14:textId="77777777" w:rsidR="00546BCC" w:rsidRDefault="007D2FEF">
            <w:pPr>
              <w:widowControl w:val="0"/>
              <w:rPr>
                <w:lang w:val="et-EE"/>
              </w:rPr>
            </w:pPr>
            <w:r>
              <w:rPr>
                <w:lang w:val="et-EE"/>
              </w:rPr>
              <w:t>Pilootuuringu järgi kestab testipatarei keskmiselt 35 minutit.</w:t>
            </w:r>
          </w:p>
          <w:p w14:paraId="782E94EC" w14:textId="77777777" w:rsidR="00546BCC" w:rsidRDefault="007D2FEF">
            <w:pPr>
              <w:widowControl w:val="0"/>
              <w:rPr>
                <w:lang w:val="et-EE"/>
              </w:rPr>
            </w:pPr>
            <w:r>
              <w:rPr>
                <w:lang w:val="et-EE"/>
              </w:rPr>
              <w:t>Küsimused ja käitumuslikud testid on detailselt välja toodud lisades 3-5. All on välja toodud testi sisu, sulgudes sisu ja keskmine aeg minutites. Tärniga testide kohta palume ka tuttaval geenidoonori kohta hinnangut anda.</w:t>
            </w:r>
          </w:p>
          <w:p w14:paraId="782E94ED" w14:textId="77777777" w:rsidR="00546BCC" w:rsidRDefault="007D2FEF">
            <w:pPr>
              <w:pStyle w:val="ListParagraph"/>
              <w:widowControl w:val="0"/>
              <w:numPr>
                <w:ilvl w:val="0"/>
                <w:numId w:val="15"/>
              </w:numPr>
              <w:suppressAutoHyphens w:val="0"/>
              <w:rPr>
                <w:lang w:val="et-EE"/>
              </w:rPr>
            </w:pPr>
            <w:r>
              <w:rPr>
                <w:lang w:val="et-EE"/>
              </w:rPr>
              <w:t>Taustainfo/eelküsimustik – haridus, töö, loomingulisus – 1,4</w:t>
            </w:r>
          </w:p>
          <w:p w14:paraId="782E94EE" w14:textId="77777777" w:rsidR="00546BCC" w:rsidRDefault="007D2FEF">
            <w:pPr>
              <w:pStyle w:val="ListParagraph"/>
              <w:widowControl w:val="0"/>
              <w:numPr>
                <w:ilvl w:val="0"/>
                <w:numId w:val="15"/>
              </w:numPr>
              <w:suppressAutoHyphens w:val="0"/>
              <w:rPr>
                <w:lang w:val="et-EE"/>
              </w:rPr>
            </w:pPr>
            <w:r>
              <w:rPr>
                <w:lang w:val="et-EE"/>
              </w:rPr>
              <w:t>* Terviseküsimustik – pikkus-kaal, söömine, alkohol, tubakas, tervis – 2</w:t>
            </w:r>
          </w:p>
          <w:p w14:paraId="782E94EF" w14:textId="77777777" w:rsidR="00546BCC" w:rsidRDefault="007D2FEF">
            <w:pPr>
              <w:pStyle w:val="ListParagraph"/>
              <w:widowControl w:val="0"/>
              <w:numPr>
                <w:ilvl w:val="0"/>
                <w:numId w:val="15"/>
              </w:numPr>
              <w:suppressAutoHyphens w:val="0"/>
              <w:rPr>
                <w:lang w:val="et-EE"/>
              </w:rPr>
            </w:pPr>
            <w:r>
              <w:rPr>
                <w:lang w:val="et-EE"/>
              </w:rPr>
              <w:t xml:space="preserve">* Eneseraporteeritud vaimne võimekus – kordus </w:t>
            </w:r>
            <w:proofErr w:type="spellStart"/>
            <w:r>
              <w:rPr>
                <w:lang w:val="et-EE"/>
              </w:rPr>
              <w:t>HEVTist</w:t>
            </w:r>
            <w:proofErr w:type="spellEnd"/>
            <w:r>
              <w:rPr>
                <w:lang w:val="et-EE"/>
              </w:rPr>
              <w:t xml:space="preserve"> – 0,5</w:t>
            </w:r>
          </w:p>
          <w:p w14:paraId="782E94F0" w14:textId="77777777" w:rsidR="00546BCC" w:rsidRDefault="007D2FEF">
            <w:pPr>
              <w:pStyle w:val="ListParagraph"/>
              <w:widowControl w:val="0"/>
              <w:numPr>
                <w:ilvl w:val="0"/>
                <w:numId w:val="15"/>
              </w:numPr>
              <w:suppressAutoHyphens w:val="0"/>
              <w:rPr>
                <w:lang w:val="et-EE"/>
              </w:rPr>
            </w:pPr>
            <w:r>
              <w:rPr>
                <w:lang w:val="et-EE"/>
              </w:rPr>
              <w:t xml:space="preserve">* Emotsionaalse enesetunde küsimustik EEK2 – kordus </w:t>
            </w:r>
            <w:proofErr w:type="spellStart"/>
            <w:r>
              <w:rPr>
                <w:lang w:val="et-EE"/>
              </w:rPr>
              <w:t>HEVTist</w:t>
            </w:r>
            <w:proofErr w:type="spellEnd"/>
            <w:r>
              <w:rPr>
                <w:lang w:val="et-EE"/>
              </w:rPr>
              <w:t xml:space="preserve"> – 2</w:t>
            </w:r>
          </w:p>
          <w:p w14:paraId="782E94F1" w14:textId="77777777" w:rsidR="00546BCC" w:rsidRDefault="007D2FEF">
            <w:pPr>
              <w:pStyle w:val="ListParagraph"/>
              <w:widowControl w:val="0"/>
              <w:numPr>
                <w:ilvl w:val="0"/>
                <w:numId w:val="15"/>
              </w:numPr>
              <w:suppressAutoHyphens w:val="0"/>
              <w:rPr>
                <w:lang w:val="et-EE"/>
              </w:rPr>
            </w:pPr>
            <w:r>
              <w:rPr>
                <w:lang w:val="et-EE"/>
              </w:rPr>
              <w:t xml:space="preserve">Käitumuslike testide patarei </w:t>
            </w:r>
          </w:p>
          <w:p w14:paraId="782E94F2" w14:textId="77777777" w:rsidR="00546BCC" w:rsidRDefault="007D2FEF">
            <w:pPr>
              <w:pStyle w:val="ListParagraph"/>
              <w:widowControl w:val="0"/>
              <w:numPr>
                <w:ilvl w:val="1"/>
                <w:numId w:val="15"/>
              </w:numPr>
              <w:suppressAutoHyphens w:val="0"/>
              <w:rPr>
                <w:lang w:val="et-EE"/>
              </w:rPr>
            </w:pPr>
            <w:proofErr w:type="spellStart"/>
            <w:r>
              <w:rPr>
                <w:lang w:val="et-EE"/>
              </w:rPr>
              <w:t>Fluiidne</w:t>
            </w:r>
            <w:proofErr w:type="spellEnd"/>
            <w:r>
              <w:rPr>
                <w:lang w:val="et-EE"/>
              </w:rPr>
              <w:t xml:space="preserve"> intelligentsus – maatriksid ja numbri-sümboli test 6 + 3</w:t>
            </w:r>
          </w:p>
          <w:p w14:paraId="782E94F3" w14:textId="77777777" w:rsidR="00546BCC" w:rsidRDefault="007D2FEF">
            <w:pPr>
              <w:pStyle w:val="ListParagraph"/>
              <w:widowControl w:val="0"/>
              <w:numPr>
                <w:ilvl w:val="1"/>
                <w:numId w:val="15"/>
              </w:numPr>
              <w:suppressAutoHyphens w:val="0"/>
              <w:rPr>
                <w:lang w:val="et-EE"/>
              </w:rPr>
            </w:pPr>
            <w:r>
              <w:rPr>
                <w:lang w:val="et-EE"/>
              </w:rPr>
              <w:t>Kristalliseerunud intelligentsus – sõnavara test – 4</w:t>
            </w:r>
          </w:p>
          <w:p w14:paraId="782E94F4" w14:textId="77777777" w:rsidR="00546BCC" w:rsidRDefault="007D2FEF">
            <w:pPr>
              <w:pStyle w:val="ListParagraph"/>
              <w:widowControl w:val="0"/>
              <w:numPr>
                <w:ilvl w:val="1"/>
                <w:numId w:val="15"/>
              </w:numPr>
              <w:suppressAutoHyphens w:val="0"/>
              <w:rPr>
                <w:lang w:val="et-EE"/>
              </w:rPr>
            </w:pPr>
            <w:r>
              <w:rPr>
                <w:lang w:val="et-EE"/>
              </w:rPr>
              <w:t>Mälu – sõnapaaride õppimine ja meenutamine – 1,5 + 2</w:t>
            </w:r>
          </w:p>
          <w:p w14:paraId="782E94F5" w14:textId="77777777" w:rsidR="00546BCC" w:rsidRDefault="007D2FEF">
            <w:pPr>
              <w:pStyle w:val="ListParagraph"/>
              <w:widowControl w:val="0"/>
              <w:numPr>
                <w:ilvl w:val="1"/>
                <w:numId w:val="15"/>
              </w:numPr>
              <w:suppressAutoHyphens w:val="0"/>
              <w:rPr>
                <w:lang w:val="et-EE"/>
              </w:rPr>
            </w:pPr>
            <w:r>
              <w:rPr>
                <w:lang w:val="et-EE"/>
              </w:rPr>
              <w:t>Impulsiivsus – tasu edasilükkamine – 2</w:t>
            </w:r>
          </w:p>
          <w:p w14:paraId="782E94F6" w14:textId="77777777" w:rsidR="00546BCC" w:rsidRDefault="007D2FEF">
            <w:pPr>
              <w:pStyle w:val="ListParagraph"/>
              <w:widowControl w:val="0"/>
              <w:numPr>
                <w:ilvl w:val="1"/>
                <w:numId w:val="15"/>
              </w:numPr>
              <w:suppressAutoHyphens w:val="0"/>
              <w:rPr>
                <w:lang w:val="et-EE"/>
              </w:rPr>
            </w:pPr>
            <w:r>
              <w:rPr>
                <w:lang w:val="et-EE"/>
              </w:rPr>
              <w:t xml:space="preserve">Motoorika – liht ja </w:t>
            </w:r>
            <w:proofErr w:type="spellStart"/>
            <w:r>
              <w:rPr>
                <w:lang w:val="et-EE"/>
              </w:rPr>
              <w:t>mitmikreaktsioonitest</w:t>
            </w:r>
            <w:proofErr w:type="spellEnd"/>
            <w:r>
              <w:rPr>
                <w:lang w:val="et-EE"/>
              </w:rPr>
              <w:t xml:space="preserve"> – 1,5 + 3</w:t>
            </w:r>
          </w:p>
          <w:p w14:paraId="782E94F7" w14:textId="77777777" w:rsidR="00546BCC" w:rsidRDefault="007D2FEF">
            <w:pPr>
              <w:pStyle w:val="ListParagraph"/>
              <w:widowControl w:val="0"/>
              <w:numPr>
                <w:ilvl w:val="1"/>
                <w:numId w:val="15"/>
              </w:numPr>
              <w:suppressAutoHyphens w:val="0"/>
              <w:rPr>
                <w:lang w:val="et-EE"/>
              </w:rPr>
            </w:pPr>
            <w:r>
              <w:rPr>
                <w:lang w:val="et-EE"/>
              </w:rPr>
              <w:t>Loomingulisus – divergentsete assotsiatsioonide test – 2</w:t>
            </w:r>
          </w:p>
          <w:p w14:paraId="782E94F8" w14:textId="77777777" w:rsidR="00546BCC" w:rsidRDefault="007D2FEF">
            <w:pPr>
              <w:pStyle w:val="ListParagraph"/>
              <w:widowControl w:val="0"/>
              <w:numPr>
                <w:ilvl w:val="0"/>
                <w:numId w:val="15"/>
              </w:numPr>
              <w:suppressAutoHyphens w:val="0"/>
              <w:rPr>
                <w:lang w:val="et-EE"/>
              </w:rPr>
            </w:pPr>
            <w:r>
              <w:rPr>
                <w:lang w:val="et-EE"/>
              </w:rPr>
              <w:t>Tagasisideküsimused – kasutatud seade, testimotivatsioon – 2</w:t>
            </w:r>
          </w:p>
          <w:p w14:paraId="782E94F9" w14:textId="77777777" w:rsidR="00546BCC" w:rsidRDefault="007D2FEF">
            <w:pPr>
              <w:pStyle w:val="ListParagraph"/>
              <w:widowControl w:val="0"/>
              <w:numPr>
                <w:ilvl w:val="0"/>
                <w:numId w:val="15"/>
              </w:numPr>
              <w:suppressAutoHyphens w:val="0"/>
              <w:rPr>
                <w:lang w:val="et-EE"/>
              </w:rPr>
            </w:pPr>
            <w:r>
              <w:rPr>
                <w:lang w:val="et-EE"/>
              </w:rPr>
              <w:t>* Isiksus ja eluga rahulolu – lühivariant viimasest isiksuseuuringust – 5</w:t>
            </w:r>
          </w:p>
          <w:p w14:paraId="782E94FA" w14:textId="77777777" w:rsidR="00546BCC" w:rsidRDefault="007D2FEF">
            <w:pPr>
              <w:pStyle w:val="ListParagraph"/>
              <w:widowControl w:val="0"/>
              <w:numPr>
                <w:ilvl w:val="0"/>
                <w:numId w:val="15"/>
              </w:numPr>
              <w:suppressAutoHyphens w:val="0"/>
              <w:rPr>
                <w:lang w:val="et-EE"/>
              </w:rPr>
            </w:pPr>
            <w:r>
              <w:rPr>
                <w:lang w:val="et-EE"/>
              </w:rPr>
              <w:t>Elusündmused – kordus viimasest isiksuseuuringust – 2</w:t>
            </w:r>
          </w:p>
          <w:p w14:paraId="782E94FB" w14:textId="77777777" w:rsidR="00546BCC" w:rsidRDefault="007D2FEF">
            <w:pPr>
              <w:widowControl w:val="0"/>
              <w:rPr>
                <w:lang w:val="et-EE"/>
              </w:rPr>
            </w:pPr>
            <w:r>
              <w:rPr>
                <w:lang w:val="et-EE"/>
              </w:rPr>
              <w:t xml:space="preserve">Lahtine küsimus on uuringu keel. Kõik mõõdikud on olemas eesti keeles, ning 90% materjalist on olemas ka vene ja inglise keeles. Seega oleme valmis tegema ka kolmkeelse uuringu. Kuna teiste keelte kasutamine pole veel otsustatud, on praegu kogu materjal esitatud eesti keeles. </w:t>
            </w:r>
          </w:p>
          <w:p w14:paraId="782E94FC" w14:textId="77777777" w:rsidR="00546BCC" w:rsidRDefault="007D2FEF">
            <w:pPr>
              <w:widowControl w:val="0"/>
              <w:rPr>
                <w:b/>
                <w:bCs/>
              </w:rPr>
            </w:pPr>
            <w:r>
              <w:rPr>
                <w:b/>
                <w:bCs/>
                <w:lang w:val="et-EE"/>
              </w:rPr>
              <w:t>2. Andmeanalüüs isiksusejoonte seostamistel geneetika, tervise, kogemuste ja mobiiliandmetega.</w:t>
            </w:r>
          </w:p>
          <w:p w14:paraId="782E94FD" w14:textId="77777777" w:rsidR="00546BCC" w:rsidRDefault="007D2FEF">
            <w:pPr>
              <w:widowControl w:val="0"/>
              <w:rPr>
                <w:lang w:val="et-EE"/>
              </w:rPr>
            </w:pPr>
            <w:r>
              <w:rPr>
                <w:lang w:val="et-EE"/>
              </w:rPr>
              <w:t>Kasutatakse geenivaramuga juba lingutud ja kogutud geneetika, tervise ja mobiiliandmeid. Andmeanalüüs viiakse läbi kasutades standardtarkvara (JASP, JAMOVI, R) ning -meetodeid. Andmeanalüüsil kasutatakse vaid pseudonüümitud andmeid. Tulemuste avaldamisel kasutatakse vaid koondandmeid, mis ei võimalda isikute tuvastamist.</w:t>
            </w:r>
          </w:p>
          <w:p w14:paraId="782E94FE" w14:textId="77777777" w:rsidR="00546BCC" w:rsidRDefault="00546BCC"/>
        </w:tc>
      </w:tr>
      <w:tr w:rsidR="00546BCC" w14:paraId="782E9502" w14:textId="77777777">
        <w:trPr>
          <w:trHeight w:val="243"/>
        </w:trPr>
        <w:tc>
          <w:tcPr>
            <w:tcW w:w="9600" w:type="dxa"/>
            <w:gridSpan w:val="3"/>
            <w:tcBorders>
              <w:top w:val="single" w:sz="4" w:space="0" w:color="000000"/>
              <w:left w:val="single" w:sz="4" w:space="0" w:color="525252"/>
              <w:bottom w:val="single" w:sz="4" w:space="0" w:color="525252"/>
              <w:right w:val="single" w:sz="4" w:space="0" w:color="525252"/>
            </w:tcBorders>
            <w:shd w:val="clear" w:color="auto" w:fill="FDE9D9" w:themeFill="accent6" w:themeFillTint="33"/>
          </w:tcPr>
          <w:p w14:paraId="782E9500"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lastRenderedPageBreak/>
              <w:t xml:space="preserve">11. Uuritavate valim ja värbamise viisi kirjeldus. </w:t>
            </w:r>
          </w:p>
          <w:p w14:paraId="782E9501"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b/>
                <w:color w:val="000000"/>
                <w:lang w:val="et-EE"/>
              </w:rPr>
            </w:pPr>
            <w:r>
              <w:rPr>
                <w:b/>
                <w:color w:val="000000"/>
                <w:lang w:val="et-EE"/>
              </w:rPr>
              <w:t xml:space="preserve">Uuritavate informeerimise ja nõusoleku vormid, ankeetide, küsitluste ja testide vormid esitada taotluse lisadena. </w:t>
            </w:r>
          </w:p>
        </w:tc>
      </w:tr>
      <w:tr w:rsidR="00546BCC" w14:paraId="782E9505" w14:textId="77777777">
        <w:trPr>
          <w:trHeight w:val="243"/>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03" w14:textId="77777777" w:rsidR="00546BCC" w:rsidRDefault="007D2FEF">
            <w:pPr>
              <w:widowControl w:val="0"/>
              <w:spacing w:before="0" w:after="0"/>
              <w:rPr>
                <w:b/>
                <w:color w:val="000000"/>
                <w:lang w:val="et-EE"/>
              </w:rPr>
            </w:pPr>
            <w:r>
              <w:rPr>
                <w:b/>
                <w:color w:val="000000"/>
                <w:lang w:val="et-EE"/>
              </w:rPr>
              <w:t>11.1 Valimi suurus ja kontrollgruppide olemasolu</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04" w14:textId="77777777" w:rsidR="00546BCC" w:rsidRDefault="007D2FEF">
            <w:pPr>
              <w:widowControl w:val="0"/>
              <w:rPr>
                <w:lang w:val="et-EE"/>
              </w:rPr>
            </w:pPr>
            <w:r>
              <w:rPr>
                <w:lang w:val="et-EE"/>
              </w:rPr>
              <w:t>Valimi moodustavad kõik geenivaramuga liitunud geenidoonorid, kes pole keelanud oma andmete täiendamist.</w:t>
            </w:r>
          </w:p>
        </w:tc>
      </w:tr>
      <w:tr w:rsidR="00546BCC" w14:paraId="782E950F" w14:textId="77777777">
        <w:trPr>
          <w:trHeight w:val="243"/>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06" w14:textId="77777777" w:rsidR="00546BCC" w:rsidRDefault="007D2FEF">
            <w:pPr>
              <w:widowControl w:val="0"/>
              <w:spacing w:before="0" w:after="0"/>
              <w:rPr>
                <w:b/>
                <w:color w:val="000000"/>
                <w:lang w:val="et-EE"/>
              </w:rPr>
            </w:pPr>
            <w:r>
              <w:rPr>
                <w:b/>
                <w:color w:val="000000"/>
                <w:lang w:val="et-EE"/>
              </w:rPr>
              <w:t>11.2 Kes värbab uuritavaid ja kuidas/kus/kelle poolt võetakse informeeritud nõusolek? (kui on asjakohane)</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07" w14:textId="77777777" w:rsidR="00546BCC" w:rsidRDefault="007D2FEF">
            <w:pPr>
              <w:widowControl w:val="0"/>
              <w:rPr>
                <w:lang w:val="et-EE"/>
              </w:rPr>
            </w:pPr>
            <w:r>
              <w:rPr>
                <w:lang w:val="et-EE"/>
              </w:rPr>
              <w:t xml:space="preserve">Vastavalt </w:t>
            </w:r>
            <w:proofErr w:type="spellStart"/>
            <w:r>
              <w:rPr>
                <w:lang w:val="et-EE"/>
              </w:rPr>
              <w:t>Inimgeeniuuringute</w:t>
            </w:r>
            <w:proofErr w:type="spellEnd"/>
            <w:r>
              <w:rPr>
                <w:lang w:val="et-EE"/>
              </w:rPr>
              <w:t xml:space="preserve"> seaduse (edaspidi IGUS) § 24, lg 2, p 4 (IGUS, RT I 2000, 104, 685, jõustunud 08.01.2001, viimase redaktsiooni avaldamismärge RT I, 13.03.2019, 64, jõustunud 15.03.2019) on </w:t>
            </w:r>
            <w:proofErr w:type="spellStart"/>
            <w:r>
              <w:rPr>
                <w:lang w:val="et-EE"/>
              </w:rPr>
              <w:t>depseudonüümimine</w:t>
            </w:r>
            <w:proofErr w:type="spellEnd"/>
            <w:r>
              <w:rPr>
                <w:lang w:val="et-EE"/>
              </w:rPr>
              <w:t xml:space="preserve"> geenidoonoriga ühenduse võtmiseks ja täiendavate andmete kogumiseks lubatud geenivaramu vastutava töötleja ettepanekul ning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w:t>
            </w:r>
            <w:r>
              <w:rPr>
                <w:lang w:val="et-EE"/>
              </w:rPr>
              <w:lastRenderedPageBreak/>
              <w:t>nõukogu nõusolekul.</w:t>
            </w:r>
          </w:p>
          <w:p w14:paraId="782E9508" w14:textId="77777777" w:rsidR="00546BCC" w:rsidRDefault="007D2FEF">
            <w:pPr>
              <w:widowControl w:val="0"/>
              <w:rPr>
                <w:lang w:val="et-EE"/>
              </w:rPr>
            </w:pPr>
            <w:r>
              <w:rPr>
                <w:lang w:val="et-EE"/>
              </w:rPr>
              <w:t xml:space="preserve">Antud uurimistöö raames toimub geenidoonorite andmete </w:t>
            </w:r>
            <w:proofErr w:type="spellStart"/>
            <w:r>
              <w:rPr>
                <w:lang w:val="et-EE"/>
              </w:rPr>
              <w:t>depseudonüümimine</w:t>
            </w:r>
            <w:proofErr w:type="spellEnd"/>
            <w:r>
              <w:rPr>
                <w:lang w:val="et-EE"/>
              </w:rPr>
              <w:t xml:space="preserve">, milleks palume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kooskõlastust. </w:t>
            </w:r>
            <w:proofErr w:type="spellStart"/>
            <w:r>
              <w:rPr>
                <w:lang w:val="et-EE"/>
              </w:rPr>
              <w:t>Depseudonüümimine</w:t>
            </w:r>
            <w:proofErr w:type="spellEnd"/>
            <w:r>
              <w:rPr>
                <w:lang w:val="et-EE"/>
              </w:rPr>
              <w:t xml:space="preserve"> toimub geenidoonorite kontaktandmete saamiseks. Uuritavad isikud on allkirjastanud geenidoonoriks saamise nõusoleku vormi, millega nad on informeeritud, et geenivaramu vastutav töötleja teostab </w:t>
            </w:r>
            <w:proofErr w:type="spellStart"/>
            <w:r>
              <w:rPr>
                <w:lang w:val="et-EE"/>
              </w:rPr>
              <w:t>depseudonüümimist</w:t>
            </w:r>
            <w:proofErr w:type="spellEnd"/>
            <w:r>
              <w:rPr>
                <w:lang w:val="et-EE"/>
              </w:rPr>
              <w:t xml:space="preserve"> </w:t>
            </w:r>
            <w:proofErr w:type="spellStart"/>
            <w:r>
              <w:rPr>
                <w:lang w:val="et-EE"/>
              </w:rPr>
              <w:t>Inimgeeniuuringute</w:t>
            </w:r>
            <w:proofErr w:type="spellEnd"/>
            <w:r>
              <w:rPr>
                <w:lang w:val="et-EE"/>
              </w:rPr>
              <w:t xml:space="preserve"> seaduses (IGUS) sätestatud juhtudel ja korras. (Geenidoonoriks saamise nõusoleku vorm ning selle täitmise ja säilitamise kord on sätestatud Tervise- ja tööministri 11.04.2019 määrusega nr. 39). IGUS §24 lõige (2) punkt 4 kohaselt on </w:t>
            </w:r>
            <w:proofErr w:type="spellStart"/>
            <w:r>
              <w:rPr>
                <w:lang w:val="et-EE"/>
              </w:rPr>
              <w:t>depseudonüümimine</w:t>
            </w:r>
            <w:proofErr w:type="spellEnd"/>
            <w:r>
              <w:rPr>
                <w:lang w:val="et-EE"/>
              </w:rPr>
              <w:t xml:space="preserve"> lubatud vastutava töötleja ettepanekul ja eetikakomitee nõusolekul geenidoonori tuvastamiseks, temaga ühenduse võtmiseks ning tema kirjalikul nõusolekul terviseseisundi kirjelduse uuendamiseks, täiendamiseks või kontrollimiseks.</w:t>
            </w:r>
          </w:p>
          <w:p w14:paraId="782E9509" w14:textId="77777777" w:rsidR="00546BCC" w:rsidRDefault="007D2FEF">
            <w:pPr>
              <w:widowControl w:val="0"/>
              <w:rPr>
                <w:color w:val="000000"/>
                <w:lang w:val="et-EE"/>
              </w:rPr>
            </w:pPr>
            <w:r>
              <w:rPr>
                <w:color w:val="000000"/>
                <w:lang w:val="et-EE"/>
              </w:rPr>
              <w:t>Uuringusse ei kaasata geenidoonoreid, kes on keelanud oma andmete täiendamise, uuendamise ja kontrollimise. Uuritavate tagasikutsumiseks püütakse nendega kontakti saada isiksuse uuringus maksimaalselt 3 korda ja käitumise uuringus maksimaalselt 3 korda.</w:t>
            </w:r>
          </w:p>
          <w:p w14:paraId="782E950A" w14:textId="77777777" w:rsidR="00546BCC" w:rsidRDefault="007D2FEF">
            <w:pPr>
              <w:widowControl w:val="0"/>
              <w:spacing w:line="259" w:lineRule="auto"/>
              <w:rPr>
                <w:lang w:val="et-EE"/>
              </w:rPr>
            </w:pPr>
            <w:r>
              <w:rPr>
                <w:lang w:val="et-EE"/>
              </w:rPr>
              <w:t xml:space="preserve">Geenidoonorile saadetakse e-mailile </w:t>
            </w:r>
            <w:r>
              <w:rPr>
                <w:color w:val="000000" w:themeColor="text1"/>
                <w:lang w:val="et-EE"/>
              </w:rPr>
              <w:t>kutse (</w:t>
            </w:r>
            <w:r>
              <w:rPr>
                <w:b/>
                <w:bCs/>
                <w:color w:val="000000" w:themeColor="text1"/>
                <w:lang w:val="et-EE"/>
              </w:rPr>
              <w:t>Lisa 2 Uuringukutsed</w:t>
            </w:r>
            <w:r>
              <w:rPr>
                <w:color w:val="000000" w:themeColor="text1"/>
                <w:lang w:val="et-EE"/>
              </w:rPr>
              <w:t xml:space="preserve">) </w:t>
            </w:r>
            <w:r>
              <w:rPr>
                <w:lang w:val="et-EE"/>
              </w:rPr>
              <w:t xml:space="preserve">koos lingiga, mis viib ta geenidoonor.ee serverisse. </w:t>
            </w:r>
            <w:r>
              <w:rPr>
                <w:color w:val="000000" w:themeColor="text1"/>
                <w:lang w:val="et-EE"/>
              </w:rPr>
              <w:t xml:space="preserve">Pärast ID-kaardi, </w:t>
            </w:r>
            <w:proofErr w:type="spellStart"/>
            <w:r>
              <w:rPr>
                <w:color w:val="000000" w:themeColor="text1"/>
                <w:lang w:val="et-EE"/>
              </w:rPr>
              <w:t>Mobiili-ID</w:t>
            </w:r>
            <w:proofErr w:type="spellEnd"/>
            <w:r>
              <w:rPr>
                <w:color w:val="000000" w:themeColor="text1"/>
                <w:lang w:val="et-EE"/>
              </w:rPr>
              <w:t xml:space="preserve"> või </w:t>
            </w:r>
            <w:proofErr w:type="spellStart"/>
            <w:r>
              <w:rPr>
                <w:color w:val="000000" w:themeColor="text1"/>
                <w:lang w:val="et-EE"/>
              </w:rPr>
              <w:t>Smart</w:t>
            </w:r>
            <w:proofErr w:type="spellEnd"/>
            <w:r>
              <w:rPr>
                <w:color w:val="000000" w:themeColor="text1"/>
                <w:lang w:val="et-EE"/>
              </w:rPr>
              <w:t xml:space="preserve"> IDga sisse logimist,  kuvatakse geenidoonorile informeeritud nõusolek (vt </w:t>
            </w:r>
            <w:r>
              <w:rPr>
                <w:b/>
                <w:bCs/>
                <w:color w:val="000000" w:themeColor="text1"/>
                <w:lang w:val="et-EE"/>
              </w:rPr>
              <w:t>Lisa 1 Nõusoleku leht</w:t>
            </w:r>
            <w:r>
              <w:rPr>
                <w:color w:val="000000" w:themeColor="text1"/>
                <w:lang w:val="et-EE"/>
              </w:rPr>
              <w:t xml:space="preserve">). Nõusolek antakse ID-kaardi, </w:t>
            </w:r>
            <w:proofErr w:type="spellStart"/>
            <w:r>
              <w:rPr>
                <w:color w:val="000000" w:themeColor="text1"/>
                <w:lang w:val="et-EE"/>
              </w:rPr>
              <w:t>Mobiili-ID</w:t>
            </w:r>
            <w:proofErr w:type="spellEnd"/>
            <w:r>
              <w:rPr>
                <w:color w:val="000000" w:themeColor="text1"/>
                <w:lang w:val="et-EE"/>
              </w:rPr>
              <w:t xml:space="preserve"> või </w:t>
            </w:r>
            <w:proofErr w:type="spellStart"/>
            <w:r>
              <w:rPr>
                <w:color w:val="000000" w:themeColor="text1"/>
                <w:lang w:val="et-EE"/>
              </w:rPr>
              <w:t>Smart</w:t>
            </w:r>
            <w:proofErr w:type="spellEnd"/>
            <w:r>
              <w:rPr>
                <w:color w:val="000000" w:themeColor="text1"/>
                <w:lang w:val="et-EE"/>
              </w:rPr>
              <w:t xml:space="preserve"> ID-põhise autentimislahendusega. Pärast nõusoleku allkirjastamist saab asuda täitma isiksuseküsimustikku  ja vastata teistele küsimustele. Geenidoonor saab soovi korral vastuste sisestamist järgselt tagasisidet oma peamiste isi</w:t>
            </w:r>
            <w:r>
              <w:rPr>
                <w:lang w:val="et-EE"/>
              </w:rPr>
              <w:t xml:space="preserve">ksusejoonte, isiksuse muutuse ja käitumuslike testide kohta: neile pakutakse võrdlust normvalimiga ja selle võrdluse </w:t>
            </w:r>
            <w:r>
              <w:rPr>
                <w:b/>
                <w:bCs/>
                <w:lang w:val="et-EE"/>
              </w:rPr>
              <w:t xml:space="preserve">põhjalikku </w:t>
            </w:r>
            <w:r>
              <w:rPr>
                <w:lang w:val="et-EE"/>
              </w:rPr>
              <w:t xml:space="preserve">tõlgendust. Geenidoonorile pakutakse koos küsimustiku täitmisega ka soovitada teda hästi tundvale inimesele, et ta hindaks tema isiksust, ehkki talle tehakse selgeks, et see pole uuringus osalemiseks vajalik </w:t>
            </w:r>
            <w:r>
              <w:rPr>
                <w:b/>
                <w:bCs/>
                <w:lang w:val="et-EE"/>
              </w:rPr>
              <w:t>(Lisa 2 Uuringukutsed, Lisa 1 Nõusoleku leht)</w:t>
            </w:r>
            <w:r>
              <w:rPr>
                <w:lang w:val="et-EE"/>
              </w:rPr>
              <w:t xml:space="preserve">. Geenidoonorilt küsitakse suhet geenidoonoriga (abikaasa või elukaaslane, ema-või isa, laps või lapselaps, muu sugulane, õde või vend, sõber, tuttav), suhte pikkust aastates ja mis keeles lähedane soovib isiksusetesti täita. Anname geenidoonorile teada, et osalemise kutset tuttavale jagades saab tema lähedane teada, et ta on geenidoonor. Kui ta annab nõusoleku kutsuda lähedane ennast hindama, siis võib ta saada ka meeldetuletusi, kui lähedane pole testi tegema jõudnud. Lähedaselt küsime sünniaastat, sugu, haridust ja tööseisundit, kuna need muutujad võivad seletada lähedase poolt antava isiksusehinnangu kvaliteeti. Eelmainitud küsimused on lisatud taotlusele (vt </w:t>
            </w:r>
            <w:r>
              <w:rPr>
                <w:b/>
                <w:bCs/>
                <w:lang w:val="et-EE"/>
              </w:rPr>
              <w:t>Lisa 4 Küsimustikud tuttav</w:t>
            </w:r>
            <w:r>
              <w:rPr>
                <w:lang w:val="et-EE"/>
              </w:rPr>
              <w:t>). Mõttetöö uuringu teise inimese kohta käiv versioon on sama sisuga kui mina-vormi, vahetatud on ainult “(mina) olen” asemel “ (tema) on”.</w:t>
            </w:r>
          </w:p>
          <w:p w14:paraId="782E950B" w14:textId="77777777" w:rsidR="00546BCC" w:rsidRDefault="007D2FEF">
            <w:pPr>
              <w:widowControl w:val="0"/>
              <w:rPr>
                <w:lang w:val="et-EE"/>
              </w:rPr>
            </w:pPr>
            <w:r>
              <w:rPr>
                <w:lang w:val="et-EE"/>
              </w:rPr>
              <w:t>Geenidoonori isiksuseküsimuste vastuste linkimine tema kohta geenivaramu olemasolevate geenivaramu teiste andmetega toimub kõigi uuringuetappide jooksul läbi pseudonüümitud koodi, nime ja isikukoodi.</w:t>
            </w:r>
          </w:p>
          <w:p w14:paraId="782E950C" w14:textId="77777777" w:rsidR="00546BCC" w:rsidRDefault="007D2FEF">
            <w:pPr>
              <w:widowControl w:val="0"/>
              <w:rPr>
                <w:lang w:val="et-EE"/>
              </w:rPr>
            </w:pPr>
            <w:r>
              <w:rPr>
                <w:lang w:val="et-EE"/>
              </w:rPr>
              <w:t>Lisaks tuletame pärast isiksuse testi täitmist geenidoonorile meelde võimalust täita geenidoonori terviseseisundi ja sugupuu andmete küsimustik, kui tal on see veel täitmata. Selle küsimustiku täitmine toimub samuti elektroonselt.</w:t>
            </w:r>
          </w:p>
          <w:p w14:paraId="782E950D" w14:textId="77777777" w:rsidR="00546BCC" w:rsidRDefault="007D2FEF">
            <w:pPr>
              <w:widowControl w:val="0"/>
              <w:rPr>
                <w:lang w:val="et-EE"/>
              </w:rPr>
            </w:pPr>
            <w:r>
              <w:rPr>
                <w:lang w:val="et-EE"/>
              </w:rPr>
              <w:t xml:space="preserve">Meeldetuletuse sõnastus: </w:t>
            </w:r>
            <w:r>
              <w:rPr>
                <w:b/>
                <w:bCs/>
                <w:lang w:val="et-EE"/>
              </w:rPr>
              <w:t xml:space="preserve">„Kui Te pole seda juba varem teinud, palume Teil pärast täita ka geenidoonori terviseküsimustiku, </w:t>
            </w:r>
            <w:r>
              <w:rPr>
                <w:b/>
                <w:bCs/>
                <w:lang w:val="et-EE"/>
              </w:rPr>
              <w:lastRenderedPageBreak/>
              <w:t>mille leiate siinsamas veebikeskkonnas saadaval olevate uuringute hulgast. Ehkki see pole antud uuringus osalemiseks tingimata vajalik, aitab see meil hinnata tervise seoseid geenide, isiksuse ja kogemustega.”</w:t>
            </w:r>
            <w:r>
              <w:rPr>
                <w:lang w:val="et-EE"/>
              </w:rPr>
              <w:t xml:space="preserve"> </w:t>
            </w:r>
          </w:p>
          <w:p w14:paraId="782E950E" w14:textId="77777777" w:rsidR="00546BCC" w:rsidRDefault="007D2FEF">
            <w:pPr>
              <w:widowControl w:val="0"/>
              <w:rPr>
                <w:lang w:val="et-EE"/>
              </w:rPr>
            </w:pPr>
            <w:r>
              <w:rPr>
                <w:lang w:val="et-EE"/>
              </w:rPr>
              <w:t xml:space="preserve">Geenidoonorite e-maili aadressid saadakse geenivaramu andmebaasist. Seda andmebaasi täiendatakse ja uuendatakse regulaarselt rahvastikuregistrist. Kui e-maili aadress puudub või on ebatäpne, siis saadetakse geenidoonorile tavakiri kutsega registreerida oma e-maili aadress geenivaramu veebilehel, kuhu ta saab siseneda enda ID-kaardiga, </w:t>
            </w:r>
            <w:proofErr w:type="spellStart"/>
            <w:r>
              <w:rPr>
                <w:lang w:val="et-EE"/>
              </w:rPr>
              <w:t>Mobiili-IDga</w:t>
            </w:r>
            <w:proofErr w:type="spellEnd"/>
            <w:r>
              <w:rPr>
                <w:lang w:val="et-EE"/>
              </w:rPr>
              <w:t xml:space="preserve"> või </w:t>
            </w:r>
            <w:proofErr w:type="spellStart"/>
            <w:r>
              <w:rPr>
                <w:lang w:val="et-EE"/>
              </w:rPr>
              <w:t>Smart</w:t>
            </w:r>
            <w:proofErr w:type="spellEnd"/>
            <w:r>
              <w:rPr>
                <w:lang w:val="et-EE"/>
              </w:rPr>
              <w:t xml:space="preserve"> IDga tuvastamise järgselt. Pärast seda saadetakse geenidoonorile e-mailile kutse uuringus osalemiseks. Venekeelse versiooni tekkimisel lisatakse e-mailile link, kus avaneb venekeelne kutse.</w:t>
            </w:r>
          </w:p>
        </w:tc>
      </w:tr>
      <w:tr w:rsidR="00546BCC" w14:paraId="782E9513" w14:textId="77777777">
        <w:trPr>
          <w:trHeight w:val="48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10" w14:textId="77777777" w:rsidR="00546BCC" w:rsidRDefault="007D2FEF">
            <w:pPr>
              <w:widowControl w:val="0"/>
              <w:spacing w:before="0" w:after="0"/>
              <w:rPr>
                <w:b/>
                <w:bCs/>
                <w:color w:val="323232"/>
                <w:lang w:val="et-EE"/>
              </w:rPr>
            </w:pPr>
            <w:r>
              <w:rPr>
                <w:b/>
                <w:bCs/>
                <w:color w:val="323232"/>
                <w:lang w:val="et-EE"/>
              </w:rPr>
              <w:lastRenderedPageBreak/>
              <w:t>11.3 Kuidas ja kelle hulgast toimub uuritavate valik? Millised on uuritavate kaasamise või väljajätmise kriteeriumid?</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11" w14:textId="77777777" w:rsidR="00546BCC" w:rsidRDefault="007D2FEF">
            <w:pPr>
              <w:widowControl w:val="0"/>
              <w:rPr>
                <w:lang w:val="et-EE"/>
              </w:rPr>
            </w:pPr>
            <w:r>
              <w:rPr>
                <w:lang w:val="et-EE"/>
              </w:rPr>
              <w:t xml:space="preserve">Valimi aluseks on kõik EGV geenidoonorid (üle 200 000 isiku). </w:t>
            </w:r>
          </w:p>
          <w:p w14:paraId="782E9512" w14:textId="77777777" w:rsidR="00546BCC" w:rsidRDefault="007D2FEF">
            <w:pPr>
              <w:widowControl w:val="0"/>
              <w:rPr>
                <w:lang w:val="et-EE"/>
              </w:rPr>
            </w:pPr>
            <w:r>
              <w:rPr>
                <w:lang w:val="et-EE"/>
              </w:rPr>
              <w:t>Uuringusse ei kaasata geenidoonoreid, kes on keelanud oma andmete täiendamise, uuendamise ja kontrollimise. Kuna uuritavad on geenidoonorid, siis alla 18-aastaseid isikuid ei ole uuringusse kaasatud. Ülemist vanusepiiri ei ole seatud välistava kriteeriumina. Kaasatakse nii mehi kui naisi.</w:t>
            </w:r>
          </w:p>
        </w:tc>
      </w:tr>
      <w:tr w:rsidR="00546BCC" w14:paraId="782E9518" w14:textId="77777777">
        <w:trPr>
          <w:trHeight w:val="48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14" w14:textId="77777777" w:rsidR="00546BCC" w:rsidRDefault="007D2FEF">
            <w:pPr>
              <w:widowControl w:val="0"/>
              <w:spacing w:before="0" w:after="0"/>
              <w:rPr>
                <w:b/>
                <w:bCs/>
                <w:color w:val="323232"/>
                <w:lang w:val="et-EE"/>
              </w:rPr>
            </w:pPr>
            <w:r>
              <w:rPr>
                <w:b/>
                <w:bCs/>
                <w:color w:val="323232"/>
                <w:lang w:val="et-EE"/>
              </w:rPr>
              <w:t>11.4 Sekkumiste liik (füüsiline, vaimne või andmed, sh eriliiki isikuandmed)</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15" w14:textId="77777777" w:rsidR="00546BCC" w:rsidRDefault="007D2FEF">
            <w:pPr>
              <w:widowControl w:val="0"/>
              <w:rPr>
                <w:lang w:val="et-EE"/>
              </w:rPr>
            </w:pPr>
            <w:r>
              <w:rPr>
                <w:lang w:val="et-EE"/>
              </w:rPr>
              <w:t>Füüsilist se</w:t>
            </w:r>
            <w:r>
              <w:rPr>
                <w:color w:val="000000"/>
                <w:lang w:val="et-EE"/>
              </w:rPr>
              <w:t>kkumist ei toimu.</w:t>
            </w:r>
          </w:p>
          <w:p w14:paraId="782E9516" w14:textId="77777777" w:rsidR="00546BCC" w:rsidRDefault="007D2FEF">
            <w:pPr>
              <w:widowControl w:val="0"/>
              <w:rPr>
                <w:color w:val="000000"/>
                <w:lang w:val="et-EE"/>
              </w:rPr>
            </w:pPr>
            <w:r>
              <w:rPr>
                <w:color w:val="000000"/>
                <w:lang w:val="et-EE"/>
              </w:rPr>
              <w:t>Vaimne – geenidoonoritel palutakse täita vabatahtlik veebiküsimustik isiksuse kohta ning osaleda käitumuslike testide uuringus. Soovi korral saab täiendada ka oma terviseandmeid</w:t>
            </w:r>
          </w:p>
          <w:p w14:paraId="782E9517" w14:textId="77777777" w:rsidR="00546BCC" w:rsidRDefault="007D2FEF">
            <w:pPr>
              <w:widowControl w:val="0"/>
              <w:rPr>
                <w:lang w:val="et-EE"/>
              </w:rPr>
            </w:pPr>
            <w:r>
              <w:rPr>
                <w:lang w:val="et-EE"/>
              </w:rPr>
              <w:t xml:space="preserve">Andmed – uuringu andmekoosseis on esitatud punktis 14. Nende töötlemine toimub geenivaramu protseduurireeglite järgi ning arvestades </w:t>
            </w:r>
            <w:proofErr w:type="spellStart"/>
            <w:r>
              <w:rPr>
                <w:lang w:val="et-EE"/>
              </w:rPr>
              <w:t>Inimgeeniuuringute</w:t>
            </w:r>
            <w:proofErr w:type="spellEnd"/>
            <w:r>
              <w:rPr>
                <w:lang w:val="et-EE"/>
              </w:rPr>
              <w:t xml:space="preserve"> ja Isikuandmete kaitse seaduse sätteid. </w:t>
            </w:r>
          </w:p>
        </w:tc>
      </w:tr>
      <w:tr w:rsidR="00546BCC" w14:paraId="782E951E" w14:textId="77777777">
        <w:trPr>
          <w:trHeight w:val="24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19" w14:textId="77777777" w:rsidR="00546BCC" w:rsidRDefault="007D2FEF">
            <w:pPr>
              <w:widowControl w:val="0"/>
              <w:spacing w:before="0" w:after="0"/>
              <w:rPr>
                <w:b/>
                <w:bCs/>
                <w:lang w:val="et-EE"/>
              </w:rPr>
            </w:pPr>
            <w:r>
              <w:rPr>
                <w:b/>
                <w:bCs/>
                <w:color w:val="323232"/>
                <w:lang w:val="et-EE"/>
              </w:rPr>
              <w:t xml:space="preserve">11.5 Koormus uuritavale (kontaktivõtmise viisid, </w:t>
            </w:r>
            <w:r>
              <w:rPr>
                <w:b/>
                <w:bCs/>
                <w:lang w:val="et-EE"/>
              </w:rPr>
              <w:t>visiitide arv, uuringute tüüp ja arv, kutsete saatmise kordus jms)</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1A" w14:textId="77777777" w:rsidR="00546BCC" w:rsidRDefault="007D2FEF">
            <w:pPr>
              <w:widowControl w:val="0"/>
              <w:rPr>
                <w:color w:val="000000"/>
                <w:lang w:val="et-EE"/>
              </w:rPr>
            </w:pPr>
            <w:r>
              <w:rPr>
                <w:color w:val="000000"/>
                <w:lang w:val="et-EE"/>
              </w:rPr>
              <w:t>Isiksuseuuringusse saadetakse uuringukutsed geenidoonorile e-posti teel. Kordus e-kirjad saadetakse 1 ja 2 nädala möödumisel, kui geenidoonor ei ole küsimustikku täitma asunud (kokku kuni 3 e-kirja uuringu kohta). Kui geenidoonor annab nõusoleku ka tuttavat kutsuda, saadame talle ka tuttava kohta kuni 2 meeldetuletust.</w:t>
            </w:r>
          </w:p>
          <w:p w14:paraId="782E951B" w14:textId="77777777" w:rsidR="00546BCC" w:rsidRDefault="007D2FEF">
            <w:pPr>
              <w:widowControl w:val="0"/>
              <w:rPr>
                <w:color w:val="000000"/>
                <w:lang w:val="et-EE"/>
              </w:rPr>
            </w:pPr>
            <w:r>
              <w:rPr>
                <w:color w:val="000000"/>
                <w:lang w:val="et-EE"/>
              </w:rPr>
              <w:t xml:space="preserve">Isiksuseküsimustiku täitmine võtab pilootandmete järgi aega 15-30 minutit, koos lisaküsimustega võtab uuringus osalemine 25 kuni 40 minutit.  </w:t>
            </w:r>
          </w:p>
          <w:p w14:paraId="782E951C" w14:textId="77777777" w:rsidR="00546BCC" w:rsidRDefault="007D2FEF">
            <w:pPr>
              <w:widowControl w:val="0"/>
              <w:rPr>
                <w:color w:val="000000"/>
                <w:lang w:val="et-EE"/>
              </w:rPr>
            </w:pPr>
            <w:r>
              <w:rPr>
                <w:color w:val="000000"/>
                <w:lang w:val="et-EE"/>
              </w:rPr>
              <w:t>Mõttetöö küsimustiku täitmine võitab pilootandmete järgi aega keskmiselt 35 minutit.</w:t>
            </w:r>
          </w:p>
          <w:p w14:paraId="782E951D" w14:textId="77777777" w:rsidR="00546BCC" w:rsidRDefault="007D2FEF">
            <w:pPr>
              <w:widowControl w:val="0"/>
              <w:rPr>
                <w:lang w:val="et-EE"/>
              </w:rPr>
            </w:pPr>
            <w:r>
              <w:rPr>
                <w:lang w:val="et-EE"/>
              </w:rPr>
              <w:t>Kontaktivõtmise viisid on kirjeldatud punktis 11.2.</w:t>
            </w:r>
          </w:p>
        </w:tc>
      </w:tr>
      <w:tr w:rsidR="00546BCC" w14:paraId="782E9522" w14:textId="77777777">
        <w:trPr>
          <w:trHeight w:val="244"/>
        </w:trPr>
        <w:tc>
          <w:tcPr>
            <w:tcW w:w="9600" w:type="dxa"/>
            <w:gridSpan w:val="3"/>
            <w:tcBorders>
              <w:top w:val="single" w:sz="4" w:space="0" w:color="525252"/>
              <w:left w:val="single" w:sz="4" w:space="0" w:color="525252"/>
              <w:bottom w:val="single" w:sz="4" w:space="0" w:color="525252"/>
              <w:right w:val="single" w:sz="4" w:space="0" w:color="525252"/>
            </w:tcBorders>
            <w:shd w:val="clear" w:color="auto" w:fill="FDE9D9" w:themeFill="accent6" w:themeFillTint="33"/>
          </w:tcPr>
          <w:p w14:paraId="782E951F" w14:textId="77777777" w:rsidR="00546BCC" w:rsidRDefault="007D2FEF">
            <w:pPr>
              <w:widowControl w:val="0"/>
              <w:spacing w:before="0" w:after="0" w:line="259" w:lineRule="auto"/>
              <w:rPr>
                <w:b/>
                <w:bCs/>
                <w:color w:val="000000"/>
                <w:lang w:val="et-EE"/>
              </w:rPr>
            </w:pPr>
            <w:r>
              <w:rPr>
                <w:b/>
                <w:bCs/>
                <w:color w:val="000000"/>
                <w:lang w:val="et-EE"/>
              </w:rPr>
              <w:t>12. Koeproovide väljastamine kolmandatele osapooltele (RNA, DNA, plasma vms)</w:t>
            </w:r>
          </w:p>
          <w:p w14:paraId="782E9520" w14:textId="77777777" w:rsidR="00546BCC" w:rsidRDefault="00546BCC">
            <w:pPr>
              <w:widowControl w:val="0"/>
              <w:spacing w:before="0" w:after="0" w:line="259" w:lineRule="auto"/>
              <w:rPr>
                <w:b/>
                <w:bCs/>
                <w:color w:val="000000"/>
                <w:lang w:val="et-EE"/>
              </w:rPr>
            </w:pPr>
          </w:p>
          <w:p w14:paraId="782E9521" w14:textId="77777777" w:rsidR="00546BCC" w:rsidRDefault="007D2FEF">
            <w:pPr>
              <w:widowControl w:val="0"/>
              <w:spacing w:before="0" w:after="0" w:line="259" w:lineRule="auto"/>
              <w:rPr>
                <w:b/>
                <w:bCs/>
                <w:color w:val="000000"/>
                <w:lang w:val="et-EE"/>
              </w:rPr>
            </w:pPr>
            <w:r>
              <w:rPr>
                <w:b/>
                <w:bCs/>
                <w:color w:val="000000"/>
                <w:lang w:val="et-EE"/>
              </w:rPr>
              <w:t>Antud uuringus koeproovide väljastamist ei toimu.</w:t>
            </w:r>
          </w:p>
        </w:tc>
      </w:tr>
      <w:tr w:rsidR="00546BCC" w14:paraId="782E9525" w14:textId="77777777">
        <w:trPr>
          <w:trHeight w:val="24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23" w14:textId="77777777" w:rsidR="00546BCC" w:rsidRDefault="007D2FEF">
            <w:pPr>
              <w:widowControl w:val="0"/>
              <w:shd w:val="clear" w:color="auto" w:fill="FFFFFF"/>
              <w:spacing w:before="0" w:after="0"/>
              <w:rPr>
                <w:b/>
                <w:bCs/>
                <w:color w:val="A6A6A6"/>
                <w:lang w:val="et-EE"/>
              </w:rPr>
            </w:pPr>
            <w:r>
              <w:rPr>
                <w:b/>
                <w:bCs/>
                <w:color w:val="A6A6A6" w:themeColor="background1" w:themeShade="A6"/>
                <w:lang w:val="et-EE"/>
              </w:rPr>
              <w:t xml:space="preserve">Mitme geenidoonori koeproove ja mis tüüpi koeproove väljastatakse? </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24" w14:textId="77777777" w:rsidR="00546BCC" w:rsidRDefault="007D2FEF">
            <w:pPr>
              <w:widowControl w:val="0"/>
              <w:shd w:val="clear" w:color="auto" w:fill="FFFFFF"/>
              <w:spacing w:before="0" w:after="0"/>
              <w:rPr>
                <w:color w:val="A6A6A6"/>
                <w:lang w:val="et-EE"/>
              </w:rPr>
            </w:pPr>
            <w:r>
              <w:rPr>
                <w:color w:val="A6A6A6" w:themeColor="background1" w:themeShade="A6"/>
                <w:lang w:val="et-EE"/>
              </w:rPr>
              <w:t>-</w:t>
            </w:r>
          </w:p>
        </w:tc>
      </w:tr>
      <w:tr w:rsidR="00546BCC" w14:paraId="782E9528" w14:textId="77777777">
        <w:trPr>
          <w:trHeight w:val="24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26" w14:textId="77777777" w:rsidR="00546BCC" w:rsidRDefault="007D2FEF">
            <w:pPr>
              <w:widowControl w:val="0"/>
              <w:shd w:val="clear" w:color="auto" w:fill="FFFFFF"/>
              <w:spacing w:before="0" w:after="0"/>
              <w:rPr>
                <w:b/>
                <w:bCs/>
                <w:color w:val="A6A6A6"/>
                <w:lang w:val="et-EE"/>
              </w:rPr>
            </w:pPr>
            <w:r>
              <w:rPr>
                <w:b/>
                <w:bCs/>
                <w:color w:val="A6A6A6" w:themeColor="background1" w:themeShade="A6"/>
                <w:lang w:val="et-EE"/>
              </w:rPr>
              <w:t xml:space="preserve">Kui palju ühe geenidoonori kohta koeproove väljastatakse? </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27" w14:textId="77777777" w:rsidR="00546BCC" w:rsidRDefault="007D2FEF">
            <w:pPr>
              <w:widowControl w:val="0"/>
              <w:shd w:val="clear" w:color="auto" w:fill="FFFFFF"/>
              <w:spacing w:before="0" w:after="0"/>
              <w:rPr>
                <w:color w:val="A6A6A6"/>
                <w:lang w:val="et-EE"/>
              </w:rPr>
            </w:pPr>
            <w:r>
              <w:rPr>
                <w:color w:val="A6A6A6" w:themeColor="background1" w:themeShade="A6"/>
                <w:lang w:val="et-EE"/>
              </w:rPr>
              <w:t>-</w:t>
            </w:r>
          </w:p>
        </w:tc>
      </w:tr>
      <w:tr w:rsidR="00546BCC" w14:paraId="782E952B" w14:textId="77777777">
        <w:trPr>
          <w:trHeight w:val="24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29" w14:textId="77777777" w:rsidR="00546BCC" w:rsidRDefault="007D2FEF">
            <w:pPr>
              <w:widowControl w:val="0"/>
              <w:shd w:val="clear" w:color="auto" w:fill="FFFFFF"/>
              <w:spacing w:before="0" w:after="0"/>
              <w:rPr>
                <w:b/>
                <w:bCs/>
                <w:color w:val="A6A6A6"/>
                <w:lang w:val="et-EE"/>
              </w:rPr>
            </w:pPr>
            <w:r>
              <w:rPr>
                <w:b/>
                <w:bCs/>
                <w:color w:val="A6A6A6" w:themeColor="background1" w:themeShade="A6"/>
                <w:lang w:val="et-EE"/>
              </w:rPr>
              <w:t>Kuhu koeproov väljastatakse (riik, asutuse nimetus, aadress)?</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2A" w14:textId="77777777" w:rsidR="00546BCC" w:rsidRDefault="007D2FEF">
            <w:pPr>
              <w:widowControl w:val="0"/>
              <w:shd w:val="clear" w:color="auto" w:fill="FFFFFF"/>
              <w:spacing w:before="0" w:after="0"/>
              <w:rPr>
                <w:color w:val="A6A6A6"/>
                <w:lang w:val="et-EE"/>
              </w:rPr>
            </w:pPr>
            <w:r>
              <w:rPr>
                <w:color w:val="A6A6A6" w:themeColor="background1" w:themeShade="A6"/>
                <w:lang w:val="et-EE"/>
              </w:rPr>
              <w:t>-</w:t>
            </w:r>
          </w:p>
        </w:tc>
      </w:tr>
      <w:tr w:rsidR="00546BCC" w14:paraId="782E952E" w14:textId="77777777">
        <w:trPr>
          <w:trHeight w:val="244"/>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2C" w14:textId="77777777" w:rsidR="00546BCC" w:rsidRDefault="007D2FEF">
            <w:pPr>
              <w:widowControl w:val="0"/>
              <w:shd w:val="clear" w:color="auto" w:fill="FFFFFF"/>
              <w:spacing w:before="0" w:after="0"/>
              <w:rPr>
                <w:b/>
                <w:bCs/>
                <w:color w:val="A6A6A6"/>
                <w:lang w:val="et-EE"/>
              </w:rPr>
            </w:pPr>
            <w:r>
              <w:rPr>
                <w:b/>
                <w:bCs/>
                <w:color w:val="A6A6A6" w:themeColor="background1" w:themeShade="A6"/>
                <w:lang w:val="et-EE"/>
              </w:rPr>
              <w:lastRenderedPageBreak/>
              <w:t>Mida tehakse järelejäänud koeproovidega (kas ülejääk hävitatakse või saadetakse tagasi)?</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Pr>
          <w:p w14:paraId="782E952D" w14:textId="77777777" w:rsidR="00546BCC" w:rsidRDefault="007D2FEF">
            <w:pPr>
              <w:widowControl w:val="0"/>
              <w:shd w:val="clear" w:color="auto" w:fill="FFFFFF"/>
              <w:spacing w:before="0" w:after="0"/>
              <w:rPr>
                <w:color w:val="A6A6A6"/>
                <w:lang w:val="et-EE"/>
              </w:rPr>
            </w:pPr>
            <w:r>
              <w:rPr>
                <w:color w:val="A6A6A6" w:themeColor="background1" w:themeShade="A6"/>
                <w:lang w:val="et-EE"/>
              </w:rPr>
              <w:t>-</w:t>
            </w:r>
          </w:p>
        </w:tc>
      </w:tr>
      <w:tr w:rsidR="00546BCC" w14:paraId="782E9533" w14:textId="77777777">
        <w:trPr>
          <w:trHeight w:val="24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FDE9D9" w:themeFill="accent6" w:themeFillTint="33"/>
          </w:tcPr>
          <w:p w14:paraId="782E952F" w14:textId="77777777" w:rsidR="00546BCC" w:rsidRDefault="007D2FEF">
            <w:pPr>
              <w:widowControl w:val="0"/>
              <w:spacing w:before="0" w:after="0" w:line="259" w:lineRule="auto"/>
              <w:rPr>
                <w:b/>
                <w:bCs/>
                <w:color w:val="000000"/>
                <w:lang w:val="et-EE"/>
              </w:rPr>
            </w:pPr>
            <w:r>
              <w:rPr>
                <w:b/>
                <w:bCs/>
                <w:color w:val="000000"/>
                <w:lang w:val="et-EE"/>
              </w:rPr>
              <w:t xml:space="preserve">13. Uuringu eetiliste aspektide analüüs (3600 tähemärki, kuni 2 lk). </w:t>
            </w:r>
          </w:p>
          <w:p w14:paraId="782E9530" w14:textId="77777777" w:rsidR="00546BCC" w:rsidRDefault="007D2FEF">
            <w:pPr>
              <w:widowControl w:val="0"/>
              <w:spacing w:before="0" w:after="0" w:line="259" w:lineRule="auto"/>
            </w:pPr>
            <w:r>
              <w:rPr>
                <w:bCs/>
                <w:color w:val="000000"/>
                <w:lang w:val="et-EE"/>
              </w:rPr>
              <w:t xml:space="preserve">Kõik </w:t>
            </w:r>
            <w:r>
              <w:rPr>
                <w:lang w:val="et-EE"/>
              </w:rPr>
              <w:t>uuringud, mille objektiks on inimesed, peavad olema läbi viidud, arvestades eetilisi nõudeid, eelkõige autonoomia austamise, heategemise ja kahju vältimise ning õigluse printsiipe. (</w:t>
            </w:r>
            <w:hyperlink r:id="rId11">
              <w:r>
                <w:rPr>
                  <w:rStyle w:val="Hyperlink"/>
                  <w:lang w:val="et-EE"/>
                </w:rPr>
                <w:t>https://www.coe.int/en/web/bioethics/guide-for-research-ethics-committees-members</w:t>
              </w:r>
            </w:hyperlink>
            <w:r>
              <w:rPr>
                <w:lang w:val="et-EE"/>
              </w:rPr>
              <w:t xml:space="preserve">). </w:t>
            </w:r>
          </w:p>
          <w:p w14:paraId="782E9531" w14:textId="77777777" w:rsidR="00546BCC" w:rsidRDefault="00546BCC">
            <w:pPr>
              <w:widowControl w:val="0"/>
              <w:spacing w:before="0" w:after="0" w:line="259" w:lineRule="auto"/>
              <w:rPr>
                <w:b/>
                <w:bCs/>
                <w:color w:val="000000"/>
                <w:lang w:val="et-EE"/>
              </w:rPr>
            </w:pPr>
          </w:p>
          <w:p w14:paraId="782E9532" w14:textId="77777777" w:rsidR="00546BCC" w:rsidRDefault="007D2FEF">
            <w:pPr>
              <w:widowControl w:val="0"/>
              <w:spacing w:before="0" w:after="0" w:line="259" w:lineRule="auto"/>
            </w:pPr>
            <w:r>
              <w:rPr>
                <w:b/>
                <w:bCs/>
                <w:color w:val="000000"/>
                <w:lang w:val="et-EE"/>
              </w:rPr>
              <w:t xml:space="preserve">vt ka </w:t>
            </w:r>
            <w:hyperlink r:id="rId12">
              <w:r>
                <w:rPr>
                  <w:rStyle w:val="Hyperlink"/>
                  <w:lang w:val="et-EE"/>
                </w:rPr>
                <w:t>https://www.etag.ee/wp-content/uploads/2020/01/Eetika_Tabel_EST_2020.pdf</w:t>
              </w:r>
            </w:hyperlink>
          </w:p>
        </w:tc>
      </w:tr>
      <w:tr w:rsidR="00546BCC" w14:paraId="782E953A" w14:textId="77777777">
        <w:trPr>
          <w:trHeight w:val="243"/>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auto"/>
          </w:tcPr>
          <w:p w14:paraId="782E9534" w14:textId="77777777" w:rsidR="00546BCC" w:rsidRDefault="007D2FEF">
            <w:pPr>
              <w:widowControl w:val="0"/>
              <w:rPr>
                <w:lang w:val="et-EE"/>
              </w:rPr>
            </w:pPr>
            <w:r>
              <w:rPr>
                <w:b/>
                <w:lang w:val="et-EE"/>
              </w:rPr>
              <w:t>Võrdse kohtlemise printsiip</w:t>
            </w:r>
            <w:r>
              <w:rPr>
                <w:lang w:val="et-EE"/>
              </w:rPr>
              <w:t xml:space="preserve"> on tagatud sellega, et käesolev uuring ei diskrimineeri kedagi rahvuse, soo, vanuse ega muu kuuluvuse alusel. </w:t>
            </w:r>
          </w:p>
          <w:p w14:paraId="782E9535" w14:textId="77777777" w:rsidR="00546BCC" w:rsidRDefault="007D2FEF">
            <w:pPr>
              <w:widowControl w:val="0"/>
              <w:rPr>
                <w:lang w:val="et-EE"/>
              </w:rPr>
            </w:pPr>
            <w:r>
              <w:rPr>
                <w:b/>
                <w:bCs/>
                <w:lang w:val="et-EE"/>
              </w:rPr>
              <w:t>Autonoomia respekteerimise printsiip</w:t>
            </w:r>
            <w:r>
              <w:rPr>
                <w:lang w:val="et-EE"/>
              </w:rPr>
              <w:t xml:space="preserve"> on tagatud asjaoluga, et uuring hõlmab vaid täiskasvanud geenidoonoreid, kelle uuringus osalemine</w:t>
            </w:r>
            <w:r>
              <w:rPr>
                <w:color w:val="000000" w:themeColor="text1"/>
                <w:lang w:val="et-EE"/>
              </w:rPr>
              <w:t xml:space="preserve"> on vabatahtlik. Uuringusse kutsutakse e-kirja teel, milles tutvustatakse lühidalt uuringut ja selle eesmärke (vt </w:t>
            </w:r>
            <w:r>
              <w:rPr>
                <w:b/>
                <w:bCs/>
                <w:color w:val="000000" w:themeColor="text1"/>
                <w:lang w:val="et-EE"/>
              </w:rPr>
              <w:t>Lisa 2 Uuringukutsed</w:t>
            </w:r>
            <w:r>
              <w:rPr>
                <w:color w:val="000000" w:themeColor="text1"/>
                <w:lang w:val="et-EE"/>
              </w:rPr>
              <w:t xml:space="preserve">). Kui geenidoonor avab e-kirjas oleva lingi, informeeritakse teda uuringu olemusest ja eesmärkidest serveri avalehel. Kõik geenidoonorid annavad oma nõusoleku käesolevas uuringus osalemiseks enne küsimustiku täitmist. Valdav enamus värbamisest ja informeerimisest toimub seega kirja teel, mis võimaldab süvenemist ja vähendab sotsiaalse mõjutamise riski. Küsimuste korral on võimalus pöörduda </w:t>
            </w:r>
            <w:r>
              <w:rPr>
                <w:lang w:val="et-EE"/>
              </w:rPr>
              <w:t>selgituste saamiseks uurijate poole. Osalejatele ei pakuta rahalist ega mitterahalist tasu, mis võiks takistada kaalutletud osalemisotsuse langetamist; ainus uuringus osalemisest saadav otsene hüve on tagasiside suhtelise paiknemise kohta põhiliste isiksuseomaduste skaalal. Esialgsest osalemissoovist mis tahes hetkel loobumine ei too kaasa mingeid sanktsioone. Geenidoonor võib osaleda nii isiksuseomaduste kui ka käitumuslike testide uuringus sõltumata sellest, kas teises uuringus osaletakse. Uuringusse kutsutud geenidoonoritele on jäetud lõplik otsustamisõigus, kas nad soovivad osaleda käesolevas projektis või mitte.</w:t>
            </w:r>
          </w:p>
          <w:p w14:paraId="782E9536" w14:textId="77777777" w:rsidR="00546BCC" w:rsidRDefault="007D2FEF">
            <w:pPr>
              <w:widowControl w:val="0"/>
              <w:rPr>
                <w:lang w:val="et-EE"/>
              </w:rPr>
            </w:pPr>
            <w:r>
              <w:rPr>
                <w:lang w:val="et-EE"/>
              </w:rPr>
              <w:t xml:space="preserve">Uuring on kooskõlas </w:t>
            </w:r>
            <w:r>
              <w:rPr>
                <w:b/>
                <w:bCs/>
                <w:lang w:val="et-EE"/>
              </w:rPr>
              <w:t>mittekahjustamise printsiibiga</w:t>
            </w:r>
            <w:r>
              <w:rPr>
                <w:lang w:val="et-EE"/>
              </w:rPr>
              <w:t xml:space="preserve">, kuna küsimustiku täitmisega ei kaasne uuritavale mingeid teadaolevaid riske. Küsimustiku vastuste põhjal tagasiside saamine (vt </w:t>
            </w:r>
            <w:r>
              <w:rPr>
                <w:b/>
                <w:bCs/>
                <w:lang w:val="et-EE"/>
              </w:rPr>
              <w:t>Lisa 6 Testide tagasiside näide</w:t>
            </w:r>
            <w:r>
              <w:rPr>
                <w:lang w:val="et-EE"/>
              </w:rPr>
              <w:t xml:space="preserve"> ja teise inimese soovitamine osaleja isiksust hindama on vabatahtlik, samuti on vabatahtlik soovitatu poolne küsimustiku täitmine. Tagasiside saamine on vabatahtlik, vältimaks peale surutud tagasisidet. Sellega austatakse nende geenidoonorite valikut, kes tahavad panustada teadusesse, kuid ei soovi tagasisidet oma isiksuse kohta. Geenidoonor arvatakse uuringusse ka siis, kui tema hea tuttav ei ole nõus Geenidoonori kohta isiksuseküsimustikku täitma. Geenidoonoritel on võimalus pöörduda uuringu kutses viidatud kontaktisiku poole võimalike lisaküsimustega. Uuringus osalejatele ei maksta rahalist kompensatsiooni, kuna osalemisega kaasnev ajakulu piirdub 25-40 minutiga mõõtmiskorra kohta.</w:t>
            </w:r>
          </w:p>
          <w:p w14:paraId="782E9537" w14:textId="77777777" w:rsidR="00546BCC" w:rsidRDefault="007D2FEF">
            <w:pPr>
              <w:widowControl w:val="0"/>
              <w:spacing w:line="259" w:lineRule="auto"/>
              <w:rPr>
                <w:lang w:val="et-EE"/>
              </w:rPr>
            </w:pPr>
            <w:r>
              <w:rPr>
                <w:lang w:val="et-EE"/>
              </w:rPr>
              <w:t>Uuringuga ei kaasne tavaolukorrast suuremat isikuandmete levimise ohtu. Andmeid töödeldakse geenivaramu serverites, mille turvalisuse ja seadusele vastamise eest vastutavad geenivaramu IT-eksperdid. Geenidoonori kaitseks käsitletakse uuringus kogutavaid andmeid kui eriliiki isikuandmeid. Tavaliselt ei peeta isiksuse- ja käitumismõõdikutest saadud andmeid eriliiki isikuandmeteks, kuna suur enamikisiksusetesti küsimusi ei küsi inimese tervise, seksuaalkäitumise, etnilise kuuluvuse, poliitiliste, religioossete või filosoofiliste hoiakute kohta. Samas on testis mõned eriliiki isikuandmete laadsed küsimused nagu (Muretsen oma tervise pärast. Toetan uuendusmeelseid poliitikuid. Mulle meeldib poliitika üle arutleda. Ma ei pea ennast religioosseks inimeseks)</w:t>
            </w:r>
            <w:r>
              <w:t xml:space="preserve">, </w:t>
            </w:r>
            <w:proofErr w:type="spellStart"/>
            <w:r>
              <w:t>samuti</w:t>
            </w:r>
            <w:proofErr w:type="spellEnd"/>
            <w:r>
              <w:t xml:space="preserve"> on </w:t>
            </w:r>
            <w:proofErr w:type="spellStart"/>
            <w:r>
              <w:t>sarnaseid</w:t>
            </w:r>
            <w:proofErr w:type="spellEnd"/>
            <w:r>
              <w:t xml:space="preserve"> </w:t>
            </w:r>
            <w:proofErr w:type="spellStart"/>
            <w:r>
              <w:t>teemasid</w:t>
            </w:r>
            <w:proofErr w:type="spellEnd"/>
            <w:r>
              <w:t xml:space="preserve"> </w:t>
            </w:r>
            <w:proofErr w:type="spellStart"/>
            <w:r>
              <w:t>hoiaku</w:t>
            </w:r>
            <w:proofErr w:type="spellEnd"/>
            <w:r>
              <w:t xml:space="preserve">- ja </w:t>
            </w:r>
            <w:proofErr w:type="spellStart"/>
            <w:r>
              <w:t>elusündmuste</w:t>
            </w:r>
            <w:proofErr w:type="spellEnd"/>
            <w:r>
              <w:t xml:space="preserve"> </w:t>
            </w:r>
            <w:proofErr w:type="spellStart"/>
            <w:r>
              <w:t>küsimuste</w:t>
            </w:r>
            <w:proofErr w:type="spellEnd"/>
            <w:r>
              <w:t xml:space="preserve"> </w:t>
            </w:r>
            <w:proofErr w:type="spellStart"/>
            <w:r>
              <w:t>hulgas</w:t>
            </w:r>
            <w:proofErr w:type="spellEnd"/>
            <w:r>
              <w:t xml:space="preserve"> </w:t>
            </w:r>
            <w:r>
              <w:rPr>
                <w:b/>
                <w:bCs/>
              </w:rPr>
              <w:t>(</w:t>
            </w:r>
            <w:proofErr w:type="spellStart"/>
            <w:r>
              <w:rPr>
                <w:b/>
                <w:bCs/>
              </w:rPr>
              <w:t>vt</w:t>
            </w:r>
            <w:proofErr w:type="spellEnd"/>
            <w:r>
              <w:rPr>
                <w:b/>
                <w:bCs/>
              </w:rPr>
              <w:t xml:space="preserve"> Lisa 3 </w:t>
            </w:r>
            <w:r>
              <w:rPr>
                <w:b/>
                <w:bCs/>
                <w:lang w:val="et-EE"/>
              </w:rPr>
              <w:t>Küsimustikud</w:t>
            </w:r>
            <w:r>
              <w:rPr>
                <w:b/>
                <w:bCs/>
              </w:rPr>
              <w:t>)</w:t>
            </w:r>
            <w:r>
              <w:t>.</w:t>
            </w:r>
            <w:r>
              <w:rPr>
                <w:lang w:val="et-EE"/>
              </w:rPr>
              <w:t xml:space="preserve"> Lisaks seostatakse isiksusetesti andmeid inimese tervisega ja geneetiliste markeritega. Nendel põhjustel koheldakse kogutud andmestikku kui eriliiki isikuandmeid ja rakendatakse vastavaid kaitsemeetmeid. Samuti on uuringu läbiviijatel kohustus tagada geenidoonoriks olemise fakti saladuses hoidmine. Andmekaitse toimub vastavalt alapeakirjas “</w:t>
            </w:r>
            <w:proofErr w:type="spellStart"/>
            <w:r>
              <w:rPr>
                <w:lang w:val="et-EE"/>
              </w:rPr>
              <w:t>Andmekaitselised</w:t>
            </w:r>
            <w:proofErr w:type="spellEnd"/>
            <w:r>
              <w:rPr>
                <w:lang w:val="et-EE"/>
              </w:rPr>
              <w:t xml:space="preserve"> aspektid” kirjeldatule. Publikatsioonides on andmed isikustamata kujul ja üldistatult.</w:t>
            </w:r>
          </w:p>
          <w:p w14:paraId="782E9538" w14:textId="77777777" w:rsidR="00546BCC" w:rsidRDefault="007D2FEF">
            <w:pPr>
              <w:widowControl w:val="0"/>
              <w:rPr>
                <w:lang w:val="et-EE"/>
              </w:rPr>
            </w:pPr>
            <w:r>
              <w:rPr>
                <w:lang w:val="et-EE"/>
              </w:rPr>
              <w:t xml:space="preserve">Uuring järgib </w:t>
            </w:r>
            <w:r>
              <w:rPr>
                <w:b/>
                <w:bCs/>
                <w:lang w:val="et-EE"/>
              </w:rPr>
              <w:t>heategemise printsiipi</w:t>
            </w:r>
            <w:r>
              <w:rPr>
                <w:lang w:val="et-EE"/>
              </w:rPr>
              <w:t>: osalejate kasu on tagasiside oma isiksuse kohta, mis võimaldab neil paremini oma tüüpilist käitumist mõista. Kaugemas tulevikus võivad osalejad kaudset kasu saada sellest, kui andmestiku põhjal selgub isiksuseomaduste kasulikkus tervisesekkumiste planeerimisel.</w:t>
            </w:r>
          </w:p>
          <w:p w14:paraId="782E9539" w14:textId="77777777" w:rsidR="00546BCC" w:rsidRDefault="007D2FEF">
            <w:pPr>
              <w:widowControl w:val="0"/>
              <w:rPr>
                <w:lang w:val="et-EE"/>
              </w:rPr>
            </w:pPr>
            <w:r>
              <w:rPr>
                <w:lang w:val="et-EE"/>
              </w:rPr>
              <w:t xml:space="preserve">Uuring järgib </w:t>
            </w:r>
            <w:r>
              <w:rPr>
                <w:b/>
                <w:bCs/>
                <w:lang w:val="et-EE"/>
              </w:rPr>
              <w:t>õigluse printsiipi</w:t>
            </w:r>
            <w:r>
              <w:rPr>
                <w:lang w:val="et-EE"/>
              </w:rPr>
              <w:t xml:space="preserve">: uuringu riskid ja koormus on tasakaalus uuringu tulemustega. Uuringu peamine risk on antud vastuste leke nii, et inimese isik on tuvastatav. Selle riski maandavad küsimuste küsimine geenivaramu IT-süsteemis ning andmete kohtlemine kui eriliiki isikuandmed. Nii rakendatakse neile andmekaitse põhimõtted, mille tagavad geenivaramu IT-süsteemid. Lisaks võib uuringus osalemine koormata inimest, kuna mõõtmine võtab 20-30 minutit. Selleks, et inimene saaks oma aega paremini </w:t>
            </w:r>
            <w:r>
              <w:rPr>
                <w:lang w:val="et-EE"/>
              </w:rPr>
              <w:lastRenderedPageBreak/>
              <w:t>planeerida, informeeritakse inimest uuringu pikkusest ette. Lisaks on uuring vabatahtlik, seega inimene saab igal ajahetkel loobuda uuringust ilma mingite sanktsioonide rakendamiseta või lisaselgituste andmise nõudeta.</w:t>
            </w:r>
          </w:p>
        </w:tc>
      </w:tr>
      <w:tr w:rsidR="00546BCC" w14:paraId="782E953C" w14:textId="77777777">
        <w:trPr>
          <w:trHeight w:val="490"/>
        </w:trPr>
        <w:tc>
          <w:tcPr>
            <w:tcW w:w="9600" w:type="dxa"/>
            <w:gridSpan w:val="3"/>
            <w:tcBorders>
              <w:top w:val="single" w:sz="4" w:space="0" w:color="000000"/>
              <w:left w:val="single" w:sz="4" w:space="0" w:color="525252"/>
              <w:bottom w:val="single" w:sz="4" w:space="0" w:color="525252"/>
              <w:right w:val="single" w:sz="4" w:space="0" w:color="525252"/>
            </w:tcBorders>
            <w:shd w:val="clear" w:color="auto" w:fill="D0CECE"/>
          </w:tcPr>
          <w:p w14:paraId="782E953B" w14:textId="77777777" w:rsidR="00546BCC" w:rsidRDefault="007D2FEF">
            <w:pPr>
              <w:widowControl w:val="0"/>
              <w:rPr>
                <w:lang w:val="et-EE"/>
              </w:rPr>
            </w:pPr>
            <w:r>
              <w:rPr>
                <w:b/>
                <w:lang w:val="et-EE"/>
              </w:rPr>
              <w:lastRenderedPageBreak/>
              <w:t xml:space="preserve">13 a Inimesed </w:t>
            </w:r>
          </w:p>
        </w:tc>
      </w:tr>
      <w:tr w:rsidR="00546BCC" w14:paraId="782E9540" w14:textId="77777777">
        <w:trPr>
          <w:trHeight w:val="377"/>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3D" w14:textId="77777777" w:rsidR="00546BCC" w:rsidRDefault="007D2FEF">
            <w:pPr>
              <w:widowControl w:val="0"/>
              <w:jc w:val="center"/>
              <w:rPr>
                <w:b/>
                <w:lang w:val="et-EE"/>
              </w:rPr>
            </w:pPr>
            <w:r>
              <w:rPr>
                <w:b/>
                <w:lang w:val="et-EE"/>
              </w:rPr>
              <w:t>Abiküsimused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3E" w14:textId="77777777" w:rsidR="00546BCC" w:rsidRDefault="007D2FEF">
            <w:pPr>
              <w:widowControl w:val="0"/>
              <w:spacing w:before="0" w:after="0"/>
              <w:jc w:val="center"/>
              <w:rPr>
                <w:b/>
                <w:color w:val="323232"/>
                <w:lang w:val="et-EE"/>
              </w:rPr>
            </w:pPr>
            <w:r>
              <w:rPr>
                <w:b/>
                <w:color w:val="323232"/>
                <w:lang w:val="et-EE"/>
              </w:rPr>
              <w:t>Ei</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3F" w14:textId="77777777" w:rsidR="00546BCC" w:rsidRDefault="007D2FEF">
            <w:pPr>
              <w:widowControl w:val="0"/>
              <w:spacing w:before="0" w:after="0"/>
              <w:jc w:val="center"/>
              <w:rPr>
                <w:b/>
                <w:color w:val="323232"/>
                <w:lang w:val="et-EE"/>
              </w:rPr>
            </w:pPr>
            <w:r>
              <w:rPr>
                <w:b/>
                <w:color w:val="323232"/>
                <w:lang w:val="et-EE"/>
              </w:rPr>
              <w:t>Jah</w:t>
            </w:r>
          </w:p>
        </w:tc>
      </w:tr>
      <w:tr w:rsidR="00546BCC" w14:paraId="782E9548" w14:textId="77777777">
        <w:trPr>
          <w:trHeight w:val="1097"/>
        </w:trPr>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41" w14:textId="77777777" w:rsidR="00546BCC" w:rsidRDefault="007D2FEF">
            <w:pPr>
              <w:widowControl w:val="0"/>
              <w:spacing w:before="0" w:after="0"/>
              <w:rPr>
                <w:b/>
                <w:bCs/>
                <w:color w:val="323232"/>
                <w:lang w:val="et-EE"/>
              </w:rPr>
            </w:pPr>
            <w:r>
              <w:rPr>
                <w:b/>
                <w:bCs/>
                <w:color w:val="323232"/>
                <w:lang w:val="et-EE"/>
              </w:rPr>
              <w:t>Kas uurimisobjektiks on inimesed?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42" w14:textId="77777777" w:rsidR="00546BCC" w:rsidRDefault="007D2FEF">
            <w:pPr>
              <w:widowControl w:val="0"/>
              <w:spacing w:before="0" w:after="0"/>
              <w:rPr>
                <w:b/>
                <w:color w:val="323232"/>
                <w:lang w:val="et-EE"/>
              </w:rPr>
            </w:pPr>
            <w:r>
              <w:rPr>
                <w:b/>
                <w:color w:val="323232"/>
                <w:lang w:val="et-EE"/>
              </w:rPr>
              <w:t>Jah</w:t>
            </w:r>
          </w:p>
        </w:tc>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43" w14:textId="77777777" w:rsidR="00546BCC" w:rsidRDefault="007D2FEF">
            <w:pPr>
              <w:widowControl w:val="0"/>
              <w:spacing w:before="0" w:after="0"/>
              <w:rPr>
                <w:b/>
                <w:color w:val="323232"/>
                <w:lang w:val="et-EE"/>
              </w:rPr>
            </w:pPr>
            <w:r>
              <w:rPr>
                <w:b/>
                <w:color w:val="323232"/>
                <w:lang w:val="et-EE"/>
              </w:rPr>
              <w:t>Vajadusel kirjeldada, kuidas tagatakse uuringus osalemise vabatahtlikkus ja välditakse uuringus osalejate mistahes lubamatut mõjutamist uuringus osalemiseks.</w:t>
            </w:r>
          </w:p>
          <w:p w14:paraId="782E9544" w14:textId="77777777" w:rsidR="00546BCC" w:rsidRDefault="007D2FEF">
            <w:pPr>
              <w:widowControl w:val="0"/>
              <w:spacing w:before="0" w:after="0"/>
              <w:rPr>
                <w:color w:val="323232"/>
                <w:lang w:val="et-EE"/>
              </w:rPr>
            </w:pPr>
            <w:r>
              <w:rPr>
                <w:color w:val="323232"/>
                <w:lang w:val="et-EE"/>
              </w:rPr>
              <w:t xml:space="preserve">Tagatud autonoomia respekteerimise printsiibist lähtudes (vt punkt 13). </w:t>
            </w:r>
          </w:p>
          <w:p w14:paraId="782E9545" w14:textId="77777777" w:rsidR="00546BCC" w:rsidRDefault="007D2FEF">
            <w:pPr>
              <w:widowControl w:val="0"/>
              <w:spacing w:before="0" w:after="0"/>
            </w:pPr>
            <w:r>
              <w:rPr>
                <w:lang w:val="et-EE"/>
              </w:rPr>
              <w:t>Uuritaval on võimalus otsustada, kas ta soovib antud uuringus osaleda või mitte. Uuritaval on õigus igal ajahetkel uuringust loobuda, selleks on lisatud vastutava uurija kontaktandmed informeeritud nõusolekule. Nõusoleku tagasivõtmisel ei ole tagasiulatuvat jõudu ehk juba teostatud analüüside puhul ei pruugi olla tehniliselt võimalik andmeid koheselt kustutada/hävitada, aga edasised uuringutegevused katkestatakse. Uuringust loobumisel või keeldumisel ei ole uuringus osaleja jaoks negatiivseid tagajärgi.</w:t>
            </w:r>
            <w:r>
              <w:t xml:space="preserve"> </w:t>
            </w:r>
          </w:p>
          <w:p w14:paraId="782E9546" w14:textId="77777777" w:rsidR="00546BCC" w:rsidRDefault="007D2FEF">
            <w:pPr>
              <w:widowControl w:val="0"/>
              <w:spacing w:before="0" w:after="0"/>
              <w:rPr>
                <w:bCs/>
                <w:lang w:val="et-EE"/>
              </w:rPr>
            </w:pPr>
            <w:r>
              <w:rPr>
                <w:bCs/>
                <w:lang w:val="et-EE"/>
              </w:rPr>
              <w:t>Uuritavale jääb õigus otsustada, kas ta soovib teada saada oma tulemusi.</w:t>
            </w:r>
          </w:p>
          <w:p w14:paraId="782E9547" w14:textId="77777777" w:rsidR="00546BCC" w:rsidRDefault="007D2FEF">
            <w:pPr>
              <w:widowControl w:val="0"/>
              <w:spacing w:before="0" w:after="0"/>
              <w:rPr>
                <w:lang w:val="et-EE"/>
              </w:rPr>
            </w:pPr>
            <w:r>
              <w:rPr>
                <w:bCs/>
                <w:lang w:val="et-EE"/>
              </w:rPr>
              <w:t>Uuritavale jääb õigus otsustada, kellega ta soovi korral uuringu tulemusi jagab.</w:t>
            </w:r>
          </w:p>
        </w:tc>
      </w:tr>
      <w:tr w:rsidR="00546BCC" w14:paraId="782E954D" w14:textId="77777777">
        <w:trPr>
          <w:trHeight w:val="1097"/>
        </w:trPr>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49" w14:textId="77777777" w:rsidR="00546BCC" w:rsidRDefault="007D2FEF">
            <w:pPr>
              <w:widowControl w:val="0"/>
              <w:spacing w:before="0" w:after="0"/>
              <w:rPr>
                <w:b/>
                <w:bCs/>
                <w:color w:val="323232"/>
                <w:lang w:val="et-EE"/>
              </w:rPr>
            </w:pPr>
            <w:r>
              <w:rPr>
                <w:b/>
                <w:bCs/>
                <w:color w:val="323232"/>
                <w:lang w:val="et-EE"/>
              </w:rPr>
              <w:t>Kas uurimisobjektiks on haavatavad isikud või isikute grupid?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4A" w14:textId="77777777" w:rsidR="00546BCC" w:rsidRDefault="007D2FEF">
            <w:pPr>
              <w:widowControl w:val="0"/>
              <w:spacing w:before="0" w:after="0"/>
              <w:rPr>
                <w:b/>
                <w:color w:val="323232"/>
                <w:lang w:val="et-EE"/>
              </w:rPr>
            </w:pPr>
            <w:r>
              <w:rPr>
                <w:b/>
                <w:color w:val="323232"/>
                <w:lang w:val="et-EE"/>
              </w:rPr>
              <w:t>Ei</w:t>
            </w:r>
          </w:p>
        </w:tc>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4B" w14:textId="77777777" w:rsidR="00546BCC" w:rsidRDefault="007D2FEF">
            <w:pPr>
              <w:pStyle w:val="ListParagraph"/>
              <w:widowControl w:val="0"/>
              <w:numPr>
                <w:ilvl w:val="0"/>
                <w:numId w:val="4"/>
              </w:numPr>
              <w:spacing w:before="0" w:after="0"/>
              <w:rPr>
                <w:b/>
                <w:bCs/>
                <w:color w:val="A6A6A6"/>
                <w:lang w:val="et-EE"/>
              </w:rPr>
            </w:pPr>
            <w:r>
              <w:rPr>
                <w:b/>
                <w:bCs/>
                <w:color w:val="A6A6A6" w:themeColor="background1" w:themeShade="A6"/>
                <w:lang w:val="et-EE"/>
              </w:rPr>
              <w:t xml:space="preserve">Nimetada, millisesse haavatavate gruppi uuritavad kuuluvad ning milles seisneb nende </w:t>
            </w:r>
            <w:proofErr w:type="spellStart"/>
            <w:r>
              <w:rPr>
                <w:b/>
                <w:bCs/>
                <w:color w:val="A6A6A6" w:themeColor="background1" w:themeShade="A6"/>
                <w:lang w:val="et-EE"/>
              </w:rPr>
              <w:t>haavatavus</w:t>
            </w:r>
            <w:proofErr w:type="spellEnd"/>
            <w:r>
              <w:rPr>
                <w:b/>
                <w:bCs/>
                <w:color w:val="A6A6A6" w:themeColor="background1" w:themeShade="A6"/>
                <w:lang w:val="et-EE"/>
              </w:rPr>
              <w:t>.</w:t>
            </w:r>
          </w:p>
          <w:p w14:paraId="782E954C" w14:textId="77777777" w:rsidR="00546BCC" w:rsidRDefault="007D2FEF">
            <w:pPr>
              <w:pStyle w:val="ListParagraph"/>
              <w:widowControl w:val="0"/>
              <w:numPr>
                <w:ilvl w:val="0"/>
                <w:numId w:val="4"/>
              </w:numPr>
              <w:spacing w:before="0" w:after="0"/>
              <w:rPr>
                <w:b/>
                <w:bCs/>
                <w:color w:val="A6A6A6"/>
                <w:lang w:val="et-EE"/>
              </w:rPr>
            </w:pPr>
            <w:r>
              <w:rPr>
                <w:b/>
                <w:bCs/>
                <w:color w:val="A6A6A6" w:themeColor="background1" w:themeShade="A6"/>
                <w:lang w:val="et-EE"/>
              </w:rPr>
              <w:t>Vajadusel, st kui uuring viiakse läbi tuginedes isiku nõusolekule, kirjeldada informeeritud nõusoleku saamise protseduuri. Kui uuring tugineb nõusolekule, lisada nõusoleku vorm. Need tegevused peavad tagama, et isikud saavad aru uuringus osalemisega kaasnevatest riskidest.</w:t>
            </w:r>
          </w:p>
        </w:tc>
      </w:tr>
      <w:tr w:rsidR="00546BCC" w14:paraId="782E9551" w14:textId="77777777">
        <w:trPr>
          <w:trHeight w:val="1269"/>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4E" w14:textId="77777777" w:rsidR="00546BCC" w:rsidRDefault="007D2FEF">
            <w:pPr>
              <w:widowControl w:val="0"/>
              <w:spacing w:before="0" w:after="0"/>
              <w:rPr>
                <w:b/>
                <w:color w:val="323232"/>
                <w:lang w:val="et-EE"/>
              </w:rPr>
            </w:pPr>
            <w:r>
              <w:rPr>
                <w:b/>
                <w:color w:val="323232"/>
                <w:lang w:val="et-EE"/>
              </w:rPr>
              <w:lastRenderedPageBreak/>
              <w:t>Kas uurimisobjektiks on isikud, kes ei saa ise anda teadlikku nõusolekut uuringus osalemiseks (sh piiratud teovõimega isikud)?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4F" w14:textId="77777777" w:rsidR="00546BCC" w:rsidRDefault="007D2FEF">
            <w:pPr>
              <w:widowControl w:val="0"/>
              <w:spacing w:before="0" w:after="0"/>
              <w:rPr>
                <w:b/>
                <w:color w:val="323232"/>
                <w:lang w:val="et-EE"/>
              </w:rPr>
            </w:pPr>
            <w:r>
              <w:rPr>
                <w:b/>
                <w:color w:val="323232"/>
                <w:lang w:val="et-EE"/>
              </w:rPr>
              <w:t xml:space="preserve"> 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50" w14:textId="77777777" w:rsidR="00546BCC" w:rsidRDefault="007D2FEF">
            <w:pPr>
              <w:widowControl w:val="0"/>
              <w:spacing w:before="0" w:after="0"/>
              <w:rPr>
                <w:b/>
                <w:color w:val="A6A6A6"/>
                <w:lang w:val="et-EE"/>
              </w:rPr>
            </w:pPr>
            <w:r>
              <w:rPr>
                <w:b/>
                <w:color w:val="A6A6A6" w:themeColor="background1" w:themeShade="A6"/>
                <w:lang w:val="et-EE"/>
              </w:rPr>
              <w:t>Kirjeldada, kuidas informeeritakse ja saadakse eestkostjalt või seaduslikult esindajalt nõusolek piiratud teovõimega, sh laste uuringus osalemiseks.</w:t>
            </w:r>
          </w:p>
        </w:tc>
      </w:tr>
      <w:tr w:rsidR="00546BCC" w14:paraId="782E9559" w14:textId="77777777">
        <w:trPr>
          <w:trHeight w:val="2263"/>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52" w14:textId="77777777" w:rsidR="00546BCC" w:rsidRDefault="007D2FEF">
            <w:pPr>
              <w:widowControl w:val="0"/>
              <w:spacing w:before="0" w:after="0"/>
              <w:rPr>
                <w:b/>
                <w:bCs/>
                <w:color w:val="323232"/>
                <w:lang w:val="et-EE"/>
              </w:rPr>
            </w:pPr>
            <w:r>
              <w:rPr>
                <w:b/>
                <w:bCs/>
                <w:color w:val="323232"/>
                <w:lang w:val="et-EE"/>
              </w:rPr>
              <w:t>Kas uurimisobjektiks on alaealised?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53" w14:textId="77777777" w:rsidR="00546BCC" w:rsidRDefault="007D2FEF">
            <w:pPr>
              <w:widowControl w:val="0"/>
              <w:spacing w:before="0" w:after="0"/>
              <w:rPr>
                <w:b/>
                <w:color w:val="323232"/>
                <w:lang w:val="et-EE"/>
              </w:rPr>
            </w:pPr>
            <w:r>
              <w:rPr>
                <w:b/>
                <w:color w:val="323232"/>
                <w:lang w:val="et-EE"/>
              </w:rPr>
              <w:t xml:space="preserve"> 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54" w14:textId="77777777" w:rsidR="00546BCC" w:rsidRDefault="007D2FEF">
            <w:pPr>
              <w:pStyle w:val="ListParagraph"/>
              <w:widowControl w:val="0"/>
              <w:numPr>
                <w:ilvl w:val="0"/>
                <w:numId w:val="5"/>
              </w:numPr>
              <w:spacing w:before="0" w:after="0"/>
              <w:rPr>
                <w:b/>
                <w:color w:val="A6A6A6"/>
                <w:lang w:val="et-EE"/>
              </w:rPr>
            </w:pPr>
            <w:r>
              <w:rPr>
                <w:b/>
                <w:color w:val="A6A6A6" w:themeColor="background1" w:themeShade="A6"/>
                <w:lang w:val="et-EE"/>
              </w:rPr>
              <w:t>Esitada osalejate vanust puudutav info.</w:t>
            </w:r>
          </w:p>
          <w:p w14:paraId="782E9555" w14:textId="77777777" w:rsidR="00546BCC" w:rsidRDefault="007D2FEF">
            <w:pPr>
              <w:pStyle w:val="ListParagraph"/>
              <w:widowControl w:val="0"/>
              <w:numPr>
                <w:ilvl w:val="0"/>
                <w:numId w:val="5"/>
              </w:numPr>
              <w:spacing w:before="0" w:after="0"/>
              <w:rPr>
                <w:b/>
                <w:color w:val="A6A6A6"/>
                <w:lang w:val="et-EE"/>
              </w:rPr>
            </w:pPr>
            <w:r>
              <w:rPr>
                <w:b/>
                <w:color w:val="A6A6A6" w:themeColor="background1" w:themeShade="A6"/>
                <w:lang w:val="et-EE"/>
              </w:rPr>
              <w:t>Kirjeldada alaealise vanematelt osalemisnõusoleku saamise protseduuri.</w:t>
            </w:r>
          </w:p>
          <w:p w14:paraId="782E9556" w14:textId="77777777" w:rsidR="00546BCC" w:rsidRDefault="007D2FEF">
            <w:pPr>
              <w:pStyle w:val="ListParagraph"/>
              <w:widowControl w:val="0"/>
              <w:numPr>
                <w:ilvl w:val="0"/>
                <w:numId w:val="5"/>
              </w:numPr>
              <w:spacing w:before="0" w:after="0"/>
              <w:rPr>
                <w:b/>
                <w:color w:val="A6A6A6"/>
                <w:lang w:val="et-EE"/>
              </w:rPr>
            </w:pPr>
            <w:r>
              <w:rPr>
                <w:b/>
                <w:color w:val="A6A6A6" w:themeColor="background1" w:themeShade="A6"/>
                <w:lang w:val="et-EE"/>
              </w:rPr>
              <w:t>Kirjeldada, kuidas küsitakse alaealise nõusolekut või arvestatakse alaealise arvamust võrdeliselt tema ea ja küpsusastmega.</w:t>
            </w:r>
          </w:p>
          <w:p w14:paraId="782E9557" w14:textId="77777777" w:rsidR="00546BCC" w:rsidRDefault="007D2FEF">
            <w:pPr>
              <w:pStyle w:val="ListParagraph"/>
              <w:widowControl w:val="0"/>
              <w:numPr>
                <w:ilvl w:val="0"/>
                <w:numId w:val="5"/>
              </w:numPr>
              <w:spacing w:before="0" w:after="0"/>
              <w:rPr>
                <w:b/>
                <w:color w:val="A6A6A6"/>
                <w:lang w:val="et-EE"/>
              </w:rPr>
            </w:pPr>
            <w:r>
              <w:rPr>
                <w:b/>
                <w:color w:val="A6A6A6" w:themeColor="background1" w:themeShade="A6"/>
                <w:lang w:val="et-EE"/>
              </w:rPr>
              <w:t>Kirjeldada, kuidas tagatakse alaealiste heaolu.</w:t>
            </w:r>
          </w:p>
          <w:p w14:paraId="782E9558" w14:textId="77777777" w:rsidR="00546BCC" w:rsidRDefault="007D2FEF">
            <w:pPr>
              <w:pStyle w:val="ListParagraph"/>
              <w:widowControl w:val="0"/>
              <w:numPr>
                <w:ilvl w:val="0"/>
                <w:numId w:val="5"/>
              </w:numPr>
              <w:spacing w:before="0" w:after="0"/>
              <w:rPr>
                <w:b/>
                <w:color w:val="A6A6A6"/>
                <w:lang w:val="et-EE"/>
              </w:rPr>
            </w:pPr>
            <w:r>
              <w:rPr>
                <w:b/>
                <w:color w:val="A6A6A6" w:themeColor="background1" w:themeShade="A6"/>
                <w:lang w:val="et-EE"/>
              </w:rPr>
              <w:t>Selgitada, mis põhjusel kaasatakse uuringusse alaealisi.</w:t>
            </w:r>
          </w:p>
        </w:tc>
      </w:tr>
      <w:tr w:rsidR="00546BCC" w14:paraId="782E955F" w14:textId="77777777">
        <w:trPr>
          <w:trHeight w:val="2263"/>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5A" w14:textId="77777777" w:rsidR="00546BCC" w:rsidRDefault="007D2FEF">
            <w:pPr>
              <w:widowControl w:val="0"/>
              <w:spacing w:before="0" w:after="0"/>
              <w:rPr>
                <w:b/>
                <w:color w:val="323232"/>
                <w:lang w:val="et-EE"/>
              </w:rPr>
            </w:pPr>
            <w:r>
              <w:rPr>
                <w:b/>
                <w:color w:val="323232"/>
                <w:lang w:val="et-EE"/>
              </w:rPr>
              <w:t>Kas uurimisobjektiks on patsiendid?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5B" w14:textId="77777777" w:rsidR="00546BCC" w:rsidRDefault="007D2FEF">
            <w:pPr>
              <w:widowControl w:val="0"/>
              <w:spacing w:before="0" w:after="0"/>
              <w:rPr>
                <w:b/>
                <w:color w:val="323232"/>
                <w:lang w:val="et-EE"/>
              </w:rPr>
            </w:pPr>
            <w:r>
              <w:rPr>
                <w:b/>
                <w:color w:val="323232"/>
                <w:lang w:val="et-EE"/>
              </w:rPr>
              <w:t xml:space="preserve"> 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5C" w14:textId="77777777" w:rsidR="00546BCC" w:rsidRDefault="007D2FEF">
            <w:pPr>
              <w:pStyle w:val="ListParagraph"/>
              <w:widowControl w:val="0"/>
              <w:numPr>
                <w:ilvl w:val="0"/>
                <w:numId w:val="6"/>
              </w:numPr>
              <w:spacing w:before="0" w:after="0"/>
              <w:rPr>
                <w:b/>
                <w:color w:val="A6A6A6"/>
                <w:lang w:val="et-EE"/>
              </w:rPr>
            </w:pPr>
            <w:r>
              <w:rPr>
                <w:b/>
                <w:color w:val="A6A6A6" w:themeColor="background1" w:themeShade="A6"/>
                <w:lang w:val="et-EE"/>
              </w:rPr>
              <w:t>Selgitada, missugune haigus/seisund/puue on uuritavatel.</w:t>
            </w:r>
          </w:p>
          <w:p w14:paraId="782E955D" w14:textId="77777777" w:rsidR="00546BCC" w:rsidRDefault="007D2FEF">
            <w:pPr>
              <w:pStyle w:val="ListParagraph"/>
              <w:widowControl w:val="0"/>
              <w:numPr>
                <w:ilvl w:val="0"/>
                <w:numId w:val="6"/>
              </w:numPr>
              <w:spacing w:before="0" w:after="0"/>
              <w:rPr>
                <w:b/>
                <w:color w:val="A6A6A6"/>
                <w:lang w:val="et-EE"/>
              </w:rPr>
            </w:pPr>
            <w:r>
              <w:rPr>
                <w:b/>
                <w:color w:val="A6A6A6" w:themeColor="background1" w:themeShade="A6"/>
                <w:lang w:val="et-EE"/>
              </w:rPr>
              <w:t>Kirjeldada värbamise, kaasamise ja väljajätmise kriteeriume ning informeeritud nõusoleku saamise protseduuri.</w:t>
            </w:r>
          </w:p>
          <w:p w14:paraId="782E955E" w14:textId="77777777" w:rsidR="00546BCC" w:rsidRDefault="007D2FEF">
            <w:pPr>
              <w:pStyle w:val="ListParagraph"/>
              <w:widowControl w:val="0"/>
              <w:numPr>
                <w:ilvl w:val="0"/>
                <w:numId w:val="6"/>
              </w:numPr>
              <w:spacing w:before="0" w:after="0"/>
              <w:rPr>
                <w:b/>
                <w:color w:val="A6A6A6"/>
                <w:lang w:val="et-EE"/>
              </w:rPr>
            </w:pPr>
            <w:r>
              <w:rPr>
                <w:b/>
                <w:color w:val="A6A6A6" w:themeColor="background1" w:themeShade="A6"/>
                <w:lang w:val="et-EE"/>
              </w:rPr>
              <w:t>Kirjeldada, mida tehakse juhuleiu juhusliku tulemuse korral ja kuidas informeeritakse sellest uuritavaid.</w:t>
            </w:r>
          </w:p>
        </w:tc>
      </w:tr>
      <w:tr w:rsidR="00546BCC" w14:paraId="782E9566" w14:textId="77777777">
        <w:trPr>
          <w:trHeight w:val="1097"/>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60" w14:textId="77777777" w:rsidR="00546BCC" w:rsidRDefault="007D2FEF">
            <w:pPr>
              <w:widowControl w:val="0"/>
              <w:spacing w:before="0" w:after="0"/>
            </w:pPr>
            <w:r>
              <w:rPr>
                <w:b/>
                <w:bCs/>
                <w:color w:val="323232"/>
                <w:lang w:val="et-EE"/>
              </w:rPr>
              <w:t>Kas uurimistöös kogutakse</w:t>
            </w:r>
            <w:r>
              <w:rPr>
                <w:b/>
                <w:color w:val="323232"/>
                <w:lang w:val="et-EE"/>
              </w:rPr>
              <w:br/>
            </w:r>
            <w:r>
              <w:rPr>
                <w:b/>
                <w:bCs/>
                <w:color w:val="323232"/>
                <w:lang w:val="et-EE"/>
              </w:rPr>
              <w:t xml:space="preserve">inimestelt bioloogilisi proove? Kas inimestelt võetud </w:t>
            </w:r>
            <w:proofErr w:type="spellStart"/>
            <w:r>
              <w:rPr>
                <w:b/>
                <w:bCs/>
                <w:color w:val="323232"/>
                <w:lang w:val="et-EE"/>
              </w:rPr>
              <w:t>bioloogiliisi</w:t>
            </w:r>
            <w:proofErr w:type="spellEnd"/>
            <w:r>
              <w:rPr>
                <w:b/>
                <w:bCs/>
                <w:color w:val="323232"/>
                <w:lang w:val="et-EE"/>
              </w:rPr>
              <w:t xml:space="preserve"> proove kavatsetakse eksportida kolmandasse riiki (</w:t>
            </w:r>
            <w:hyperlink r:id="rId13">
              <w:r>
                <w:rPr>
                  <w:rStyle w:val="Hyperlink"/>
                  <w:b/>
                  <w:bCs/>
                  <w:lang w:val="et-EE"/>
                </w:rPr>
                <w:t>https://www.aki.ee/et/teenused-poordumisvormid/andmete-edastamine-valisriiki</w:t>
              </w:r>
            </w:hyperlink>
            <w:r>
              <w:rPr>
                <w:b/>
                <w:bCs/>
                <w:color w:val="323232"/>
                <w:lang w:val="et-EE"/>
              </w:rPr>
              <w:t>) või importida neid teisest riigist Eestisse?</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61" w14:textId="77777777" w:rsidR="00546BCC" w:rsidRDefault="007D2FEF">
            <w:pPr>
              <w:widowControl w:val="0"/>
              <w:spacing w:before="0" w:after="0"/>
              <w:rPr>
                <w:b/>
                <w:color w:val="323232"/>
                <w:lang w:val="et-EE"/>
              </w:rPr>
            </w:pPr>
            <w:r>
              <w:rPr>
                <w:b/>
                <w:color w:val="323232"/>
                <w:lang w:val="et-EE"/>
              </w:rPr>
              <w:t> 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62" w14:textId="77777777" w:rsidR="00546BCC" w:rsidRDefault="007D2FEF">
            <w:pPr>
              <w:pStyle w:val="ListParagraph"/>
              <w:widowControl w:val="0"/>
              <w:numPr>
                <w:ilvl w:val="0"/>
                <w:numId w:val="7"/>
              </w:numPr>
              <w:spacing w:before="0" w:after="0"/>
              <w:ind w:left="360"/>
              <w:rPr>
                <w:b/>
                <w:color w:val="A6A6A6"/>
                <w:lang w:val="et-EE"/>
              </w:rPr>
            </w:pPr>
            <w:r>
              <w:rPr>
                <w:b/>
                <w:color w:val="A6A6A6" w:themeColor="background1" w:themeShade="A6"/>
                <w:lang w:val="et-EE"/>
              </w:rPr>
              <w:t>Kirjeldada, missuguseid proove kogutakse.</w:t>
            </w:r>
          </w:p>
          <w:p w14:paraId="782E9563" w14:textId="77777777" w:rsidR="00546BCC" w:rsidRDefault="007D2FEF">
            <w:pPr>
              <w:pStyle w:val="ListParagraph"/>
              <w:widowControl w:val="0"/>
              <w:numPr>
                <w:ilvl w:val="0"/>
                <w:numId w:val="7"/>
              </w:numPr>
              <w:spacing w:before="0" w:after="0"/>
              <w:ind w:left="360"/>
              <w:rPr>
                <w:b/>
                <w:color w:val="A6A6A6"/>
                <w:lang w:val="et-EE"/>
              </w:rPr>
            </w:pPr>
            <w:r>
              <w:rPr>
                <w:b/>
                <w:color w:val="A6A6A6" w:themeColor="background1" w:themeShade="A6"/>
                <w:lang w:val="et-EE"/>
              </w:rPr>
              <w:t>Kirjeldada proovide kogumiseks kasutatavaid protseduure sh kas kasutatakse varem kogutud proove.</w:t>
            </w:r>
          </w:p>
          <w:p w14:paraId="782E9564" w14:textId="77777777" w:rsidR="00546BCC" w:rsidRDefault="007D2FEF">
            <w:pPr>
              <w:pStyle w:val="ListParagraph"/>
              <w:widowControl w:val="0"/>
              <w:numPr>
                <w:ilvl w:val="0"/>
                <w:numId w:val="7"/>
              </w:numPr>
              <w:spacing w:before="0" w:after="0"/>
              <w:ind w:left="360"/>
              <w:rPr>
                <w:b/>
                <w:color w:val="A6A6A6"/>
                <w:lang w:val="et-EE"/>
              </w:rPr>
            </w:pPr>
            <w:r>
              <w:rPr>
                <w:b/>
                <w:color w:val="A6A6A6" w:themeColor="background1" w:themeShade="A6"/>
                <w:lang w:val="et-EE"/>
              </w:rPr>
              <w:t>Selgitada, kuidas tagatakse uuritavate õigused.</w:t>
            </w:r>
          </w:p>
          <w:p w14:paraId="782E9565" w14:textId="77777777" w:rsidR="00546BCC" w:rsidRDefault="007D2FEF">
            <w:pPr>
              <w:pStyle w:val="ListParagraph"/>
              <w:widowControl w:val="0"/>
              <w:numPr>
                <w:ilvl w:val="0"/>
                <w:numId w:val="7"/>
              </w:numPr>
              <w:spacing w:before="0" w:after="0"/>
              <w:ind w:left="360"/>
              <w:rPr>
                <w:b/>
                <w:color w:val="A6A6A6"/>
                <w:lang w:val="et-EE"/>
              </w:rPr>
            </w:pPr>
            <w:r>
              <w:rPr>
                <w:b/>
                <w:color w:val="A6A6A6" w:themeColor="background1" w:themeShade="A6"/>
                <w:lang w:val="et-EE"/>
              </w:rPr>
              <w:t xml:space="preserve">Selgitada, mida tehakse proovidega pärast uuringu lõppemist. </w:t>
            </w:r>
          </w:p>
        </w:tc>
      </w:tr>
      <w:tr w:rsidR="00546BCC" w14:paraId="782E9568" w14:textId="77777777">
        <w:trPr>
          <w:trHeight w:val="430"/>
        </w:trPr>
        <w:tc>
          <w:tcPr>
            <w:tcW w:w="9600" w:type="dxa"/>
            <w:gridSpan w:val="3"/>
            <w:tcBorders>
              <w:top w:val="single" w:sz="4" w:space="0" w:color="000000"/>
              <w:left w:val="single" w:sz="4" w:space="0" w:color="525252"/>
              <w:bottom w:val="single" w:sz="4" w:space="0" w:color="525252"/>
              <w:right w:val="single" w:sz="4" w:space="0" w:color="525252"/>
            </w:tcBorders>
            <w:shd w:val="clear" w:color="auto" w:fill="D0CECE"/>
          </w:tcPr>
          <w:p w14:paraId="782E9567" w14:textId="77777777" w:rsidR="00546BCC" w:rsidRDefault="007D2FEF">
            <w:pPr>
              <w:widowControl w:val="0"/>
              <w:rPr>
                <w:lang w:val="et-EE"/>
              </w:rPr>
            </w:pPr>
            <w:r>
              <w:rPr>
                <w:b/>
                <w:lang w:val="et-EE"/>
              </w:rPr>
              <w:t>13 b Isikuandmed ja andmestikud</w:t>
            </w:r>
          </w:p>
        </w:tc>
      </w:tr>
      <w:tr w:rsidR="00546BCC" w14:paraId="782E956C" w14:textId="77777777">
        <w:trPr>
          <w:trHeight w:val="430"/>
        </w:trPr>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69" w14:textId="77777777" w:rsidR="00546BCC" w:rsidRDefault="00546BCC">
            <w:pPr>
              <w:widowControl w:val="0"/>
              <w:rPr>
                <w:lang w:val="et-EE"/>
              </w:rPr>
            </w:pP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6A" w14:textId="77777777" w:rsidR="00546BCC" w:rsidRDefault="007D2FEF">
            <w:pPr>
              <w:widowControl w:val="0"/>
              <w:spacing w:before="0" w:after="0"/>
              <w:rPr>
                <w:b/>
                <w:color w:val="323232"/>
                <w:lang w:val="et-EE"/>
              </w:rPr>
            </w:pPr>
            <w:r>
              <w:rPr>
                <w:b/>
                <w:color w:val="323232"/>
                <w:lang w:val="et-EE"/>
              </w:rPr>
              <w:t>Ei</w:t>
            </w:r>
          </w:p>
        </w:tc>
        <w:tc>
          <w:tcPr>
            <w:tcW w:w="3200" w:type="dxa"/>
            <w:tcBorders>
              <w:top w:val="single" w:sz="4" w:space="0" w:color="525252"/>
              <w:left w:val="single" w:sz="4" w:space="0" w:color="525252"/>
              <w:bottom w:val="single" w:sz="4" w:space="0" w:color="525252"/>
              <w:right w:val="single" w:sz="4" w:space="0" w:color="525252"/>
            </w:tcBorders>
            <w:shd w:val="clear" w:color="auto" w:fill="auto"/>
          </w:tcPr>
          <w:p w14:paraId="782E956B" w14:textId="77777777" w:rsidR="00546BCC" w:rsidRDefault="007D2FEF">
            <w:pPr>
              <w:widowControl w:val="0"/>
              <w:spacing w:before="0" w:after="0"/>
              <w:rPr>
                <w:b/>
                <w:color w:val="323232"/>
                <w:lang w:val="et-EE"/>
              </w:rPr>
            </w:pPr>
            <w:r>
              <w:rPr>
                <w:b/>
                <w:color w:val="323232"/>
                <w:lang w:val="et-EE"/>
              </w:rPr>
              <w:t>Jah</w:t>
            </w:r>
          </w:p>
        </w:tc>
      </w:tr>
      <w:tr w:rsidR="00546BCC" w14:paraId="782E9595" w14:textId="77777777">
        <w:trPr>
          <w:trHeight w:val="3251"/>
        </w:trPr>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6D" w14:textId="77777777" w:rsidR="00546BCC" w:rsidRDefault="007D2FEF">
            <w:pPr>
              <w:widowControl w:val="0"/>
              <w:spacing w:before="0" w:after="0"/>
              <w:rPr>
                <w:b/>
                <w:color w:val="323232"/>
                <w:lang w:val="et-EE"/>
              </w:rPr>
            </w:pPr>
            <w:r>
              <w:rPr>
                <w:b/>
                <w:color w:val="323232"/>
                <w:lang w:val="et-EE"/>
              </w:rPr>
              <w:lastRenderedPageBreak/>
              <w:t xml:space="preserve">Kas uurimistöö käigus kogutakse või analüüsitakse isikuandmeid, sh eriliiki isikuandmeid? </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6E" w14:textId="77777777" w:rsidR="00546BCC" w:rsidRDefault="007D2FEF">
            <w:pPr>
              <w:widowControl w:val="0"/>
              <w:rPr>
                <w:lang w:val="et-EE"/>
              </w:rPr>
            </w:pPr>
            <w:r>
              <w:rPr>
                <w:lang w:val="et-EE"/>
              </w:rPr>
              <w:t>Jah</w:t>
            </w:r>
          </w:p>
        </w:tc>
        <w:tc>
          <w:tcPr>
            <w:tcW w:w="3200" w:type="dxa"/>
            <w:tcBorders>
              <w:top w:val="single" w:sz="4" w:space="0" w:color="525252"/>
              <w:left w:val="single" w:sz="4" w:space="0" w:color="525252"/>
              <w:bottom w:val="single" w:sz="4" w:space="0" w:color="000000"/>
              <w:right w:val="single" w:sz="4" w:space="0" w:color="525252"/>
            </w:tcBorders>
            <w:shd w:val="clear" w:color="auto" w:fill="auto"/>
          </w:tcPr>
          <w:p w14:paraId="782E956F" w14:textId="77777777" w:rsidR="00546BCC" w:rsidRDefault="007D2FEF">
            <w:pPr>
              <w:pStyle w:val="ListParagraph"/>
              <w:widowControl w:val="0"/>
              <w:numPr>
                <w:ilvl w:val="0"/>
                <w:numId w:val="8"/>
              </w:numPr>
              <w:spacing w:before="0" w:after="0"/>
              <w:rPr>
                <w:b/>
                <w:color w:val="323232"/>
                <w:lang w:val="et-EE"/>
              </w:rPr>
            </w:pPr>
            <w:r>
              <w:rPr>
                <w:b/>
                <w:bCs/>
                <w:color w:val="323232"/>
                <w:lang w:val="et-EE"/>
              </w:rPr>
              <w:t>Täpne andmete koosseis, mis on vajalik uuringu läbiviimiseks (võib esitada lisana).</w:t>
            </w:r>
          </w:p>
          <w:p w14:paraId="782E9570" w14:textId="77777777" w:rsidR="00546BCC" w:rsidRDefault="007D2FEF">
            <w:pPr>
              <w:widowControl w:val="0"/>
              <w:spacing w:before="0" w:after="0"/>
              <w:rPr>
                <w:color w:val="323232"/>
                <w:lang w:val="et-EE"/>
              </w:rPr>
            </w:pPr>
            <w:r>
              <w:rPr>
                <w:color w:val="323232"/>
                <w:lang w:val="et-EE"/>
              </w:rPr>
              <w:t>Uuringus kasutatakse juba varasemalt geenivaramuga liitunud geenidoonorite geeni-, tervise-, ja positsioneerimise andmeid, loetletud punktis 14.</w:t>
            </w:r>
          </w:p>
          <w:p w14:paraId="782E9571" w14:textId="77777777" w:rsidR="00546BCC" w:rsidRDefault="007D2FEF">
            <w:pPr>
              <w:widowControl w:val="0"/>
              <w:spacing w:before="0" w:after="0"/>
            </w:pPr>
            <w:r>
              <w:rPr>
                <w:color w:val="323232"/>
                <w:lang w:val="et-EE"/>
              </w:rPr>
              <w:t>Geenidoonoritelt kogutakse täiendavalt infot nende isiksusejoonte</w:t>
            </w:r>
            <w:r>
              <w:rPr>
                <w:color w:val="323232"/>
              </w:rPr>
              <w:t xml:space="preserve">, </w:t>
            </w:r>
            <w:proofErr w:type="spellStart"/>
            <w:r>
              <w:rPr>
                <w:color w:val="323232"/>
              </w:rPr>
              <w:t>hoiakute</w:t>
            </w:r>
            <w:proofErr w:type="spellEnd"/>
            <w:r>
              <w:rPr>
                <w:color w:val="323232"/>
              </w:rPr>
              <w:t xml:space="preserve">, </w:t>
            </w:r>
            <w:proofErr w:type="spellStart"/>
            <w:r>
              <w:rPr>
                <w:color w:val="323232"/>
              </w:rPr>
              <w:t>kogemuste</w:t>
            </w:r>
            <w:proofErr w:type="spellEnd"/>
            <w:r>
              <w:rPr>
                <w:b/>
                <w:bCs/>
                <w:color w:val="323232"/>
                <w:lang w:val="et-EE"/>
              </w:rPr>
              <w:t xml:space="preserve"> </w:t>
            </w:r>
            <w:r>
              <w:rPr>
                <w:color w:val="323232"/>
                <w:lang w:val="et-EE"/>
              </w:rPr>
              <w:t>ja käitumise kohta.</w:t>
            </w:r>
            <w:r>
              <w:t xml:space="preserve"> </w:t>
            </w:r>
            <w:r>
              <w:rPr>
                <w:color w:val="323232"/>
                <w:lang w:val="et-EE"/>
              </w:rPr>
              <w:t>Kogutud andmeid hoitakse geenivaramu andmekogus. Teadusuuringuteks väljastatakse neid andmeid geenivaramus kehtivate tavapärast andmete väljastamise protseduuri reegleid järgides ning ainult pseudonüümitud kujul.</w:t>
            </w:r>
          </w:p>
          <w:p w14:paraId="782E9572" w14:textId="77777777" w:rsidR="00546BCC" w:rsidRDefault="007D2FEF">
            <w:pPr>
              <w:widowControl w:val="0"/>
              <w:spacing w:before="0" w:after="0"/>
              <w:rPr>
                <w:color w:val="323232"/>
                <w:lang w:val="et-EE"/>
              </w:rPr>
            </w:pPr>
            <w:r>
              <w:rPr>
                <w:color w:val="323232"/>
                <w:lang w:val="et-EE"/>
              </w:rPr>
              <w:t xml:space="preserve"> </w:t>
            </w:r>
          </w:p>
          <w:p w14:paraId="782E9573" w14:textId="77777777" w:rsidR="00546BCC" w:rsidRDefault="007D2FEF">
            <w:pPr>
              <w:pStyle w:val="ListParagraph"/>
              <w:widowControl w:val="0"/>
              <w:numPr>
                <w:ilvl w:val="0"/>
                <w:numId w:val="8"/>
              </w:numPr>
              <w:spacing w:before="0" w:after="0"/>
              <w:rPr>
                <w:b/>
                <w:color w:val="323232"/>
                <w:lang w:val="et-EE"/>
              </w:rPr>
            </w:pPr>
            <w:r>
              <w:rPr>
                <w:b/>
                <w:bCs/>
                <w:color w:val="323232"/>
                <w:lang w:val="et-EE"/>
              </w:rPr>
              <w:t>Kinnitada, et informeeritud nõusolek on olemas või saadakse enne uuringu algust, kui uuring põhineb nõusolekul.</w:t>
            </w:r>
          </w:p>
          <w:p w14:paraId="782E9574" w14:textId="77777777" w:rsidR="00546BCC" w:rsidRDefault="007D2FEF">
            <w:pPr>
              <w:widowControl w:val="0"/>
              <w:spacing w:before="0" w:after="0"/>
              <w:rPr>
                <w:color w:val="323232"/>
                <w:lang w:val="et-EE"/>
              </w:rPr>
            </w:pPr>
            <w:r>
              <w:rPr>
                <w:color w:val="323232"/>
                <w:lang w:val="et-EE"/>
              </w:rPr>
              <w:t xml:space="preserve">Geenivaramuga liitumisel on kõik geenidoonorid allkirjastanud geenidoonoriks saamise nõusoleku vormi. Antud uurimistöös osalemiseks annavad geenidoonorid täiendava nõusoleku uuringus osalemiseks (vt </w:t>
            </w:r>
            <w:r>
              <w:rPr>
                <w:b/>
                <w:bCs/>
                <w:color w:val="323232"/>
                <w:lang w:val="et-EE"/>
              </w:rPr>
              <w:t>Lisa 1 Nõusoleku leht</w:t>
            </w:r>
            <w:r>
              <w:rPr>
                <w:color w:val="323232"/>
                <w:lang w:val="et-EE"/>
              </w:rPr>
              <w:t>).</w:t>
            </w:r>
          </w:p>
          <w:p w14:paraId="782E9575" w14:textId="77777777" w:rsidR="00546BCC" w:rsidRDefault="00546BCC">
            <w:pPr>
              <w:widowControl w:val="0"/>
              <w:spacing w:before="0" w:after="0"/>
              <w:rPr>
                <w:b/>
                <w:color w:val="323232"/>
                <w:lang w:val="et-EE"/>
              </w:rPr>
            </w:pPr>
          </w:p>
          <w:p w14:paraId="782E9576" w14:textId="77777777" w:rsidR="00546BCC" w:rsidRDefault="007D2FEF">
            <w:pPr>
              <w:pStyle w:val="ListParagraph"/>
              <w:widowControl w:val="0"/>
              <w:numPr>
                <w:ilvl w:val="0"/>
                <w:numId w:val="8"/>
              </w:numPr>
              <w:spacing w:before="0" w:after="0"/>
              <w:rPr>
                <w:b/>
                <w:color w:val="323232"/>
                <w:lang w:val="et-EE"/>
              </w:rPr>
            </w:pPr>
            <w:r>
              <w:rPr>
                <w:b/>
                <w:bCs/>
                <w:color w:val="323232"/>
                <w:lang w:val="et-EE"/>
              </w:rPr>
              <w:t>Selgitada, miks on kõik töödeldavad andmed asjakohased ja vajalikud (lähtudes andmete minimeerimise põhimõttest).</w:t>
            </w:r>
          </w:p>
          <w:p w14:paraId="782E9577" w14:textId="77777777" w:rsidR="00546BCC" w:rsidRDefault="007D2FEF">
            <w:pPr>
              <w:widowControl w:val="0"/>
              <w:spacing w:before="0" w:after="0"/>
              <w:rPr>
                <w:lang w:val="et-EE"/>
              </w:rPr>
            </w:pPr>
            <w:r>
              <w:rPr>
                <w:lang w:val="et-EE"/>
              </w:rPr>
              <w:t>Isikuandmeid kasutatakse uuritavatega ühenduse võtm</w:t>
            </w:r>
            <w:r>
              <w:rPr>
                <w:color w:val="000000" w:themeColor="text1"/>
                <w:lang w:val="et-EE"/>
              </w:rPr>
              <w:t xml:space="preserve">iseks ja nende kutsumiseks planeeritavasse uuringusse (vt </w:t>
            </w:r>
            <w:r>
              <w:rPr>
                <w:b/>
                <w:bCs/>
                <w:color w:val="000000" w:themeColor="text1"/>
                <w:lang w:val="et-EE"/>
              </w:rPr>
              <w:t>Lisa 2 Uuringukutsed. Lisa 1 Nõusoleku leht</w:t>
            </w:r>
            <w:r>
              <w:rPr>
                <w:color w:val="000000" w:themeColor="text1"/>
                <w:lang w:val="et-EE"/>
              </w:rPr>
              <w:t>).</w:t>
            </w:r>
          </w:p>
          <w:p w14:paraId="782E9578" w14:textId="77777777" w:rsidR="00546BCC" w:rsidRDefault="00546BCC">
            <w:pPr>
              <w:widowControl w:val="0"/>
              <w:spacing w:before="0" w:after="0"/>
              <w:rPr>
                <w:color w:val="000000"/>
                <w:lang w:val="et-EE"/>
              </w:rPr>
            </w:pPr>
          </w:p>
          <w:p w14:paraId="782E9579" w14:textId="77777777" w:rsidR="00546BCC" w:rsidRDefault="007D2FEF">
            <w:pPr>
              <w:widowControl w:val="0"/>
              <w:spacing w:before="0" w:after="0"/>
              <w:rPr>
                <w:lang w:val="et-EE"/>
              </w:rPr>
            </w:pPr>
            <w:r>
              <w:rPr>
                <w:lang w:val="et-EE"/>
              </w:rPr>
              <w:t>Isiksuse</w:t>
            </w:r>
            <w:r>
              <w:rPr>
                <w:b/>
                <w:bCs/>
                <w:lang w:val="et-EE"/>
              </w:rPr>
              <w:t xml:space="preserve">, </w:t>
            </w:r>
            <w:r>
              <w:rPr>
                <w:lang w:val="et-EE"/>
              </w:rPr>
              <w:t>hoiakute ja kogemuste andmed on geenivaramule vajalikud, et mõista nende rolli inimese tervise kujundamisel. Käesolevas uuringus kasutame küsimustikke, mis on laiahaardelised ja võimalikult erinevad, et vältida osalejate koormamist sama küsimuse/testi mitu korda esitamisega.</w:t>
            </w:r>
          </w:p>
          <w:p w14:paraId="782E957A" w14:textId="77777777" w:rsidR="00546BCC" w:rsidRDefault="00546BCC">
            <w:pPr>
              <w:widowControl w:val="0"/>
              <w:spacing w:before="0" w:after="0"/>
              <w:rPr>
                <w:lang w:val="et-EE"/>
              </w:rPr>
            </w:pPr>
          </w:p>
          <w:p w14:paraId="782E957B" w14:textId="77777777" w:rsidR="00546BCC" w:rsidRDefault="007D2FEF">
            <w:pPr>
              <w:widowControl w:val="0"/>
              <w:spacing w:before="0" w:after="0"/>
              <w:rPr>
                <w:lang w:val="et-EE"/>
              </w:rPr>
            </w:pPr>
            <w:r>
              <w:rPr>
                <w:lang w:val="et-EE"/>
              </w:rPr>
              <w:t xml:space="preserve">Terviseandmed on vajalikud, et mõista inimese käitumise ja </w:t>
            </w:r>
            <w:r>
              <w:rPr>
                <w:lang w:val="et-EE"/>
              </w:rPr>
              <w:lastRenderedPageBreak/>
              <w:t>tervise seoseid. Selleks lingitakse andmeanalüüsi tarvis andmeid terviseküsimustikust, küsimustikest „Heaolu ja vaimne tervis” ja „</w:t>
            </w:r>
            <w:proofErr w:type="spellStart"/>
            <w:r>
              <w:t>Ravimite</w:t>
            </w:r>
            <w:proofErr w:type="spellEnd"/>
            <w:r>
              <w:t xml:space="preserve"> ja </w:t>
            </w:r>
            <w:proofErr w:type="spellStart"/>
            <w:r>
              <w:t>vaktsiinide</w:t>
            </w:r>
            <w:proofErr w:type="spellEnd"/>
            <w:r>
              <w:t xml:space="preserve"> </w:t>
            </w:r>
            <w:proofErr w:type="spellStart"/>
            <w:r>
              <w:t>kõrvaltoimete</w:t>
            </w:r>
            <w:proofErr w:type="spellEnd"/>
            <w:r>
              <w:t xml:space="preserve"> </w:t>
            </w:r>
            <w:proofErr w:type="spellStart"/>
            <w:r>
              <w:t>geeniuuring</w:t>
            </w:r>
            <w:proofErr w:type="spellEnd"/>
            <w:r>
              <w:rPr>
                <w:lang w:val="et-EE"/>
              </w:rPr>
              <w:t xml:space="preserve">“, Eesti Haigekassa tervishoiuteenuste andmebaasist. Lisaks lingitakse ka geenidoonorite objektiivsed terviseandmed nagu veremarkerid (veremetaboliidid). </w:t>
            </w:r>
          </w:p>
          <w:p w14:paraId="782E957C" w14:textId="77777777" w:rsidR="00546BCC" w:rsidRDefault="00546BCC">
            <w:pPr>
              <w:widowControl w:val="0"/>
              <w:spacing w:before="0" w:after="0"/>
              <w:rPr>
                <w:lang w:val="et-EE"/>
              </w:rPr>
            </w:pPr>
          </w:p>
          <w:p w14:paraId="782E957D" w14:textId="77777777" w:rsidR="00546BCC" w:rsidRDefault="00546BCC">
            <w:pPr>
              <w:widowControl w:val="0"/>
              <w:spacing w:before="0" w:after="0"/>
              <w:rPr>
                <w:lang w:val="et-EE"/>
              </w:rPr>
            </w:pPr>
          </w:p>
          <w:p w14:paraId="782E957E" w14:textId="77777777" w:rsidR="00546BCC" w:rsidRDefault="007D2FEF">
            <w:pPr>
              <w:widowControl w:val="0"/>
              <w:spacing w:before="0" w:after="0"/>
              <w:rPr>
                <w:color w:val="000000"/>
                <w:lang w:val="et-EE"/>
              </w:rPr>
            </w:pPr>
            <w:r>
              <w:rPr>
                <w:color w:val="000000"/>
                <w:lang w:val="et-EE"/>
              </w:rPr>
              <w:t>Mobiiliuuringu andmed on vajalikud, et hinnata mobiiliandmete perspektiivi automaatseks isiksuse ja terviseseisundi hindamiseks.</w:t>
            </w:r>
          </w:p>
          <w:p w14:paraId="782E957F" w14:textId="77777777" w:rsidR="00546BCC" w:rsidRDefault="007D2FEF">
            <w:pPr>
              <w:widowControl w:val="0"/>
              <w:rPr>
                <w:lang w:val="et-EE"/>
              </w:rPr>
            </w:pPr>
            <w:r>
              <w:rPr>
                <w:bCs/>
                <w:color w:val="000000"/>
                <w:lang w:val="et-EE"/>
              </w:rPr>
              <w:t>Geenidoonorite DNA andmed, mis on vajalikud geenide avastamiseks ja põhjuslikkuse analüüsiks.</w:t>
            </w:r>
          </w:p>
          <w:p w14:paraId="782E9580" w14:textId="77777777" w:rsidR="00546BCC" w:rsidRDefault="007D2FEF">
            <w:pPr>
              <w:widowControl w:val="0"/>
              <w:rPr>
                <w:lang w:val="et-EE"/>
              </w:rPr>
            </w:pPr>
            <w:r>
              <w:rPr>
                <w:color w:val="000000" w:themeColor="text1"/>
                <w:lang w:val="et-EE"/>
              </w:rPr>
              <w:t>Vaktsineerimise, COVIDisse haigestumise, ja immuunsüsteemi mõjutavate ravimite tarvitamise andmed on vajalikud, et mõista kuidas sünnib inimeste otsus vaktsineerida või mitte vaktsineerida.</w:t>
            </w:r>
          </w:p>
          <w:p w14:paraId="782E9581" w14:textId="77777777" w:rsidR="00546BCC" w:rsidRDefault="00546BCC">
            <w:pPr>
              <w:widowControl w:val="0"/>
              <w:rPr>
                <w:lang w:val="et-EE"/>
              </w:rPr>
            </w:pPr>
          </w:p>
          <w:p w14:paraId="782E9582" w14:textId="77777777" w:rsidR="00546BCC" w:rsidRDefault="00546BCC">
            <w:pPr>
              <w:widowControl w:val="0"/>
              <w:spacing w:before="0" w:after="0"/>
              <w:rPr>
                <w:b/>
                <w:color w:val="000000"/>
                <w:lang w:val="et-EE"/>
              </w:rPr>
            </w:pPr>
          </w:p>
          <w:p w14:paraId="782E9583" w14:textId="77777777" w:rsidR="00546BCC" w:rsidRDefault="007D2FEF">
            <w:pPr>
              <w:pStyle w:val="ListParagraph"/>
              <w:widowControl w:val="0"/>
              <w:numPr>
                <w:ilvl w:val="0"/>
                <w:numId w:val="8"/>
              </w:numPr>
              <w:spacing w:before="0" w:after="0"/>
              <w:rPr>
                <w:b/>
                <w:bCs/>
                <w:color w:val="000000"/>
                <w:lang w:val="et-EE"/>
              </w:rPr>
            </w:pPr>
            <w:r>
              <w:rPr>
                <w:b/>
                <w:bCs/>
                <w:color w:val="000000"/>
                <w:lang w:val="et-EE"/>
              </w:rPr>
              <w:t xml:space="preserve">Kas andmesubjektid on tuvastatavad? </w:t>
            </w:r>
          </w:p>
          <w:p w14:paraId="782E9584" w14:textId="77777777" w:rsidR="00546BCC" w:rsidRDefault="007D2FEF">
            <w:pPr>
              <w:pStyle w:val="ListParagraph"/>
              <w:widowControl w:val="0"/>
              <w:spacing w:before="0" w:after="0"/>
              <w:ind w:left="1080"/>
              <w:rPr>
                <w:b/>
                <w:bCs/>
                <w:color w:val="000000"/>
                <w:lang w:val="et-EE"/>
              </w:rPr>
            </w:pPr>
            <w:r>
              <w:rPr>
                <w:b/>
                <w:bCs/>
                <w:color w:val="000000"/>
                <w:lang w:val="et-EE"/>
              </w:rPr>
              <w:t>Kui jah, siis kirjeldada, kuidas on täidetud järgmised tingimused:</w:t>
            </w:r>
          </w:p>
          <w:p w14:paraId="782E9585" w14:textId="77777777" w:rsidR="00546BCC" w:rsidRDefault="00546BCC">
            <w:pPr>
              <w:pStyle w:val="ListParagraph"/>
              <w:widowControl w:val="0"/>
              <w:spacing w:before="0" w:after="0"/>
              <w:rPr>
                <w:color w:val="000000"/>
                <w:lang w:val="et-EE"/>
              </w:rPr>
            </w:pPr>
          </w:p>
          <w:p w14:paraId="782E9586" w14:textId="77777777" w:rsidR="00546BCC" w:rsidRDefault="007D2FEF">
            <w:pPr>
              <w:pStyle w:val="ListParagraph"/>
              <w:widowControl w:val="0"/>
              <w:spacing w:before="0" w:after="0"/>
              <w:ind w:left="0"/>
              <w:rPr>
                <w:color w:val="000000"/>
                <w:lang w:val="et-EE"/>
              </w:rPr>
            </w:pPr>
            <w:r>
              <w:rPr>
                <w:color w:val="000000"/>
                <w:lang w:val="et-EE"/>
              </w:rPr>
              <w:t>Geenidoonorite andmed on pseudonüümitud. Antud</w:t>
            </w:r>
          </w:p>
          <w:p w14:paraId="782E9587" w14:textId="77777777" w:rsidR="00546BCC" w:rsidRDefault="007D2FEF">
            <w:pPr>
              <w:pStyle w:val="ListParagraph"/>
              <w:widowControl w:val="0"/>
              <w:spacing w:before="0" w:after="0"/>
              <w:ind w:left="0"/>
              <w:rPr>
                <w:color w:val="000000"/>
                <w:lang w:val="et-EE"/>
              </w:rPr>
            </w:pPr>
            <w:r>
              <w:rPr>
                <w:color w:val="000000"/>
                <w:lang w:val="et-EE"/>
              </w:rPr>
              <w:t xml:space="preserve">uuringus toimub andmete </w:t>
            </w:r>
            <w:proofErr w:type="spellStart"/>
            <w:r>
              <w:rPr>
                <w:color w:val="000000"/>
                <w:lang w:val="et-EE"/>
              </w:rPr>
              <w:t>depseudonüümimine</w:t>
            </w:r>
            <w:proofErr w:type="spellEnd"/>
            <w:r>
              <w:rPr>
                <w:color w:val="000000"/>
                <w:lang w:val="et-EE"/>
              </w:rPr>
              <w:t xml:space="preserve"> vaid kutsete</w:t>
            </w:r>
          </w:p>
          <w:p w14:paraId="782E9588" w14:textId="77777777" w:rsidR="00546BCC" w:rsidRDefault="007D2FEF">
            <w:pPr>
              <w:pStyle w:val="ListParagraph"/>
              <w:widowControl w:val="0"/>
              <w:spacing w:before="0" w:after="0"/>
              <w:ind w:left="0"/>
              <w:rPr>
                <w:color w:val="000000"/>
                <w:lang w:val="et-EE"/>
              </w:rPr>
            </w:pPr>
            <w:r>
              <w:rPr>
                <w:color w:val="000000"/>
                <w:lang w:val="et-EE"/>
              </w:rPr>
              <w:t>saatmiseks. Küsimustiku täitmisel ning andmete</w:t>
            </w:r>
          </w:p>
          <w:p w14:paraId="782E9589" w14:textId="77777777" w:rsidR="00546BCC" w:rsidRDefault="007D2FEF">
            <w:pPr>
              <w:pStyle w:val="ListParagraph"/>
              <w:widowControl w:val="0"/>
              <w:spacing w:before="0" w:after="0"/>
              <w:ind w:left="0"/>
              <w:rPr>
                <w:color w:val="000000"/>
                <w:lang w:val="et-EE"/>
              </w:rPr>
            </w:pPr>
            <w:r>
              <w:rPr>
                <w:color w:val="000000"/>
                <w:lang w:val="et-EE"/>
              </w:rPr>
              <w:t>salvestamisel on kasutusel vaid uuritava pseudonüüm.</w:t>
            </w:r>
          </w:p>
          <w:p w14:paraId="782E958A" w14:textId="77777777" w:rsidR="00546BCC" w:rsidRDefault="007D2FEF">
            <w:pPr>
              <w:pStyle w:val="ListParagraph"/>
              <w:widowControl w:val="0"/>
              <w:spacing w:before="0" w:after="0"/>
              <w:ind w:left="0"/>
              <w:rPr>
                <w:color w:val="000000"/>
                <w:lang w:val="et-EE"/>
              </w:rPr>
            </w:pPr>
            <w:r>
              <w:rPr>
                <w:color w:val="000000"/>
                <w:lang w:val="et-EE"/>
              </w:rPr>
              <w:t>Seega andmeanalüüsil ei ole andmesubjektid tuvastatavad.</w:t>
            </w:r>
          </w:p>
          <w:p w14:paraId="782E958B" w14:textId="77777777" w:rsidR="00546BCC" w:rsidRDefault="00546BCC">
            <w:pPr>
              <w:pStyle w:val="ListParagraph"/>
              <w:widowControl w:val="0"/>
              <w:spacing w:before="0" w:after="0"/>
              <w:rPr>
                <w:b/>
                <w:bCs/>
                <w:color w:val="000000"/>
                <w:lang w:val="et-EE"/>
              </w:rPr>
            </w:pPr>
          </w:p>
          <w:p w14:paraId="782E958C" w14:textId="77777777" w:rsidR="00546BCC" w:rsidRDefault="007D2FEF">
            <w:pPr>
              <w:pStyle w:val="ListParagraph"/>
              <w:widowControl w:val="0"/>
              <w:numPr>
                <w:ilvl w:val="1"/>
                <w:numId w:val="8"/>
              </w:numPr>
              <w:spacing w:before="0" w:after="0"/>
              <w:rPr>
                <w:b/>
                <w:bCs/>
                <w:color w:val="000000"/>
                <w:lang w:val="et-EE"/>
              </w:rPr>
            </w:pPr>
            <w:r>
              <w:rPr>
                <w:b/>
                <w:bCs/>
                <w:color w:val="000000"/>
                <w:lang w:val="et-EE"/>
              </w:rPr>
              <w:t>pärast tuvastamist võimaldavate andmete eemaldamist ei ole andmetöötluse eesmärgid enam saavutatavad või neid oleks ebamõistlikult raske saavutada;</w:t>
            </w:r>
          </w:p>
          <w:p w14:paraId="782E958D" w14:textId="77777777" w:rsidR="00546BCC" w:rsidRDefault="00546BCC">
            <w:pPr>
              <w:widowControl w:val="0"/>
              <w:spacing w:before="0" w:after="0"/>
              <w:rPr>
                <w:bCs/>
                <w:color w:val="000000"/>
                <w:lang w:val="et-EE"/>
              </w:rPr>
            </w:pPr>
          </w:p>
          <w:p w14:paraId="782E958E" w14:textId="77777777" w:rsidR="00546BCC" w:rsidRDefault="007D2FEF">
            <w:pPr>
              <w:widowControl w:val="0"/>
              <w:spacing w:before="0" w:after="0"/>
              <w:rPr>
                <w:bCs/>
                <w:lang w:val="et-EE"/>
              </w:rPr>
            </w:pPr>
            <w:r>
              <w:rPr>
                <w:bCs/>
                <w:color w:val="000000"/>
                <w:lang w:val="et-EE"/>
              </w:rPr>
              <w:t>Uuringu läbiviimisel on uuritavate isikuandmed uurimistööga mitteseotud osapoolte eest kaitstud ning uuringu läbiviijatel on kohustus tagada andmekaitse nõuete täitmine. Isikuandmetele on ligipääs Eesti geenivaramu volitatud töötajatel, mis on vajalik uuritavate tagasi kutsumiseks planeeritavasse uuringusse. Kui isik</w:t>
            </w:r>
            <w:r>
              <w:rPr>
                <w:bCs/>
                <w:color w:val="323232"/>
                <w:lang w:val="et-EE"/>
              </w:rPr>
              <w:t>u tuvastamist võimaldavad andmed eemaldada, pole uurimistöö teostatav.</w:t>
            </w:r>
          </w:p>
          <w:p w14:paraId="782E958F" w14:textId="77777777" w:rsidR="00546BCC" w:rsidRDefault="00546BCC">
            <w:pPr>
              <w:widowControl w:val="0"/>
              <w:spacing w:before="0" w:after="0"/>
              <w:rPr>
                <w:b/>
                <w:bCs/>
                <w:color w:val="323232"/>
                <w:lang w:val="et-EE"/>
              </w:rPr>
            </w:pPr>
          </w:p>
          <w:p w14:paraId="782E9590" w14:textId="77777777" w:rsidR="00546BCC" w:rsidRDefault="007D2FEF">
            <w:pPr>
              <w:pStyle w:val="ListParagraph"/>
              <w:widowControl w:val="0"/>
              <w:numPr>
                <w:ilvl w:val="1"/>
                <w:numId w:val="8"/>
              </w:numPr>
              <w:spacing w:before="0" w:after="0"/>
              <w:rPr>
                <w:b/>
                <w:bCs/>
                <w:color w:val="323232"/>
                <w:lang w:val="et-EE"/>
              </w:rPr>
            </w:pPr>
            <w:r>
              <w:rPr>
                <w:b/>
                <w:bCs/>
                <w:color w:val="323232"/>
                <w:lang w:val="et-EE"/>
              </w:rPr>
              <w:t>teadus- või riikliku statistika tegija hinnangul on selleks ülekaalukas avalik huvi;</w:t>
            </w:r>
          </w:p>
          <w:p w14:paraId="782E9591" w14:textId="77777777" w:rsidR="00546BCC" w:rsidRDefault="007D2FEF">
            <w:pPr>
              <w:widowControl w:val="0"/>
              <w:spacing w:before="0" w:after="0"/>
              <w:rPr>
                <w:bCs/>
                <w:color w:val="323232"/>
                <w:lang w:val="et-EE"/>
              </w:rPr>
            </w:pPr>
            <w:r>
              <w:rPr>
                <w:bCs/>
                <w:color w:val="323232"/>
                <w:lang w:val="et-EE"/>
              </w:rPr>
              <w:t>Ei</w:t>
            </w:r>
          </w:p>
          <w:p w14:paraId="782E9592" w14:textId="77777777" w:rsidR="00546BCC" w:rsidRDefault="00546BCC">
            <w:pPr>
              <w:widowControl w:val="0"/>
              <w:spacing w:before="0" w:after="0"/>
              <w:rPr>
                <w:b/>
                <w:bCs/>
                <w:color w:val="323232"/>
                <w:lang w:val="et-EE"/>
              </w:rPr>
            </w:pPr>
          </w:p>
          <w:p w14:paraId="782E9593" w14:textId="77777777" w:rsidR="00546BCC" w:rsidRDefault="007D2FEF">
            <w:pPr>
              <w:pStyle w:val="ListParagraph"/>
              <w:widowControl w:val="0"/>
              <w:numPr>
                <w:ilvl w:val="1"/>
                <w:numId w:val="8"/>
              </w:numPr>
              <w:spacing w:before="0" w:after="0"/>
              <w:rPr>
                <w:b/>
                <w:color w:val="323232"/>
                <w:lang w:val="et-EE"/>
              </w:rPr>
            </w:pPr>
            <w:r>
              <w:rPr>
                <w:b/>
                <w:bCs/>
                <w:color w:val="323232"/>
                <w:lang w:val="et-EE"/>
              </w:rPr>
              <w:t>töödeldavate isikuandmete põhjal ei muudeta andmesubjekti kohustuste mahtu ega kahjustata muul viisil ülemäära andmesubjekti õigusi.</w:t>
            </w:r>
          </w:p>
          <w:p w14:paraId="782E9594" w14:textId="77777777" w:rsidR="00546BCC" w:rsidRDefault="007D2FEF">
            <w:pPr>
              <w:widowControl w:val="0"/>
              <w:spacing w:before="0" w:after="0"/>
              <w:rPr>
                <w:color w:val="323232"/>
                <w:lang w:val="et-EE"/>
              </w:rPr>
            </w:pPr>
            <w:r>
              <w:rPr>
                <w:color w:val="323232"/>
                <w:lang w:val="et-EE"/>
              </w:rPr>
              <w:t>Osalemine on vabatahtlik ja toimub isiku nõusoleku alusel.</w:t>
            </w:r>
          </w:p>
        </w:tc>
      </w:tr>
      <w:tr w:rsidR="00546BCC" w14:paraId="782E95A6" w14:textId="77777777">
        <w:trPr>
          <w:trHeight w:val="4291"/>
        </w:trPr>
        <w:tc>
          <w:tcPr>
            <w:tcW w:w="3200" w:type="dxa"/>
            <w:tcBorders>
              <w:top w:val="single" w:sz="4" w:space="0" w:color="000000"/>
              <w:left w:val="single" w:sz="4" w:space="0" w:color="525252"/>
              <w:bottom w:val="single" w:sz="4" w:space="0" w:color="000000"/>
              <w:right w:val="single" w:sz="4" w:space="0" w:color="000000"/>
            </w:tcBorders>
            <w:shd w:val="clear" w:color="auto" w:fill="auto"/>
          </w:tcPr>
          <w:p w14:paraId="782E9596" w14:textId="77777777" w:rsidR="00546BCC" w:rsidRDefault="007D2FEF">
            <w:pPr>
              <w:widowControl w:val="0"/>
              <w:spacing w:before="0" w:after="0"/>
              <w:rPr>
                <w:b/>
                <w:color w:val="323232"/>
                <w:lang w:val="et-EE"/>
              </w:rPr>
            </w:pPr>
            <w:r>
              <w:rPr>
                <w:b/>
                <w:color w:val="323232"/>
                <w:lang w:val="et-EE"/>
              </w:rPr>
              <w:lastRenderedPageBreak/>
              <w:t xml:space="preserve">Kas uurimistöö hõlmab üksikisiku süsteemset jälgimist, tema andmeprofiili kogumist või töödeldakse suures ulatuses eriliiki ja/või tundlikke andmeid või kasutatakse (sekkuvaid) andmete töötlemise meetodeid varjatud viisil (nt </w:t>
            </w:r>
            <w:proofErr w:type="spellStart"/>
            <w:r>
              <w:rPr>
                <w:b/>
                <w:color w:val="323232"/>
                <w:lang w:val="et-EE"/>
              </w:rPr>
              <w:t>elulemuse</w:t>
            </w:r>
            <w:proofErr w:type="spellEnd"/>
            <w:r>
              <w:rPr>
                <w:b/>
                <w:color w:val="323232"/>
                <w:lang w:val="et-EE"/>
              </w:rPr>
              <w:t xml:space="preserve"> uuringud, jälgimine, järelevalve, audio ja video salvestamine, </w:t>
            </w:r>
            <w:proofErr w:type="spellStart"/>
            <w:r>
              <w:rPr>
                <w:b/>
                <w:color w:val="323232"/>
                <w:lang w:val="et-EE"/>
              </w:rPr>
              <w:t>geo</w:t>
            </w:r>
            <w:proofErr w:type="spellEnd"/>
            <w:r>
              <w:rPr>
                <w:b/>
                <w:color w:val="323232"/>
                <w:lang w:val="et-EE"/>
              </w:rPr>
              <w:t>- positsioneerimine jne) või mistahes andmete töötlemise protsessi, mis võib kahjustab uuritavate õigusi ning vabadust?</w:t>
            </w:r>
          </w:p>
        </w:tc>
        <w:tc>
          <w:tcPr>
            <w:tcW w:w="3200" w:type="dxa"/>
            <w:tcBorders>
              <w:top w:val="single" w:sz="4" w:space="0" w:color="000000"/>
              <w:left w:val="single" w:sz="4" w:space="0" w:color="000000"/>
              <w:bottom w:val="single" w:sz="4" w:space="0" w:color="525252"/>
              <w:right w:val="single" w:sz="4" w:space="0" w:color="000000"/>
            </w:tcBorders>
            <w:shd w:val="clear" w:color="auto" w:fill="auto"/>
          </w:tcPr>
          <w:p w14:paraId="782E9597" w14:textId="77777777" w:rsidR="00546BCC" w:rsidRDefault="007D2FEF">
            <w:pPr>
              <w:widowControl w:val="0"/>
              <w:rPr>
                <w:b/>
                <w:color w:val="000000"/>
                <w:lang w:val="et-EE"/>
              </w:rPr>
            </w:pPr>
            <w:r>
              <w:rPr>
                <w:b/>
                <w:color w:val="000000"/>
                <w:lang w:val="et-EE"/>
              </w:rPr>
              <w:t>Jah</w:t>
            </w:r>
          </w:p>
        </w:tc>
        <w:tc>
          <w:tcPr>
            <w:tcW w:w="3200" w:type="dxa"/>
            <w:tcBorders>
              <w:top w:val="single" w:sz="4" w:space="0" w:color="000000"/>
              <w:left w:val="single" w:sz="4" w:space="0" w:color="000000"/>
              <w:bottom w:val="single" w:sz="4" w:space="0" w:color="000000"/>
              <w:right w:val="single" w:sz="4" w:space="0" w:color="525252"/>
            </w:tcBorders>
            <w:shd w:val="clear" w:color="auto" w:fill="auto"/>
          </w:tcPr>
          <w:p w14:paraId="782E9598" w14:textId="77777777" w:rsidR="00546BCC" w:rsidRDefault="007D2FEF">
            <w:pPr>
              <w:pStyle w:val="ListParagraph"/>
              <w:widowControl w:val="0"/>
              <w:numPr>
                <w:ilvl w:val="0"/>
                <w:numId w:val="9"/>
              </w:numPr>
              <w:spacing w:before="0" w:after="0"/>
              <w:rPr>
                <w:b/>
                <w:lang w:val="et-EE"/>
              </w:rPr>
            </w:pPr>
            <w:r>
              <w:rPr>
                <w:b/>
                <w:color w:val="323232"/>
                <w:lang w:val="et-EE"/>
              </w:rPr>
              <w:t>Selgitada, missuguseid meetodeid kasutatakse</w:t>
            </w:r>
            <w:r>
              <w:rPr>
                <w:b/>
                <w:color w:val="323232"/>
                <w:lang w:val="et-EE"/>
              </w:rPr>
              <w:br/>
              <w:t>uuritavate jälgimiseks, järelevalveks ja vaatlemiseks.</w:t>
            </w:r>
          </w:p>
          <w:p w14:paraId="782E9599" w14:textId="77777777" w:rsidR="00546BCC" w:rsidRDefault="007D2FEF">
            <w:pPr>
              <w:pStyle w:val="ListParagraph"/>
              <w:widowControl w:val="0"/>
              <w:spacing w:before="0" w:after="0"/>
              <w:ind w:left="360"/>
            </w:pPr>
            <w:r>
              <w:rPr>
                <w:lang w:val="et-EE"/>
              </w:rPr>
              <w:t>Selle uuringu käigus kogume ja töötleme tundlikke andmeid (isiksusetesti vastused ja käitumuslike testide skoorid) kolm korda kümne aasta jooksul. Samuti küsime sotsiaalsete hoiakute kohta,</w:t>
            </w:r>
            <w:r>
              <w:rPr>
                <w:b/>
                <w:bCs/>
                <w:lang w:val="et-EE"/>
              </w:rPr>
              <w:t xml:space="preserve"> </w:t>
            </w:r>
            <w:r>
              <w:rPr>
                <w:lang w:val="et-EE"/>
              </w:rPr>
              <w:t xml:space="preserve">töötamise, elukoha, sissetuleku, laste arvu, seksuaalse orientatsiooni, </w:t>
            </w:r>
            <w:proofErr w:type="spellStart"/>
            <w:r>
              <w:rPr>
                <w:lang w:val="et-EE"/>
              </w:rPr>
              <w:t>perakonnaseisu</w:t>
            </w:r>
            <w:proofErr w:type="spellEnd"/>
            <w:r>
              <w:rPr>
                <w:lang w:val="et-EE"/>
              </w:rPr>
              <w:t>, valimistel osalemise ja rea viimase aasta jooksul aset leidnud sündmuste</w:t>
            </w:r>
            <w:r>
              <w:rPr>
                <w:b/>
                <w:bCs/>
                <w:lang w:val="et-EE"/>
              </w:rPr>
              <w:t xml:space="preserve"> </w:t>
            </w:r>
            <w:r>
              <w:rPr>
                <w:lang w:val="et-EE"/>
              </w:rPr>
              <w:t>kohta</w:t>
            </w:r>
            <w:r>
              <w:t>.</w:t>
            </w:r>
            <w:r>
              <w:rPr>
                <w:lang w:val="et-EE"/>
              </w:rPr>
              <w:t xml:space="preserve"> Süstemaatilist jälgimist, </w:t>
            </w:r>
            <w:proofErr w:type="spellStart"/>
            <w:r>
              <w:rPr>
                <w:lang w:val="et-EE"/>
              </w:rPr>
              <w:t>järelvalvet</w:t>
            </w:r>
            <w:proofErr w:type="spellEnd"/>
            <w:r>
              <w:rPr>
                <w:lang w:val="et-EE"/>
              </w:rPr>
              <w:t xml:space="preserve"> või vaatlemist ei toimu. Meetodid on kirjeldatud punktides 10 ja 11.</w:t>
            </w:r>
          </w:p>
          <w:p w14:paraId="782E959A" w14:textId="77777777" w:rsidR="00546BCC" w:rsidRDefault="00546BCC">
            <w:pPr>
              <w:pStyle w:val="ListParagraph"/>
              <w:widowControl w:val="0"/>
              <w:spacing w:before="0" w:after="0"/>
              <w:ind w:left="360"/>
              <w:rPr>
                <w:bCs/>
              </w:rPr>
            </w:pPr>
          </w:p>
          <w:p w14:paraId="782E959B" w14:textId="77777777" w:rsidR="00546BCC" w:rsidRDefault="007D2FEF">
            <w:pPr>
              <w:pStyle w:val="ListParagraph"/>
              <w:widowControl w:val="0"/>
              <w:numPr>
                <w:ilvl w:val="0"/>
                <w:numId w:val="9"/>
              </w:numPr>
              <w:spacing w:before="0" w:after="0"/>
              <w:rPr>
                <w:b/>
                <w:lang w:val="et-EE"/>
              </w:rPr>
            </w:pPr>
            <w:r>
              <w:rPr>
                <w:b/>
                <w:color w:val="323232"/>
                <w:lang w:val="et-EE"/>
              </w:rPr>
              <w:t>Selgitada uuritavate profiili loomise meetodeid.</w:t>
            </w:r>
          </w:p>
          <w:p w14:paraId="782E959C" w14:textId="77777777" w:rsidR="00546BCC" w:rsidRDefault="007D2FEF">
            <w:pPr>
              <w:pStyle w:val="ListParagraph"/>
              <w:widowControl w:val="0"/>
              <w:spacing w:before="0" w:after="0"/>
              <w:ind w:left="360"/>
              <w:rPr>
                <w:lang w:val="et-EE"/>
              </w:rPr>
            </w:pPr>
            <w:r>
              <w:rPr>
                <w:lang w:val="et-EE"/>
              </w:rPr>
              <w:t>Ei kohaldu</w:t>
            </w:r>
          </w:p>
          <w:p w14:paraId="782E959D" w14:textId="77777777" w:rsidR="00546BCC" w:rsidRDefault="007D2FEF">
            <w:pPr>
              <w:pStyle w:val="ListParagraph"/>
              <w:widowControl w:val="0"/>
              <w:numPr>
                <w:ilvl w:val="0"/>
                <w:numId w:val="9"/>
              </w:numPr>
              <w:spacing w:before="0" w:after="0"/>
              <w:rPr>
                <w:b/>
                <w:lang w:val="et-EE"/>
              </w:rPr>
            </w:pPr>
            <w:r>
              <w:rPr>
                <w:b/>
                <w:color w:val="323232"/>
                <w:lang w:val="et-EE"/>
              </w:rPr>
              <w:t xml:space="preserve">Selgitada, kuidas </w:t>
            </w:r>
            <w:r>
              <w:rPr>
                <w:b/>
                <w:color w:val="323232"/>
                <w:lang w:val="et-EE"/>
              </w:rPr>
              <w:lastRenderedPageBreak/>
              <w:t>informeeritakse uuritavaid nende õigustest ja võimalikest riskidest, mida andmete töötlemine võib kaasa tuua.</w:t>
            </w:r>
          </w:p>
          <w:p w14:paraId="782E959E" w14:textId="77777777" w:rsidR="00546BCC" w:rsidRDefault="007D2FEF">
            <w:pPr>
              <w:pStyle w:val="ListParagraph"/>
              <w:widowControl w:val="0"/>
              <w:spacing w:before="0" w:after="0"/>
              <w:rPr>
                <w:lang w:val="et-EE"/>
              </w:rPr>
            </w:pPr>
            <w:r>
              <w:rPr>
                <w:lang w:val="et-EE"/>
              </w:rPr>
              <w:t xml:space="preserve">Uuritava informeerimine, sh. nende õigustest ja võimalikest riskidest, toimub uuringu kutse ja teadliku nõusoleku vormi vahendusel (vt. </w:t>
            </w:r>
            <w:r>
              <w:rPr>
                <w:b/>
                <w:bCs/>
                <w:lang w:val="et-EE"/>
              </w:rPr>
              <w:t>Lisa 2 Uuringukutsed ja Lisa 1 Nõusoleku leht)</w:t>
            </w:r>
            <w:r>
              <w:rPr>
                <w:lang w:val="et-EE"/>
              </w:rPr>
              <w:t>. Lisaks sisalduvad uuringu kutses uurija kontaktandmed, mis võimaldab geenidoonoril küsimuste korral uuringu korraldajate poole pöörduda.</w:t>
            </w:r>
          </w:p>
          <w:p w14:paraId="782E959F" w14:textId="77777777" w:rsidR="00546BCC" w:rsidRDefault="00546BCC">
            <w:pPr>
              <w:pStyle w:val="ListParagraph"/>
              <w:widowControl w:val="0"/>
              <w:spacing w:before="0" w:after="0"/>
              <w:rPr>
                <w:lang w:val="et-EE"/>
              </w:rPr>
            </w:pPr>
          </w:p>
          <w:p w14:paraId="782E95A0" w14:textId="77777777" w:rsidR="00546BCC" w:rsidRDefault="007D2FEF">
            <w:pPr>
              <w:pStyle w:val="ListParagraph"/>
              <w:widowControl w:val="0"/>
              <w:numPr>
                <w:ilvl w:val="0"/>
                <w:numId w:val="9"/>
              </w:numPr>
              <w:spacing w:before="0" w:after="0"/>
              <w:rPr>
                <w:lang w:val="et-EE"/>
              </w:rPr>
            </w:pPr>
            <w:r>
              <w:rPr>
                <w:b/>
                <w:color w:val="323232"/>
                <w:lang w:val="et-EE"/>
              </w:rPr>
              <w:t xml:space="preserve">Selgitada, kuidas toimub uuritavate profiili jaoks andmete kogumine ning nende teavitamine võimalikest tagajärgedest ja kaitsemeetmetest. </w:t>
            </w:r>
          </w:p>
          <w:p w14:paraId="782E95A1" w14:textId="77777777" w:rsidR="00546BCC" w:rsidRDefault="007D2FEF">
            <w:pPr>
              <w:widowControl w:val="0"/>
              <w:spacing w:before="0" w:after="0"/>
              <w:rPr>
                <w:color w:val="FF0000"/>
                <w:lang w:val="et-EE"/>
              </w:rPr>
            </w:pPr>
            <w:r>
              <w:rPr>
                <w:color w:val="FF0000"/>
                <w:lang w:val="et-EE"/>
              </w:rPr>
              <w:t>.......</w:t>
            </w:r>
          </w:p>
          <w:p w14:paraId="782E95A2" w14:textId="77777777" w:rsidR="00546BCC" w:rsidRDefault="007D2FEF">
            <w:pPr>
              <w:widowControl w:val="0"/>
              <w:spacing w:before="0" w:after="0"/>
              <w:rPr>
                <w:lang w:val="et-EE"/>
              </w:rPr>
            </w:pPr>
            <w:r>
              <w:rPr>
                <w:lang w:val="et-EE"/>
              </w:rPr>
              <w:t>Andmekogumine toimub elektroonilise küsimustikuga.</w:t>
            </w:r>
          </w:p>
          <w:p w14:paraId="782E95A3" w14:textId="77777777" w:rsidR="00546BCC" w:rsidRDefault="007D2FEF">
            <w:pPr>
              <w:widowControl w:val="0"/>
              <w:spacing w:before="0" w:after="0"/>
              <w:rPr>
                <w:lang w:val="et-EE"/>
              </w:rPr>
            </w:pPr>
            <w:r>
              <w:rPr>
                <w:lang w:val="et-EE"/>
              </w:rPr>
              <w:t>Teavitamine andmekaitse ja seotud riskide suhtes toimub</w:t>
            </w:r>
          </w:p>
          <w:p w14:paraId="782E95A4" w14:textId="77777777" w:rsidR="00546BCC" w:rsidRDefault="007D2FEF">
            <w:pPr>
              <w:widowControl w:val="0"/>
              <w:spacing w:before="0" w:after="0"/>
              <w:rPr>
                <w:lang w:val="et-EE"/>
              </w:rPr>
            </w:pPr>
            <w:r>
              <w:rPr>
                <w:lang w:val="et-EE"/>
              </w:rPr>
              <w:t>punktis 12a kirjeldatud meetodil nõusoleku lehe kaudu.</w:t>
            </w:r>
          </w:p>
          <w:p w14:paraId="782E95A5" w14:textId="77777777" w:rsidR="00546BCC" w:rsidRDefault="00546BCC">
            <w:pPr>
              <w:widowControl w:val="0"/>
              <w:spacing w:before="0" w:after="0"/>
              <w:rPr>
                <w:lang w:val="et-EE"/>
              </w:rPr>
            </w:pPr>
          </w:p>
        </w:tc>
      </w:tr>
      <w:tr w:rsidR="00546BCC" w14:paraId="782E95B9" w14:textId="77777777">
        <w:trPr>
          <w:trHeight w:val="2511"/>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A7" w14:textId="77777777" w:rsidR="00546BCC" w:rsidRDefault="007D2FEF">
            <w:pPr>
              <w:widowControl w:val="0"/>
              <w:spacing w:before="0" w:after="0"/>
              <w:rPr>
                <w:b/>
                <w:color w:val="323232"/>
                <w:lang w:val="et-EE"/>
              </w:rPr>
            </w:pPr>
            <w:r>
              <w:rPr>
                <w:b/>
                <w:color w:val="323232"/>
                <w:lang w:val="et-EE"/>
              </w:rPr>
              <w:lastRenderedPageBreak/>
              <w:t>Kas uurimistöös analüüsitakse eelnevalt kogutud isikuandmeid?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A8" w14:textId="77777777" w:rsidR="00546BCC" w:rsidRDefault="007D2FEF">
            <w:pPr>
              <w:widowControl w:val="0"/>
              <w:rPr>
                <w:b/>
                <w:lang w:val="et-EE"/>
              </w:rPr>
            </w:pPr>
            <w:r>
              <w:rPr>
                <w:b/>
                <w:lang w:val="et-EE"/>
              </w:rPr>
              <w:t>Jah</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A9" w14:textId="77777777" w:rsidR="00546BCC" w:rsidRDefault="007D2FEF">
            <w:pPr>
              <w:widowControl w:val="0"/>
              <w:numPr>
                <w:ilvl w:val="0"/>
                <w:numId w:val="10"/>
              </w:numPr>
              <w:spacing w:before="0" w:after="0"/>
              <w:rPr>
                <w:lang w:val="et-EE"/>
              </w:rPr>
            </w:pPr>
            <w:r>
              <w:rPr>
                <w:b/>
                <w:color w:val="323232"/>
                <w:lang w:val="et-EE"/>
              </w:rPr>
              <w:t>Selgitada, missugusest andmebaasist (registrist, andmekogust) või allikast andmed pärinevad.</w:t>
            </w:r>
          </w:p>
          <w:p w14:paraId="782E95AA" w14:textId="77777777" w:rsidR="00546BCC" w:rsidRDefault="007D2FEF">
            <w:pPr>
              <w:widowControl w:val="0"/>
              <w:spacing w:before="0" w:after="0"/>
              <w:rPr>
                <w:lang w:val="et-EE"/>
              </w:rPr>
            </w:pPr>
            <w:r>
              <w:rPr>
                <w:lang w:val="et-EE"/>
              </w:rPr>
              <w:t>Andmed pärinevad Eesti geenivaramu andmebaasist. Spetsiaalselt uuringu tarbeks päringuid teistesse andmebaasidesse ei teostata.</w:t>
            </w:r>
          </w:p>
          <w:p w14:paraId="782E95AB" w14:textId="77777777" w:rsidR="00546BCC" w:rsidRDefault="007D2FEF">
            <w:pPr>
              <w:widowControl w:val="0"/>
              <w:spacing w:before="0" w:after="0"/>
              <w:rPr>
                <w:lang w:val="et-EE"/>
              </w:rPr>
            </w:pPr>
            <w:r>
              <w:rPr>
                <w:lang w:val="et-EE"/>
              </w:rPr>
              <w:t>Geenivaramust väljastatakse uurimistööks DNA kirjeldusi, terviseseisundi kirjeldusi, ja mobiilitunnuseid ainult pseudonüümituna, hulgana ja tingimusel, et väljastatavaid proove või andmeid on üheaegselt vähemalt viie geenidoonori kohta (IGUS § 22, lg (4)).</w:t>
            </w:r>
          </w:p>
          <w:p w14:paraId="782E95AC" w14:textId="77777777" w:rsidR="00546BCC" w:rsidRDefault="00546BCC">
            <w:pPr>
              <w:widowControl w:val="0"/>
              <w:spacing w:before="0" w:after="0"/>
              <w:rPr>
                <w:lang w:val="et-EE"/>
              </w:rPr>
            </w:pPr>
          </w:p>
          <w:p w14:paraId="782E95AD" w14:textId="77777777" w:rsidR="00546BCC" w:rsidRDefault="007D2FEF">
            <w:pPr>
              <w:widowControl w:val="0"/>
              <w:numPr>
                <w:ilvl w:val="0"/>
                <w:numId w:val="10"/>
              </w:numPr>
              <w:spacing w:before="0" w:after="0"/>
              <w:rPr>
                <w:lang w:val="et-EE"/>
              </w:rPr>
            </w:pPr>
            <w:r>
              <w:rPr>
                <w:b/>
                <w:color w:val="323232"/>
                <w:lang w:val="et-EE"/>
              </w:rPr>
              <w:t>Selgitada, kuidas informeeritakse uuritavaid nende õigustest ja võimalikest riskidest, mida andmete töötlemine võib kaasa tuua.</w:t>
            </w:r>
          </w:p>
          <w:p w14:paraId="782E95AE" w14:textId="77777777" w:rsidR="00546BCC" w:rsidRDefault="007D2FEF">
            <w:pPr>
              <w:widowControl w:val="0"/>
              <w:spacing w:before="0" w:after="0"/>
              <w:rPr>
                <w:lang w:val="et-EE"/>
              </w:rPr>
            </w:pPr>
            <w:r>
              <w:rPr>
                <w:lang w:val="et-EE"/>
              </w:rPr>
              <w:lastRenderedPageBreak/>
              <w:t>Nõusoleku vormil olev informatsioon annab ülevaate riskidest ja õigustest, samuti on uuritavatel võimalus saada lisainformatsiooni uuringu läbiviijalt, kelle kontakt on leitav nõusoleku vormilt.</w:t>
            </w:r>
          </w:p>
          <w:p w14:paraId="782E95AF" w14:textId="77777777" w:rsidR="00546BCC" w:rsidRDefault="00546BCC">
            <w:pPr>
              <w:widowControl w:val="0"/>
              <w:spacing w:before="0" w:after="0"/>
              <w:rPr>
                <w:lang w:val="et-EE"/>
              </w:rPr>
            </w:pPr>
          </w:p>
          <w:p w14:paraId="782E95B0" w14:textId="77777777" w:rsidR="00546BCC" w:rsidRDefault="007D2FEF">
            <w:pPr>
              <w:widowControl w:val="0"/>
              <w:numPr>
                <w:ilvl w:val="0"/>
                <w:numId w:val="10"/>
              </w:numPr>
              <w:spacing w:before="0" w:after="0"/>
              <w:rPr>
                <w:lang w:val="et-EE"/>
              </w:rPr>
            </w:pPr>
            <w:r>
              <w:rPr>
                <w:b/>
                <w:color w:val="323232"/>
                <w:lang w:val="et-EE"/>
              </w:rPr>
              <w:t>Selgitada, miks on kõik töödeldavad andmed asjakohased ja vajalikud (lähtudes andmete minimeerimise põhimõttest).</w:t>
            </w:r>
          </w:p>
          <w:p w14:paraId="782E95B1" w14:textId="77777777" w:rsidR="00546BCC" w:rsidRDefault="00546BCC">
            <w:pPr>
              <w:widowControl w:val="0"/>
              <w:spacing w:before="0" w:after="0"/>
              <w:rPr>
                <w:lang w:val="et-EE"/>
              </w:rPr>
            </w:pPr>
          </w:p>
          <w:p w14:paraId="782E95B2" w14:textId="77777777" w:rsidR="00546BCC" w:rsidRDefault="007D2FEF">
            <w:pPr>
              <w:widowControl w:val="0"/>
              <w:spacing w:before="0" w:after="0"/>
              <w:rPr>
                <w:lang w:val="et-EE"/>
              </w:rPr>
            </w:pPr>
            <w:r>
              <w:rPr>
                <w:lang w:val="et-EE"/>
              </w:rPr>
              <w:t>Vastatud sektsiooni 13b esimese küsimuse vastuses</w:t>
            </w:r>
          </w:p>
          <w:p w14:paraId="782E95B3" w14:textId="77777777" w:rsidR="00546BCC" w:rsidRDefault="00546BCC">
            <w:pPr>
              <w:widowControl w:val="0"/>
              <w:spacing w:before="0" w:after="0"/>
              <w:rPr>
                <w:lang w:val="et-EE"/>
              </w:rPr>
            </w:pPr>
          </w:p>
          <w:p w14:paraId="782E95B4" w14:textId="77777777" w:rsidR="00546BCC" w:rsidRDefault="00546BCC">
            <w:pPr>
              <w:widowControl w:val="0"/>
              <w:spacing w:before="0" w:after="0"/>
              <w:rPr>
                <w:lang w:val="et-EE"/>
              </w:rPr>
            </w:pPr>
          </w:p>
          <w:p w14:paraId="782E95B5" w14:textId="77777777" w:rsidR="00546BCC" w:rsidRDefault="007D2FEF">
            <w:pPr>
              <w:widowControl w:val="0"/>
              <w:numPr>
                <w:ilvl w:val="0"/>
                <w:numId w:val="10"/>
              </w:numPr>
              <w:spacing w:before="0" w:after="0"/>
              <w:rPr>
                <w:lang w:val="et-EE"/>
              </w:rPr>
            </w:pPr>
            <w:r>
              <w:rPr>
                <w:b/>
                <w:color w:val="323232"/>
                <w:lang w:val="et-EE"/>
              </w:rPr>
              <w:t>Selgitada, miks ei ole võimalik uurida uurimisobjekte nii, et saadud andmed oleksid anonüümsed või pseudonüümsed (kui on asjakohane).</w:t>
            </w:r>
          </w:p>
          <w:p w14:paraId="782E95B6" w14:textId="77777777" w:rsidR="00546BCC" w:rsidRDefault="007D2FEF">
            <w:pPr>
              <w:widowControl w:val="0"/>
              <w:spacing w:before="0" w:after="0"/>
              <w:rPr>
                <w:lang w:val="et-EE"/>
              </w:rPr>
            </w:pPr>
            <w:r>
              <w:rPr>
                <w:lang w:val="et-EE"/>
              </w:rPr>
              <w:t xml:space="preserve">Selle projekti käigus kasutatakse GD-de pseudonüümide </w:t>
            </w:r>
            <w:proofErr w:type="spellStart"/>
            <w:r>
              <w:rPr>
                <w:lang w:val="et-EE"/>
              </w:rPr>
              <w:t>depseudonüümimist</w:t>
            </w:r>
            <w:proofErr w:type="spellEnd"/>
            <w:r>
              <w:rPr>
                <w:lang w:val="et-EE"/>
              </w:rPr>
              <w:t xml:space="preserve"> vaid uuringukutsete laialisaatmiseks.</w:t>
            </w:r>
          </w:p>
          <w:p w14:paraId="782E95B7" w14:textId="77777777" w:rsidR="00546BCC" w:rsidRDefault="007D2FEF">
            <w:pPr>
              <w:widowControl w:val="0"/>
              <w:spacing w:before="0" w:after="0"/>
              <w:rPr>
                <w:lang w:val="et-EE"/>
              </w:rPr>
            </w:pPr>
            <w:r>
              <w:rPr>
                <w:lang w:val="et-EE"/>
              </w:rPr>
              <w:t>Uuringu käigus kogutavad andmed pseudonüümitakse</w:t>
            </w:r>
          </w:p>
          <w:p w14:paraId="782E95B8" w14:textId="77777777" w:rsidR="00546BCC" w:rsidRDefault="007D2FEF">
            <w:pPr>
              <w:widowControl w:val="0"/>
              <w:spacing w:before="0" w:after="0"/>
              <w:rPr>
                <w:lang w:val="et-EE"/>
              </w:rPr>
            </w:pPr>
            <w:r>
              <w:rPr>
                <w:lang w:val="et-EE"/>
              </w:rPr>
              <w:t>koheselt ning andmeanalüüsi käigus kasutatakse vaid pseudonüümitud andmeid. Haigekassa ja mobiili andmestik on EGV-s teadlastele kasutusel vaid pseudonüümitud kujul.</w:t>
            </w:r>
          </w:p>
        </w:tc>
      </w:tr>
      <w:tr w:rsidR="00546BCC" w14:paraId="782E95BD" w14:textId="77777777">
        <w:trPr>
          <w:trHeight w:val="903"/>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BA" w14:textId="77777777" w:rsidR="00546BCC" w:rsidRDefault="007D2FEF">
            <w:pPr>
              <w:widowControl w:val="0"/>
              <w:spacing w:before="0" w:after="0"/>
              <w:rPr>
                <w:b/>
                <w:color w:val="323232"/>
                <w:lang w:val="et-EE"/>
              </w:rPr>
            </w:pPr>
            <w:r>
              <w:rPr>
                <w:b/>
                <w:color w:val="323232"/>
                <w:lang w:val="et-EE"/>
              </w:rPr>
              <w:lastRenderedPageBreak/>
              <w:t>Kas uurimistöös analüüsitakse avalikult kättesaadavaid andmeid?</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BB" w14:textId="77777777" w:rsidR="00546BCC" w:rsidRDefault="007D2FEF">
            <w:pPr>
              <w:widowControl w:val="0"/>
              <w:rPr>
                <w:b/>
                <w:lang w:val="et-EE"/>
              </w:rPr>
            </w:pPr>
            <w:r>
              <w:rPr>
                <w:b/>
                <w:lang w:val="et-EE"/>
              </w:rPr>
              <w:t>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BC" w14:textId="77777777" w:rsidR="00546BCC" w:rsidRDefault="007D2FEF">
            <w:pPr>
              <w:widowControl w:val="0"/>
              <w:spacing w:before="0" w:after="0"/>
              <w:rPr>
                <w:b/>
                <w:color w:val="A6A6A6"/>
                <w:lang w:val="et-EE"/>
              </w:rPr>
            </w:pPr>
            <w:r>
              <w:rPr>
                <w:b/>
                <w:color w:val="A6A6A6" w:themeColor="background1" w:themeShade="A6"/>
                <w:lang w:val="et-EE"/>
              </w:rPr>
              <w:t xml:space="preserve">Selgitada, kas andmed on avalikult kättesaadavad (avatud andmete registrid ja andmekogud) ja neid võib uurimistöös vabalt kasutada. </w:t>
            </w:r>
          </w:p>
        </w:tc>
      </w:tr>
      <w:tr w:rsidR="00546BCC" w14:paraId="782E95C2" w14:textId="77777777">
        <w:trPr>
          <w:trHeight w:val="1491"/>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BE" w14:textId="77777777" w:rsidR="00546BCC" w:rsidRDefault="007D2FEF">
            <w:pPr>
              <w:widowControl w:val="0"/>
              <w:spacing w:before="0" w:after="0"/>
            </w:pPr>
            <w:r>
              <w:rPr>
                <w:b/>
                <w:bCs/>
                <w:color w:val="323232"/>
                <w:lang w:val="et-EE"/>
              </w:rPr>
              <w:t>Kas kavatsetakse edastada isikuandmeid või võimaldada neile juurdepääs kolmandast riikidest (</w:t>
            </w:r>
            <w:hyperlink r:id="rId14">
              <w:r>
                <w:rPr>
                  <w:rStyle w:val="Hyperlink"/>
                  <w:b/>
                  <w:bCs/>
                  <w:lang w:val="et-EE"/>
                </w:rPr>
                <w:t>https://www.aki.ee/et/teenused-poordumisvormid/andmete-edastamine-valisriiki</w:t>
              </w:r>
            </w:hyperlink>
            <w:r>
              <w:rPr>
                <w:b/>
                <w:bCs/>
                <w:color w:val="323232"/>
                <w:u w:val="single"/>
                <w:lang w:val="et-EE"/>
              </w:rPr>
              <w:t>)?</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BF" w14:textId="77777777" w:rsidR="00546BCC" w:rsidRDefault="007D2FEF">
            <w:pPr>
              <w:widowControl w:val="0"/>
              <w:rPr>
                <w:lang w:val="et-EE"/>
              </w:rPr>
            </w:pPr>
            <w:r>
              <w:rPr>
                <w:b/>
                <w:lang w:val="et-EE"/>
              </w:rPr>
              <w:t>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C0" w14:textId="77777777" w:rsidR="00546BCC" w:rsidRDefault="007D2FEF">
            <w:pPr>
              <w:pStyle w:val="ListParagraph"/>
              <w:widowControl w:val="0"/>
              <w:numPr>
                <w:ilvl w:val="0"/>
                <w:numId w:val="11"/>
              </w:numPr>
              <w:spacing w:before="0" w:after="0"/>
            </w:pPr>
            <w:r>
              <w:rPr>
                <w:b/>
                <w:bCs/>
                <w:color w:val="A6A6A6" w:themeColor="background1" w:themeShade="A6"/>
                <w:lang w:val="et-EE"/>
              </w:rPr>
              <w:t>Selgitada, missuguseid isikuandmeid eksporditakse</w:t>
            </w:r>
            <w:r>
              <w:rPr>
                <w:b/>
                <w:color w:val="A6A6A6" w:themeColor="background1" w:themeShade="A6"/>
                <w:lang w:val="et-EE"/>
              </w:rPr>
              <w:br/>
            </w:r>
            <w:r>
              <w:rPr>
                <w:b/>
                <w:bCs/>
                <w:color w:val="A6A6A6" w:themeColor="background1" w:themeShade="A6"/>
                <w:lang w:val="et-EE"/>
              </w:rPr>
              <w:t>või imporditakse. Kui jah, siis millistesse ja millistest riikidest.</w:t>
            </w:r>
          </w:p>
          <w:p w14:paraId="782E95C1" w14:textId="77777777" w:rsidR="00546BCC" w:rsidRDefault="007D2FEF">
            <w:pPr>
              <w:pStyle w:val="ListParagraph"/>
              <w:widowControl w:val="0"/>
              <w:numPr>
                <w:ilvl w:val="0"/>
                <w:numId w:val="11"/>
              </w:numPr>
              <w:spacing w:before="0" w:after="0"/>
              <w:rPr>
                <w:b/>
                <w:bCs/>
                <w:color w:val="A6A6A6"/>
                <w:lang w:val="et-EE"/>
              </w:rPr>
            </w:pPr>
            <w:r>
              <w:rPr>
                <w:b/>
                <w:bCs/>
                <w:color w:val="A6A6A6" w:themeColor="background1" w:themeShade="A6"/>
                <w:lang w:val="et-EE"/>
              </w:rPr>
              <w:t xml:space="preserve">Selgitada, milliseid kaitsemeetmeid rakendatakse, </w:t>
            </w:r>
            <w:proofErr w:type="spellStart"/>
            <w:r>
              <w:rPr>
                <w:b/>
                <w:bCs/>
                <w:color w:val="A6A6A6" w:themeColor="background1" w:themeShade="A6"/>
                <w:lang w:val="et-EE"/>
              </w:rPr>
              <w:t>millisetel</w:t>
            </w:r>
            <w:proofErr w:type="spellEnd"/>
            <w:r>
              <w:rPr>
                <w:b/>
                <w:bCs/>
                <w:color w:val="A6A6A6" w:themeColor="background1" w:themeShade="A6"/>
                <w:lang w:val="et-EE"/>
              </w:rPr>
              <w:t xml:space="preserve"> alustel (leping vms) andmeid edastatakse ning kuidas tagatakse uuritavate õigused. </w:t>
            </w:r>
          </w:p>
        </w:tc>
      </w:tr>
      <w:tr w:rsidR="00546BCC" w14:paraId="782E95CA" w14:textId="77777777">
        <w:trPr>
          <w:trHeight w:val="1671"/>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C3" w14:textId="77777777" w:rsidR="00546BCC" w:rsidRDefault="007D2FEF">
            <w:pPr>
              <w:widowControl w:val="0"/>
              <w:spacing w:before="0" w:after="0"/>
              <w:rPr>
                <w:b/>
                <w:bCs/>
                <w:color w:val="323232"/>
                <w:lang w:val="et-EE"/>
              </w:rPr>
            </w:pPr>
            <w:r>
              <w:rPr>
                <w:b/>
                <w:bCs/>
                <w:color w:val="323232"/>
                <w:lang w:val="et-EE"/>
              </w:rPr>
              <w:lastRenderedPageBreak/>
              <w:t xml:space="preserve">Kas uurimistöö lõppedes toimub isikuandmete hävitamine/ </w:t>
            </w:r>
            <w:proofErr w:type="spellStart"/>
            <w:r>
              <w:rPr>
                <w:b/>
                <w:bCs/>
                <w:color w:val="323232"/>
                <w:lang w:val="et-EE"/>
              </w:rPr>
              <w:t>anonüümimine?Analüüs</w:t>
            </w:r>
            <w:proofErr w:type="spellEnd"/>
            <w:r>
              <w:rPr>
                <w:b/>
                <w:bCs/>
                <w:color w:val="323232"/>
                <w:lang w:val="et-EE"/>
              </w:rPr>
              <w:t xml:space="preserve"> toimub vaid pseudonüümitud andmetel.</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C4" w14:textId="77777777" w:rsidR="00546BCC" w:rsidRDefault="007D2FEF">
            <w:pPr>
              <w:widowControl w:val="0"/>
              <w:rPr>
                <w:b/>
                <w:lang w:val="et-EE"/>
              </w:rPr>
            </w:pPr>
            <w:r>
              <w:rPr>
                <w:b/>
                <w:lang w:val="et-EE"/>
              </w:rPr>
              <w:t>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C5" w14:textId="77777777" w:rsidR="00546BCC" w:rsidRDefault="007D2FEF">
            <w:pPr>
              <w:widowControl w:val="0"/>
              <w:spacing w:before="0" w:after="0"/>
              <w:rPr>
                <w:color w:val="323232"/>
                <w:lang w:val="et-EE"/>
              </w:rPr>
            </w:pPr>
            <w:r>
              <w:rPr>
                <w:color w:val="323232"/>
                <w:lang w:val="et-EE"/>
              </w:rPr>
              <w:t>Analüüs toimub vaid pseudonüümitud andmetel.</w:t>
            </w:r>
          </w:p>
          <w:p w14:paraId="782E95C6" w14:textId="77777777" w:rsidR="00546BCC" w:rsidRDefault="007D2FEF">
            <w:pPr>
              <w:widowControl w:val="0"/>
              <w:spacing w:before="0" w:after="0"/>
              <w:rPr>
                <w:color w:val="323232"/>
                <w:lang w:val="et-EE"/>
              </w:rPr>
            </w:pPr>
            <w:r>
              <w:rPr>
                <w:color w:val="323232"/>
                <w:lang w:val="et-EE"/>
              </w:rPr>
              <w:t>Andmeanalüüsil kasutatud andmeid hoitakse turvalises</w:t>
            </w:r>
          </w:p>
          <w:p w14:paraId="782E95C7" w14:textId="77777777" w:rsidR="00546BCC" w:rsidRDefault="007D2FEF">
            <w:pPr>
              <w:widowControl w:val="0"/>
              <w:spacing w:before="0" w:after="0"/>
              <w:rPr>
                <w:color w:val="323232"/>
                <w:lang w:val="et-EE"/>
              </w:rPr>
            </w:pPr>
            <w:r>
              <w:rPr>
                <w:color w:val="323232"/>
                <w:lang w:val="et-EE"/>
              </w:rPr>
              <w:t>serveris kuni 10a peale analüüsi tulemuste avaldamist.</w:t>
            </w:r>
          </w:p>
          <w:p w14:paraId="782E95C8" w14:textId="77777777" w:rsidR="00546BCC" w:rsidRDefault="00546BCC">
            <w:pPr>
              <w:widowControl w:val="0"/>
              <w:spacing w:before="0" w:after="0"/>
              <w:rPr>
                <w:color w:val="323232"/>
                <w:lang w:val="et-EE"/>
              </w:rPr>
            </w:pPr>
          </w:p>
          <w:p w14:paraId="782E95C9" w14:textId="77777777" w:rsidR="00546BCC" w:rsidRDefault="00546BCC">
            <w:pPr>
              <w:pStyle w:val="ListParagraph"/>
              <w:widowControl w:val="0"/>
              <w:spacing w:before="0" w:after="0"/>
              <w:rPr>
                <w:lang w:val="et-EE"/>
              </w:rPr>
            </w:pPr>
          </w:p>
        </w:tc>
      </w:tr>
      <w:tr w:rsidR="00546BCC" w14:paraId="782E95CC" w14:textId="77777777">
        <w:trPr>
          <w:trHeight w:val="425"/>
        </w:trPr>
        <w:tc>
          <w:tcPr>
            <w:tcW w:w="9600" w:type="dxa"/>
            <w:gridSpan w:val="3"/>
            <w:tcBorders>
              <w:top w:val="single" w:sz="4" w:space="0" w:color="000000"/>
              <w:left w:val="single" w:sz="4" w:space="0" w:color="525252"/>
              <w:bottom w:val="single" w:sz="4" w:space="0" w:color="000000"/>
              <w:right w:val="single" w:sz="4" w:space="0" w:color="525252"/>
            </w:tcBorders>
            <w:shd w:val="clear" w:color="auto" w:fill="D0CECE"/>
          </w:tcPr>
          <w:p w14:paraId="782E95CB" w14:textId="77777777" w:rsidR="00546BCC" w:rsidRDefault="007D2FEF">
            <w:pPr>
              <w:widowControl w:val="0"/>
              <w:spacing w:before="0" w:after="0"/>
              <w:rPr>
                <w:b/>
                <w:lang w:val="et-EE"/>
              </w:rPr>
            </w:pPr>
            <w:r>
              <w:rPr>
                <w:b/>
                <w:lang w:val="et-EE"/>
              </w:rPr>
              <w:t>13 c Teised eetilised küsimused</w:t>
            </w:r>
          </w:p>
        </w:tc>
      </w:tr>
      <w:tr w:rsidR="00546BCC" w14:paraId="782E95D0" w14:textId="77777777">
        <w:trPr>
          <w:trHeight w:val="1671"/>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CD" w14:textId="77777777" w:rsidR="00546BCC" w:rsidRDefault="007D2FEF">
            <w:pPr>
              <w:widowControl w:val="0"/>
              <w:spacing w:before="0" w:after="0"/>
              <w:rPr>
                <w:b/>
                <w:color w:val="323232"/>
                <w:lang w:val="et-EE"/>
              </w:rPr>
            </w:pPr>
            <w:r>
              <w:rPr>
                <w:b/>
                <w:color w:val="323232"/>
                <w:lang w:val="et-EE"/>
              </w:rPr>
              <w:t>Kas uurimistöö läbiviimine võib kaasa tuua eelpool kirjeldamata eetilisi riske?</w:t>
            </w:r>
          </w:p>
        </w:tc>
        <w:tc>
          <w:tcPr>
            <w:tcW w:w="3200" w:type="dxa"/>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CE" w14:textId="77777777" w:rsidR="00546BCC" w:rsidRDefault="007D2FEF">
            <w:pPr>
              <w:widowControl w:val="0"/>
              <w:rPr>
                <w:lang w:val="et-EE"/>
              </w:rPr>
            </w:pPr>
            <w:r>
              <w:rPr>
                <w:lang w:val="et-EE"/>
              </w:rPr>
              <w:t>Ei</w:t>
            </w:r>
          </w:p>
        </w:tc>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CF" w14:textId="77777777" w:rsidR="00546BCC" w:rsidRDefault="007D2FEF">
            <w:pPr>
              <w:widowControl w:val="0"/>
              <w:spacing w:before="0" w:after="0"/>
              <w:rPr>
                <w:b/>
                <w:bCs/>
                <w:color w:val="323232"/>
                <w:lang w:val="et-EE"/>
              </w:rPr>
            </w:pPr>
            <w:r>
              <w:rPr>
                <w:b/>
                <w:bCs/>
                <w:color w:val="323232"/>
                <w:lang w:val="et-EE"/>
              </w:rPr>
              <w:t xml:space="preserve">Vajadusel selgitada eetilisi lisariske, mis võivad tuleneda asjaoludest nagu tehisintellekt, personaalmeditsiin, sõjaliste partnerite kaasamine, uued arengud </w:t>
            </w:r>
            <w:proofErr w:type="spellStart"/>
            <w:r>
              <w:rPr>
                <w:b/>
                <w:bCs/>
                <w:color w:val="323232"/>
                <w:lang w:val="et-EE"/>
              </w:rPr>
              <w:t>neurobioloogias</w:t>
            </w:r>
            <w:proofErr w:type="spellEnd"/>
            <w:r>
              <w:rPr>
                <w:b/>
                <w:bCs/>
                <w:color w:val="323232"/>
                <w:lang w:val="et-EE"/>
              </w:rPr>
              <w:t xml:space="preserve">, geenitehnoloogias, nanotehnoloogias, inimese-masina suhtluses, androidide ja </w:t>
            </w:r>
            <w:proofErr w:type="spellStart"/>
            <w:r>
              <w:rPr>
                <w:b/>
                <w:bCs/>
                <w:color w:val="323232"/>
                <w:lang w:val="et-EE"/>
              </w:rPr>
              <w:t>küborgide</w:t>
            </w:r>
            <w:proofErr w:type="spellEnd"/>
            <w:r>
              <w:rPr>
                <w:b/>
                <w:bCs/>
                <w:color w:val="323232"/>
                <w:lang w:val="et-EE"/>
              </w:rPr>
              <w:t xml:space="preserve"> loomisel jne.</w:t>
            </w:r>
          </w:p>
        </w:tc>
      </w:tr>
      <w:tr w:rsidR="00546BCC" w14:paraId="782E95D2" w14:textId="77777777">
        <w:trPr>
          <w:trHeight w:val="596"/>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782E95D1" w14:textId="77777777" w:rsidR="00546BCC" w:rsidRDefault="007D2FEF">
            <w:pPr>
              <w:widowControl w:val="0"/>
              <w:rPr>
                <w:lang w:val="et-EE"/>
              </w:rPr>
            </w:pPr>
            <w:r>
              <w:rPr>
                <w:b/>
                <w:color w:val="000000"/>
                <w:lang w:val="et-EE"/>
              </w:rPr>
              <w:t>14. Täita, kui uuring põhineb andmekogu ja/või andmeallika andmetel.</w:t>
            </w:r>
          </w:p>
        </w:tc>
      </w:tr>
      <w:tr w:rsidR="00546BCC" w14:paraId="782E95D4" w14:textId="77777777">
        <w:trPr>
          <w:trHeight w:val="243"/>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2E95D3"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lang w:val="et-EE"/>
              </w:rPr>
            </w:pPr>
            <w:r>
              <w:rPr>
                <w:b/>
                <w:color w:val="323232"/>
                <w:lang w:val="et-EE"/>
              </w:rPr>
              <w:t xml:space="preserve">Andmekogu ja/või andmeallika nimetus </w:t>
            </w:r>
            <w:r>
              <w:rPr>
                <w:lang w:val="et-EE"/>
              </w:rPr>
              <w:t xml:space="preserve">Tartu Ülikooli Eesti geenivaramu </w:t>
            </w:r>
            <w:proofErr w:type="spellStart"/>
            <w:r>
              <w:rPr>
                <w:lang w:val="et-EE"/>
              </w:rPr>
              <w:t>biopanga</w:t>
            </w:r>
            <w:proofErr w:type="spellEnd"/>
            <w:r>
              <w:rPr>
                <w:lang w:val="et-EE"/>
              </w:rPr>
              <w:t xml:space="preserve"> andmekogu</w:t>
            </w:r>
          </w:p>
        </w:tc>
      </w:tr>
      <w:tr w:rsidR="00546BCC" w14:paraId="782E95D6" w14:textId="77777777">
        <w:trPr>
          <w:trHeight w:val="243"/>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2E95D5" w14:textId="77777777" w:rsidR="00546BCC" w:rsidRDefault="007D2FE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rPr>
                <w:color w:val="323232"/>
                <w:lang w:val="et-EE"/>
              </w:rPr>
            </w:pPr>
            <w:r>
              <w:rPr>
                <w:b/>
                <w:color w:val="323232"/>
                <w:lang w:val="et-EE"/>
              </w:rPr>
              <w:t xml:space="preserve">Isikuandmete töötlemise eesmärk </w:t>
            </w:r>
            <w:r>
              <w:rPr>
                <w:color w:val="323232"/>
                <w:lang w:val="et-EE"/>
              </w:rPr>
              <w:t>Viia läbi isiksuse ja käitumuslike testide uuring geenidoonorite seas.</w:t>
            </w:r>
          </w:p>
        </w:tc>
      </w:tr>
      <w:tr w:rsidR="00546BCC" w14:paraId="782E95E7" w14:textId="77777777">
        <w:trPr>
          <w:trHeight w:val="244"/>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2E95D7" w14:textId="77777777" w:rsidR="00546BCC" w:rsidRDefault="007D2FEF">
            <w:pPr>
              <w:widowControl w:val="0"/>
              <w:spacing w:before="0" w:after="0"/>
              <w:rPr>
                <w:b/>
                <w:bCs/>
                <w:color w:val="323232"/>
                <w:lang w:val="et-EE"/>
              </w:rPr>
            </w:pPr>
            <w:r>
              <w:rPr>
                <w:b/>
                <w:bCs/>
                <w:color w:val="323232"/>
                <w:lang w:val="et-EE"/>
              </w:rPr>
              <w:t>Andmekoosseis ja periood, mille kohta andmed kogutakse (vajadusel lisana)</w:t>
            </w:r>
          </w:p>
          <w:p w14:paraId="782E95D8" w14:textId="77777777" w:rsidR="00546BCC" w:rsidRDefault="007D2FEF">
            <w:pPr>
              <w:widowControl w:val="0"/>
              <w:rPr>
                <w:color w:val="000000"/>
                <w:lang w:val="et-EE"/>
              </w:rPr>
            </w:pPr>
            <w:r>
              <w:rPr>
                <w:color w:val="000000"/>
                <w:lang w:val="et-EE"/>
              </w:rPr>
              <w:t xml:space="preserve">1. Isiksuse ja käitumise uuringuvahendid on esitatud lisades Lisa 6 Kogu küsimustik.xlsx ja </w:t>
            </w:r>
            <w:proofErr w:type="spellStart"/>
            <w:r>
              <w:rPr>
                <w:color w:val="000000"/>
                <w:lang w:val="et-EE"/>
              </w:rPr>
              <w:t>Lisa_käitumuslikud</w:t>
            </w:r>
            <w:proofErr w:type="spellEnd"/>
            <w:r>
              <w:rPr>
                <w:color w:val="000000"/>
                <w:lang w:val="et-EE"/>
              </w:rPr>
              <w:t xml:space="preserve"> testide kirjeldus (varem esitatud). </w:t>
            </w:r>
          </w:p>
          <w:p w14:paraId="782E95D9" w14:textId="77777777" w:rsidR="00546BCC" w:rsidRDefault="007D2FEF">
            <w:pPr>
              <w:widowControl w:val="0"/>
              <w:rPr>
                <w:color w:val="000000"/>
                <w:lang w:val="et-EE"/>
              </w:rPr>
            </w:pPr>
            <w:r>
              <w:rPr>
                <w:bCs/>
                <w:color w:val="000000"/>
                <w:lang w:val="et-EE"/>
              </w:rPr>
              <w:t>2. Terviseinfo, mis on kogutud terviseküsimustikust, haigekassa andmebaasist ja uuringust „Heaolu ja vaimne tervis”. Need andmed on juba EGV-</w:t>
            </w:r>
            <w:proofErr w:type="spellStart"/>
            <w:r>
              <w:rPr>
                <w:bCs/>
                <w:color w:val="000000"/>
                <w:lang w:val="et-EE"/>
              </w:rPr>
              <w:t>ga</w:t>
            </w:r>
            <w:proofErr w:type="spellEnd"/>
            <w:r>
              <w:rPr>
                <w:bCs/>
                <w:color w:val="000000"/>
                <w:lang w:val="et-EE"/>
              </w:rPr>
              <w:t xml:space="preserve"> lingitud.</w:t>
            </w:r>
          </w:p>
          <w:p w14:paraId="782E95DA" w14:textId="77777777" w:rsidR="00546BCC" w:rsidRDefault="007D2FEF">
            <w:pPr>
              <w:widowControl w:val="0"/>
              <w:rPr>
                <w:color w:val="000000"/>
                <w:lang w:val="et-EE"/>
              </w:rPr>
            </w:pPr>
            <w:r>
              <w:rPr>
                <w:bCs/>
                <w:color w:val="000000"/>
                <w:lang w:val="et-EE"/>
              </w:rPr>
              <w:t>3. Geenidoonorite DNA andmed, mis on vajalikud geenide avastamiseks ja põhjuslikkuse analüüsiks.</w:t>
            </w:r>
          </w:p>
          <w:p w14:paraId="782E95DB" w14:textId="77777777" w:rsidR="00546BCC" w:rsidRDefault="007D2FEF">
            <w:pPr>
              <w:widowControl w:val="0"/>
              <w:rPr>
                <w:color w:val="000000"/>
                <w:lang w:val="et-EE"/>
              </w:rPr>
            </w:pPr>
            <w:r>
              <w:rPr>
                <w:bCs/>
                <w:color w:val="000000"/>
                <w:lang w:val="et-EE"/>
              </w:rPr>
              <w:t xml:space="preserve">4. </w:t>
            </w:r>
            <w:r>
              <w:rPr>
                <w:color w:val="000000"/>
                <w:lang w:val="et-EE"/>
              </w:rPr>
              <w:t xml:space="preserve">Samuti analüüsitakse varem </w:t>
            </w:r>
            <w:proofErr w:type="spellStart"/>
            <w:r>
              <w:rPr>
                <w:color w:val="000000"/>
                <w:lang w:val="et-EE"/>
              </w:rPr>
              <w:t>mobiilpositsioneerimisuuringus</w:t>
            </w:r>
            <w:proofErr w:type="spellEnd"/>
            <w:r>
              <w:rPr>
                <w:color w:val="000000"/>
                <w:lang w:val="et-EE"/>
              </w:rPr>
              <w:t xml:space="preserve"> kogutud andmete põhjal tekitatud kokkuvõtlike muutujaid. </w:t>
            </w:r>
            <w:r>
              <w:rPr>
                <w:bCs/>
                <w:color w:val="000000"/>
                <w:lang w:val="et-EE"/>
              </w:rPr>
              <w:t xml:space="preserve">Mobiiliuuring on varasemalt heaks kiidetud TÜ </w:t>
            </w:r>
            <w:proofErr w:type="spellStart"/>
            <w:r>
              <w:rPr>
                <w:bCs/>
                <w:color w:val="000000"/>
                <w:lang w:val="et-EE"/>
              </w:rPr>
              <w:t>inimuuringute</w:t>
            </w:r>
            <w:proofErr w:type="spellEnd"/>
            <w:r>
              <w:rPr>
                <w:bCs/>
                <w:color w:val="000000"/>
                <w:lang w:val="et-EE"/>
              </w:rPr>
              <w:t xml:space="preserve"> komitee protokolliga 2l3lT-12 (19.03.2012), uusi andmeid me ei kogu. Kõik mobiiliuuringus osalejad (N~444) on selleks varasemat andnud informeeritud nõusoleku.</w:t>
            </w:r>
          </w:p>
          <w:p w14:paraId="782E95DC" w14:textId="77777777" w:rsidR="00546BCC" w:rsidRDefault="007D2FEF">
            <w:pPr>
              <w:widowControl w:val="0"/>
              <w:rPr>
                <w:color w:val="000000"/>
                <w:lang w:val="et-EE"/>
              </w:rPr>
            </w:pPr>
            <w:r>
              <w:rPr>
                <w:color w:val="000000"/>
                <w:lang w:val="et-EE"/>
              </w:rPr>
              <w:t xml:space="preserve">Mobiili andmed on 12 kuu jooksul kogutud mobiilikärjeandmete põhjal tekitatud üldistatud tunnused, nagu näiteks kõnede hulk ja pikkus, välisreiside hulk, kui paljusid erinevaid kohti külastatakse, mis päevadel rohkem. Kõik tunnused on välja toodud lisas </w:t>
            </w:r>
            <w:proofErr w:type="spellStart"/>
            <w:r>
              <w:rPr>
                <w:color w:val="000000"/>
                <w:lang w:val="et-EE"/>
              </w:rPr>
              <w:t>Lisa_MobilGen_tunnused</w:t>
            </w:r>
            <w:proofErr w:type="spellEnd"/>
            <w:r>
              <w:rPr>
                <w:color w:val="000000"/>
                <w:lang w:val="et-EE"/>
              </w:rPr>
              <w:t xml:space="preserve"> (varem esitatud). Üldistatud tunnuste kaudu ei ole võimalik kindlaks teha geenidoonori kodu või töö täpset asukohta või kellega ta suhtleb</w:t>
            </w:r>
            <w:r>
              <w:rPr>
                <w:b/>
                <w:bCs/>
                <w:color w:val="000000"/>
                <w:lang w:val="et-EE"/>
              </w:rPr>
              <w:t xml:space="preserve">. </w:t>
            </w:r>
            <w:r>
              <w:rPr>
                <w:color w:val="000000"/>
                <w:lang w:val="et-EE"/>
              </w:rPr>
              <w:t xml:space="preserve">Neid tunnuseid seostatakse isiksusejoonte, geneetiliste terviseskooride ja tervisenäitajatega. </w:t>
            </w:r>
          </w:p>
          <w:p w14:paraId="782E95DD" w14:textId="77777777" w:rsidR="00546BCC" w:rsidRDefault="007D2FEF">
            <w:pPr>
              <w:widowControl w:val="0"/>
              <w:rPr>
                <w:color w:val="000000"/>
                <w:lang w:val="et-EE"/>
              </w:rPr>
            </w:pPr>
            <w:r>
              <w:rPr>
                <w:color w:val="000000" w:themeColor="text1"/>
                <w:lang w:val="et-EE"/>
              </w:rPr>
              <w:t>5. COVIDi vaktsineerimise ja sellega seotud andmed Geenivaramu andmebaasi</w:t>
            </w:r>
            <w:r>
              <w:rPr>
                <w:rFonts w:cs="Times New Roman"/>
                <w:color w:val="000000" w:themeColor="text1"/>
                <w:lang w:val="et-EE"/>
              </w:rPr>
              <w:t>s:</w:t>
            </w:r>
          </w:p>
          <w:p w14:paraId="782E95DE" w14:textId="77777777" w:rsidR="00546BCC" w:rsidRDefault="007D2FEF">
            <w:pPr>
              <w:widowControl w:val="0"/>
              <w:numPr>
                <w:ilvl w:val="2"/>
                <w:numId w:val="14"/>
              </w:numPr>
            </w:pPr>
            <w:r>
              <w:t xml:space="preserve">1. SARS-CoV-2 </w:t>
            </w:r>
            <w:proofErr w:type="spellStart"/>
            <w:r>
              <w:t>testi</w:t>
            </w:r>
            <w:proofErr w:type="spellEnd"/>
            <w:r>
              <w:t xml:space="preserve"> </w:t>
            </w:r>
            <w:proofErr w:type="spellStart"/>
            <w:r>
              <w:t>tegemise</w:t>
            </w:r>
            <w:proofErr w:type="spellEnd"/>
            <w:r>
              <w:t xml:space="preserve"> </w:t>
            </w:r>
            <w:proofErr w:type="spellStart"/>
            <w:r>
              <w:t>kuupäevad</w:t>
            </w:r>
            <w:proofErr w:type="spellEnd"/>
            <w:r>
              <w:t xml:space="preserve"> ja </w:t>
            </w:r>
            <w:proofErr w:type="spellStart"/>
            <w:proofErr w:type="gramStart"/>
            <w:r>
              <w:t>testitulemused</w:t>
            </w:r>
            <w:proofErr w:type="spellEnd"/>
            <w:r>
              <w:t>;</w:t>
            </w:r>
            <w:proofErr w:type="gramEnd"/>
          </w:p>
          <w:p w14:paraId="782E95DF" w14:textId="77777777" w:rsidR="00546BCC" w:rsidRDefault="007D2FEF">
            <w:pPr>
              <w:widowControl w:val="0"/>
              <w:numPr>
                <w:ilvl w:val="2"/>
                <w:numId w:val="14"/>
              </w:numPr>
            </w:pPr>
            <w:r>
              <w:t xml:space="preserve">2. COVID-19 </w:t>
            </w:r>
            <w:proofErr w:type="spellStart"/>
            <w:r>
              <w:t>vaktsineerimised</w:t>
            </w:r>
            <w:proofErr w:type="spellEnd"/>
            <w:r>
              <w:t xml:space="preserve">: </w:t>
            </w:r>
            <w:proofErr w:type="spellStart"/>
            <w:r>
              <w:t>manustatud</w:t>
            </w:r>
            <w:proofErr w:type="spellEnd"/>
            <w:r>
              <w:t xml:space="preserve"> COVID-19 </w:t>
            </w:r>
            <w:proofErr w:type="spellStart"/>
            <w:r>
              <w:t>vaktsiinidooside</w:t>
            </w:r>
            <w:proofErr w:type="spellEnd"/>
            <w:r>
              <w:t xml:space="preserve"> </w:t>
            </w:r>
            <w:proofErr w:type="spellStart"/>
            <w:r>
              <w:t>arv</w:t>
            </w:r>
            <w:proofErr w:type="spellEnd"/>
            <w:r>
              <w:t xml:space="preserve">, </w:t>
            </w:r>
            <w:proofErr w:type="spellStart"/>
            <w:r>
              <w:t>iga</w:t>
            </w:r>
            <w:proofErr w:type="spellEnd"/>
            <w:r>
              <w:t xml:space="preserve"> </w:t>
            </w:r>
            <w:proofErr w:type="spellStart"/>
            <w:r>
              <w:t>vaktsiinidoosi</w:t>
            </w:r>
            <w:proofErr w:type="spellEnd"/>
            <w:r>
              <w:t xml:space="preserve"> </w:t>
            </w:r>
            <w:proofErr w:type="spellStart"/>
            <w:r>
              <w:t>kohta</w:t>
            </w:r>
            <w:proofErr w:type="spellEnd"/>
            <w:r>
              <w:t xml:space="preserve"> </w:t>
            </w:r>
            <w:proofErr w:type="spellStart"/>
            <w:r>
              <w:t>vaktsiini</w:t>
            </w:r>
            <w:proofErr w:type="spellEnd"/>
            <w:r>
              <w:t xml:space="preserve"> </w:t>
            </w:r>
            <w:proofErr w:type="spellStart"/>
            <w:r>
              <w:t>nimetus</w:t>
            </w:r>
            <w:proofErr w:type="spellEnd"/>
            <w:r>
              <w:t xml:space="preserve"> ja </w:t>
            </w:r>
            <w:proofErr w:type="spellStart"/>
            <w:r>
              <w:t>manustamise</w:t>
            </w:r>
            <w:proofErr w:type="spellEnd"/>
            <w:r>
              <w:t xml:space="preserve"> </w:t>
            </w:r>
            <w:proofErr w:type="spellStart"/>
            <w:r>
              <w:t>kuupäev</w:t>
            </w:r>
            <w:proofErr w:type="spellEnd"/>
            <w:r>
              <w:t xml:space="preserve"> (</w:t>
            </w:r>
            <w:proofErr w:type="spellStart"/>
            <w:r>
              <w:t>immuniseerimisteatiste</w:t>
            </w:r>
            <w:proofErr w:type="spellEnd"/>
            <w:r>
              <w:t xml:space="preserve"> </w:t>
            </w:r>
            <w:proofErr w:type="spellStart"/>
            <w:r>
              <w:t>alusel</w:t>
            </w:r>
            <w:proofErr w:type="spellEnd"/>
            <w:proofErr w:type="gramStart"/>
            <w:r>
              <w:t>);</w:t>
            </w:r>
            <w:proofErr w:type="gramEnd"/>
          </w:p>
          <w:p w14:paraId="782E95E0" w14:textId="77777777" w:rsidR="00546BCC" w:rsidRDefault="007D2FEF">
            <w:pPr>
              <w:widowControl w:val="0"/>
              <w:numPr>
                <w:ilvl w:val="2"/>
                <w:numId w:val="14"/>
              </w:numPr>
            </w:pPr>
            <w:r>
              <w:t xml:space="preserve">3. </w:t>
            </w:r>
            <w:proofErr w:type="spellStart"/>
            <w:r>
              <w:t>Immuunsüsteemi</w:t>
            </w:r>
            <w:proofErr w:type="spellEnd"/>
            <w:r>
              <w:t xml:space="preserve"> </w:t>
            </w:r>
            <w:proofErr w:type="spellStart"/>
            <w:r>
              <w:t>mõjutavate</w:t>
            </w:r>
            <w:proofErr w:type="spellEnd"/>
            <w:r>
              <w:t xml:space="preserve"> </w:t>
            </w:r>
            <w:proofErr w:type="spellStart"/>
            <w:r>
              <w:t>ravimite</w:t>
            </w:r>
            <w:proofErr w:type="spellEnd"/>
            <w:r>
              <w:t xml:space="preserve"> </w:t>
            </w:r>
            <w:proofErr w:type="spellStart"/>
            <w:r>
              <w:t>kasutus</w:t>
            </w:r>
            <w:proofErr w:type="spellEnd"/>
            <w:r>
              <w:t xml:space="preserve"> (ATC </w:t>
            </w:r>
            <w:proofErr w:type="spellStart"/>
            <w:r>
              <w:t>koodidega</w:t>
            </w:r>
            <w:proofErr w:type="spellEnd"/>
            <w:r>
              <w:t xml:space="preserve"> L01 (</w:t>
            </w:r>
            <w:proofErr w:type="spellStart"/>
            <w:r>
              <w:t>kasvajatevastased</w:t>
            </w:r>
            <w:proofErr w:type="spellEnd"/>
            <w:r>
              <w:t xml:space="preserve"> </w:t>
            </w:r>
            <w:proofErr w:type="spellStart"/>
            <w:r>
              <w:t>ained</w:t>
            </w:r>
            <w:proofErr w:type="spellEnd"/>
            <w:r>
              <w:t>), L03 (</w:t>
            </w:r>
            <w:proofErr w:type="spellStart"/>
            <w:r>
              <w:t>immuunostimulandid</w:t>
            </w:r>
            <w:proofErr w:type="spellEnd"/>
            <w:r>
              <w:t>), L04 (</w:t>
            </w:r>
            <w:proofErr w:type="spellStart"/>
            <w:r>
              <w:t>immunosupressandid</w:t>
            </w:r>
            <w:proofErr w:type="spellEnd"/>
            <w:r>
              <w:t>), H02 (</w:t>
            </w:r>
            <w:proofErr w:type="spellStart"/>
            <w:r>
              <w:t>süsteemsed</w:t>
            </w:r>
            <w:proofErr w:type="spellEnd"/>
            <w:r>
              <w:t xml:space="preserve"> </w:t>
            </w:r>
            <w:proofErr w:type="spellStart"/>
            <w:r>
              <w:t>glükokortikoidid</w:t>
            </w:r>
            <w:proofErr w:type="spellEnd"/>
            <w:r>
              <w:t>), M01 (</w:t>
            </w:r>
            <w:proofErr w:type="spellStart"/>
            <w:r>
              <w:t>põletiku</w:t>
            </w:r>
            <w:proofErr w:type="spellEnd"/>
            <w:r>
              <w:t xml:space="preserve">- ja </w:t>
            </w:r>
            <w:proofErr w:type="spellStart"/>
            <w:r>
              <w:t>reumavastased</w:t>
            </w:r>
            <w:proofErr w:type="spellEnd"/>
            <w:r>
              <w:t xml:space="preserve"> </w:t>
            </w:r>
            <w:proofErr w:type="spellStart"/>
            <w:r>
              <w:t>ained</w:t>
            </w:r>
            <w:proofErr w:type="spellEnd"/>
            <w:proofErr w:type="gramStart"/>
            <w:r>
              <w:t>);</w:t>
            </w:r>
            <w:proofErr w:type="gramEnd"/>
          </w:p>
          <w:p w14:paraId="782E95E1" w14:textId="77777777" w:rsidR="00546BCC" w:rsidRDefault="007D2FEF">
            <w:pPr>
              <w:widowControl w:val="0"/>
              <w:numPr>
                <w:ilvl w:val="2"/>
                <w:numId w:val="14"/>
              </w:numPr>
            </w:pPr>
            <w:r>
              <w:rPr>
                <w:rFonts w:cs="Times New Roman"/>
                <w:color w:val="000000"/>
                <w:lang w:val="et-EE"/>
              </w:rPr>
              <w:t>4. Teiste vaktsiinidega (gripi vaktsiin, puukentsefaliidi vaktsiin, difteeria-teetanuse vaktsiin) läbi viidud vaktsineerimised (immuniseerimisteatiste alusel).</w:t>
            </w:r>
          </w:p>
          <w:p w14:paraId="782E95E2" w14:textId="77777777" w:rsidR="00546BCC" w:rsidRDefault="00546BCC">
            <w:pPr>
              <w:widowControl w:val="0"/>
              <w:ind w:left="1440"/>
            </w:pPr>
          </w:p>
          <w:p w14:paraId="782E95E3" w14:textId="77777777" w:rsidR="00546BCC" w:rsidRDefault="007D2FEF">
            <w:pPr>
              <w:widowControl w:val="0"/>
            </w:pPr>
            <w:r>
              <w:rPr>
                <w:rFonts w:cs="Times New Roman"/>
                <w:color w:val="000000"/>
              </w:rPr>
              <w:lastRenderedPageBreak/>
              <w:t xml:space="preserve">6. </w:t>
            </w:r>
            <w:proofErr w:type="spellStart"/>
            <w:r>
              <w:rPr>
                <w:rFonts w:cs="Times New Roman"/>
                <w:color w:val="000000"/>
              </w:rPr>
              <w:t>Lisaküsikused</w:t>
            </w:r>
            <w:proofErr w:type="spellEnd"/>
            <w:r>
              <w:rPr>
                <w:rFonts w:cs="Times New Roman"/>
                <w:color w:val="000000"/>
              </w:rPr>
              <w:t xml:space="preserve"> </w:t>
            </w:r>
            <w:proofErr w:type="spellStart"/>
            <w:r>
              <w:rPr>
                <w:rFonts w:cs="Times New Roman"/>
                <w:color w:val="000000"/>
              </w:rPr>
              <w:t>elusündmuste</w:t>
            </w:r>
            <w:proofErr w:type="spellEnd"/>
            <w:r>
              <w:rPr>
                <w:rFonts w:cs="Times New Roman"/>
                <w:color w:val="000000"/>
              </w:rPr>
              <w:t xml:space="preserve"> </w:t>
            </w:r>
            <w:proofErr w:type="spellStart"/>
            <w:r>
              <w:rPr>
                <w:rFonts w:cs="Times New Roman"/>
                <w:color w:val="000000"/>
              </w:rPr>
              <w:t>kohta</w:t>
            </w:r>
            <w:proofErr w:type="spellEnd"/>
            <w:r>
              <w:rPr>
                <w:rFonts w:cs="Times New Roman"/>
                <w:color w:val="000000"/>
              </w:rPr>
              <w:t xml:space="preserve"> on </w:t>
            </w:r>
            <w:proofErr w:type="spellStart"/>
            <w:r>
              <w:rPr>
                <w:rFonts w:cs="Times New Roman"/>
                <w:color w:val="000000"/>
              </w:rPr>
              <w:t>manuses</w:t>
            </w:r>
            <w:proofErr w:type="spellEnd"/>
            <w:r>
              <w:rPr>
                <w:rFonts w:cs="Times New Roman"/>
                <w:color w:val="000000"/>
              </w:rPr>
              <w:t xml:space="preserve"> Lisa 2 </w:t>
            </w:r>
            <w:proofErr w:type="spellStart"/>
            <w:r>
              <w:rPr>
                <w:rFonts w:cs="Times New Roman"/>
                <w:color w:val="000000"/>
              </w:rPr>
              <w:t>Lisaküsimused</w:t>
            </w:r>
            <w:proofErr w:type="spellEnd"/>
            <w:r>
              <w:rPr>
                <w:rFonts w:cs="Times New Roman"/>
                <w:color w:val="000000"/>
              </w:rPr>
              <w:t xml:space="preserve"> (</w:t>
            </w:r>
            <w:proofErr w:type="spellStart"/>
            <w:r>
              <w:rPr>
                <w:rFonts w:cs="Times New Roman"/>
                <w:color w:val="000000"/>
              </w:rPr>
              <w:t>varem</w:t>
            </w:r>
            <w:proofErr w:type="spellEnd"/>
            <w:r>
              <w:rPr>
                <w:rFonts w:cs="Times New Roman"/>
                <w:color w:val="000000"/>
              </w:rPr>
              <w:t xml:space="preserve"> </w:t>
            </w:r>
            <w:proofErr w:type="spellStart"/>
            <w:r>
              <w:rPr>
                <w:rFonts w:cs="Times New Roman"/>
                <w:color w:val="000000"/>
              </w:rPr>
              <w:t>esitatud</w:t>
            </w:r>
            <w:proofErr w:type="spellEnd"/>
            <w:r>
              <w:rPr>
                <w:rFonts w:cs="Times New Roman"/>
                <w:color w:val="000000"/>
              </w:rPr>
              <w:t>).</w:t>
            </w:r>
          </w:p>
          <w:p w14:paraId="782E95E4" w14:textId="77777777" w:rsidR="00546BCC" w:rsidRDefault="007D2FEF">
            <w:pPr>
              <w:widowControl w:val="0"/>
              <w:rPr>
                <w:rFonts w:cs="Times New Roman"/>
                <w:color w:val="000000"/>
              </w:rPr>
            </w:pPr>
            <w:r>
              <w:rPr>
                <w:rFonts w:cs="Times New Roman"/>
                <w:color w:val="000000"/>
              </w:rPr>
              <w:t xml:space="preserve">7. </w:t>
            </w:r>
            <w:proofErr w:type="spellStart"/>
            <w:r>
              <w:rPr>
                <w:rFonts w:cs="Times New Roman"/>
                <w:color w:val="000000"/>
              </w:rPr>
              <w:t>Isiksuse</w:t>
            </w:r>
            <w:proofErr w:type="spellEnd"/>
            <w:r>
              <w:rPr>
                <w:rFonts w:cs="Times New Roman"/>
                <w:color w:val="000000"/>
              </w:rPr>
              <w:t xml:space="preserve"> ja </w:t>
            </w:r>
            <w:proofErr w:type="spellStart"/>
            <w:r>
              <w:rPr>
                <w:rFonts w:cs="Times New Roman"/>
                <w:color w:val="000000"/>
              </w:rPr>
              <w:t>tervise</w:t>
            </w:r>
            <w:proofErr w:type="spellEnd"/>
            <w:r>
              <w:rPr>
                <w:rFonts w:cs="Times New Roman"/>
                <w:color w:val="000000"/>
              </w:rPr>
              <w:t xml:space="preserve"> </w:t>
            </w:r>
            <w:proofErr w:type="spellStart"/>
            <w:r>
              <w:rPr>
                <w:rFonts w:cs="Times New Roman"/>
                <w:color w:val="000000"/>
              </w:rPr>
              <w:t>uurimisel</w:t>
            </w:r>
            <w:proofErr w:type="spellEnd"/>
            <w:r>
              <w:rPr>
                <w:rFonts w:cs="Times New Roman"/>
                <w:color w:val="000000"/>
              </w:rPr>
              <w:t xml:space="preserve"> </w:t>
            </w:r>
            <w:proofErr w:type="spellStart"/>
            <w:r>
              <w:rPr>
                <w:rFonts w:cs="Times New Roman"/>
                <w:color w:val="000000"/>
              </w:rPr>
              <w:t>kaasatakse</w:t>
            </w:r>
            <w:proofErr w:type="spellEnd"/>
            <w:r>
              <w:rPr>
                <w:rFonts w:cs="Times New Roman"/>
                <w:color w:val="000000"/>
              </w:rPr>
              <w:t xml:space="preserve"> </w:t>
            </w:r>
            <w:proofErr w:type="spellStart"/>
            <w:r>
              <w:rPr>
                <w:rFonts w:cs="Times New Roman"/>
                <w:color w:val="000000"/>
              </w:rPr>
              <w:t>analüüsidesse</w:t>
            </w:r>
            <w:proofErr w:type="spellEnd"/>
            <w:r>
              <w:rPr>
                <w:rFonts w:cs="Times New Roman"/>
                <w:color w:val="000000"/>
              </w:rPr>
              <w:t xml:space="preserve"> </w:t>
            </w:r>
            <w:proofErr w:type="spellStart"/>
            <w:r>
              <w:rPr>
                <w:rFonts w:cs="Times New Roman"/>
                <w:color w:val="000000"/>
              </w:rPr>
              <w:t>kogu</w:t>
            </w:r>
            <w:proofErr w:type="spellEnd"/>
            <w:r>
              <w:rPr>
                <w:rFonts w:cs="Times New Roman"/>
                <w:color w:val="000000"/>
              </w:rPr>
              <w:t xml:space="preserve"> </w:t>
            </w:r>
            <w:proofErr w:type="spellStart"/>
            <w:r>
              <w:rPr>
                <w:rFonts w:cs="Times New Roman"/>
                <w:color w:val="000000"/>
              </w:rPr>
              <w:t>Geenivaramu</w:t>
            </w:r>
            <w:proofErr w:type="spellEnd"/>
            <w:r>
              <w:rPr>
                <w:rFonts w:cs="Times New Roman"/>
                <w:color w:val="000000"/>
              </w:rPr>
              <w:t xml:space="preserve"> </w:t>
            </w:r>
            <w:proofErr w:type="spellStart"/>
            <w:r>
              <w:rPr>
                <w:rFonts w:cs="Times New Roman"/>
                <w:color w:val="000000"/>
              </w:rPr>
              <w:t>valim</w:t>
            </w:r>
            <w:proofErr w:type="spellEnd"/>
            <w:r>
              <w:rPr>
                <w:rFonts w:cs="Times New Roman"/>
                <w:color w:val="000000"/>
              </w:rPr>
              <w:t xml:space="preserve">. </w:t>
            </w:r>
            <w:proofErr w:type="spellStart"/>
            <w:r>
              <w:rPr>
                <w:rFonts w:cs="Times New Roman"/>
                <w:color w:val="000000"/>
              </w:rPr>
              <w:t>Küsimustikule</w:t>
            </w:r>
            <w:proofErr w:type="spellEnd"/>
            <w:r>
              <w:rPr>
                <w:rFonts w:cs="Times New Roman"/>
                <w:color w:val="000000"/>
              </w:rPr>
              <w:t xml:space="preserve"> on </w:t>
            </w:r>
            <w:proofErr w:type="spellStart"/>
            <w:r>
              <w:rPr>
                <w:rFonts w:cs="Times New Roman"/>
                <w:color w:val="000000"/>
              </w:rPr>
              <w:t>siiani</w:t>
            </w:r>
            <w:proofErr w:type="spellEnd"/>
            <w:r>
              <w:rPr>
                <w:rFonts w:cs="Times New Roman"/>
                <w:color w:val="000000"/>
              </w:rPr>
              <w:t xml:space="preserve"> </w:t>
            </w:r>
            <w:proofErr w:type="spellStart"/>
            <w:r>
              <w:rPr>
                <w:rFonts w:cs="Times New Roman"/>
                <w:color w:val="000000"/>
              </w:rPr>
              <w:t>vastanud</w:t>
            </w:r>
            <w:proofErr w:type="spellEnd"/>
            <w:r>
              <w:rPr>
                <w:rFonts w:cs="Times New Roman"/>
                <w:color w:val="000000"/>
              </w:rPr>
              <w:t xml:space="preserve"> pea 80,000 </w:t>
            </w:r>
            <w:proofErr w:type="spellStart"/>
            <w:r>
              <w:rPr>
                <w:rFonts w:cs="Times New Roman"/>
                <w:color w:val="000000"/>
              </w:rPr>
              <w:t>inimest</w:t>
            </w:r>
            <w:proofErr w:type="spellEnd"/>
            <w:r>
              <w:rPr>
                <w:rFonts w:cs="Times New Roman"/>
                <w:color w:val="000000"/>
              </w:rPr>
              <w:t xml:space="preserve">. </w:t>
            </w:r>
            <w:proofErr w:type="spellStart"/>
            <w:r>
              <w:rPr>
                <w:rFonts w:cs="Times New Roman"/>
                <w:color w:val="000000"/>
              </w:rPr>
              <w:t>Kuid</w:t>
            </w:r>
            <w:proofErr w:type="spellEnd"/>
            <w:r>
              <w:rPr>
                <w:rFonts w:cs="Times New Roman"/>
                <w:color w:val="000000"/>
              </w:rPr>
              <w:t xml:space="preserve"> </w:t>
            </w:r>
            <w:proofErr w:type="spellStart"/>
            <w:r>
              <w:rPr>
                <w:rFonts w:cs="Times New Roman"/>
                <w:color w:val="000000"/>
              </w:rPr>
              <w:t>sageli</w:t>
            </w:r>
            <w:proofErr w:type="spellEnd"/>
            <w:r>
              <w:rPr>
                <w:rFonts w:cs="Times New Roman"/>
                <w:color w:val="000000"/>
              </w:rPr>
              <w:t xml:space="preserve"> </w:t>
            </w:r>
            <w:proofErr w:type="spellStart"/>
            <w:r>
              <w:rPr>
                <w:rFonts w:cs="Times New Roman"/>
                <w:color w:val="000000"/>
              </w:rPr>
              <w:t>vajame</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küsimustikule</w:t>
            </w:r>
            <w:proofErr w:type="spellEnd"/>
            <w:r>
              <w:rPr>
                <w:rFonts w:cs="Times New Roman"/>
                <w:color w:val="000000"/>
              </w:rPr>
              <w:t xml:space="preserve"> </w:t>
            </w:r>
            <w:proofErr w:type="spellStart"/>
            <w:r>
              <w:rPr>
                <w:rFonts w:cs="Times New Roman"/>
                <w:color w:val="000000"/>
              </w:rPr>
              <w:t>mitte</w:t>
            </w:r>
            <w:proofErr w:type="spellEnd"/>
            <w:r>
              <w:rPr>
                <w:rFonts w:cs="Times New Roman"/>
                <w:color w:val="000000"/>
              </w:rPr>
              <w:t xml:space="preserve"> </w:t>
            </w:r>
            <w:proofErr w:type="spellStart"/>
            <w:r>
              <w:rPr>
                <w:rFonts w:cs="Times New Roman"/>
                <w:color w:val="000000"/>
              </w:rPr>
              <w:t>vastanuid</w:t>
            </w:r>
            <w:proofErr w:type="spellEnd"/>
            <w:r>
              <w:rPr>
                <w:rFonts w:cs="Times New Roman"/>
                <w:color w:val="000000"/>
              </w:rPr>
              <w:t xml:space="preserve"> </w:t>
            </w:r>
            <w:proofErr w:type="spellStart"/>
            <w:r>
              <w:rPr>
                <w:rFonts w:cs="Times New Roman"/>
                <w:color w:val="000000"/>
              </w:rPr>
              <w:t>geenidoonoreid</w:t>
            </w:r>
            <w:proofErr w:type="spellEnd"/>
            <w:r>
              <w:rPr>
                <w:rFonts w:cs="Times New Roman"/>
                <w:color w:val="000000"/>
              </w:rPr>
              <w:t xml:space="preserve">, et </w:t>
            </w:r>
            <w:proofErr w:type="spellStart"/>
            <w:r>
              <w:rPr>
                <w:rFonts w:cs="Times New Roman"/>
                <w:color w:val="000000"/>
              </w:rPr>
              <w:t>isiksuse</w:t>
            </w:r>
            <w:proofErr w:type="spellEnd"/>
            <w:r>
              <w:rPr>
                <w:rFonts w:cs="Times New Roman"/>
                <w:color w:val="000000"/>
              </w:rPr>
              <w:t xml:space="preserve"> ja </w:t>
            </w:r>
            <w:proofErr w:type="spellStart"/>
            <w:r>
              <w:rPr>
                <w:rFonts w:cs="Times New Roman"/>
                <w:color w:val="000000"/>
              </w:rPr>
              <w:t>tervise</w:t>
            </w:r>
            <w:proofErr w:type="spellEnd"/>
            <w:r>
              <w:rPr>
                <w:rFonts w:cs="Times New Roman"/>
                <w:color w:val="000000"/>
              </w:rPr>
              <w:t xml:space="preserve"> </w:t>
            </w:r>
            <w:proofErr w:type="spellStart"/>
            <w:r>
              <w:rPr>
                <w:rFonts w:cs="Times New Roman"/>
                <w:color w:val="000000"/>
              </w:rPr>
              <w:t>seoseid</w:t>
            </w:r>
            <w:proofErr w:type="spellEnd"/>
            <w:r>
              <w:rPr>
                <w:rFonts w:cs="Times New Roman"/>
                <w:color w:val="000000"/>
              </w:rPr>
              <w:t xml:space="preserve"> </w:t>
            </w:r>
            <w:proofErr w:type="spellStart"/>
            <w:r>
              <w:rPr>
                <w:rFonts w:cs="Times New Roman"/>
                <w:color w:val="000000"/>
              </w:rPr>
              <w:t>valideerida</w:t>
            </w:r>
            <w:proofErr w:type="spellEnd"/>
            <w:r>
              <w:rPr>
                <w:rFonts w:cs="Times New Roman"/>
                <w:color w:val="000000"/>
              </w:rPr>
              <w:t xml:space="preserve"> ja </w:t>
            </w:r>
            <w:proofErr w:type="spellStart"/>
            <w:r>
              <w:rPr>
                <w:rFonts w:cs="Times New Roman"/>
                <w:color w:val="000000"/>
              </w:rPr>
              <w:t>mõista</w:t>
            </w:r>
            <w:proofErr w:type="spellEnd"/>
            <w:r>
              <w:rPr>
                <w:rFonts w:cs="Times New Roman"/>
                <w:color w:val="000000"/>
              </w:rPr>
              <w:t xml:space="preserve"> </w:t>
            </w:r>
            <w:proofErr w:type="spellStart"/>
            <w:r>
              <w:rPr>
                <w:rFonts w:cs="Times New Roman"/>
                <w:color w:val="000000"/>
              </w:rPr>
              <w:t>seoste</w:t>
            </w:r>
            <w:proofErr w:type="spellEnd"/>
            <w:r>
              <w:rPr>
                <w:rFonts w:cs="Times New Roman"/>
                <w:color w:val="000000"/>
              </w:rPr>
              <w:t xml:space="preserve"> </w:t>
            </w:r>
            <w:proofErr w:type="spellStart"/>
            <w:r>
              <w:rPr>
                <w:rFonts w:cs="Times New Roman"/>
                <w:color w:val="000000"/>
              </w:rPr>
              <w:t>põhjuslikkust</w:t>
            </w:r>
            <w:proofErr w:type="spellEnd"/>
            <w:r>
              <w:rPr>
                <w:rFonts w:cs="Times New Roman"/>
                <w:color w:val="000000"/>
              </w:rPr>
              <w:t xml:space="preserve">. </w:t>
            </w:r>
            <w:proofErr w:type="spellStart"/>
            <w:r>
              <w:rPr>
                <w:rFonts w:cs="Times New Roman"/>
                <w:color w:val="000000"/>
              </w:rPr>
              <w:t>Selline</w:t>
            </w:r>
            <w:proofErr w:type="spellEnd"/>
            <w:r>
              <w:rPr>
                <w:rFonts w:cs="Times New Roman"/>
                <w:color w:val="000000"/>
              </w:rPr>
              <w:t xml:space="preserve"> </w:t>
            </w:r>
            <w:proofErr w:type="spellStart"/>
            <w:r>
              <w:rPr>
                <w:rFonts w:cs="Times New Roman"/>
                <w:color w:val="000000"/>
              </w:rPr>
              <w:t>mitme</w:t>
            </w:r>
            <w:proofErr w:type="spellEnd"/>
            <w:r>
              <w:rPr>
                <w:rFonts w:cs="Times New Roman"/>
                <w:color w:val="000000"/>
              </w:rPr>
              <w:t xml:space="preserve"> </w:t>
            </w:r>
            <w:proofErr w:type="spellStart"/>
            <w:r>
              <w:rPr>
                <w:rFonts w:cs="Times New Roman"/>
                <w:color w:val="000000"/>
              </w:rPr>
              <w:t>valimi</w:t>
            </w:r>
            <w:proofErr w:type="spellEnd"/>
            <w:r>
              <w:rPr>
                <w:rFonts w:cs="Times New Roman"/>
                <w:color w:val="000000"/>
              </w:rPr>
              <w:t xml:space="preserve"> </w:t>
            </w:r>
            <w:proofErr w:type="spellStart"/>
            <w:r>
              <w:rPr>
                <w:rFonts w:cs="Times New Roman"/>
                <w:color w:val="000000"/>
              </w:rPr>
              <w:t>alaosa</w:t>
            </w:r>
            <w:proofErr w:type="spellEnd"/>
            <w:r>
              <w:rPr>
                <w:rFonts w:cs="Times New Roman"/>
                <w:color w:val="000000"/>
              </w:rPr>
              <w:t xml:space="preserve"> </w:t>
            </w:r>
            <w:proofErr w:type="spellStart"/>
            <w:r>
              <w:rPr>
                <w:rFonts w:cs="Times New Roman"/>
                <w:color w:val="000000"/>
              </w:rPr>
              <w:t>analüüs</w:t>
            </w:r>
            <w:proofErr w:type="spellEnd"/>
            <w:r>
              <w:rPr>
                <w:rFonts w:cs="Times New Roman"/>
                <w:color w:val="000000"/>
              </w:rPr>
              <w:t xml:space="preserve"> on </w:t>
            </w:r>
            <w:proofErr w:type="spellStart"/>
            <w:r>
              <w:rPr>
                <w:rFonts w:cs="Times New Roman"/>
                <w:color w:val="000000"/>
              </w:rPr>
              <w:t>masinõppe</w:t>
            </w:r>
            <w:proofErr w:type="spellEnd"/>
            <w:r>
              <w:rPr>
                <w:rFonts w:cs="Times New Roman"/>
                <w:color w:val="000000"/>
              </w:rPr>
              <w:t xml:space="preserve"> ja </w:t>
            </w:r>
            <w:proofErr w:type="spellStart"/>
            <w:r>
              <w:rPr>
                <w:rFonts w:cs="Times New Roman"/>
                <w:color w:val="000000"/>
              </w:rPr>
              <w:t>Mendeli</w:t>
            </w:r>
            <w:proofErr w:type="spellEnd"/>
            <w:r>
              <w:rPr>
                <w:rFonts w:cs="Times New Roman"/>
                <w:color w:val="000000"/>
              </w:rPr>
              <w:t xml:space="preserve"> </w:t>
            </w:r>
            <w:proofErr w:type="spellStart"/>
            <w:r>
              <w:rPr>
                <w:rFonts w:cs="Times New Roman"/>
                <w:color w:val="000000"/>
              </w:rPr>
              <w:t>randomiseerimise</w:t>
            </w:r>
            <w:proofErr w:type="spellEnd"/>
            <w:r>
              <w:rPr>
                <w:rFonts w:cs="Times New Roman"/>
                <w:color w:val="000000"/>
              </w:rPr>
              <w:t xml:space="preserve"> </w:t>
            </w:r>
            <w:proofErr w:type="spellStart"/>
            <w:r>
              <w:rPr>
                <w:rFonts w:cs="Times New Roman"/>
                <w:color w:val="000000"/>
              </w:rPr>
              <w:t>lähenemise</w:t>
            </w:r>
            <w:proofErr w:type="spellEnd"/>
            <w:r>
              <w:rPr>
                <w:rFonts w:cs="Times New Roman"/>
                <w:color w:val="000000"/>
              </w:rPr>
              <w:t xml:space="preserve"> alus. </w:t>
            </w:r>
            <w:proofErr w:type="spellStart"/>
            <w:r>
              <w:rPr>
                <w:rFonts w:cs="Times New Roman"/>
                <w:color w:val="000000"/>
              </w:rPr>
              <w:t>Näiteks</w:t>
            </w:r>
            <w:proofErr w:type="spellEnd"/>
            <w:r>
              <w:rPr>
                <w:rFonts w:cs="Times New Roman"/>
                <w:color w:val="000000"/>
              </w:rPr>
              <w:t xml:space="preserve"> </w:t>
            </w:r>
            <w:proofErr w:type="spellStart"/>
            <w:r>
              <w:rPr>
                <w:rFonts w:cs="Times New Roman"/>
                <w:color w:val="000000"/>
              </w:rPr>
              <w:t>plaanime</w:t>
            </w:r>
            <w:proofErr w:type="spellEnd"/>
            <w:r>
              <w:rPr>
                <w:rFonts w:cs="Times New Roman"/>
                <w:color w:val="000000"/>
              </w:rPr>
              <w:t xml:space="preserve"> </w:t>
            </w:r>
            <w:proofErr w:type="spellStart"/>
            <w:r>
              <w:rPr>
                <w:rFonts w:cs="Times New Roman"/>
                <w:color w:val="000000"/>
              </w:rPr>
              <w:t>statistiliselt</w:t>
            </w:r>
            <w:proofErr w:type="spellEnd"/>
            <w:r>
              <w:rPr>
                <w:rFonts w:cs="Times New Roman"/>
                <w:color w:val="000000"/>
              </w:rPr>
              <w:t xml:space="preserve"> </w:t>
            </w:r>
            <w:proofErr w:type="spellStart"/>
            <w:r>
              <w:rPr>
                <w:rFonts w:cs="Times New Roman"/>
                <w:color w:val="000000"/>
              </w:rPr>
              <w:t>treenida</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geneetilised</w:t>
            </w:r>
            <w:proofErr w:type="spellEnd"/>
            <w:r>
              <w:rPr>
                <w:rFonts w:cs="Times New Roman"/>
                <w:color w:val="000000"/>
              </w:rPr>
              <w:t xml:space="preserve"> </w:t>
            </w:r>
            <w:proofErr w:type="spellStart"/>
            <w:r>
              <w:rPr>
                <w:rFonts w:cs="Times New Roman"/>
                <w:color w:val="000000"/>
              </w:rPr>
              <w:t>skoorid</w:t>
            </w:r>
            <w:proofErr w:type="spellEnd"/>
            <w:r>
              <w:rPr>
                <w:rFonts w:cs="Times New Roman"/>
                <w:color w:val="000000"/>
              </w:rPr>
              <w:t xml:space="preserve"> 80,000 </w:t>
            </w:r>
            <w:proofErr w:type="spellStart"/>
            <w:r>
              <w:rPr>
                <w:rFonts w:cs="Times New Roman"/>
                <w:color w:val="000000"/>
              </w:rPr>
              <w:t>uuringus</w:t>
            </w:r>
            <w:proofErr w:type="spellEnd"/>
            <w:r>
              <w:rPr>
                <w:rFonts w:cs="Times New Roman"/>
                <w:color w:val="000000"/>
              </w:rPr>
              <w:t xml:space="preserve"> </w:t>
            </w:r>
            <w:proofErr w:type="spellStart"/>
            <w:r>
              <w:rPr>
                <w:rFonts w:cs="Times New Roman"/>
                <w:color w:val="000000"/>
              </w:rPr>
              <w:t>osalenu</w:t>
            </w:r>
            <w:proofErr w:type="spellEnd"/>
            <w:r>
              <w:rPr>
                <w:rFonts w:cs="Times New Roman"/>
                <w:color w:val="000000"/>
              </w:rPr>
              <w:t xml:space="preserve"> </w:t>
            </w:r>
            <w:proofErr w:type="spellStart"/>
            <w:r>
              <w:rPr>
                <w:rFonts w:cs="Times New Roman"/>
                <w:color w:val="000000"/>
              </w:rPr>
              <w:t>abil</w:t>
            </w:r>
            <w:proofErr w:type="spellEnd"/>
            <w:r>
              <w:rPr>
                <w:rFonts w:cs="Times New Roman"/>
                <w:color w:val="000000"/>
              </w:rPr>
              <w:t xml:space="preserve"> ja </w:t>
            </w:r>
            <w:proofErr w:type="spellStart"/>
            <w:r>
              <w:rPr>
                <w:rFonts w:cs="Times New Roman"/>
                <w:color w:val="000000"/>
              </w:rPr>
              <w:t>siis</w:t>
            </w:r>
            <w:proofErr w:type="spellEnd"/>
            <w:r>
              <w:rPr>
                <w:rFonts w:cs="Times New Roman"/>
                <w:color w:val="000000"/>
              </w:rPr>
              <w:t xml:space="preserve"> </w:t>
            </w:r>
            <w:proofErr w:type="spellStart"/>
            <w:r>
              <w:rPr>
                <w:rFonts w:cs="Times New Roman"/>
                <w:color w:val="000000"/>
              </w:rPr>
              <w:t>vaadata</w:t>
            </w:r>
            <w:proofErr w:type="spellEnd"/>
            <w:r>
              <w:rPr>
                <w:rFonts w:cs="Times New Roman"/>
                <w:color w:val="000000"/>
              </w:rPr>
              <w:t xml:space="preserve">, kas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geneetiline</w:t>
            </w:r>
            <w:proofErr w:type="spellEnd"/>
            <w:r>
              <w:rPr>
                <w:rFonts w:cs="Times New Roman"/>
                <w:color w:val="000000"/>
              </w:rPr>
              <w:t xml:space="preserve"> </w:t>
            </w:r>
            <w:proofErr w:type="spellStart"/>
            <w:r>
              <w:rPr>
                <w:rFonts w:cs="Times New Roman"/>
                <w:color w:val="000000"/>
              </w:rPr>
              <w:t>skoor</w:t>
            </w:r>
            <w:proofErr w:type="spellEnd"/>
            <w:r>
              <w:rPr>
                <w:rFonts w:cs="Times New Roman"/>
                <w:color w:val="000000"/>
              </w:rPr>
              <w:t xml:space="preserve"> </w:t>
            </w:r>
            <w:proofErr w:type="spellStart"/>
            <w:r>
              <w:rPr>
                <w:rFonts w:cs="Times New Roman"/>
                <w:color w:val="000000"/>
              </w:rPr>
              <w:t>seostub</w:t>
            </w:r>
            <w:proofErr w:type="spellEnd"/>
            <w:r>
              <w:rPr>
                <w:rFonts w:cs="Times New Roman"/>
                <w:color w:val="000000"/>
              </w:rPr>
              <w:t xml:space="preserve"> ka </w:t>
            </w:r>
            <w:proofErr w:type="spellStart"/>
            <w:r>
              <w:rPr>
                <w:rFonts w:cs="Times New Roman"/>
                <w:color w:val="000000"/>
              </w:rPr>
              <w:t>tervisekäitumisega</w:t>
            </w:r>
            <w:proofErr w:type="spellEnd"/>
            <w:r>
              <w:rPr>
                <w:rFonts w:cs="Times New Roman"/>
                <w:color w:val="000000"/>
              </w:rPr>
              <w:t xml:space="preserve"> </w:t>
            </w:r>
            <w:proofErr w:type="spellStart"/>
            <w:r>
              <w:rPr>
                <w:rFonts w:cs="Times New Roman"/>
                <w:color w:val="000000"/>
              </w:rPr>
              <w:t>ülejäänud</w:t>
            </w:r>
            <w:proofErr w:type="spellEnd"/>
            <w:r>
              <w:rPr>
                <w:rFonts w:cs="Times New Roman"/>
                <w:color w:val="000000"/>
              </w:rPr>
              <w:t xml:space="preserve"> </w:t>
            </w:r>
            <w:proofErr w:type="spellStart"/>
            <w:r>
              <w:rPr>
                <w:rFonts w:cs="Times New Roman"/>
                <w:color w:val="000000"/>
              </w:rPr>
              <w:t>valimil</w:t>
            </w:r>
            <w:proofErr w:type="spellEnd"/>
            <w:r>
              <w:rPr>
                <w:rFonts w:cs="Times New Roman"/>
                <w:color w:val="000000"/>
              </w:rPr>
              <w:t xml:space="preserve">, </w:t>
            </w:r>
            <w:proofErr w:type="spellStart"/>
            <w:r>
              <w:rPr>
                <w:rFonts w:cs="Times New Roman"/>
                <w:color w:val="000000"/>
              </w:rPr>
              <w:t>kes</w:t>
            </w:r>
            <w:proofErr w:type="spellEnd"/>
            <w:r>
              <w:rPr>
                <w:rFonts w:cs="Times New Roman"/>
                <w:color w:val="000000"/>
              </w:rPr>
              <w:t xml:space="preserve">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testi</w:t>
            </w:r>
            <w:proofErr w:type="spellEnd"/>
            <w:r>
              <w:rPr>
                <w:rFonts w:cs="Times New Roman"/>
                <w:color w:val="000000"/>
              </w:rPr>
              <w:t xml:space="preserve"> pole </w:t>
            </w:r>
            <w:proofErr w:type="spellStart"/>
            <w:r>
              <w:rPr>
                <w:rFonts w:cs="Times New Roman"/>
                <w:color w:val="000000"/>
              </w:rPr>
              <w:t>teinud</w:t>
            </w:r>
            <w:proofErr w:type="spellEnd"/>
            <w:r>
              <w:rPr>
                <w:rFonts w:cs="Times New Roman"/>
                <w:color w:val="000000"/>
              </w:rPr>
              <w:t xml:space="preserve">. </w:t>
            </w:r>
            <w:proofErr w:type="spellStart"/>
            <w:r>
              <w:rPr>
                <w:rFonts w:cs="Times New Roman"/>
                <w:color w:val="000000"/>
              </w:rPr>
              <w:t>Selline</w:t>
            </w:r>
            <w:proofErr w:type="spellEnd"/>
            <w:r>
              <w:rPr>
                <w:rFonts w:cs="Times New Roman"/>
                <w:color w:val="000000"/>
              </w:rPr>
              <w:t xml:space="preserve"> </w:t>
            </w:r>
            <w:proofErr w:type="spellStart"/>
            <w:r>
              <w:rPr>
                <w:rFonts w:cs="Times New Roman"/>
                <w:color w:val="000000"/>
              </w:rPr>
              <w:t>analüüs</w:t>
            </w:r>
            <w:proofErr w:type="spellEnd"/>
            <w:r>
              <w:rPr>
                <w:rFonts w:cs="Times New Roman"/>
                <w:color w:val="000000"/>
              </w:rPr>
              <w:t xml:space="preserve"> </w:t>
            </w:r>
            <w:proofErr w:type="spellStart"/>
            <w:r>
              <w:rPr>
                <w:rFonts w:cs="Times New Roman"/>
                <w:color w:val="000000"/>
              </w:rPr>
              <w:t>võimaldab</w:t>
            </w:r>
            <w:proofErr w:type="spellEnd"/>
            <w:r>
              <w:rPr>
                <w:rFonts w:cs="Times New Roman"/>
                <w:color w:val="000000"/>
              </w:rPr>
              <w:t xml:space="preserve"> </w:t>
            </w:r>
            <w:proofErr w:type="spellStart"/>
            <w:r>
              <w:rPr>
                <w:rFonts w:cs="Times New Roman"/>
                <w:color w:val="000000"/>
              </w:rPr>
              <w:t>vältida</w:t>
            </w:r>
            <w:proofErr w:type="spellEnd"/>
            <w:r>
              <w:rPr>
                <w:rFonts w:cs="Times New Roman"/>
                <w:color w:val="000000"/>
              </w:rPr>
              <w:t xml:space="preserve"> </w:t>
            </w:r>
            <w:proofErr w:type="spellStart"/>
            <w:r>
              <w:rPr>
                <w:rFonts w:cs="Times New Roman"/>
                <w:color w:val="000000"/>
              </w:rPr>
              <w:t>andmete</w:t>
            </w:r>
            <w:proofErr w:type="spellEnd"/>
            <w:r>
              <w:rPr>
                <w:rFonts w:cs="Times New Roman"/>
                <w:color w:val="000000"/>
              </w:rPr>
              <w:t xml:space="preserve"> </w:t>
            </w:r>
            <w:proofErr w:type="spellStart"/>
            <w:r>
              <w:rPr>
                <w:rFonts w:cs="Times New Roman"/>
                <w:color w:val="000000"/>
              </w:rPr>
              <w:t>topelt</w:t>
            </w:r>
            <w:proofErr w:type="spellEnd"/>
            <w:r>
              <w:rPr>
                <w:rFonts w:cs="Times New Roman"/>
                <w:color w:val="000000"/>
              </w:rPr>
              <w:t xml:space="preserve"> </w:t>
            </w:r>
            <w:proofErr w:type="spellStart"/>
            <w:r>
              <w:rPr>
                <w:rFonts w:cs="Times New Roman"/>
                <w:color w:val="000000"/>
              </w:rPr>
              <w:t>kasutust</w:t>
            </w:r>
            <w:proofErr w:type="spellEnd"/>
            <w:r>
              <w:rPr>
                <w:rFonts w:cs="Times New Roman"/>
                <w:color w:val="000000"/>
              </w:rPr>
              <w:t xml:space="preserve">, mis on </w:t>
            </w:r>
            <w:proofErr w:type="spellStart"/>
            <w:r>
              <w:rPr>
                <w:rFonts w:cs="Times New Roman"/>
                <w:color w:val="000000"/>
              </w:rPr>
              <w:t>statistiline</w:t>
            </w:r>
            <w:proofErr w:type="spellEnd"/>
            <w:r>
              <w:rPr>
                <w:rFonts w:cs="Times New Roman"/>
                <w:color w:val="000000"/>
              </w:rPr>
              <w:t xml:space="preserve"> </w:t>
            </w:r>
            <w:proofErr w:type="spellStart"/>
            <w:r>
              <w:rPr>
                <w:rFonts w:cs="Times New Roman"/>
                <w:color w:val="000000"/>
              </w:rPr>
              <w:t>patt</w:t>
            </w:r>
            <w:proofErr w:type="spellEnd"/>
            <w:r>
              <w:rPr>
                <w:rFonts w:cs="Times New Roman"/>
                <w:color w:val="000000"/>
              </w:rPr>
              <w:t xml:space="preserve">. </w:t>
            </w:r>
            <w:proofErr w:type="spellStart"/>
            <w:r>
              <w:rPr>
                <w:rFonts w:cs="Times New Roman"/>
                <w:color w:val="000000"/>
              </w:rPr>
              <w:t>Samuti</w:t>
            </w:r>
            <w:proofErr w:type="spellEnd"/>
            <w:r>
              <w:rPr>
                <w:rFonts w:cs="Times New Roman"/>
                <w:color w:val="000000"/>
              </w:rPr>
              <w:t xml:space="preserve"> </w:t>
            </w:r>
            <w:proofErr w:type="spellStart"/>
            <w:r>
              <w:rPr>
                <w:rFonts w:cs="Times New Roman"/>
                <w:color w:val="000000"/>
              </w:rPr>
              <w:t>saame</w:t>
            </w:r>
            <w:proofErr w:type="spellEnd"/>
            <w:r>
              <w:rPr>
                <w:rFonts w:cs="Times New Roman"/>
                <w:color w:val="000000"/>
              </w:rPr>
              <w:t xml:space="preserve"> </w:t>
            </w:r>
            <w:proofErr w:type="spellStart"/>
            <w:r>
              <w:rPr>
                <w:rFonts w:cs="Times New Roman"/>
                <w:color w:val="000000"/>
              </w:rPr>
              <w:t>nii</w:t>
            </w:r>
            <w:proofErr w:type="spellEnd"/>
            <w:r>
              <w:rPr>
                <w:rFonts w:cs="Times New Roman"/>
                <w:color w:val="000000"/>
              </w:rPr>
              <w:t xml:space="preserve"> </w:t>
            </w:r>
            <w:proofErr w:type="spellStart"/>
            <w:r>
              <w:rPr>
                <w:rFonts w:cs="Times New Roman"/>
                <w:color w:val="000000"/>
              </w:rPr>
              <w:t>hinnata</w:t>
            </w:r>
            <w:proofErr w:type="spellEnd"/>
            <w:r>
              <w:rPr>
                <w:rFonts w:cs="Times New Roman"/>
                <w:color w:val="000000"/>
              </w:rPr>
              <w:t xml:space="preserve">, et kas </w:t>
            </w:r>
            <w:proofErr w:type="spellStart"/>
            <w:r>
              <w:rPr>
                <w:rFonts w:cs="Times New Roman"/>
                <w:color w:val="000000"/>
              </w:rPr>
              <w:t>isiksuse</w:t>
            </w:r>
            <w:proofErr w:type="spellEnd"/>
            <w:r>
              <w:rPr>
                <w:rFonts w:cs="Times New Roman"/>
                <w:color w:val="000000"/>
              </w:rPr>
              <w:t xml:space="preserve"> </w:t>
            </w:r>
            <w:proofErr w:type="spellStart"/>
            <w:r>
              <w:rPr>
                <w:rFonts w:cs="Times New Roman"/>
                <w:color w:val="000000"/>
              </w:rPr>
              <w:t>ühel</w:t>
            </w:r>
            <w:proofErr w:type="spellEnd"/>
            <w:r>
              <w:rPr>
                <w:rFonts w:cs="Times New Roman"/>
                <w:color w:val="000000"/>
              </w:rPr>
              <w:t xml:space="preserve"> </w:t>
            </w:r>
            <w:proofErr w:type="spellStart"/>
            <w:r>
              <w:rPr>
                <w:rFonts w:cs="Times New Roman"/>
                <w:color w:val="000000"/>
              </w:rPr>
              <w:t>alaosal</w:t>
            </w:r>
            <w:proofErr w:type="spellEnd"/>
            <w:r>
              <w:rPr>
                <w:rFonts w:cs="Times New Roman"/>
                <w:color w:val="000000"/>
              </w:rPr>
              <w:t xml:space="preserve"> </w:t>
            </w:r>
            <w:proofErr w:type="spellStart"/>
            <w:r>
              <w:rPr>
                <w:rFonts w:cs="Times New Roman"/>
                <w:color w:val="000000"/>
              </w:rPr>
              <w:t>leitud</w:t>
            </w:r>
            <w:proofErr w:type="spellEnd"/>
            <w:r>
              <w:rPr>
                <w:rFonts w:cs="Times New Roman"/>
                <w:color w:val="000000"/>
              </w:rPr>
              <w:t xml:space="preserve"> </w:t>
            </w:r>
            <w:proofErr w:type="spellStart"/>
            <w:r>
              <w:rPr>
                <w:rFonts w:cs="Times New Roman"/>
                <w:color w:val="000000"/>
              </w:rPr>
              <w:t>tulemused</w:t>
            </w:r>
            <w:proofErr w:type="spellEnd"/>
            <w:r>
              <w:rPr>
                <w:rFonts w:cs="Times New Roman"/>
                <w:color w:val="000000"/>
              </w:rPr>
              <w:t xml:space="preserve"> </w:t>
            </w:r>
            <w:proofErr w:type="spellStart"/>
            <w:r>
              <w:rPr>
                <w:rFonts w:cs="Times New Roman"/>
                <w:color w:val="000000"/>
              </w:rPr>
              <w:t>üldistuvad</w:t>
            </w:r>
            <w:proofErr w:type="spellEnd"/>
            <w:r>
              <w:rPr>
                <w:rFonts w:cs="Times New Roman"/>
                <w:color w:val="000000"/>
              </w:rPr>
              <w:t xml:space="preserve"> ka </w:t>
            </w:r>
            <w:proofErr w:type="spellStart"/>
            <w:r>
              <w:rPr>
                <w:rFonts w:cs="Times New Roman"/>
                <w:color w:val="000000"/>
              </w:rPr>
              <w:t>teistele</w:t>
            </w:r>
            <w:proofErr w:type="spellEnd"/>
            <w:r>
              <w:rPr>
                <w:rFonts w:cs="Times New Roman"/>
                <w:color w:val="000000"/>
              </w:rPr>
              <w:t xml:space="preserve"> </w:t>
            </w:r>
            <w:proofErr w:type="spellStart"/>
            <w:r>
              <w:rPr>
                <w:rFonts w:cs="Times New Roman"/>
                <w:color w:val="000000"/>
              </w:rPr>
              <w:t>geenidoonoritele</w:t>
            </w:r>
            <w:proofErr w:type="spellEnd"/>
            <w:r>
              <w:rPr>
                <w:rFonts w:cs="Times New Roman"/>
                <w:color w:val="000000"/>
              </w:rPr>
              <w:t xml:space="preserve"> ja </w:t>
            </w:r>
            <w:proofErr w:type="spellStart"/>
            <w:r>
              <w:rPr>
                <w:rFonts w:cs="Times New Roman"/>
                <w:color w:val="000000"/>
              </w:rPr>
              <w:t>potentsiaalelt</w:t>
            </w:r>
            <w:proofErr w:type="spellEnd"/>
            <w:r>
              <w:rPr>
                <w:rFonts w:cs="Times New Roman"/>
                <w:color w:val="000000"/>
              </w:rPr>
              <w:t xml:space="preserve"> </w:t>
            </w:r>
            <w:proofErr w:type="spellStart"/>
            <w:r>
              <w:rPr>
                <w:rFonts w:cs="Times New Roman"/>
                <w:color w:val="000000"/>
              </w:rPr>
              <w:t>eestlastele</w:t>
            </w:r>
            <w:proofErr w:type="spellEnd"/>
            <w:r>
              <w:rPr>
                <w:rFonts w:cs="Times New Roman"/>
                <w:color w:val="000000"/>
              </w:rPr>
              <w:t xml:space="preserve"> </w:t>
            </w:r>
            <w:proofErr w:type="spellStart"/>
            <w:r>
              <w:rPr>
                <w:rFonts w:cs="Times New Roman"/>
                <w:color w:val="000000"/>
              </w:rPr>
              <w:t>laiemalt</w:t>
            </w:r>
            <w:proofErr w:type="spellEnd"/>
            <w:r>
              <w:rPr>
                <w:rFonts w:cs="Times New Roman"/>
                <w:color w:val="000000"/>
              </w:rPr>
              <w:t xml:space="preserve">. </w:t>
            </w:r>
          </w:p>
          <w:p w14:paraId="782E95E5" w14:textId="77777777" w:rsidR="00546BCC" w:rsidRDefault="007D2FEF">
            <w:pPr>
              <w:widowControl w:val="0"/>
            </w:pPr>
            <w:r>
              <w:rPr>
                <w:rFonts w:cs="Times New Roman"/>
                <w:color w:val="000000"/>
              </w:rPr>
              <w:t xml:space="preserve">8. </w:t>
            </w:r>
            <w:proofErr w:type="spellStart"/>
            <w:r>
              <w:rPr>
                <w:rFonts w:cs="Times New Roman"/>
                <w:color w:val="000000"/>
              </w:rPr>
              <w:t>Mõttetöö</w:t>
            </w:r>
            <w:proofErr w:type="spellEnd"/>
            <w:r>
              <w:rPr>
                <w:rFonts w:cs="Times New Roman"/>
                <w:color w:val="000000"/>
              </w:rPr>
              <w:t xml:space="preserve"> </w:t>
            </w:r>
            <w:proofErr w:type="spellStart"/>
            <w:r>
              <w:rPr>
                <w:rFonts w:cs="Times New Roman"/>
                <w:color w:val="000000"/>
              </w:rPr>
              <w:t>laine</w:t>
            </w:r>
            <w:proofErr w:type="spellEnd"/>
            <w:r>
              <w:rPr>
                <w:rFonts w:cs="Times New Roman"/>
                <w:color w:val="000000"/>
              </w:rPr>
              <w:t xml:space="preserve"> </w:t>
            </w:r>
            <w:proofErr w:type="spellStart"/>
            <w:r>
              <w:rPr>
                <w:rFonts w:cs="Times New Roman"/>
                <w:color w:val="000000"/>
              </w:rPr>
              <w:t>uuringuvahendid</w:t>
            </w:r>
            <w:proofErr w:type="spellEnd"/>
            <w:r>
              <w:rPr>
                <w:rFonts w:cs="Times New Roman"/>
                <w:color w:val="000000"/>
              </w:rPr>
              <w:t xml:space="preserve"> ja </w:t>
            </w:r>
            <w:proofErr w:type="spellStart"/>
            <w:r>
              <w:rPr>
                <w:rFonts w:cs="Times New Roman"/>
                <w:color w:val="000000"/>
              </w:rPr>
              <w:t>nõusolekuvormid</w:t>
            </w:r>
            <w:proofErr w:type="spellEnd"/>
            <w:r>
              <w:rPr>
                <w:rFonts w:cs="Times New Roman"/>
                <w:color w:val="000000"/>
              </w:rPr>
              <w:t xml:space="preserve"> on 27 </w:t>
            </w:r>
            <w:proofErr w:type="spellStart"/>
            <w:r>
              <w:rPr>
                <w:rFonts w:cs="Times New Roman"/>
                <w:color w:val="000000"/>
              </w:rPr>
              <w:t>novembri</w:t>
            </w:r>
            <w:proofErr w:type="spellEnd"/>
            <w:r>
              <w:rPr>
                <w:rFonts w:cs="Times New Roman"/>
                <w:color w:val="000000"/>
              </w:rPr>
              <w:t xml:space="preserve"> 2024 </w:t>
            </w:r>
            <w:proofErr w:type="spellStart"/>
            <w:r>
              <w:rPr>
                <w:rFonts w:cs="Times New Roman"/>
                <w:color w:val="000000"/>
              </w:rPr>
              <w:t>lisas</w:t>
            </w:r>
            <w:proofErr w:type="spellEnd"/>
            <w:r>
              <w:rPr>
                <w:rFonts w:cs="Times New Roman"/>
                <w:color w:val="000000"/>
              </w:rPr>
              <w:t xml:space="preserve"> </w:t>
            </w:r>
            <w:proofErr w:type="spellStart"/>
            <w:r>
              <w:rPr>
                <w:rFonts w:cs="Times New Roman"/>
                <w:color w:val="000000"/>
              </w:rPr>
              <w:t>esitatud</w:t>
            </w:r>
            <w:proofErr w:type="spellEnd"/>
            <w:r>
              <w:rPr>
                <w:rFonts w:cs="Times New Roman"/>
                <w:color w:val="000000"/>
              </w:rPr>
              <w:t>.</w:t>
            </w:r>
          </w:p>
          <w:p w14:paraId="782E95E6" w14:textId="77777777" w:rsidR="00546BCC" w:rsidRDefault="00546BCC">
            <w:pPr>
              <w:widowControl w:val="0"/>
              <w:rPr>
                <w:lang w:val="et-EE"/>
              </w:rPr>
            </w:pPr>
          </w:p>
        </w:tc>
      </w:tr>
      <w:tr w:rsidR="00546BCC" w14:paraId="782E95E9" w14:textId="77777777">
        <w:trPr>
          <w:trHeight w:val="244"/>
        </w:trPr>
        <w:tc>
          <w:tcPr>
            <w:tcW w:w="9600" w:type="dxa"/>
            <w:gridSpan w:val="3"/>
            <w:tcBorders>
              <w:top w:val="single" w:sz="4" w:space="0" w:color="000000"/>
              <w:left w:val="single" w:sz="4" w:space="0" w:color="525252"/>
              <w:bottom w:val="single" w:sz="4" w:space="0" w:color="000000"/>
              <w:right w:val="single" w:sz="4" w:space="0" w:color="000000"/>
            </w:tcBorders>
            <w:shd w:val="clear" w:color="auto" w:fill="FDE9D9" w:themeFill="accent6" w:themeFillTint="33"/>
          </w:tcPr>
          <w:p w14:paraId="782E95E8" w14:textId="77777777" w:rsidR="00546BCC" w:rsidRDefault="007D2FEF">
            <w:pPr>
              <w:widowControl w:val="0"/>
              <w:rPr>
                <w:lang w:val="et-EE"/>
              </w:rPr>
            </w:pPr>
            <w:r>
              <w:rPr>
                <w:b/>
                <w:bCs/>
                <w:color w:val="000000"/>
                <w:lang w:val="et-EE"/>
              </w:rPr>
              <w:lastRenderedPageBreak/>
              <w:t>15. Isikuandmete kaitse meetmete kirjeldus, sealhulgas andmete hoidmise, säilitamise, turvalisuse ja kustutamise kohta, sh andmete ja/või koodivõtme kustutamise kuupäev (kuni 1800 tähemärki, 1 lk).</w:t>
            </w:r>
          </w:p>
        </w:tc>
      </w:tr>
      <w:tr w:rsidR="00546BCC" w14:paraId="782E95F9" w14:textId="77777777">
        <w:trPr>
          <w:trHeight w:val="244"/>
        </w:trPr>
        <w:tc>
          <w:tcPr>
            <w:tcW w:w="9600" w:type="dxa"/>
            <w:gridSpan w:val="3"/>
            <w:tcBorders>
              <w:top w:val="single" w:sz="4" w:space="0" w:color="000000"/>
              <w:left w:val="single" w:sz="4" w:space="0" w:color="525252"/>
              <w:bottom w:val="single" w:sz="4" w:space="0" w:color="000000"/>
              <w:right w:val="single" w:sz="4" w:space="0" w:color="000000"/>
            </w:tcBorders>
            <w:shd w:val="clear" w:color="auto" w:fill="auto"/>
          </w:tcPr>
          <w:p w14:paraId="782E95EA" w14:textId="77777777" w:rsidR="00546BCC" w:rsidRDefault="007D2FEF">
            <w:pPr>
              <w:widowControl w:val="0"/>
              <w:jc w:val="both"/>
            </w:pPr>
            <w:r>
              <w:rPr>
                <w:b/>
                <w:bCs/>
              </w:rPr>
              <w:t xml:space="preserve">Valim ja </w:t>
            </w:r>
            <w:proofErr w:type="spellStart"/>
            <w:r>
              <w:rPr>
                <w:b/>
                <w:bCs/>
              </w:rPr>
              <w:t>andmekoosseis</w:t>
            </w:r>
            <w:proofErr w:type="spellEnd"/>
            <w:r>
              <w:t xml:space="preserve">. </w:t>
            </w:r>
            <w:proofErr w:type="spellStart"/>
            <w:r>
              <w:t>Geenidoonoriks</w:t>
            </w:r>
            <w:proofErr w:type="spellEnd"/>
            <w:r>
              <w:t xml:space="preserve"> </w:t>
            </w:r>
            <w:proofErr w:type="spellStart"/>
            <w:r>
              <w:t>saamise</w:t>
            </w:r>
            <w:proofErr w:type="spellEnd"/>
            <w:r>
              <w:t xml:space="preserve"> </w:t>
            </w:r>
            <w:proofErr w:type="spellStart"/>
            <w:r>
              <w:t>protseduur</w:t>
            </w:r>
            <w:proofErr w:type="spellEnd"/>
            <w:r>
              <w:t xml:space="preserve">, </w:t>
            </w:r>
            <w:proofErr w:type="spellStart"/>
            <w:r>
              <w:t>geenidoonorite</w:t>
            </w:r>
            <w:proofErr w:type="spellEnd"/>
            <w:r>
              <w:t xml:space="preserve"> </w:t>
            </w:r>
            <w:proofErr w:type="spellStart"/>
            <w:r>
              <w:t>andmete</w:t>
            </w:r>
            <w:proofErr w:type="spellEnd"/>
            <w:r>
              <w:t xml:space="preserve"> </w:t>
            </w:r>
            <w:proofErr w:type="spellStart"/>
            <w:r>
              <w:t>kogumine</w:t>
            </w:r>
            <w:proofErr w:type="spellEnd"/>
            <w:r>
              <w:t xml:space="preserve"> ja </w:t>
            </w:r>
            <w:proofErr w:type="spellStart"/>
            <w:r>
              <w:t>töötlemine</w:t>
            </w:r>
            <w:proofErr w:type="spellEnd"/>
            <w:r>
              <w:t xml:space="preserve"> on </w:t>
            </w:r>
            <w:proofErr w:type="spellStart"/>
            <w:r>
              <w:t>reguleeritud</w:t>
            </w:r>
            <w:proofErr w:type="spellEnd"/>
            <w:r>
              <w:t xml:space="preserve"> </w:t>
            </w:r>
            <w:proofErr w:type="spellStart"/>
            <w:r>
              <w:t>IGUSega</w:t>
            </w:r>
            <w:proofErr w:type="spellEnd"/>
            <w:r>
              <w:t xml:space="preserve"> ja EGV </w:t>
            </w:r>
            <w:proofErr w:type="spellStart"/>
            <w:r>
              <w:t>protseduurijuhistega</w:t>
            </w:r>
            <w:proofErr w:type="spellEnd"/>
            <w:r>
              <w:t xml:space="preserve">. </w:t>
            </w:r>
          </w:p>
          <w:p w14:paraId="782E95EB" w14:textId="77777777" w:rsidR="00546BCC" w:rsidRDefault="007D2FEF">
            <w:pPr>
              <w:pStyle w:val="NoSpacing"/>
              <w:widowControl w:val="0"/>
              <w:spacing w:after="120" w:line="276" w:lineRule="auto"/>
              <w:jc w:val="both"/>
              <w:rPr>
                <w:sz w:val="20"/>
                <w:szCs w:val="20"/>
              </w:rPr>
            </w:pPr>
            <w:r>
              <w:rPr>
                <w:rFonts w:ascii="Arial" w:hAnsi="Arial" w:cs="Arial"/>
                <w:bCs/>
                <w:sz w:val="20"/>
                <w:szCs w:val="20"/>
              </w:rPr>
              <w:t>Isiksuseteste ja käitumuslikke teste esitav tarkvara paikneb geenivaramu serveris. Küsimustike ja käitumuslike testide tulemuste linkimine geenivaramu põhiandmestikuga toimub läbi spetsiaalse koodi, mis saadetakse geenidoonorile. Uuringu käigus tekkinud</w:t>
            </w:r>
            <w:r>
              <w:rPr>
                <w:rFonts w:ascii="Arial" w:hAnsi="Arial" w:cs="Arial"/>
                <w:b/>
                <w:bCs/>
                <w:sz w:val="20"/>
                <w:szCs w:val="20"/>
              </w:rPr>
              <w:t xml:space="preserve"> </w:t>
            </w:r>
            <w:r>
              <w:rPr>
                <w:rFonts w:ascii="Arial" w:hAnsi="Arial" w:cs="Arial"/>
                <w:bCs/>
                <w:sz w:val="20"/>
                <w:szCs w:val="20"/>
              </w:rPr>
              <w:t>uued andmed liidetakse EGV andmebaasiga ja säilitatakse seal tähtajatult</w:t>
            </w:r>
            <w:r>
              <w:rPr>
                <w:rFonts w:ascii="Arial" w:hAnsi="Arial" w:cs="Arial"/>
                <w:b/>
                <w:bCs/>
                <w:sz w:val="20"/>
                <w:szCs w:val="20"/>
              </w:rPr>
              <w:t xml:space="preserve"> </w:t>
            </w:r>
            <w:r>
              <w:rPr>
                <w:rFonts w:ascii="Arial" w:hAnsi="Arial" w:cs="Arial"/>
                <w:sz w:val="20"/>
                <w:szCs w:val="20"/>
              </w:rPr>
              <w:t>nagu teisi geenivaramusse kogutud andmeid (IGUS § 18 lg (1))</w:t>
            </w:r>
            <w:r>
              <w:rPr>
                <w:rFonts w:ascii="Arial" w:hAnsi="Arial" w:cs="Arial"/>
                <w:b/>
                <w:bCs/>
                <w:sz w:val="20"/>
                <w:szCs w:val="20"/>
              </w:rPr>
              <w:t>.</w:t>
            </w:r>
          </w:p>
          <w:p w14:paraId="782E95EC" w14:textId="77777777" w:rsidR="00546BCC" w:rsidRDefault="007D2FEF">
            <w:pPr>
              <w:pStyle w:val="Default"/>
              <w:widowControl w:val="0"/>
              <w:spacing w:after="120" w:line="276" w:lineRule="auto"/>
              <w:jc w:val="both"/>
              <w:rPr>
                <w:sz w:val="20"/>
                <w:szCs w:val="20"/>
              </w:rPr>
            </w:pPr>
            <w:r>
              <w:rPr>
                <w:rFonts w:ascii="Arial" w:hAnsi="Arial" w:cs="Arial"/>
                <w:b/>
                <w:bCs/>
                <w:color w:val="auto"/>
                <w:sz w:val="20"/>
                <w:szCs w:val="20"/>
                <w:lang w:val="et-EE"/>
              </w:rPr>
              <w:t xml:space="preserve">Seaduslik alus geenivaramust andmete väljastamiseks. </w:t>
            </w:r>
            <w:r>
              <w:rPr>
                <w:rFonts w:ascii="Arial" w:hAnsi="Arial" w:cs="Arial"/>
                <w:color w:val="auto"/>
                <w:sz w:val="20"/>
                <w:szCs w:val="20"/>
                <w:lang w:val="et-EE"/>
              </w:rPr>
              <w:t xml:space="preserve">Geenivaramust väljastatakse uurimistööks koeproove, DNA kirjeldusi või terviseseisundi kirjeldusi ainult pseudonüümituna, hulgana ja tingimusel, et väljastatavaid proove või andmeid on üheaegselt vähemalt viie geenidoonori kohta (IGUS § 22, lg (4)). </w:t>
            </w:r>
          </w:p>
          <w:p w14:paraId="782E95ED" w14:textId="77777777" w:rsidR="00546BCC" w:rsidRDefault="007D2FEF">
            <w:pPr>
              <w:pStyle w:val="Default"/>
              <w:widowControl w:val="0"/>
              <w:spacing w:after="120" w:line="276" w:lineRule="auto"/>
              <w:jc w:val="both"/>
              <w:rPr>
                <w:rFonts w:ascii="Arial" w:hAnsi="Arial" w:cs="Arial"/>
                <w:b/>
                <w:bCs/>
                <w:color w:val="auto"/>
                <w:sz w:val="20"/>
                <w:szCs w:val="20"/>
                <w:lang w:val="et-EE"/>
              </w:rPr>
            </w:pPr>
            <w:r>
              <w:rPr>
                <w:rFonts w:ascii="Arial" w:hAnsi="Arial" w:cs="Arial"/>
                <w:b/>
                <w:bCs/>
                <w:color w:val="auto"/>
                <w:sz w:val="20"/>
                <w:szCs w:val="20"/>
                <w:lang w:val="et-EE"/>
              </w:rPr>
              <w:t xml:space="preserve">Andmete geenivaramust väljastamise protseduur. </w:t>
            </w:r>
          </w:p>
          <w:p w14:paraId="782E95EE" w14:textId="77777777" w:rsidR="00546BCC" w:rsidRDefault="007D2FEF">
            <w:pPr>
              <w:pStyle w:val="Default"/>
              <w:widowControl w:val="0"/>
              <w:spacing w:after="120" w:line="276" w:lineRule="auto"/>
              <w:jc w:val="both"/>
              <w:rPr>
                <w:rFonts w:ascii="Arial" w:hAnsi="Arial" w:cs="Arial"/>
                <w:color w:val="auto"/>
                <w:sz w:val="20"/>
                <w:szCs w:val="20"/>
              </w:rPr>
            </w:pPr>
            <w:r>
              <w:rPr>
                <w:rFonts w:ascii="Arial" w:hAnsi="Arial" w:cs="Arial"/>
                <w:color w:val="auto"/>
                <w:sz w:val="20"/>
                <w:szCs w:val="20"/>
                <w:lang w:val="et-EE"/>
              </w:rPr>
              <w:t xml:space="preserve">Andmete väljastamisel järgib EGV kõiki </w:t>
            </w:r>
            <w:proofErr w:type="spellStart"/>
            <w:r>
              <w:rPr>
                <w:rFonts w:ascii="Arial" w:hAnsi="Arial" w:cs="Arial"/>
                <w:color w:val="auto"/>
                <w:sz w:val="20"/>
                <w:szCs w:val="20"/>
                <w:lang w:val="et-EE"/>
              </w:rPr>
              <w:t>IGUSest</w:t>
            </w:r>
            <w:proofErr w:type="spellEnd"/>
            <w:r>
              <w:rPr>
                <w:rFonts w:ascii="Arial" w:hAnsi="Arial" w:cs="Arial"/>
                <w:color w:val="auto"/>
                <w:sz w:val="20"/>
                <w:szCs w:val="20"/>
                <w:lang w:val="et-EE"/>
              </w:rPr>
              <w:t xml:space="preserve"> tulenevaid nõudeid. </w:t>
            </w:r>
          </w:p>
          <w:p w14:paraId="782E95EF"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Väljastuse eelduseks on Eesti </w:t>
            </w:r>
            <w:proofErr w:type="spellStart"/>
            <w:r>
              <w:rPr>
                <w:rFonts w:ascii="Arial" w:hAnsi="Arial" w:cs="Arial"/>
                <w:color w:val="auto"/>
                <w:sz w:val="20"/>
                <w:szCs w:val="20"/>
                <w:lang w:val="et-EE"/>
              </w:rPr>
              <w:t>bioeetika</w:t>
            </w:r>
            <w:proofErr w:type="spellEnd"/>
            <w:r>
              <w:rPr>
                <w:rFonts w:ascii="Arial" w:hAnsi="Arial" w:cs="Arial"/>
                <w:color w:val="auto"/>
                <w:sz w:val="20"/>
                <w:szCs w:val="20"/>
                <w:lang w:val="et-EE"/>
              </w:rPr>
              <w:t xml:space="preserve"> ja </w:t>
            </w:r>
            <w:proofErr w:type="spellStart"/>
            <w:r>
              <w:rPr>
                <w:rFonts w:ascii="Arial" w:hAnsi="Arial" w:cs="Arial"/>
                <w:color w:val="auto"/>
                <w:sz w:val="20"/>
                <w:szCs w:val="20"/>
                <w:lang w:val="et-EE"/>
              </w:rPr>
              <w:t>inimuuringute</w:t>
            </w:r>
            <w:proofErr w:type="spellEnd"/>
            <w:r>
              <w:rPr>
                <w:rFonts w:ascii="Arial" w:hAnsi="Arial" w:cs="Arial"/>
                <w:color w:val="auto"/>
                <w:sz w:val="20"/>
                <w:szCs w:val="20"/>
                <w:lang w:val="et-EE"/>
              </w:rPr>
              <w:t xml:space="preserve"> nõukogu hinnang. </w:t>
            </w:r>
          </w:p>
          <w:p w14:paraId="782E95F0"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TÜ genoomika instituudi direktori korraldusega määratakse nimeliselt väljastustoimingute teostamise eest vastutavad isikud. </w:t>
            </w:r>
          </w:p>
          <w:p w14:paraId="782E95F1"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TÜ genoomika instituudi direktor annab korralduse andmete väljastamiseks. </w:t>
            </w:r>
          </w:p>
          <w:p w14:paraId="782E95F2"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Koostatakse väljastamisprotokoll, kuhu märgitakse väljastatud andmed ning üleandmise viis ja kuupäev. Protokoll allkirjastatakse kahepoolselt. </w:t>
            </w:r>
          </w:p>
          <w:p w14:paraId="782E95F3" w14:textId="77777777" w:rsidR="00546BCC" w:rsidRDefault="007D2FEF">
            <w:pPr>
              <w:pStyle w:val="Default"/>
              <w:widowControl w:val="0"/>
              <w:spacing w:after="120" w:line="276" w:lineRule="auto"/>
              <w:jc w:val="both"/>
            </w:pPr>
            <w:r>
              <w:rPr>
                <w:rFonts w:ascii="Arial" w:hAnsi="Arial" w:cs="Arial"/>
                <w:color w:val="auto"/>
                <w:sz w:val="20"/>
                <w:szCs w:val="20"/>
                <w:lang w:val="et-EE"/>
              </w:rPr>
              <w:t>Andmete edastamiseks kasutatakse sapu.cs.ut.ee virtuaalset keskkonda (</w:t>
            </w:r>
            <w:hyperlink r:id="rId15">
              <w:r>
                <w:rPr>
                  <w:rStyle w:val="Hyperlink"/>
                  <w:rFonts w:ascii="Arial" w:hAnsi="Arial" w:cs="Arial"/>
                  <w:sz w:val="20"/>
                  <w:szCs w:val="20"/>
                  <w:lang w:val="et-EE"/>
                </w:rPr>
                <w:t>https://sapu.cs.ut.ee</w:t>
              </w:r>
            </w:hyperlink>
            <w:r>
              <w:rPr>
                <w:rFonts w:ascii="Arial" w:hAnsi="Arial" w:cs="Arial"/>
                <w:color w:val="auto"/>
                <w:sz w:val="20"/>
                <w:szCs w:val="20"/>
                <w:lang w:val="et-EE"/>
              </w:rPr>
              <w:t xml:space="preserve">), kust andmed paroolidega kaitstud tööarvutitesse laetakse ja seejärel keskkonnast uuringu lõppedes kustutatakse. </w:t>
            </w:r>
          </w:p>
          <w:p w14:paraId="782E95F4" w14:textId="77777777" w:rsidR="00546BCC" w:rsidRDefault="007D2FEF">
            <w:pPr>
              <w:pStyle w:val="Default"/>
              <w:widowControl w:val="0"/>
              <w:spacing w:after="120" w:line="276" w:lineRule="auto"/>
              <w:jc w:val="both"/>
              <w:rPr>
                <w:sz w:val="20"/>
                <w:szCs w:val="20"/>
              </w:rPr>
            </w:pPr>
            <w:r>
              <w:rPr>
                <w:rFonts w:ascii="Arial" w:hAnsi="Arial" w:cs="Arial"/>
                <w:b/>
                <w:bCs/>
                <w:color w:val="auto"/>
                <w:sz w:val="20"/>
                <w:szCs w:val="20"/>
                <w:lang w:val="et-EE"/>
              </w:rPr>
              <w:t xml:space="preserve">Uurimistöö teostaja kohustused andmete töötlemisel. </w:t>
            </w:r>
            <w:r>
              <w:rPr>
                <w:rFonts w:ascii="Arial" w:hAnsi="Arial" w:cs="Arial"/>
                <w:color w:val="auto"/>
                <w:sz w:val="20"/>
                <w:szCs w:val="20"/>
                <w:lang w:val="et-EE"/>
              </w:rPr>
              <w:t xml:space="preserve">Uurimistöö läbiviija on kohustatud järgima kõiki seadusest tulenevaid ja väljastamise korralduses toodud andmekaitse põhimõtteid. </w:t>
            </w:r>
          </w:p>
          <w:p w14:paraId="782E95F5"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Uurimistöö teostaja kasutab andmeid ainult uurimistöö eesmärkidel ja ulatuses. </w:t>
            </w:r>
          </w:p>
          <w:p w14:paraId="782E95F6" w14:textId="77777777" w:rsidR="00546BCC" w:rsidRDefault="007D2FEF">
            <w:pPr>
              <w:pStyle w:val="Default"/>
              <w:widowControl w:val="0"/>
              <w:spacing w:after="120" w:line="276" w:lineRule="auto"/>
              <w:jc w:val="both"/>
              <w:rPr>
                <w:sz w:val="20"/>
                <w:szCs w:val="20"/>
              </w:rPr>
            </w:pPr>
            <w:r>
              <w:rPr>
                <w:rFonts w:ascii="Arial" w:hAnsi="Arial" w:cs="Arial"/>
                <w:color w:val="auto"/>
                <w:sz w:val="20"/>
                <w:szCs w:val="20"/>
                <w:lang w:val="et-EE"/>
              </w:rPr>
              <w:t>●</w:t>
            </w:r>
            <w:r>
              <w:rPr>
                <w:rFonts w:ascii="Arial" w:eastAsia="Times New Roman" w:hAnsi="Arial" w:cs="Arial"/>
                <w:color w:val="auto"/>
                <w:sz w:val="20"/>
                <w:szCs w:val="20"/>
                <w:lang w:val="et-EE"/>
              </w:rPr>
              <w:t xml:space="preserve"> </w:t>
            </w:r>
            <w:r>
              <w:rPr>
                <w:rFonts w:ascii="Arial" w:hAnsi="Arial" w:cs="Arial"/>
                <w:color w:val="auto"/>
                <w:sz w:val="20"/>
                <w:szCs w:val="20"/>
                <w:lang w:val="et-EE"/>
              </w:rPr>
              <w:t xml:space="preserve">Uurimistöö teostaja garanteerib andmete konfidentsiaalsuse. </w:t>
            </w:r>
          </w:p>
          <w:p w14:paraId="782E95F7" w14:textId="77777777" w:rsidR="00546BCC" w:rsidRDefault="007D2FEF">
            <w:pPr>
              <w:pStyle w:val="Default"/>
              <w:widowControl w:val="0"/>
              <w:spacing w:after="120" w:line="276" w:lineRule="auto"/>
              <w:jc w:val="both"/>
              <w:rPr>
                <w:sz w:val="20"/>
                <w:szCs w:val="20"/>
                <w:lang w:val="et-EE"/>
              </w:rPr>
            </w:pPr>
            <w:r>
              <w:rPr>
                <w:rFonts w:ascii="Arial" w:hAnsi="Arial" w:cs="Arial"/>
                <w:b/>
                <w:bCs/>
                <w:color w:val="auto"/>
                <w:sz w:val="20"/>
                <w:szCs w:val="20"/>
                <w:lang w:val="et-EE"/>
              </w:rPr>
              <w:t xml:space="preserve">Isikuandmete töötlemine ja kaitse - </w:t>
            </w:r>
            <w:r>
              <w:rPr>
                <w:rFonts w:ascii="Arial" w:hAnsi="Arial" w:cs="Arial"/>
                <w:color w:val="auto"/>
                <w:sz w:val="20"/>
                <w:szCs w:val="20"/>
                <w:lang w:val="et-EE"/>
              </w:rPr>
              <w:t xml:space="preserve">teadlastele väljastatakse pseudonüümitud </w:t>
            </w:r>
            <w:proofErr w:type="spellStart"/>
            <w:r>
              <w:rPr>
                <w:rFonts w:ascii="Arial" w:hAnsi="Arial" w:cs="Arial"/>
                <w:color w:val="auto"/>
                <w:sz w:val="20"/>
                <w:szCs w:val="20"/>
                <w:lang w:val="et-EE"/>
              </w:rPr>
              <w:t>geno</w:t>
            </w:r>
            <w:proofErr w:type="spellEnd"/>
            <w:r>
              <w:rPr>
                <w:rFonts w:ascii="Arial" w:hAnsi="Arial" w:cs="Arial"/>
                <w:color w:val="auto"/>
                <w:sz w:val="20"/>
                <w:szCs w:val="20"/>
                <w:lang w:val="et-EE"/>
              </w:rPr>
              <w:t xml:space="preserve">- ja fenotüübi andmed vastavalt andmete väljastustaotlusele. Neile ei väljastata infot, mis võimaldab otseselt tuvastada doonori isikut (nimi, isikukood, elukoha aadress, muud kontaktandmed). Planeeritava uurimistöö teostajad hoiavad pseudonüümitud andmeid personaalses kasutuses olevates arvutites, mis on kaitstud paroolidega. Seega on tagatud piisav andmete kaitse. </w:t>
            </w:r>
          </w:p>
          <w:p w14:paraId="782E95F8" w14:textId="77777777" w:rsidR="00546BCC" w:rsidRDefault="007D2FEF">
            <w:pPr>
              <w:pStyle w:val="TimesNewRoman"/>
              <w:widowControl w:val="0"/>
              <w:spacing w:before="0" w:after="144" w:line="276" w:lineRule="auto"/>
              <w:jc w:val="both"/>
            </w:pPr>
            <w:r>
              <w:rPr>
                <w:rFonts w:ascii="Arial" w:hAnsi="Arial" w:cs="Times New Roman"/>
              </w:rPr>
              <w:t xml:space="preserve">Tüüpiliselt tudengid ei vaja ligipääsu detailsetele geeniandmetele. Sel juhul vastutav uurija (Uku Vainik) </w:t>
            </w:r>
            <w:r>
              <w:rPr>
                <w:rFonts w:ascii="Arial" w:hAnsi="Arial" w:cs="Times New Roman"/>
              </w:rPr>
              <w:lastRenderedPageBreak/>
              <w:t xml:space="preserve">annab neile ligipääsu fenotüübi andmetele (isiksus, tervisekäitumine) või siis üldistatud polügeensetele skooridele. Kuid mõne analüüsi puhul võib tekkida tudengitel vajadus analüüsida ka detailseid geeniandmeid. Nende analüüside näited on näiteks </w:t>
            </w:r>
            <w:proofErr w:type="spellStart"/>
            <w:r>
              <w:rPr>
                <w:rFonts w:ascii="Arial" w:hAnsi="Arial" w:cs="Times New Roman"/>
              </w:rPr>
              <w:t>ülegenoomsed</w:t>
            </w:r>
            <w:proofErr w:type="spellEnd"/>
            <w:r>
              <w:rPr>
                <w:rFonts w:ascii="Arial" w:hAnsi="Arial" w:cs="Times New Roman"/>
              </w:rPr>
              <w:t xml:space="preserve"> uuringud ja </w:t>
            </w:r>
            <w:proofErr w:type="spellStart"/>
            <w:r>
              <w:rPr>
                <w:rFonts w:ascii="Arial" w:hAnsi="Arial" w:cs="Times New Roman"/>
              </w:rPr>
              <w:t>Mendeli</w:t>
            </w:r>
            <w:proofErr w:type="spellEnd"/>
            <w:r>
              <w:rPr>
                <w:rFonts w:ascii="Arial" w:hAnsi="Arial" w:cs="Times New Roman"/>
              </w:rPr>
              <w:t xml:space="preserve"> </w:t>
            </w:r>
            <w:proofErr w:type="spellStart"/>
            <w:r>
              <w:rPr>
                <w:rFonts w:ascii="Arial" w:hAnsi="Arial" w:cs="Times New Roman"/>
              </w:rPr>
              <w:t>randomiseerimine</w:t>
            </w:r>
            <w:proofErr w:type="spellEnd"/>
            <w:r>
              <w:rPr>
                <w:rFonts w:ascii="Arial" w:hAnsi="Arial" w:cs="Times New Roman"/>
              </w:rPr>
              <w:t>. Kuna detailsed geeniandmed on tundlikud andmed, siis saavad tudengid neid andmeid analüüsida ainult SAPU serveris (</w:t>
            </w:r>
            <w:hyperlink r:id="rId16">
              <w:r>
                <w:rPr>
                  <w:rStyle w:val="Hyperlink"/>
                  <w:rFonts w:ascii="Arial" w:hAnsi="Arial" w:cs="Arial"/>
                  <w:color w:val="auto"/>
                </w:rPr>
                <w:t>https://sapu.cs.ut.ee/</w:t>
              </w:r>
            </w:hyperlink>
            <w:r>
              <w:rPr>
                <w:rFonts w:ascii="Arial" w:hAnsi="Arial" w:cs="Times New Roman"/>
              </w:rPr>
              <w:t>).</w:t>
            </w:r>
          </w:p>
        </w:tc>
      </w:tr>
      <w:tr w:rsidR="00546BCC" w14:paraId="782E9600" w14:textId="77777777">
        <w:trPr>
          <w:trHeight w:val="1235"/>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5FA" w14:textId="77777777" w:rsidR="00546BCC" w:rsidRDefault="007D2FEF">
            <w:pPr>
              <w:widowControl w:val="0"/>
              <w:spacing w:before="0" w:after="0"/>
              <w:rPr>
                <w:b/>
                <w:lang w:val="et-EE"/>
              </w:rPr>
            </w:pPr>
            <w:r>
              <w:rPr>
                <w:b/>
                <w:bCs/>
                <w:lang w:val="et-EE"/>
              </w:rPr>
              <w:lastRenderedPageBreak/>
              <w:t>Kirjeldada ja põhjendada uuringu vajaduseks kogutud andmete säilitamist ja tähtaega.</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5FB" w14:textId="77777777" w:rsidR="00546BCC" w:rsidRDefault="007D2FEF">
            <w:pPr>
              <w:widowControl w:val="0"/>
              <w:rPr>
                <w:lang w:val="et-EE"/>
              </w:rPr>
            </w:pPr>
            <w:r>
              <w:rPr>
                <w:lang w:val="et-EE"/>
              </w:rPr>
              <w:t xml:space="preserve">Geenidoonorite andmeid hoitakse geenivaramus tähtajatult, kui need ei kuulu geenidoonori soovil hävitamisele. Uuringu käigus tekkinud uued andmed </w:t>
            </w:r>
            <w:proofErr w:type="spellStart"/>
            <w:r>
              <w:rPr>
                <w:lang w:val="et-EE"/>
              </w:rPr>
              <w:t>liidetakase</w:t>
            </w:r>
            <w:proofErr w:type="spellEnd"/>
            <w:r>
              <w:rPr>
                <w:lang w:val="et-EE"/>
              </w:rPr>
              <w:t xml:space="preserve"> EGV andmebaasiga ja säilitatakse seal tähtajatult nagu teisi geenivaramusse kogutud andmeid (IGUS § 18 lg (1)).</w:t>
            </w:r>
          </w:p>
          <w:p w14:paraId="782E95FC" w14:textId="77777777" w:rsidR="00546BCC" w:rsidRDefault="007D2FEF">
            <w:pPr>
              <w:widowControl w:val="0"/>
              <w:spacing w:before="0" w:after="0"/>
              <w:rPr>
                <w:lang w:val="et-EE"/>
              </w:rPr>
            </w:pPr>
            <w:r>
              <w:rPr>
                <w:lang w:val="et-EE"/>
              </w:rPr>
              <w:t>Geeni- ja fenotüübiandmete seostamine antud uuringuprojekti raames avardab meie arusaamist käitumise ja tervise seostest</w:t>
            </w:r>
            <w:r>
              <w:rPr>
                <w:color w:val="FF0000"/>
                <w:lang w:val="et-EE"/>
              </w:rPr>
              <w:t xml:space="preserve">. </w:t>
            </w:r>
            <w:r>
              <w:rPr>
                <w:lang w:val="et-EE"/>
              </w:rPr>
              <w:t>Uuringuandmed on plaanis publitseerida rahvusvahelises eelretsenseeritud teadusajakirjanduses. Andmeid kasutatakse teaduslike artiklite avaldamiseks vastavalt rahvusvahelistele artiklite avaldamise nõuetele kooskõlas Helsinki deklaratsiooniga (Eesti Arst 2011; 90(7):344–346). Andmed avaldatakse viisil, mis ei võimalda konkreetse isiku tuvastamist.</w:t>
            </w:r>
          </w:p>
          <w:p w14:paraId="782E95FD" w14:textId="77777777" w:rsidR="00546BCC" w:rsidRDefault="00546BCC">
            <w:pPr>
              <w:widowControl w:val="0"/>
              <w:spacing w:before="0" w:after="0"/>
              <w:rPr>
                <w:bCs/>
                <w:color w:val="323232"/>
                <w:lang w:val="et-EE"/>
              </w:rPr>
            </w:pPr>
          </w:p>
          <w:p w14:paraId="782E95FE" w14:textId="77777777" w:rsidR="00546BCC" w:rsidRDefault="007D2FEF">
            <w:pPr>
              <w:widowControl w:val="0"/>
              <w:spacing w:before="0" w:after="0"/>
              <w:rPr>
                <w:lang w:val="et-EE"/>
              </w:rPr>
            </w:pPr>
            <w:r>
              <w:rPr>
                <w:lang w:val="et-EE"/>
              </w:rPr>
              <w:t>Andmeanalüüsil kasutatud andmestikku hoitakse turvalises</w:t>
            </w:r>
          </w:p>
          <w:p w14:paraId="782E95FF" w14:textId="77777777" w:rsidR="00546BCC" w:rsidRDefault="007D2FEF">
            <w:pPr>
              <w:widowControl w:val="0"/>
              <w:spacing w:before="0" w:after="0"/>
              <w:rPr>
                <w:lang w:val="et-EE"/>
              </w:rPr>
            </w:pPr>
            <w:r>
              <w:rPr>
                <w:lang w:val="et-EE"/>
              </w:rPr>
              <w:t>serveris kuni 10a peale analüüsi tulemuste avaldamist.</w:t>
            </w:r>
          </w:p>
        </w:tc>
      </w:tr>
      <w:tr w:rsidR="00546BCC" w14:paraId="782E9604" w14:textId="77777777">
        <w:trPr>
          <w:trHeight w:val="1235"/>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601" w14:textId="77777777" w:rsidR="00546BCC" w:rsidRDefault="007D2FEF">
            <w:pPr>
              <w:widowControl w:val="0"/>
              <w:spacing w:before="0" w:after="0"/>
              <w:rPr>
                <w:b/>
                <w:lang w:val="et-EE"/>
              </w:rPr>
            </w:pPr>
            <w:r>
              <w:rPr>
                <w:b/>
                <w:bCs/>
                <w:lang w:val="et-EE"/>
              </w:rPr>
              <w:t xml:space="preserve">Kirjeldada isikuandmete </w:t>
            </w:r>
            <w:proofErr w:type="spellStart"/>
            <w:r>
              <w:rPr>
                <w:b/>
                <w:bCs/>
                <w:lang w:val="et-EE"/>
              </w:rPr>
              <w:t>pseudonüümimise</w:t>
            </w:r>
            <w:proofErr w:type="spellEnd"/>
            <w:r>
              <w:rPr>
                <w:b/>
                <w:bCs/>
                <w:lang w:val="et-EE"/>
              </w:rPr>
              <w:t xml:space="preserve"> protsessi ja vahendeid.</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602" w14:textId="77777777" w:rsidR="00546BCC" w:rsidRDefault="007D2FEF">
            <w:pPr>
              <w:widowControl w:val="0"/>
              <w:rPr>
                <w:lang w:val="et-EE"/>
              </w:rPr>
            </w:pPr>
            <w:proofErr w:type="spellStart"/>
            <w:r>
              <w:rPr>
                <w:lang w:val="et-EE"/>
              </w:rPr>
              <w:t>Pseudonüümimine</w:t>
            </w:r>
            <w:proofErr w:type="spellEnd"/>
            <w:r>
              <w:rPr>
                <w:lang w:val="et-EE"/>
              </w:rPr>
              <w:t xml:space="preserve"> on geenivaramus teostatud juba eelnevalt geenidoonorite andmete andmebaasi liitmise käigus.</w:t>
            </w:r>
          </w:p>
          <w:p w14:paraId="782E9603" w14:textId="77777777" w:rsidR="00546BCC" w:rsidRDefault="007D2FEF">
            <w:pPr>
              <w:widowControl w:val="0"/>
              <w:spacing w:before="0" w:after="0"/>
              <w:rPr>
                <w:lang w:val="et-EE"/>
              </w:rPr>
            </w:pPr>
            <w:r>
              <w:rPr>
                <w:lang w:val="et-EE"/>
              </w:rPr>
              <w:t xml:space="preserve">Geenidoonoriks saamise protseduur ja andmete kogumine selle raames on reguleeritud </w:t>
            </w:r>
            <w:proofErr w:type="spellStart"/>
            <w:r>
              <w:rPr>
                <w:lang w:val="et-EE"/>
              </w:rPr>
              <w:t>IGUSega</w:t>
            </w:r>
            <w:proofErr w:type="spellEnd"/>
            <w:r>
              <w:rPr>
                <w:lang w:val="et-EE"/>
              </w:rPr>
              <w:t xml:space="preserve"> ja EGV protseduurijuhistega.</w:t>
            </w:r>
          </w:p>
        </w:tc>
      </w:tr>
      <w:tr w:rsidR="00546BCC" w14:paraId="782E9609" w14:textId="77777777">
        <w:trPr>
          <w:trHeight w:val="1235"/>
        </w:trPr>
        <w:tc>
          <w:tcPr>
            <w:tcW w:w="3200" w:type="dxa"/>
            <w:tcBorders>
              <w:top w:val="single" w:sz="4" w:space="0" w:color="000000"/>
              <w:left w:val="single" w:sz="4" w:space="0" w:color="525252"/>
              <w:bottom w:val="single" w:sz="4" w:space="0" w:color="000000"/>
              <w:right w:val="single" w:sz="4" w:space="0" w:color="525252"/>
            </w:tcBorders>
            <w:shd w:val="clear" w:color="auto" w:fill="auto"/>
          </w:tcPr>
          <w:p w14:paraId="782E9605" w14:textId="77777777" w:rsidR="00546BCC" w:rsidRDefault="007D2FEF">
            <w:pPr>
              <w:widowControl w:val="0"/>
              <w:spacing w:before="0" w:after="0"/>
              <w:rPr>
                <w:b/>
                <w:color w:val="323232"/>
                <w:lang w:val="et-EE"/>
              </w:rPr>
            </w:pPr>
            <w:r>
              <w:rPr>
                <w:b/>
                <w:color w:val="323232"/>
                <w:lang w:val="et-EE"/>
              </w:rPr>
              <w:t xml:space="preserve">Kas kavatsetakse geenidoonorite isikuandmeid </w:t>
            </w:r>
            <w:proofErr w:type="spellStart"/>
            <w:r>
              <w:rPr>
                <w:b/>
                <w:color w:val="323232"/>
                <w:lang w:val="et-EE"/>
              </w:rPr>
              <w:t>depseudonüümida</w:t>
            </w:r>
            <w:proofErr w:type="spellEnd"/>
            <w:r>
              <w:rPr>
                <w:b/>
                <w:color w:val="323232"/>
                <w:lang w:val="et-EE"/>
              </w:rPr>
              <w:t>?</w:t>
            </w:r>
          </w:p>
        </w:tc>
        <w:tc>
          <w:tcPr>
            <w:tcW w:w="6400" w:type="dxa"/>
            <w:gridSpan w:val="2"/>
            <w:tcBorders>
              <w:top w:val="single" w:sz="4" w:space="0" w:color="525252"/>
              <w:left w:val="single" w:sz="4" w:space="0" w:color="525252"/>
              <w:bottom w:val="single" w:sz="4" w:space="0" w:color="525252"/>
              <w:right w:val="single" w:sz="4" w:space="0" w:color="525252"/>
            </w:tcBorders>
            <w:shd w:val="clear" w:color="auto" w:fill="auto"/>
            <w:tcMar>
              <w:top w:w="0" w:type="dxa"/>
              <w:left w:w="0" w:type="dxa"/>
              <w:bottom w:w="0" w:type="dxa"/>
              <w:right w:w="0" w:type="dxa"/>
            </w:tcMar>
          </w:tcPr>
          <w:p w14:paraId="782E9606" w14:textId="77777777" w:rsidR="00546BCC" w:rsidRDefault="007D2FEF">
            <w:pPr>
              <w:pStyle w:val="ListParagraph"/>
              <w:widowControl w:val="0"/>
              <w:numPr>
                <w:ilvl w:val="0"/>
                <w:numId w:val="12"/>
              </w:numPr>
              <w:spacing w:before="0" w:after="0"/>
              <w:rPr>
                <w:b/>
                <w:bCs/>
                <w:color w:val="323232"/>
                <w:lang w:val="et-EE"/>
              </w:rPr>
            </w:pPr>
            <w:r>
              <w:rPr>
                <w:b/>
                <w:bCs/>
                <w:color w:val="323232"/>
                <w:lang w:val="et-EE"/>
              </w:rPr>
              <w:t xml:space="preserve">Täpsustada, mitme geenidoonori andmed </w:t>
            </w:r>
            <w:proofErr w:type="spellStart"/>
            <w:r>
              <w:rPr>
                <w:b/>
                <w:bCs/>
                <w:color w:val="323232"/>
                <w:lang w:val="et-EE"/>
              </w:rPr>
              <w:t>depseudonüümitakse</w:t>
            </w:r>
            <w:proofErr w:type="spellEnd"/>
            <w:r>
              <w:rPr>
                <w:b/>
                <w:bCs/>
                <w:color w:val="323232"/>
                <w:lang w:val="et-EE"/>
              </w:rPr>
              <w:t>.</w:t>
            </w:r>
          </w:p>
          <w:p w14:paraId="782E9607" w14:textId="77777777" w:rsidR="00546BCC" w:rsidRDefault="007D2FEF">
            <w:pPr>
              <w:pStyle w:val="ListParagraph"/>
              <w:widowControl w:val="0"/>
              <w:numPr>
                <w:ilvl w:val="0"/>
                <w:numId w:val="12"/>
              </w:numPr>
              <w:spacing w:before="0" w:after="0"/>
              <w:rPr>
                <w:b/>
                <w:bCs/>
                <w:color w:val="323232"/>
                <w:lang w:val="et-EE"/>
              </w:rPr>
            </w:pPr>
            <w:r>
              <w:rPr>
                <w:b/>
                <w:bCs/>
                <w:color w:val="323232"/>
                <w:lang w:val="et-EE"/>
              </w:rPr>
              <w:t xml:space="preserve">Selgitada, mis otstarbel andmed </w:t>
            </w:r>
            <w:proofErr w:type="spellStart"/>
            <w:r>
              <w:rPr>
                <w:b/>
                <w:bCs/>
                <w:color w:val="323232"/>
                <w:lang w:val="et-EE"/>
              </w:rPr>
              <w:t>depseudonüümitakse</w:t>
            </w:r>
            <w:proofErr w:type="spellEnd"/>
            <w:r>
              <w:rPr>
                <w:b/>
                <w:bCs/>
                <w:color w:val="323232"/>
                <w:lang w:val="et-EE"/>
              </w:rPr>
              <w:t>.</w:t>
            </w:r>
          </w:p>
          <w:p w14:paraId="782E9608" w14:textId="77777777" w:rsidR="00546BCC" w:rsidRDefault="007D2FEF">
            <w:pPr>
              <w:widowControl w:val="0"/>
              <w:spacing w:before="0" w:after="0"/>
              <w:rPr>
                <w:lang w:val="et-EE"/>
              </w:rPr>
            </w:pPr>
            <w:r>
              <w:rPr>
                <w:lang w:val="et-EE"/>
              </w:rPr>
              <w:t xml:space="preserve">Antud uurimistöö raames toimub geenidoonorite andmete </w:t>
            </w:r>
            <w:proofErr w:type="spellStart"/>
            <w:r>
              <w:rPr>
                <w:lang w:val="et-EE"/>
              </w:rPr>
              <w:t>depseudonüümimine</w:t>
            </w:r>
            <w:proofErr w:type="spellEnd"/>
            <w:r>
              <w:rPr>
                <w:lang w:val="et-EE"/>
              </w:rPr>
              <w:t xml:space="preserve">, milleks palume Eesti </w:t>
            </w:r>
            <w:proofErr w:type="spellStart"/>
            <w:r>
              <w:rPr>
                <w:lang w:val="et-EE"/>
              </w:rPr>
              <w:t>bioeetika</w:t>
            </w:r>
            <w:proofErr w:type="spellEnd"/>
            <w:r>
              <w:rPr>
                <w:lang w:val="et-EE"/>
              </w:rPr>
              <w:t xml:space="preserve"> ja </w:t>
            </w:r>
            <w:proofErr w:type="spellStart"/>
            <w:r>
              <w:rPr>
                <w:lang w:val="et-EE"/>
              </w:rPr>
              <w:t>inimuuringute</w:t>
            </w:r>
            <w:proofErr w:type="spellEnd"/>
            <w:r>
              <w:rPr>
                <w:lang w:val="et-EE"/>
              </w:rPr>
              <w:t xml:space="preserve"> nõukogu kooskõlastust. </w:t>
            </w:r>
            <w:proofErr w:type="spellStart"/>
            <w:r>
              <w:rPr>
                <w:lang w:val="et-EE"/>
              </w:rPr>
              <w:t>Depseudonüümimine</w:t>
            </w:r>
            <w:proofErr w:type="spellEnd"/>
            <w:r>
              <w:rPr>
                <w:lang w:val="et-EE"/>
              </w:rPr>
              <w:t xml:space="preserve"> toimub geenidoonorite kontaktandmete saamiseks. Uuritavad isikud on allkirjastanud geenidoonoriks saamise nõusoleku vormi, millega nad on informeeritud, et geenivaramu vastutav töötleja teostab </w:t>
            </w:r>
            <w:proofErr w:type="spellStart"/>
            <w:r>
              <w:rPr>
                <w:lang w:val="et-EE"/>
              </w:rPr>
              <w:t>depseudonüümimist</w:t>
            </w:r>
            <w:proofErr w:type="spellEnd"/>
            <w:r>
              <w:rPr>
                <w:lang w:val="et-EE"/>
              </w:rPr>
              <w:t xml:space="preserve"> </w:t>
            </w:r>
            <w:proofErr w:type="spellStart"/>
            <w:r>
              <w:rPr>
                <w:lang w:val="et-EE"/>
              </w:rPr>
              <w:t>Inimgeeniuuringute</w:t>
            </w:r>
            <w:proofErr w:type="spellEnd"/>
            <w:r>
              <w:rPr>
                <w:lang w:val="et-EE"/>
              </w:rPr>
              <w:t xml:space="preserve"> seaduses (IGUS) sätestatud juhtudel ja korras. (Geenidoonoriks saamise nõusoleku vorm ning selle täitmise ja säilitamise kord on sätestatud Tervise- ja tööministri 11.04.2019 määrusega nr. 39). IGUS §24 lõige (2) punkt 4 kohaselt on </w:t>
            </w:r>
            <w:proofErr w:type="spellStart"/>
            <w:r>
              <w:rPr>
                <w:lang w:val="et-EE"/>
              </w:rPr>
              <w:t>depseudonüümimine</w:t>
            </w:r>
            <w:proofErr w:type="spellEnd"/>
            <w:r>
              <w:rPr>
                <w:lang w:val="et-EE"/>
              </w:rPr>
              <w:t xml:space="preserve"> lubatud vastutava töötleja ettepanekul ja eetikakomitee nõusolekul geenidoonori tuvastamiseks, temaga ühenduse võtmiseks ning tema kirjalikul nõusolekul terviseseisundi kirjelduse uuendamiseks, täiendamiseks või kontrollimiseks.</w:t>
            </w:r>
          </w:p>
        </w:tc>
      </w:tr>
      <w:tr w:rsidR="00546BCC" w14:paraId="782E960D" w14:textId="77777777">
        <w:trPr>
          <w:trHeight w:val="1580"/>
        </w:trPr>
        <w:tc>
          <w:tcPr>
            <w:tcW w:w="3200" w:type="dxa"/>
            <w:tcBorders>
              <w:top w:val="single" w:sz="4" w:space="0" w:color="000000"/>
              <w:left w:val="single" w:sz="4" w:space="0" w:color="000000"/>
              <w:bottom w:val="single" w:sz="4" w:space="0" w:color="000000"/>
              <w:right w:val="single" w:sz="4" w:space="0" w:color="000000"/>
            </w:tcBorders>
            <w:shd w:val="clear" w:color="auto" w:fill="auto"/>
          </w:tcPr>
          <w:p w14:paraId="782E960A" w14:textId="77777777" w:rsidR="00546BCC" w:rsidRDefault="007D2FEF">
            <w:pPr>
              <w:widowControl w:val="0"/>
              <w:rPr>
                <w:b/>
                <w:bCs/>
                <w:lang w:val="et-EE"/>
              </w:rPr>
            </w:pPr>
            <w:r>
              <w:rPr>
                <w:b/>
                <w:bCs/>
                <w:lang w:val="et-EE"/>
              </w:rPr>
              <w:t>Kas toimub isikuandmete transportimine ning kirjeldada, kuidas on tagatud andmete turvalisus.</w:t>
            </w:r>
          </w:p>
        </w:tc>
        <w:tc>
          <w:tcPr>
            <w:tcW w:w="6400" w:type="dxa"/>
            <w:gridSpan w:val="2"/>
            <w:tcBorders>
              <w:top w:val="single" w:sz="4" w:space="0" w:color="000000"/>
              <w:left w:val="single" w:sz="4" w:space="0" w:color="000000"/>
              <w:bottom w:val="single" w:sz="4" w:space="0" w:color="000000"/>
              <w:right w:val="single" w:sz="4" w:space="0" w:color="000000"/>
            </w:tcBorders>
            <w:shd w:val="clear" w:color="auto" w:fill="auto"/>
          </w:tcPr>
          <w:p w14:paraId="782E960B" w14:textId="77777777" w:rsidR="00546BCC" w:rsidRDefault="007D2FEF">
            <w:pPr>
              <w:widowControl w:val="0"/>
              <w:rPr>
                <w:lang w:val="et-EE"/>
              </w:rPr>
            </w:pPr>
            <w:r>
              <w:rPr>
                <w:lang w:val="et-EE"/>
              </w:rPr>
              <w:t xml:space="preserve">Isikuandmetele on ligipääs Eesti geenivaramu volitatud töötajatel, mis on vajalik uuritavate kutsumiseks planeeritavasse uuringusse. </w:t>
            </w:r>
          </w:p>
          <w:p w14:paraId="782E960C" w14:textId="77777777" w:rsidR="00546BCC" w:rsidRDefault="007D2FEF">
            <w:pPr>
              <w:widowControl w:val="0"/>
              <w:rPr>
                <w:lang w:val="et-EE"/>
              </w:rPr>
            </w:pPr>
            <w:r>
              <w:rPr>
                <w:lang w:val="et-EE"/>
              </w:rPr>
              <w:t>Teadlased (v.a. uuritavatega kokku puutuvad uurijad) töötavad uuringu läbiviimisel pseudonüümitud andmetega. Andmete lekkimise võimalus on kohustuslike abinõude kasutamise abil viidud miinimumini.</w:t>
            </w:r>
          </w:p>
        </w:tc>
      </w:tr>
      <w:tr w:rsidR="00546BCC" w14:paraId="782E9610" w14:textId="77777777">
        <w:trPr>
          <w:trHeight w:val="761"/>
        </w:trPr>
        <w:tc>
          <w:tcPr>
            <w:tcW w:w="3200" w:type="dxa"/>
            <w:tcBorders>
              <w:top w:val="single" w:sz="4" w:space="0" w:color="000000"/>
              <w:left w:val="single" w:sz="4" w:space="0" w:color="000000"/>
              <w:bottom w:val="single" w:sz="4" w:space="0" w:color="000000"/>
              <w:right w:val="single" w:sz="4" w:space="0" w:color="000000"/>
            </w:tcBorders>
            <w:shd w:val="clear" w:color="auto" w:fill="auto"/>
          </w:tcPr>
          <w:p w14:paraId="782E960E" w14:textId="77777777" w:rsidR="00546BCC" w:rsidRDefault="007D2FEF">
            <w:pPr>
              <w:widowControl w:val="0"/>
              <w:rPr>
                <w:b/>
                <w:bCs/>
                <w:lang w:val="et-EE"/>
              </w:rPr>
            </w:pPr>
            <w:r>
              <w:rPr>
                <w:b/>
                <w:bCs/>
                <w:lang w:val="et-EE"/>
              </w:rPr>
              <w:t xml:space="preserve">Kirjeldada, kuidas on andmed kaitstud loata või ebaseadusliku töötlemise eest. </w:t>
            </w:r>
          </w:p>
        </w:tc>
        <w:tc>
          <w:tcPr>
            <w:tcW w:w="6400" w:type="dxa"/>
            <w:gridSpan w:val="2"/>
            <w:tcBorders>
              <w:top w:val="single" w:sz="4" w:space="0" w:color="000000"/>
              <w:left w:val="single" w:sz="4" w:space="0" w:color="000000"/>
              <w:bottom w:val="single" w:sz="4" w:space="0" w:color="000000"/>
              <w:right w:val="single" w:sz="4" w:space="0" w:color="000000"/>
            </w:tcBorders>
            <w:shd w:val="clear" w:color="auto" w:fill="auto"/>
          </w:tcPr>
          <w:p w14:paraId="782E960F" w14:textId="77777777" w:rsidR="00546BCC" w:rsidRDefault="007D2FEF">
            <w:pPr>
              <w:widowControl w:val="0"/>
              <w:rPr>
                <w:lang w:val="et-EE"/>
              </w:rPr>
            </w:pPr>
            <w:r>
              <w:rPr>
                <w:lang w:val="et-EE"/>
              </w:rPr>
              <w:t xml:space="preserve">Geenidoonorite isikuandmeid hoitakse enne </w:t>
            </w:r>
            <w:proofErr w:type="spellStart"/>
            <w:r>
              <w:rPr>
                <w:lang w:val="et-EE"/>
              </w:rPr>
              <w:t>depseudonüümimist</w:t>
            </w:r>
            <w:proofErr w:type="spellEnd"/>
            <w:r>
              <w:rPr>
                <w:lang w:val="et-EE"/>
              </w:rPr>
              <w:t xml:space="preserve"> piiratud juurdepääsuga serveris, millel puudub internetiühendus. Uuringu läbiviimisel on uuritavate isikuandmed uurimistööga mitteseotud osapoolte eest kaitstud ning uuringu läbiviijatel on kohustus tagada andmekaitse nõuete täitmine.</w:t>
            </w:r>
          </w:p>
        </w:tc>
      </w:tr>
      <w:tr w:rsidR="00546BCC" w14:paraId="782E9613" w14:textId="77777777">
        <w:trPr>
          <w:trHeight w:val="960"/>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2E9611" w14:textId="77777777" w:rsidR="00546BCC" w:rsidRDefault="007D2FEF">
            <w:pPr>
              <w:widowControl w:val="0"/>
              <w:rPr>
                <w:b/>
                <w:lang w:val="et-EE"/>
              </w:rPr>
            </w:pPr>
            <w:r>
              <w:rPr>
                <w:b/>
                <w:lang w:val="et-EE"/>
              </w:rPr>
              <w:lastRenderedPageBreak/>
              <w:t>Kinnitan, et kõik uuringu läbiviijad on teadlikud projekti läbiviimisega kaasnevatest eetilistest ja isikuandmete kaitsega kaasnevatest nõuetest.</w:t>
            </w:r>
          </w:p>
          <w:p w14:paraId="782E9612" w14:textId="77777777" w:rsidR="00546BCC" w:rsidRDefault="00546BCC">
            <w:pPr>
              <w:widowControl w:val="0"/>
              <w:rPr>
                <w:lang w:val="et-EE"/>
              </w:rPr>
            </w:pPr>
          </w:p>
        </w:tc>
      </w:tr>
      <w:tr w:rsidR="00546BCC" w14:paraId="782E9618" w14:textId="77777777">
        <w:trPr>
          <w:trHeight w:val="1328"/>
        </w:trPr>
        <w:tc>
          <w:tcPr>
            <w:tcW w:w="3200" w:type="dxa"/>
            <w:tcBorders>
              <w:top w:val="single" w:sz="4" w:space="0" w:color="000000"/>
              <w:left w:val="single" w:sz="4" w:space="0" w:color="000000"/>
              <w:bottom w:val="single" w:sz="4" w:space="0" w:color="000000"/>
              <w:right w:val="single" w:sz="4" w:space="0" w:color="000000"/>
            </w:tcBorders>
            <w:shd w:val="clear" w:color="auto" w:fill="auto"/>
          </w:tcPr>
          <w:p w14:paraId="782E9614" w14:textId="77777777" w:rsidR="00546BCC" w:rsidRDefault="007D2FEF">
            <w:pPr>
              <w:widowControl w:val="0"/>
              <w:tabs>
                <w:tab w:val="left" w:pos="720"/>
                <w:tab w:val="left" w:pos="1440"/>
                <w:tab w:val="left" w:pos="2160"/>
                <w:tab w:val="left" w:pos="2880"/>
              </w:tabs>
              <w:spacing w:before="0" w:after="0"/>
              <w:rPr>
                <w:b/>
                <w:color w:val="000000"/>
                <w:lang w:val="et-EE"/>
              </w:rPr>
            </w:pPr>
            <w:r>
              <w:rPr>
                <w:b/>
                <w:color w:val="000000"/>
                <w:lang w:val="et-EE"/>
              </w:rPr>
              <w:t>Vastutava uurija allkiri</w:t>
            </w:r>
          </w:p>
          <w:p w14:paraId="782E9615" w14:textId="77777777" w:rsidR="00546BCC" w:rsidRDefault="007D2FEF">
            <w:pPr>
              <w:widowControl w:val="0"/>
              <w:rPr>
                <w:b/>
                <w:lang w:val="et-EE"/>
              </w:rPr>
            </w:pPr>
            <w:r>
              <w:rPr>
                <w:b/>
                <w:color w:val="000000"/>
                <w:lang w:val="et-EE"/>
              </w:rPr>
              <w:t>/</w:t>
            </w:r>
            <w:r>
              <w:rPr>
                <w:b/>
                <w:i/>
                <w:color w:val="000000"/>
                <w:lang w:val="et-EE"/>
              </w:rPr>
              <w:t>digiallkiri</w:t>
            </w:r>
            <w:r>
              <w:rPr>
                <w:b/>
                <w:color w:val="000000"/>
                <w:lang w:val="et-EE"/>
              </w:rPr>
              <w:t>/</w:t>
            </w:r>
          </w:p>
        </w:tc>
        <w:tc>
          <w:tcPr>
            <w:tcW w:w="6400" w:type="dxa"/>
            <w:gridSpan w:val="2"/>
            <w:tcBorders>
              <w:top w:val="single" w:sz="4" w:space="0" w:color="525252"/>
              <w:left w:val="single" w:sz="4" w:space="0" w:color="000000"/>
              <w:bottom w:val="single" w:sz="4" w:space="0" w:color="000000"/>
              <w:right w:val="single" w:sz="4" w:space="0" w:color="525252"/>
            </w:tcBorders>
            <w:shd w:val="clear" w:color="auto" w:fill="auto"/>
          </w:tcPr>
          <w:p w14:paraId="782E9616" w14:textId="77777777" w:rsidR="00546BCC" w:rsidRDefault="007D2FEF">
            <w:pPr>
              <w:widowControl w:val="0"/>
              <w:rPr>
                <w:lang w:val="et-EE"/>
              </w:rPr>
            </w:pPr>
            <w:r>
              <w:rPr>
                <w:b/>
                <w:bCs/>
                <w:color w:val="000000" w:themeColor="text1"/>
                <w:lang w:val="et-EE"/>
              </w:rPr>
              <w:t>Taotluse esitamise kuupäev</w:t>
            </w:r>
          </w:p>
          <w:p w14:paraId="782E9617" w14:textId="77777777" w:rsidR="00546BCC" w:rsidRDefault="007D2FEF">
            <w:pPr>
              <w:widowControl w:val="0"/>
              <w:rPr>
                <w:color w:val="000000"/>
                <w:lang w:val="et-EE"/>
              </w:rPr>
            </w:pPr>
            <w:r>
              <w:rPr>
                <w:color w:val="000000" w:themeColor="text1"/>
                <w:lang w:val="et-EE"/>
              </w:rPr>
              <w:t>26.07.2022</w:t>
            </w:r>
          </w:p>
        </w:tc>
      </w:tr>
      <w:tr w:rsidR="00546BCC" w14:paraId="782E961A" w14:textId="77777777">
        <w:trPr>
          <w:trHeight w:val="940"/>
        </w:trPr>
        <w:tc>
          <w:tcPr>
            <w:tcW w:w="9600" w:type="dxa"/>
            <w:gridSpan w:val="3"/>
            <w:tcBorders>
              <w:top w:val="single" w:sz="4" w:space="0" w:color="000000"/>
              <w:left w:val="single" w:sz="4" w:space="0" w:color="000000"/>
              <w:bottom w:val="single" w:sz="4" w:space="0" w:color="000000"/>
              <w:right w:val="single" w:sz="4" w:space="0" w:color="000000"/>
            </w:tcBorders>
            <w:shd w:val="clear" w:color="auto" w:fill="auto"/>
          </w:tcPr>
          <w:p w14:paraId="782E9619" w14:textId="77777777" w:rsidR="00546BCC" w:rsidRDefault="00546BCC">
            <w:pPr>
              <w:widowControl w:val="0"/>
              <w:rPr>
                <w:lang w:val="et-EE"/>
              </w:rPr>
            </w:pPr>
          </w:p>
        </w:tc>
      </w:tr>
      <w:tr w:rsidR="00546BCC" w14:paraId="782E961D" w14:textId="77777777">
        <w:trPr>
          <w:trHeight w:val="243"/>
        </w:trPr>
        <w:tc>
          <w:tcPr>
            <w:tcW w:w="9600" w:type="dxa"/>
            <w:gridSpan w:val="3"/>
            <w:tcBorders>
              <w:top w:val="single" w:sz="4" w:space="0" w:color="000000"/>
              <w:left w:val="single" w:sz="4" w:space="0" w:color="525252"/>
              <w:bottom w:val="single" w:sz="4" w:space="0" w:color="525252"/>
              <w:right w:val="single" w:sz="4" w:space="0" w:color="525252"/>
            </w:tcBorders>
            <w:shd w:val="clear" w:color="auto" w:fill="auto"/>
          </w:tcPr>
          <w:p w14:paraId="782E961B" w14:textId="77777777" w:rsidR="00546BCC" w:rsidRDefault="007D2FEF">
            <w:pPr>
              <w:widowControl w:val="0"/>
              <w:rPr>
                <w:lang w:val="et-EE"/>
              </w:rPr>
            </w:pPr>
            <w:r>
              <w:rPr>
                <w:b/>
                <w:bCs/>
                <w:lang w:val="et-EE"/>
              </w:rPr>
              <w:t xml:space="preserve">Taotluse EBIN ID </w:t>
            </w:r>
          </w:p>
          <w:p w14:paraId="782E961C" w14:textId="77777777" w:rsidR="00546BCC" w:rsidRDefault="007D2FEF">
            <w:pPr>
              <w:widowControl w:val="0"/>
              <w:tabs>
                <w:tab w:val="left" w:pos="720"/>
                <w:tab w:val="left" w:pos="1440"/>
                <w:tab w:val="left" w:pos="2160"/>
                <w:tab w:val="left" w:pos="2880"/>
                <w:tab w:val="left" w:pos="3600"/>
                <w:tab w:val="left" w:pos="4320"/>
                <w:tab w:val="left" w:pos="5040"/>
                <w:tab w:val="left" w:pos="5760"/>
              </w:tabs>
              <w:spacing w:before="0" w:after="0"/>
              <w:rPr>
                <w:b/>
                <w:lang w:val="et-EE"/>
              </w:rPr>
            </w:pPr>
            <w:r>
              <w:rPr>
                <w:b/>
                <w:lang w:val="et-EE"/>
              </w:rPr>
              <w:t>(täidab hindaja)</w:t>
            </w:r>
          </w:p>
        </w:tc>
      </w:tr>
      <w:tr w:rsidR="00546BCC" w14:paraId="782E961F" w14:textId="77777777">
        <w:trPr>
          <w:trHeight w:val="1449"/>
        </w:trPr>
        <w:tc>
          <w:tcPr>
            <w:tcW w:w="9600" w:type="dxa"/>
            <w:gridSpan w:val="3"/>
            <w:tcBorders>
              <w:top w:val="single" w:sz="4" w:space="0" w:color="525252"/>
              <w:left w:val="single" w:sz="4" w:space="0" w:color="525252"/>
              <w:bottom w:val="single" w:sz="4" w:space="0" w:color="525252"/>
              <w:right w:val="single" w:sz="4" w:space="0" w:color="525252"/>
            </w:tcBorders>
            <w:shd w:val="clear" w:color="auto" w:fill="auto"/>
          </w:tcPr>
          <w:p w14:paraId="782E961E" w14:textId="77777777" w:rsidR="00546BCC" w:rsidRDefault="00546BCC">
            <w:pPr>
              <w:widowControl w:val="0"/>
              <w:rPr>
                <w:lang w:val="et-EE"/>
              </w:rPr>
            </w:pPr>
          </w:p>
        </w:tc>
      </w:tr>
    </w:tbl>
    <w:p w14:paraId="782E9620" w14:textId="77777777" w:rsidR="00546BCC" w:rsidRDefault="00546BCC">
      <w:pPr>
        <w:widowControl w:val="0"/>
        <w:spacing w:after="0"/>
        <w:rPr>
          <w:lang w:val="et-EE"/>
        </w:rPr>
      </w:pPr>
    </w:p>
    <w:p w14:paraId="782E9621" w14:textId="77777777" w:rsidR="00546BCC" w:rsidRDefault="007D2FEF">
      <w:pPr>
        <w:spacing w:after="0"/>
        <w:rPr>
          <w:b/>
          <w:lang w:val="et-EE"/>
        </w:rPr>
      </w:pPr>
      <w:r>
        <w:rPr>
          <w:b/>
          <w:lang w:val="et-EE"/>
        </w:rPr>
        <w:t>Lisadokumentide loetelu:</w:t>
      </w:r>
    </w:p>
    <w:p w14:paraId="782E9622" w14:textId="77777777" w:rsidR="00546BCC" w:rsidRDefault="007D2FEF">
      <w:pPr>
        <w:pStyle w:val="ListParagraph"/>
        <w:numPr>
          <w:ilvl w:val="0"/>
          <w:numId w:val="13"/>
        </w:numPr>
        <w:spacing w:after="0" w:line="259" w:lineRule="auto"/>
      </w:pPr>
      <w:r>
        <w:rPr>
          <w:color w:val="000000" w:themeColor="text1"/>
        </w:rPr>
        <w:t>Seletuskiri</w:t>
      </w:r>
    </w:p>
    <w:p w14:paraId="782E9623" w14:textId="77777777" w:rsidR="00546BCC" w:rsidRDefault="007D2FEF">
      <w:pPr>
        <w:pStyle w:val="ListParagraph"/>
        <w:numPr>
          <w:ilvl w:val="0"/>
          <w:numId w:val="13"/>
        </w:numPr>
        <w:spacing w:before="0"/>
        <w:rPr>
          <w:color w:val="000000"/>
        </w:rPr>
      </w:pPr>
      <w:proofErr w:type="spellStart"/>
      <w:r>
        <w:rPr>
          <w:color w:val="000000" w:themeColor="text1"/>
        </w:rPr>
        <w:t>Uurimistöö</w:t>
      </w:r>
      <w:proofErr w:type="spellEnd"/>
      <w:r>
        <w:rPr>
          <w:color w:val="000000" w:themeColor="text1"/>
        </w:rPr>
        <w:t xml:space="preserve"> </w:t>
      </w:r>
      <w:proofErr w:type="spellStart"/>
      <w:r>
        <w:rPr>
          <w:color w:val="000000" w:themeColor="text1"/>
        </w:rPr>
        <w:t>taotlus</w:t>
      </w:r>
      <w:proofErr w:type="spellEnd"/>
      <w:r>
        <w:rPr>
          <w:color w:val="000000" w:themeColor="text1"/>
        </w:rPr>
        <w:t xml:space="preserve"> </w:t>
      </w:r>
      <w:proofErr w:type="spellStart"/>
      <w:r>
        <w:rPr>
          <w:color w:val="000000" w:themeColor="text1"/>
        </w:rPr>
        <w:t>täiendustega</w:t>
      </w:r>
      <w:proofErr w:type="spellEnd"/>
    </w:p>
    <w:p w14:paraId="782E9624" w14:textId="77777777" w:rsidR="00546BCC" w:rsidRDefault="007D2FEF">
      <w:pPr>
        <w:pStyle w:val="ListParagraph"/>
        <w:numPr>
          <w:ilvl w:val="0"/>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Lisad</w:t>
      </w:r>
    </w:p>
    <w:p w14:paraId="782E9625"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Informeeritud nõusoleku lehed </w:t>
      </w:r>
      <w:hyperlink r:id="rId17">
        <w:r>
          <w:rPr>
            <w:rStyle w:val="Hyperlink"/>
            <w:rFonts w:ascii="Times New Roman" w:eastAsia="Times New Roman" w:hAnsi="Times New Roman" w:cs="Times New Roman"/>
            <w:sz w:val="24"/>
            <w:szCs w:val="24"/>
            <w:lang w:val="et-EE"/>
          </w:rPr>
          <w:t>Lisa 1 Nõusoleku lehed.docx</w:t>
        </w:r>
      </w:hyperlink>
      <w:r>
        <w:rPr>
          <w:rFonts w:ascii="Times New Roman" w:eastAsia="Times New Roman" w:hAnsi="Times New Roman" w:cs="Times New Roman"/>
          <w:color w:val="000000" w:themeColor="text1"/>
          <w:sz w:val="24"/>
          <w:szCs w:val="24"/>
          <w:lang w:val="et-EE"/>
        </w:rPr>
        <w:t xml:space="preserve"> </w:t>
      </w:r>
    </w:p>
    <w:p w14:paraId="782E9626"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Uuringukutsed </w:t>
      </w:r>
      <w:hyperlink r:id="rId18">
        <w:r>
          <w:rPr>
            <w:rStyle w:val="Hyperlink"/>
            <w:rFonts w:ascii="Times New Roman" w:eastAsia="Times New Roman" w:hAnsi="Times New Roman" w:cs="Times New Roman"/>
            <w:sz w:val="24"/>
            <w:szCs w:val="24"/>
            <w:lang w:val="et-EE"/>
          </w:rPr>
          <w:t>Lisa 2 Uuringukutsed.docx</w:t>
        </w:r>
      </w:hyperlink>
    </w:p>
    <w:p w14:paraId="782E9627"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Küsimustikud </w:t>
      </w:r>
      <w:hyperlink r:id="rId19">
        <w:r>
          <w:rPr>
            <w:rStyle w:val="Hyperlink"/>
            <w:rFonts w:ascii="Times New Roman" w:eastAsia="Times New Roman" w:hAnsi="Times New Roman" w:cs="Times New Roman"/>
            <w:sz w:val="24"/>
            <w:szCs w:val="24"/>
            <w:lang w:val="et-EE"/>
          </w:rPr>
          <w:t>Lisa 3 Küsimustikud.xlsx</w:t>
        </w:r>
      </w:hyperlink>
    </w:p>
    <w:p w14:paraId="782E9628"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Küsimustikud – tuttava versioon </w:t>
      </w:r>
      <w:hyperlink r:id="rId20">
        <w:r>
          <w:rPr>
            <w:rStyle w:val="Hyperlink"/>
            <w:rFonts w:ascii="Times New Roman" w:eastAsia="Times New Roman" w:hAnsi="Times New Roman" w:cs="Times New Roman"/>
            <w:sz w:val="24"/>
            <w:szCs w:val="24"/>
            <w:lang w:val="et-EE"/>
          </w:rPr>
          <w:t>Lisa 4 Küsimustikud tuttav.xlsx</w:t>
        </w:r>
      </w:hyperlink>
    </w:p>
    <w:p w14:paraId="782E9629"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Testide kirjeldused </w:t>
      </w:r>
      <w:hyperlink r:id="rId21">
        <w:r>
          <w:rPr>
            <w:rStyle w:val="Hyperlink"/>
            <w:rFonts w:ascii="Times New Roman" w:eastAsia="Times New Roman" w:hAnsi="Times New Roman" w:cs="Times New Roman"/>
            <w:sz w:val="24"/>
            <w:szCs w:val="24"/>
            <w:lang w:val="et-EE"/>
          </w:rPr>
          <w:t>Lisa 5 Testide kirjeldused.docx</w:t>
        </w:r>
      </w:hyperlink>
    </w:p>
    <w:p w14:paraId="782E962A" w14:textId="77777777" w:rsidR="00546BCC" w:rsidRDefault="007D2FEF">
      <w:pPr>
        <w:pStyle w:val="ListParagraph"/>
        <w:numPr>
          <w:ilvl w:val="1"/>
          <w:numId w:val="1"/>
        </w:numPr>
        <w:spacing w:after="0"/>
        <w:rPr>
          <w:rFonts w:ascii="Times New Roman" w:eastAsia="Times New Roman" w:hAnsi="Times New Roman" w:cs="Times New Roman"/>
          <w:color w:val="000000" w:themeColor="text1"/>
          <w:sz w:val="24"/>
          <w:szCs w:val="24"/>
          <w:lang w:val="et-EE"/>
        </w:rPr>
      </w:pPr>
      <w:r>
        <w:rPr>
          <w:rFonts w:ascii="Times New Roman" w:eastAsia="Times New Roman" w:hAnsi="Times New Roman" w:cs="Times New Roman"/>
          <w:color w:val="000000" w:themeColor="text1"/>
          <w:sz w:val="24"/>
          <w:szCs w:val="24"/>
          <w:lang w:val="et-EE"/>
        </w:rPr>
        <w:t xml:space="preserve">Testide tagasiside näide </w:t>
      </w:r>
      <w:hyperlink r:id="rId22">
        <w:r>
          <w:rPr>
            <w:rStyle w:val="Hyperlink"/>
            <w:rFonts w:ascii="Times New Roman" w:eastAsia="Times New Roman" w:hAnsi="Times New Roman" w:cs="Times New Roman"/>
            <w:sz w:val="24"/>
            <w:szCs w:val="24"/>
            <w:lang w:val="et-EE"/>
          </w:rPr>
          <w:t>Lisa 6 Testide tagasiside näide.docx</w:t>
        </w:r>
      </w:hyperlink>
    </w:p>
    <w:p w14:paraId="782E962B" w14:textId="77777777" w:rsidR="00546BCC" w:rsidRDefault="00546BCC">
      <w:pPr>
        <w:spacing w:after="0"/>
        <w:ind w:left="360"/>
        <w:rPr>
          <w:lang w:val="et-EE"/>
        </w:rPr>
      </w:pPr>
    </w:p>
    <w:p w14:paraId="782E962C" w14:textId="77777777" w:rsidR="00546BCC" w:rsidRDefault="007D2FEF">
      <w:pPr>
        <w:widowControl w:val="0"/>
        <w:rPr>
          <w:lang w:val="et-EE"/>
        </w:rPr>
      </w:pPr>
      <w:r>
        <w:rPr>
          <w:b/>
          <w:bCs/>
          <w:lang w:val="et-EE"/>
        </w:rPr>
        <w:t>Viited</w:t>
      </w:r>
    </w:p>
    <w:p w14:paraId="782E962D" w14:textId="77777777" w:rsidR="00546BCC" w:rsidRDefault="007D2FEF">
      <w:pPr>
        <w:widowControl w:val="0"/>
        <w:ind w:left="449" w:hanging="449"/>
        <w:rPr>
          <w:rStyle w:val="Hyperlink"/>
          <w:lang w:val="et-EE"/>
        </w:rPr>
      </w:pPr>
      <w:proofErr w:type="spellStart"/>
      <w:r>
        <w:rPr>
          <w:rStyle w:val="Hyperlink"/>
          <w:color w:val="000000" w:themeColor="text1"/>
          <w:u w:val="none"/>
          <w:lang w:val="et-EE"/>
        </w:rPr>
        <w:t>Arumäe</w:t>
      </w:r>
      <w:proofErr w:type="spellEnd"/>
      <w:r>
        <w:rPr>
          <w:rStyle w:val="Hyperlink"/>
          <w:color w:val="000000" w:themeColor="text1"/>
          <w:u w:val="none"/>
          <w:lang w:val="et-EE"/>
        </w:rPr>
        <w:t xml:space="preserve">, K., Realo, A., Ausmees, L., Allik, J., Esko, T., </w:t>
      </w:r>
      <w:proofErr w:type="spellStart"/>
      <w:r>
        <w:rPr>
          <w:rStyle w:val="Hyperlink"/>
          <w:color w:val="000000" w:themeColor="text1"/>
          <w:u w:val="none"/>
          <w:lang w:val="et-EE"/>
        </w:rPr>
        <w:t>Fischer</w:t>
      </w:r>
      <w:proofErr w:type="spellEnd"/>
      <w:r>
        <w:rPr>
          <w:rStyle w:val="Hyperlink"/>
          <w:color w:val="000000" w:themeColor="text1"/>
          <w:u w:val="none"/>
          <w:lang w:val="et-EE"/>
        </w:rPr>
        <w:t xml:space="preserve">, K., Vainik, U., Mõttus, R., &amp; Team, E. B. R. (2024). </w:t>
      </w:r>
      <w:proofErr w:type="spellStart"/>
      <w:r>
        <w:rPr>
          <w:rStyle w:val="Hyperlink"/>
          <w:color w:val="000000" w:themeColor="text1"/>
          <w:u w:val="none"/>
          <w:lang w:val="et-EE"/>
        </w:rPr>
        <w:t>Self</w:t>
      </w:r>
      <w:proofErr w:type="spellEnd"/>
      <w:r>
        <w:rPr>
          <w:rStyle w:val="Hyperlink"/>
          <w:color w:val="000000" w:themeColor="text1"/>
          <w:u w:val="none"/>
          <w:lang w:val="et-EE"/>
        </w:rPr>
        <w:t xml:space="preserve">- and </w:t>
      </w:r>
      <w:proofErr w:type="spellStart"/>
      <w:r>
        <w:rPr>
          <w:rStyle w:val="Hyperlink"/>
          <w:color w:val="000000" w:themeColor="text1"/>
          <w:u w:val="none"/>
          <w:lang w:val="et-EE"/>
        </w:rPr>
        <w:t>informant-reported</w:t>
      </w:r>
      <w:proofErr w:type="spellEnd"/>
      <w:r>
        <w:rPr>
          <w:rStyle w:val="Hyperlink"/>
          <w:color w:val="000000" w:themeColor="text1"/>
          <w:u w:val="none"/>
          <w:lang w:val="et-EE"/>
        </w:rPr>
        <w:t xml:space="preserve"> </w:t>
      </w:r>
      <w:proofErr w:type="spellStart"/>
      <w:r>
        <w:rPr>
          <w:rStyle w:val="Hyperlink"/>
          <w:color w:val="000000" w:themeColor="text1"/>
          <w:u w:val="none"/>
          <w:lang w:val="et-EE"/>
        </w:rPr>
        <w:t>personality</w:t>
      </w:r>
      <w:proofErr w:type="spellEnd"/>
      <w:r>
        <w:rPr>
          <w:rStyle w:val="Hyperlink"/>
          <w:color w:val="000000" w:themeColor="text1"/>
          <w:u w:val="none"/>
          <w:lang w:val="et-EE"/>
        </w:rPr>
        <w:t xml:space="preserve"> </w:t>
      </w:r>
      <w:proofErr w:type="spellStart"/>
      <w:r>
        <w:rPr>
          <w:rStyle w:val="Hyperlink"/>
          <w:color w:val="000000" w:themeColor="text1"/>
          <w:u w:val="none"/>
          <w:lang w:val="et-EE"/>
        </w:rPr>
        <w:t>traits</w:t>
      </w:r>
      <w:proofErr w:type="spellEnd"/>
      <w:r>
        <w:rPr>
          <w:rStyle w:val="Hyperlink"/>
          <w:color w:val="000000" w:themeColor="text1"/>
          <w:u w:val="none"/>
          <w:lang w:val="et-EE"/>
        </w:rPr>
        <w:t xml:space="preserve"> and </w:t>
      </w:r>
      <w:proofErr w:type="spellStart"/>
      <w:r>
        <w:rPr>
          <w:rStyle w:val="Hyperlink"/>
          <w:color w:val="000000" w:themeColor="text1"/>
          <w:u w:val="none"/>
          <w:lang w:val="et-EE"/>
        </w:rPr>
        <w:t>vaccination</w:t>
      </w:r>
      <w:proofErr w:type="spellEnd"/>
      <w:r>
        <w:rPr>
          <w:rStyle w:val="Hyperlink"/>
          <w:color w:val="000000" w:themeColor="text1"/>
          <w:u w:val="none"/>
          <w:lang w:val="et-EE"/>
        </w:rPr>
        <w:t xml:space="preserve"> </w:t>
      </w:r>
      <w:proofErr w:type="spellStart"/>
      <w:r>
        <w:rPr>
          <w:rStyle w:val="Hyperlink"/>
          <w:color w:val="000000" w:themeColor="text1"/>
          <w:u w:val="none"/>
          <w:lang w:val="et-EE"/>
        </w:rPr>
        <w:t>against</w:t>
      </w:r>
      <w:proofErr w:type="spellEnd"/>
      <w:r>
        <w:rPr>
          <w:rStyle w:val="Hyperlink"/>
          <w:color w:val="000000" w:themeColor="text1"/>
          <w:u w:val="none"/>
          <w:lang w:val="et-EE"/>
        </w:rPr>
        <w:t xml:space="preserve"> COVID-19. PLOS ONE, 19(3), e0287413.</w:t>
      </w:r>
      <w:r>
        <w:rPr>
          <w:rStyle w:val="Hyperlink"/>
          <w:color w:val="000000" w:themeColor="text1"/>
          <w:lang w:val="et-EE"/>
        </w:rPr>
        <w:t xml:space="preserve"> </w:t>
      </w:r>
      <w:hyperlink r:id="rId23">
        <w:r>
          <w:rPr>
            <w:rStyle w:val="Hyperlink"/>
            <w:lang w:val="et-EE"/>
          </w:rPr>
          <w:t>https://doi.org/10.1371/journal.pone.0287413</w:t>
        </w:r>
      </w:hyperlink>
    </w:p>
    <w:p w14:paraId="782E962E" w14:textId="77777777" w:rsidR="00546BCC" w:rsidRDefault="007D2FEF">
      <w:pPr>
        <w:widowControl w:val="0"/>
        <w:ind w:left="449" w:hanging="449"/>
        <w:rPr>
          <w:rStyle w:val="Hyperlink"/>
          <w:lang w:val="et-EE"/>
        </w:rPr>
      </w:pPr>
      <w:proofErr w:type="spellStart"/>
      <w:r>
        <w:rPr>
          <w:lang w:val="et-EE"/>
        </w:rPr>
        <w:t>Emery</w:t>
      </w:r>
      <w:proofErr w:type="spellEnd"/>
      <w:r>
        <w:rPr>
          <w:lang w:val="et-EE"/>
        </w:rPr>
        <w:t xml:space="preserve">, R. L., &amp; </w:t>
      </w:r>
      <w:proofErr w:type="spellStart"/>
      <w:r>
        <w:rPr>
          <w:lang w:val="et-EE"/>
        </w:rPr>
        <w:t>Levine</w:t>
      </w:r>
      <w:proofErr w:type="spellEnd"/>
      <w:r>
        <w:rPr>
          <w:lang w:val="et-EE"/>
        </w:rPr>
        <w:t xml:space="preserve">, M. D. (2017). </w:t>
      </w:r>
      <w:proofErr w:type="spellStart"/>
      <w:r>
        <w:rPr>
          <w:lang w:val="et-EE"/>
        </w:rPr>
        <w:t>Questionnaire</w:t>
      </w:r>
      <w:proofErr w:type="spellEnd"/>
      <w:r>
        <w:rPr>
          <w:lang w:val="et-EE"/>
        </w:rPr>
        <w:t xml:space="preserve"> and </w:t>
      </w:r>
      <w:proofErr w:type="spellStart"/>
      <w:r>
        <w:rPr>
          <w:lang w:val="et-EE"/>
        </w:rPr>
        <w:t>behavioral</w:t>
      </w:r>
      <w:proofErr w:type="spellEnd"/>
      <w:r>
        <w:rPr>
          <w:lang w:val="et-EE"/>
        </w:rPr>
        <w:t xml:space="preserve"> </w:t>
      </w:r>
      <w:proofErr w:type="spellStart"/>
      <w:r>
        <w:rPr>
          <w:lang w:val="et-EE"/>
        </w:rPr>
        <w:t>task</w:t>
      </w:r>
      <w:proofErr w:type="spellEnd"/>
      <w:r>
        <w:rPr>
          <w:lang w:val="et-EE"/>
        </w:rPr>
        <w:t xml:space="preserve"> </w:t>
      </w:r>
      <w:proofErr w:type="spellStart"/>
      <w:r>
        <w:rPr>
          <w:lang w:val="et-EE"/>
        </w:rPr>
        <w:t>measures</w:t>
      </w:r>
      <w:proofErr w:type="spellEnd"/>
      <w:r>
        <w:rPr>
          <w:lang w:val="et-EE"/>
        </w:rPr>
        <w:t xml:space="preserve"> of </w:t>
      </w:r>
      <w:proofErr w:type="spellStart"/>
      <w:r>
        <w:rPr>
          <w:lang w:val="et-EE"/>
        </w:rPr>
        <w:t>impulsivity</w:t>
      </w:r>
      <w:proofErr w:type="spellEnd"/>
      <w:r>
        <w:rPr>
          <w:lang w:val="et-EE"/>
        </w:rPr>
        <w:t xml:space="preserve"> are </w:t>
      </w:r>
      <w:proofErr w:type="spellStart"/>
      <w:r>
        <w:rPr>
          <w:lang w:val="et-EE"/>
        </w:rPr>
        <w:t>differentially</w:t>
      </w:r>
      <w:proofErr w:type="spellEnd"/>
      <w:r>
        <w:rPr>
          <w:lang w:val="et-EE"/>
        </w:rPr>
        <w:t xml:space="preserve"> </w:t>
      </w:r>
      <w:proofErr w:type="spellStart"/>
      <w:r>
        <w:rPr>
          <w:lang w:val="et-EE"/>
        </w:rPr>
        <w:t>associated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body</w:t>
      </w:r>
      <w:proofErr w:type="spellEnd"/>
      <w:r>
        <w:rPr>
          <w:lang w:val="et-EE"/>
        </w:rPr>
        <w:t xml:space="preserve"> mass </w:t>
      </w:r>
      <w:proofErr w:type="spellStart"/>
      <w:r>
        <w:rPr>
          <w:lang w:val="et-EE"/>
        </w:rPr>
        <w:t>index</w:t>
      </w:r>
      <w:proofErr w:type="spellEnd"/>
      <w:r>
        <w:rPr>
          <w:lang w:val="et-EE"/>
        </w:rPr>
        <w:t xml:space="preserve">: A </w:t>
      </w:r>
      <w:proofErr w:type="spellStart"/>
      <w:r>
        <w:rPr>
          <w:lang w:val="et-EE"/>
        </w:rPr>
        <w:t>comprehensive</w:t>
      </w:r>
      <w:proofErr w:type="spellEnd"/>
      <w:r>
        <w:rPr>
          <w:lang w:val="et-EE"/>
        </w:rPr>
        <w:t xml:space="preserve"> </w:t>
      </w:r>
      <w:proofErr w:type="spellStart"/>
      <w:r>
        <w:rPr>
          <w:lang w:val="et-EE"/>
        </w:rPr>
        <w:t>meta-analysis</w:t>
      </w:r>
      <w:proofErr w:type="spellEnd"/>
      <w:r>
        <w:rPr>
          <w:lang w:val="et-EE"/>
        </w:rPr>
        <w:t xml:space="preserve">. </w:t>
      </w:r>
      <w:proofErr w:type="spellStart"/>
      <w:r>
        <w:rPr>
          <w:lang w:val="et-EE"/>
        </w:rPr>
        <w:t>Psychological</w:t>
      </w:r>
      <w:proofErr w:type="spellEnd"/>
      <w:r>
        <w:rPr>
          <w:lang w:val="et-EE"/>
        </w:rPr>
        <w:t xml:space="preserve"> </w:t>
      </w:r>
      <w:proofErr w:type="spellStart"/>
      <w:r>
        <w:rPr>
          <w:lang w:val="et-EE"/>
        </w:rPr>
        <w:t>Bulletin</w:t>
      </w:r>
      <w:proofErr w:type="spellEnd"/>
      <w:r>
        <w:rPr>
          <w:lang w:val="et-EE"/>
        </w:rPr>
        <w:t xml:space="preserve">, 143(8), 868–902. </w:t>
      </w:r>
      <w:hyperlink r:id="rId24">
        <w:r>
          <w:rPr>
            <w:rStyle w:val="Hyperlink"/>
            <w:lang w:val="et-EE"/>
          </w:rPr>
          <w:t>https://doi.org/10.1037/bul0000105</w:t>
        </w:r>
      </w:hyperlink>
    </w:p>
    <w:p w14:paraId="782E962F" w14:textId="77777777" w:rsidR="00546BCC" w:rsidRDefault="007D2FEF">
      <w:pPr>
        <w:pStyle w:val="Bibliography"/>
        <w:ind w:left="369" w:hanging="369"/>
        <w:rPr>
          <w:lang w:val="en-GB"/>
        </w:rPr>
      </w:pPr>
      <w:r>
        <w:rPr>
          <w:lang w:val="en-GB"/>
        </w:rPr>
        <w:t xml:space="preserve">Mõttus, R., Realo, A., Allik, J., Ausmees, L., Henry, S., McCrae, R. R., &amp; Vainik, U. (2024). Most people’s life satisfaction matches their personality traits: True correlations in </w:t>
      </w:r>
      <w:proofErr w:type="spellStart"/>
      <w:r>
        <w:rPr>
          <w:lang w:val="en-GB"/>
        </w:rPr>
        <w:t>multitrait</w:t>
      </w:r>
      <w:proofErr w:type="spellEnd"/>
      <w:r>
        <w:rPr>
          <w:lang w:val="en-GB"/>
        </w:rPr>
        <w:t xml:space="preserve">, </w:t>
      </w:r>
      <w:proofErr w:type="spellStart"/>
      <w:r>
        <w:rPr>
          <w:lang w:val="en-GB"/>
        </w:rPr>
        <w:t>multirater</w:t>
      </w:r>
      <w:proofErr w:type="spellEnd"/>
      <w:r>
        <w:rPr>
          <w:lang w:val="en-GB"/>
        </w:rPr>
        <w:t xml:space="preserve">, </w:t>
      </w:r>
      <w:proofErr w:type="spellStart"/>
      <w:r>
        <w:rPr>
          <w:lang w:val="en-GB"/>
        </w:rPr>
        <w:t>multisample</w:t>
      </w:r>
      <w:proofErr w:type="spellEnd"/>
      <w:r>
        <w:rPr>
          <w:lang w:val="en-GB"/>
        </w:rPr>
        <w:t xml:space="preserve"> data. </w:t>
      </w:r>
      <w:r>
        <w:rPr>
          <w:i/>
          <w:iCs/>
          <w:lang w:val="en-GB"/>
        </w:rPr>
        <w:t>Journal of Personality and Social Psychology</w:t>
      </w:r>
      <w:r>
        <w:rPr>
          <w:lang w:val="en-GB"/>
        </w:rPr>
        <w:t xml:space="preserve">, </w:t>
      </w:r>
      <w:r>
        <w:rPr>
          <w:i/>
          <w:iCs/>
          <w:lang w:val="en-GB"/>
        </w:rPr>
        <w:t>126</w:t>
      </w:r>
      <w:r>
        <w:rPr>
          <w:lang w:val="en-GB"/>
        </w:rPr>
        <w:t>(4), 676.</w:t>
      </w:r>
    </w:p>
    <w:p w14:paraId="782E9630" w14:textId="77777777" w:rsidR="00546BCC" w:rsidRDefault="007D2FEF">
      <w:pPr>
        <w:widowControl w:val="0"/>
        <w:ind w:left="449" w:hanging="449"/>
      </w:pPr>
      <w:proofErr w:type="spellStart"/>
      <w:r>
        <w:rPr>
          <w:lang w:val="et-EE"/>
        </w:rPr>
        <w:t>Nagel</w:t>
      </w:r>
      <w:proofErr w:type="spellEnd"/>
      <w:r>
        <w:rPr>
          <w:lang w:val="et-EE"/>
        </w:rPr>
        <w:t xml:space="preserve">, M., </w:t>
      </w:r>
      <w:proofErr w:type="spellStart"/>
      <w:r>
        <w:rPr>
          <w:lang w:val="et-EE"/>
        </w:rPr>
        <w:t>Jansen</w:t>
      </w:r>
      <w:proofErr w:type="spellEnd"/>
      <w:r>
        <w:rPr>
          <w:lang w:val="et-EE"/>
        </w:rPr>
        <w:t xml:space="preserve">, P. R., </w:t>
      </w:r>
      <w:proofErr w:type="spellStart"/>
      <w:r>
        <w:rPr>
          <w:lang w:val="et-EE"/>
        </w:rPr>
        <w:t>Stringer</w:t>
      </w:r>
      <w:proofErr w:type="spellEnd"/>
      <w:r>
        <w:rPr>
          <w:lang w:val="et-EE"/>
        </w:rPr>
        <w:t xml:space="preserve">, S., </w:t>
      </w:r>
      <w:proofErr w:type="spellStart"/>
      <w:r>
        <w:rPr>
          <w:lang w:val="et-EE"/>
        </w:rPr>
        <w:t>Watanabe</w:t>
      </w:r>
      <w:proofErr w:type="spellEnd"/>
      <w:r>
        <w:rPr>
          <w:lang w:val="et-EE"/>
        </w:rPr>
        <w:t xml:space="preserve">, K., </w:t>
      </w:r>
      <w:proofErr w:type="spellStart"/>
      <w:r>
        <w:rPr>
          <w:lang w:val="et-EE"/>
        </w:rPr>
        <w:t>Leeuw</w:t>
      </w:r>
      <w:proofErr w:type="spellEnd"/>
      <w:r>
        <w:rPr>
          <w:lang w:val="et-EE"/>
        </w:rPr>
        <w:t xml:space="preserve">, C. A. de, </w:t>
      </w:r>
      <w:proofErr w:type="spellStart"/>
      <w:r>
        <w:rPr>
          <w:lang w:val="et-EE"/>
        </w:rPr>
        <w:t>Bryois</w:t>
      </w:r>
      <w:proofErr w:type="spellEnd"/>
      <w:r>
        <w:rPr>
          <w:lang w:val="et-EE"/>
        </w:rPr>
        <w:t xml:space="preserve">, J., … </w:t>
      </w:r>
      <w:proofErr w:type="spellStart"/>
      <w:r>
        <w:rPr>
          <w:lang w:val="et-EE"/>
        </w:rPr>
        <w:t>Posthuma</w:t>
      </w:r>
      <w:proofErr w:type="spellEnd"/>
      <w:r>
        <w:rPr>
          <w:lang w:val="et-EE"/>
        </w:rPr>
        <w:t>, D. (2018). Meta-</w:t>
      </w:r>
      <w:proofErr w:type="spellStart"/>
      <w:r>
        <w:rPr>
          <w:lang w:val="et-EE"/>
        </w:rPr>
        <w:t>analysis</w:t>
      </w:r>
      <w:proofErr w:type="spellEnd"/>
      <w:r>
        <w:rPr>
          <w:lang w:val="et-EE"/>
        </w:rPr>
        <w:t xml:space="preserve"> of </w:t>
      </w:r>
      <w:proofErr w:type="spellStart"/>
      <w:r>
        <w:rPr>
          <w:lang w:val="et-EE"/>
        </w:rPr>
        <w:t>genome-wide</w:t>
      </w:r>
      <w:proofErr w:type="spellEnd"/>
      <w:r>
        <w:rPr>
          <w:lang w:val="et-EE"/>
        </w:rPr>
        <w:t xml:space="preserve"> </w:t>
      </w:r>
      <w:proofErr w:type="spellStart"/>
      <w:r>
        <w:rPr>
          <w:lang w:val="et-EE"/>
        </w:rPr>
        <w:t>association</w:t>
      </w:r>
      <w:proofErr w:type="spellEnd"/>
      <w:r>
        <w:rPr>
          <w:lang w:val="et-EE"/>
        </w:rPr>
        <w:t xml:space="preserve"> </w:t>
      </w:r>
      <w:proofErr w:type="spellStart"/>
      <w:r>
        <w:rPr>
          <w:lang w:val="et-EE"/>
        </w:rPr>
        <w:t>studies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neuroticism</w:t>
      </w:r>
      <w:proofErr w:type="spellEnd"/>
      <w:r>
        <w:rPr>
          <w:lang w:val="et-EE"/>
        </w:rPr>
        <w:t xml:space="preserve"> in 449,484 </w:t>
      </w:r>
      <w:proofErr w:type="spellStart"/>
      <w:r>
        <w:rPr>
          <w:lang w:val="et-EE"/>
        </w:rPr>
        <w:t>individuals</w:t>
      </w:r>
      <w:proofErr w:type="spellEnd"/>
      <w:r>
        <w:rPr>
          <w:lang w:val="et-EE"/>
        </w:rPr>
        <w:t xml:space="preserve"> </w:t>
      </w:r>
      <w:proofErr w:type="spellStart"/>
      <w:r>
        <w:rPr>
          <w:lang w:val="et-EE"/>
        </w:rPr>
        <w:t>identifies</w:t>
      </w:r>
      <w:proofErr w:type="spellEnd"/>
      <w:r>
        <w:rPr>
          <w:lang w:val="et-EE"/>
        </w:rPr>
        <w:t xml:space="preserve"> </w:t>
      </w:r>
      <w:proofErr w:type="spellStart"/>
      <w:r>
        <w:rPr>
          <w:lang w:val="et-EE"/>
        </w:rPr>
        <w:t>novel</w:t>
      </w:r>
      <w:proofErr w:type="spellEnd"/>
      <w:r>
        <w:rPr>
          <w:lang w:val="et-EE"/>
        </w:rPr>
        <w:t xml:space="preserve"> </w:t>
      </w:r>
      <w:proofErr w:type="spellStart"/>
      <w:r>
        <w:rPr>
          <w:lang w:val="et-EE"/>
        </w:rPr>
        <w:t>genetic</w:t>
      </w:r>
      <w:proofErr w:type="spellEnd"/>
      <w:r>
        <w:rPr>
          <w:lang w:val="et-EE"/>
        </w:rPr>
        <w:t xml:space="preserve"> </w:t>
      </w:r>
      <w:proofErr w:type="spellStart"/>
      <w:r>
        <w:rPr>
          <w:lang w:val="et-EE"/>
        </w:rPr>
        <w:t>loci</w:t>
      </w:r>
      <w:proofErr w:type="spellEnd"/>
      <w:r>
        <w:rPr>
          <w:lang w:val="et-EE"/>
        </w:rPr>
        <w:t xml:space="preserve"> and </w:t>
      </w:r>
      <w:proofErr w:type="spellStart"/>
      <w:r>
        <w:rPr>
          <w:lang w:val="et-EE"/>
        </w:rPr>
        <w:t>pathways</w:t>
      </w:r>
      <w:proofErr w:type="spellEnd"/>
      <w:r>
        <w:rPr>
          <w:lang w:val="et-EE"/>
        </w:rPr>
        <w:t xml:space="preserve">. </w:t>
      </w:r>
      <w:proofErr w:type="spellStart"/>
      <w:r>
        <w:rPr>
          <w:lang w:val="et-EE"/>
        </w:rPr>
        <w:t>Nature</w:t>
      </w:r>
      <w:proofErr w:type="spellEnd"/>
      <w:r>
        <w:rPr>
          <w:lang w:val="et-EE"/>
        </w:rPr>
        <w:t xml:space="preserve"> </w:t>
      </w:r>
      <w:proofErr w:type="spellStart"/>
      <w:r>
        <w:rPr>
          <w:lang w:val="et-EE"/>
        </w:rPr>
        <w:t>Genetics</w:t>
      </w:r>
      <w:proofErr w:type="spellEnd"/>
      <w:r>
        <w:rPr>
          <w:lang w:val="et-EE"/>
        </w:rPr>
        <w:t xml:space="preserve">, 50(7), 920–927. </w:t>
      </w:r>
      <w:r>
        <w:rPr>
          <w:rStyle w:val="Hyperlink"/>
          <w:lang w:val="et-EE"/>
        </w:rPr>
        <w:t>https://doi.org/10.1038/s41588-018-0151-7</w:t>
      </w:r>
    </w:p>
    <w:p w14:paraId="782E9631" w14:textId="77777777" w:rsidR="00546BCC" w:rsidRDefault="007D2FEF">
      <w:pPr>
        <w:widowControl w:val="0"/>
        <w:ind w:left="449" w:hanging="449"/>
      </w:pPr>
      <w:proofErr w:type="spellStart"/>
      <w:r>
        <w:rPr>
          <w:lang w:val="et-EE"/>
        </w:rPr>
        <w:t>Ozer</w:t>
      </w:r>
      <w:proofErr w:type="spellEnd"/>
      <w:r>
        <w:rPr>
          <w:lang w:val="et-EE"/>
        </w:rPr>
        <w:t xml:space="preserve">, D. J., &amp; </w:t>
      </w:r>
      <w:proofErr w:type="spellStart"/>
      <w:r>
        <w:rPr>
          <w:lang w:val="et-EE"/>
        </w:rPr>
        <w:t>Benet-Martínez</w:t>
      </w:r>
      <w:proofErr w:type="spellEnd"/>
      <w:r>
        <w:rPr>
          <w:lang w:val="et-EE"/>
        </w:rPr>
        <w:t xml:space="preserve">, V. (2006). </w:t>
      </w:r>
      <w:proofErr w:type="spellStart"/>
      <w:r>
        <w:rPr>
          <w:lang w:val="et-EE"/>
        </w:rPr>
        <w:t>Personality</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Prediction</w:t>
      </w:r>
      <w:proofErr w:type="spellEnd"/>
      <w:r>
        <w:rPr>
          <w:lang w:val="et-EE"/>
        </w:rPr>
        <w:t xml:space="preserve"> of </w:t>
      </w:r>
      <w:proofErr w:type="spellStart"/>
      <w:r>
        <w:rPr>
          <w:lang w:val="et-EE"/>
        </w:rPr>
        <w:t>Consequential</w:t>
      </w:r>
      <w:proofErr w:type="spellEnd"/>
      <w:r>
        <w:rPr>
          <w:lang w:val="et-EE"/>
        </w:rPr>
        <w:t xml:space="preserve"> </w:t>
      </w:r>
      <w:proofErr w:type="spellStart"/>
      <w:r>
        <w:rPr>
          <w:lang w:val="et-EE"/>
        </w:rPr>
        <w:t>Outcomes</w:t>
      </w:r>
      <w:proofErr w:type="spellEnd"/>
      <w:r>
        <w:rPr>
          <w:lang w:val="et-EE"/>
        </w:rPr>
        <w:t xml:space="preserve">. </w:t>
      </w:r>
      <w:proofErr w:type="spellStart"/>
      <w:r>
        <w:rPr>
          <w:lang w:val="et-EE"/>
        </w:rPr>
        <w:t>Annual</w:t>
      </w:r>
      <w:proofErr w:type="spellEnd"/>
      <w:r>
        <w:rPr>
          <w:lang w:val="et-EE"/>
        </w:rPr>
        <w:t xml:space="preserve"> </w:t>
      </w:r>
      <w:proofErr w:type="spellStart"/>
      <w:r>
        <w:rPr>
          <w:lang w:val="et-EE"/>
        </w:rPr>
        <w:t>Review</w:t>
      </w:r>
      <w:proofErr w:type="spellEnd"/>
      <w:r>
        <w:rPr>
          <w:lang w:val="et-EE"/>
        </w:rPr>
        <w:t xml:space="preserve"> of </w:t>
      </w:r>
      <w:proofErr w:type="spellStart"/>
      <w:r>
        <w:rPr>
          <w:lang w:val="et-EE"/>
        </w:rPr>
        <w:t>Psychology</w:t>
      </w:r>
      <w:proofErr w:type="spellEnd"/>
      <w:r>
        <w:rPr>
          <w:lang w:val="et-EE"/>
        </w:rPr>
        <w:t xml:space="preserve">, 57(1), 401–421. </w:t>
      </w:r>
      <w:r>
        <w:rPr>
          <w:rStyle w:val="Hyperlink"/>
          <w:lang w:val="et-EE"/>
        </w:rPr>
        <w:t>https://doi.org/10.1146/annurev.psych.57.102904.190127</w:t>
      </w:r>
    </w:p>
    <w:p w14:paraId="782E9632" w14:textId="77777777" w:rsidR="00546BCC" w:rsidRDefault="007D2FEF">
      <w:pPr>
        <w:widowControl w:val="0"/>
        <w:ind w:left="449" w:hanging="449"/>
        <w:rPr>
          <w:rStyle w:val="Hyperlink"/>
          <w:lang w:val="et-EE"/>
        </w:rPr>
      </w:pPr>
      <w:proofErr w:type="spellStart"/>
      <w:r>
        <w:rPr>
          <w:lang w:val="et-EE"/>
        </w:rPr>
        <w:lastRenderedPageBreak/>
        <w:t>Polderman</w:t>
      </w:r>
      <w:proofErr w:type="spellEnd"/>
      <w:r>
        <w:rPr>
          <w:lang w:val="et-EE"/>
        </w:rPr>
        <w:t xml:space="preserve">, T. J. C., </w:t>
      </w:r>
      <w:proofErr w:type="spellStart"/>
      <w:r>
        <w:rPr>
          <w:lang w:val="et-EE"/>
        </w:rPr>
        <w:t>Benyamin</w:t>
      </w:r>
      <w:proofErr w:type="spellEnd"/>
      <w:r>
        <w:rPr>
          <w:lang w:val="et-EE"/>
        </w:rPr>
        <w:t xml:space="preserve">, B., de </w:t>
      </w:r>
      <w:proofErr w:type="spellStart"/>
      <w:r>
        <w:rPr>
          <w:lang w:val="et-EE"/>
        </w:rPr>
        <w:t>Leeuw</w:t>
      </w:r>
      <w:proofErr w:type="spellEnd"/>
      <w:r>
        <w:rPr>
          <w:lang w:val="et-EE"/>
        </w:rPr>
        <w:t xml:space="preserve">, C. A., </w:t>
      </w:r>
      <w:proofErr w:type="spellStart"/>
      <w:r>
        <w:rPr>
          <w:lang w:val="et-EE"/>
        </w:rPr>
        <w:t>Sullivan</w:t>
      </w:r>
      <w:proofErr w:type="spellEnd"/>
      <w:r>
        <w:rPr>
          <w:lang w:val="et-EE"/>
        </w:rPr>
        <w:t xml:space="preserve">, P. F., van </w:t>
      </w:r>
      <w:proofErr w:type="spellStart"/>
      <w:r>
        <w:rPr>
          <w:lang w:val="et-EE"/>
        </w:rPr>
        <w:t>Bochoven</w:t>
      </w:r>
      <w:proofErr w:type="spellEnd"/>
      <w:r>
        <w:rPr>
          <w:lang w:val="et-EE"/>
        </w:rPr>
        <w:t xml:space="preserve">, A., </w:t>
      </w:r>
      <w:proofErr w:type="spellStart"/>
      <w:r>
        <w:rPr>
          <w:lang w:val="et-EE"/>
        </w:rPr>
        <w:t>Visscher</w:t>
      </w:r>
      <w:proofErr w:type="spellEnd"/>
      <w:r>
        <w:rPr>
          <w:lang w:val="et-EE"/>
        </w:rPr>
        <w:t xml:space="preserve">, P. M., &amp; </w:t>
      </w:r>
      <w:proofErr w:type="spellStart"/>
      <w:r>
        <w:rPr>
          <w:lang w:val="et-EE"/>
        </w:rPr>
        <w:t>Posthuma</w:t>
      </w:r>
      <w:proofErr w:type="spellEnd"/>
      <w:r>
        <w:rPr>
          <w:lang w:val="et-EE"/>
        </w:rPr>
        <w:t>, D. (2015). Meta-</w:t>
      </w:r>
      <w:proofErr w:type="spellStart"/>
      <w:r>
        <w:rPr>
          <w:lang w:val="et-EE"/>
        </w:rPr>
        <w:t>analysis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heritability</w:t>
      </w:r>
      <w:proofErr w:type="spellEnd"/>
      <w:r>
        <w:rPr>
          <w:lang w:val="et-EE"/>
        </w:rPr>
        <w:t xml:space="preserve"> of </w:t>
      </w:r>
      <w:proofErr w:type="spellStart"/>
      <w:r>
        <w:rPr>
          <w:lang w:val="et-EE"/>
        </w:rPr>
        <w:t>human</w:t>
      </w:r>
      <w:proofErr w:type="spellEnd"/>
      <w:r>
        <w:rPr>
          <w:lang w:val="et-EE"/>
        </w:rPr>
        <w:t xml:space="preserve"> </w:t>
      </w:r>
      <w:proofErr w:type="spellStart"/>
      <w:r>
        <w:rPr>
          <w:lang w:val="et-EE"/>
        </w:rPr>
        <w:t>traits</w:t>
      </w:r>
      <w:proofErr w:type="spellEnd"/>
      <w:r>
        <w:rPr>
          <w:lang w:val="et-EE"/>
        </w:rPr>
        <w:t xml:space="preserve"> </w:t>
      </w:r>
      <w:proofErr w:type="spellStart"/>
      <w:r>
        <w:rPr>
          <w:lang w:val="et-EE"/>
        </w:rPr>
        <w:t>based</w:t>
      </w:r>
      <w:proofErr w:type="spellEnd"/>
      <w:r>
        <w:rPr>
          <w:lang w:val="et-EE"/>
        </w:rPr>
        <w:t xml:space="preserve"> on </w:t>
      </w:r>
      <w:proofErr w:type="spellStart"/>
      <w:r>
        <w:rPr>
          <w:lang w:val="et-EE"/>
        </w:rPr>
        <w:t>fifty</w:t>
      </w:r>
      <w:proofErr w:type="spellEnd"/>
      <w:r>
        <w:rPr>
          <w:lang w:val="et-EE"/>
        </w:rPr>
        <w:t xml:space="preserve"> </w:t>
      </w:r>
      <w:proofErr w:type="spellStart"/>
      <w:r>
        <w:rPr>
          <w:lang w:val="et-EE"/>
        </w:rPr>
        <w:t>years</w:t>
      </w:r>
      <w:proofErr w:type="spellEnd"/>
      <w:r>
        <w:rPr>
          <w:lang w:val="et-EE"/>
        </w:rPr>
        <w:t xml:space="preserve"> of </w:t>
      </w:r>
      <w:proofErr w:type="spellStart"/>
      <w:r>
        <w:rPr>
          <w:lang w:val="et-EE"/>
        </w:rPr>
        <w:t>twin</w:t>
      </w:r>
      <w:proofErr w:type="spellEnd"/>
      <w:r>
        <w:rPr>
          <w:lang w:val="et-EE"/>
        </w:rPr>
        <w:t xml:space="preserve"> </w:t>
      </w:r>
      <w:proofErr w:type="spellStart"/>
      <w:r>
        <w:rPr>
          <w:lang w:val="et-EE"/>
        </w:rPr>
        <w:t>studies</w:t>
      </w:r>
      <w:proofErr w:type="spellEnd"/>
      <w:r>
        <w:rPr>
          <w:lang w:val="et-EE"/>
        </w:rPr>
        <w:t xml:space="preserve">. </w:t>
      </w:r>
      <w:proofErr w:type="spellStart"/>
      <w:r>
        <w:rPr>
          <w:lang w:val="et-EE"/>
        </w:rPr>
        <w:t>Nature</w:t>
      </w:r>
      <w:proofErr w:type="spellEnd"/>
      <w:r>
        <w:rPr>
          <w:lang w:val="et-EE"/>
        </w:rPr>
        <w:t xml:space="preserve"> </w:t>
      </w:r>
      <w:proofErr w:type="spellStart"/>
      <w:r>
        <w:rPr>
          <w:lang w:val="et-EE"/>
        </w:rPr>
        <w:t>Genetics</w:t>
      </w:r>
      <w:proofErr w:type="spellEnd"/>
      <w:r>
        <w:rPr>
          <w:lang w:val="et-EE"/>
        </w:rPr>
        <w:t xml:space="preserve">, 47(7), 702–709. </w:t>
      </w:r>
      <w:hyperlink r:id="rId25">
        <w:r>
          <w:rPr>
            <w:rStyle w:val="Hyperlink"/>
            <w:lang w:val="et-EE"/>
          </w:rPr>
          <w:t>https://doi.org/10.1038/ng.3285</w:t>
        </w:r>
      </w:hyperlink>
      <w:r>
        <w:rPr>
          <w:rStyle w:val="Hyperlink"/>
          <w:color w:val="000000" w:themeColor="text1"/>
          <w:u w:val="none"/>
          <w:lang w:val="et-EE"/>
        </w:rPr>
        <w:t>Puudist, E.-S. (2024). Kaalulangetuse edukust ennustavate iseloomujoonte määramine [</w:t>
      </w:r>
      <w:proofErr w:type="spellStart"/>
      <w:r>
        <w:rPr>
          <w:rStyle w:val="Hyperlink"/>
          <w:color w:val="000000" w:themeColor="text1"/>
          <w:u w:val="none"/>
          <w:lang w:val="et-EE"/>
        </w:rPr>
        <w:t>MSc</w:t>
      </w:r>
      <w:proofErr w:type="spellEnd"/>
      <w:r>
        <w:rPr>
          <w:rStyle w:val="Hyperlink"/>
          <w:color w:val="000000" w:themeColor="text1"/>
          <w:u w:val="none"/>
          <w:lang w:val="et-EE"/>
        </w:rPr>
        <w:t xml:space="preserve"> </w:t>
      </w:r>
      <w:proofErr w:type="spellStart"/>
      <w:r>
        <w:rPr>
          <w:rStyle w:val="Hyperlink"/>
          <w:color w:val="000000" w:themeColor="text1"/>
          <w:u w:val="none"/>
          <w:lang w:val="et-EE"/>
        </w:rPr>
        <w:t>Thesis</w:t>
      </w:r>
      <w:proofErr w:type="spellEnd"/>
      <w:r>
        <w:rPr>
          <w:rStyle w:val="Hyperlink"/>
          <w:color w:val="000000" w:themeColor="text1"/>
          <w:u w:val="none"/>
          <w:lang w:val="et-EE"/>
        </w:rPr>
        <w:t>, University of Tartu].</w:t>
      </w:r>
      <w:r>
        <w:rPr>
          <w:rStyle w:val="Hyperlink"/>
          <w:color w:val="000000" w:themeColor="text1"/>
          <w:lang w:val="et-EE"/>
        </w:rPr>
        <w:t xml:space="preserve"> </w:t>
      </w:r>
      <w:r>
        <w:rPr>
          <w:rStyle w:val="Hyperlink"/>
          <w:lang w:val="et-EE"/>
        </w:rPr>
        <w:t>https://comserv.cs.ut.ee/ati_thesis/datasheet.php?id=80049</w:t>
      </w:r>
    </w:p>
    <w:p w14:paraId="782E9633" w14:textId="77777777" w:rsidR="00546BCC" w:rsidRDefault="007D2FEF">
      <w:pPr>
        <w:widowControl w:val="0"/>
        <w:ind w:left="449" w:hanging="449"/>
      </w:pPr>
      <w:r>
        <w:rPr>
          <w:rStyle w:val="Hyperlink"/>
          <w:color w:val="000000" w:themeColor="text1"/>
          <w:u w:val="none"/>
          <w:lang w:val="et-EE"/>
        </w:rPr>
        <w:t xml:space="preserve">Realo, A., </w:t>
      </w:r>
      <w:proofErr w:type="spellStart"/>
      <w:r>
        <w:rPr>
          <w:rStyle w:val="Hyperlink"/>
          <w:color w:val="000000" w:themeColor="text1"/>
          <w:u w:val="none"/>
          <w:lang w:val="et-EE"/>
        </w:rPr>
        <w:t>Middendorp</w:t>
      </w:r>
      <w:proofErr w:type="spellEnd"/>
      <w:r>
        <w:rPr>
          <w:rStyle w:val="Hyperlink"/>
          <w:color w:val="000000" w:themeColor="text1"/>
          <w:u w:val="none"/>
          <w:lang w:val="et-EE"/>
        </w:rPr>
        <w:t xml:space="preserve">, H. van, </w:t>
      </w:r>
      <w:proofErr w:type="spellStart"/>
      <w:r>
        <w:rPr>
          <w:rStyle w:val="Hyperlink"/>
          <w:color w:val="000000" w:themeColor="text1"/>
          <w:u w:val="none"/>
          <w:lang w:val="et-EE"/>
        </w:rPr>
        <w:t>Kööts</w:t>
      </w:r>
      <w:proofErr w:type="spellEnd"/>
      <w:r>
        <w:rPr>
          <w:rStyle w:val="Hyperlink"/>
          <w:color w:val="000000" w:themeColor="text1"/>
          <w:u w:val="none"/>
          <w:lang w:val="et-EE"/>
        </w:rPr>
        <w:t xml:space="preserve">-Ausmees, L., Allik, J., &amp; </w:t>
      </w:r>
      <w:proofErr w:type="spellStart"/>
      <w:r>
        <w:rPr>
          <w:rStyle w:val="Hyperlink"/>
          <w:color w:val="000000" w:themeColor="text1"/>
          <w:u w:val="none"/>
          <w:lang w:val="et-EE"/>
        </w:rPr>
        <w:t>Evers</w:t>
      </w:r>
      <w:proofErr w:type="spellEnd"/>
      <w:r>
        <w:rPr>
          <w:rStyle w:val="Hyperlink"/>
          <w:color w:val="000000" w:themeColor="text1"/>
          <w:u w:val="none"/>
          <w:lang w:val="et-EE"/>
        </w:rPr>
        <w:t xml:space="preserve">, A. W. M. (2018). </w:t>
      </w:r>
      <w:proofErr w:type="spellStart"/>
      <w:r>
        <w:rPr>
          <w:rStyle w:val="Hyperlink"/>
          <w:color w:val="000000" w:themeColor="text1"/>
          <w:u w:val="none"/>
          <w:lang w:val="et-EE"/>
        </w:rPr>
        <w:t>Role</w:t>
      </w:r>
      <w:proofErr w:type="spellEnd"/>
      <w:r>
        <w:rPr>
          <w:rStyle w:val="Hyperlink"/>
          <w:color w:val="000000" w:themeColor="text1"/>
          <w:u w:val="none"/>
          <w:lang w:val="et-EE"/>
        </w:rPr>
        <w:t xml:space="preserve"> of </w:t>
      </w:r>
      <w:proofErr w:type="spellStart"/>
      <w:r>
        <w:rPr>
          <w:rStyle w:val="Hyperlink"/>
          <w:color w:val="000000" w:themeColor="text1"/>
          <w:u w:val="none"/>
          <w:lang w:val="et-EE"/>
        </w:rPr>
        <w:t>personality</w:t>
      </w:r>
      <w:proofErr w:type="spellEnd"/>
      <w:r>
        <w:rPr>
          <w:rStyle w:val="Hyperlink"/>
          <w:color w:val="000000" w:themeColor="text1"/>
          <w:u w:val="none"/>
          <w:lang w:val="et-EE"/>
        </w:rPr>
        <w:t xml:space="preserve"> </w:t>
      </w:r>
      <w:proofErr w:type="spellStart"/>
      <w:r>
        <w:rPr>
          <w:rStyle w:val="Hyperlink"/>
          <w:color w:val="000000" w:themeColor="text1"/>
          <w:u w:val="none"/>
          <w:lang w:val="et-EE"/>
        </w:rPr>
        <w:t>traits</w:t>
      </w:r>
      <w:proofErr w:type="spellEnd"/>
      <w:r>
        <w:rPr>
          <w:rStyle w:val="Hyperlink"/>
          <w:color w:val="000000" w:themeColor="text1"/>
          <w:u w:val="none"/>
          <w:lang w:val="et-EE"/>
        </w:rPr>
        <w:t xml:space="preserve"> in </w:t>
      </w:r>
      <w:proofErr w:type="spellStart"/>
      <w:r>
        <w:rPr>
          <w:rStyle w:val="Hyperlink"/>
          <w:color w:val="000000" w:themeColor="text1"/>
          <w:u w:val="none"/>
          <w:lang w:val="et-EE"/>
        </w:rPr>
        <w:t>reporting</w:t>
      </w:r>
      <w:proofErr w:type="spellEnd"/>
      <w:r>
        <w:rPr>
          <w:rStyle w:val="Hyperlink"/>
          <w:color w:val="000000" w:themeColor="text1"/>
          <w:u w:val="none"/>
          <w:lang w:val="et-EE"/>
        </w:rPr>
        <w:t xml:space="preserve"> </w:t>
      </w:r>
      <w:proofErr w:type="spellStart"/>
      <w:r>
        <w:rPr>
          <w:rStyle w:val="Hyperlink"/>
          <w:color w:val="000000" w:themeColor="text1"/>
          <w:u w:val="none"/>
          <w:lang w:val="et-EE"/>
        </w:rPr>
        <w:t>the</w:t>
      </w:r>
      <w:proofErr w:type="spellEnd"/>
      <w:r>
        <w:rPr>
          <w:rStyle w:val="Hyperlink"/>
          <w:color w:val="000000" w:themeColor="text1"/>
          <w:u w:val="none"/>
          <w:lang w:val="et-EE"/>
        </w:rPr>
        <w:t xml:space="preserve"> </w:t>
      </w:r>
      <w:proofErr w:type="spellStart"/>
      <w:r>
        <w:rPr>
          <w:rStyle w:val="Hyperlink"/>
          <w:color w:val="000000" w:themeColor="text1"/>
          <w:u w:val="none"/>
          <w:lang w:val="et-EE"/>
        </w:rPr>
        <w:t>development</w:t>
      </w:r>
      <w:proofErr w:type="spellEnd"/>
      <w:r>
        <w:rPr>
          <w:rStyle w:val="Hyperlink"/>
          <w:color w:val="000000" w:themeColor="text1"/>
          <w:u w:val="none"/>
          <w:lang w:val="et-EE"/>
        </w:rPr>
        <w:t xml:space="preserve"> of </w:t>
      </w:r>
      <w:proofErr w:type="spellStart"/>
      <w:r>
        <w:rPr>
          <w:rStyle w:val="Hyperlink"/>
          <w:color w:val="000000" w:themeColor="text1"/>
          <w:u w:val="none"/>
          <w:lang w:val="et-EE"/>
        </w:rPr>
        <w:t>adverse</w:t>
      </w:r>
      <w:proofErr w:type="spellEnd"/>
      <w:r>
        <w:rPr>
          <w:rStyle w:val="Hyperlink"/>
          <w:color w:val="000000" w:themeColor="text1"/>
          <w:u w:val="none"/>
          <w:lang w:val="et-EE"/>
        </w:rPr>
        <w:t xml:space="preserve"> </w:t>
      </w:r>
      <w:proofErr w:type="spellStart"/>
      <w:r>
        <w:rPr>
          <w:rStyle w:val="Hyperlink"/>
          <w:color w:val="000000" w:themeColor="text1"/>
          <w:u w:val="none"/>
          <w:lang w:val="et-EE"/>
        </w:rPr>
        <w:t>drug</w:t>
      </w:r>
      <w:proofErr w:type="spellEnd"/>
      <w:r>
        <w:rPr>
          <w:rStyle w:val="Hyperlink"/>
          <w:color w:val="000000" w:themeColor="text1"/>
          <w:u w:val="none"/>
          <w:lang w:val="et-EE"/>
        </w:rPr>
        <w:t xml:space="preserve"> </w:t>
      </w:r>
      <w:proofErr w:type="spellStart"/>
      <w:r>
        <w:rPr>
          <w:rStyle w:val="Hyperlink"/>
          <w:color w:val="000000" w:themeColor="text1"/>
          <w:u w:val="none"/>
          <w:lang w:val="et-EE"/>
        </w:rPr>
        <w:t>reactions</w:t>
      </w:r>
      <w:proofErr w:type="spellEnd"/>
      <w:r>
        <w:rPr>
          <w:rStyle w:val="Hyperlink"/>
          <w:color w:val="000000" w:themeColor="text1"/>
          <w:u w:val="none"/>
          <w:lang w:val="et-EE"/>
        </w:rPr>
        <w:t xml:space="preserve">: A </w:t>
      </w:r>
      <w:proofErr w:type="spellStart"/>
      <w:r>
        <w:rPr>
          <w:rStyle w:val="Hyperlink"/>
          <w:color w:val="000000" w:themeColor="text1"/>
          <w:u w:val="none"/>
          <w:lang w:val="et-EE"/>
        </w:rPr>
        <w:t>prospective</w:t>
      </w:r>
      <w:proofErr w:type="spellEnd"/>
      <w:r>
        <w:rPr>
          <w:rStyle w:val="Hyperlink"/>
          <w:color w:val="000000" w:themeColor="text1"/>
          <w:u w:val="none"/>
          <w:lang w:val="et-EE"/>
        </w:rPr>
        <w:t xml:space="preserve"> </w:t>
      </w:r>
      <w:proofErr w:type="spellStart"/>
      <w:r>
        <w:rPr>
          <w:rStyle w:val="Hyperlink"/>
          <w:color w:val="000000" w:themeColor="text1"/>
          <w:u w:val="none"/>
          <w:lang w:val="et-EE"/>
        </w:rPr>
        <w:t>cohort</w:t>
      </w:r>
      <w:proofErr w:type="spellEnd"/>
      <w:r>
        <w:rPr>
          <w:rStyle w:val="Hyperlink"/>
          <w:color w:val="000000" w:themeColor="text1"/>
          <w:u w:val="none"/>
          <w:lang w:val="et-EE"/>
        </w:rPr>
        <w:t xml:space="preserve"> </w:t>
      </w:r>
      <w:proofErr w:type="spellStart"/>
      <w:r>
        <w:rPr>
          <w:rStyle w:val="Hyperlink"/>
          <w:color w:val="000000" w:themeColor="text1"/>
          <w:u w:val="none"/>
          <w:lang w:val="et-EE"/>
        </w:rPr>
        <w:t>study</w:t>
      </w:r>
      <w:proofErr w:type="spellEnd"/>
      <w:r>
        <w:rPr>
          <w:rStyle w:val="Hyperlink"/>
          <w:color w:val="000000" w:themeColor="text1"/>
          <w:u w:val="none"/>
          <w:lang w:val="et-EE"/>
        </w:rPr>
        <w:t xml:space="preserve"> of </w:t>
      </w:r>
      <w:proofErr w:type="spellStart"/>
      <w:r>
        <w:rPr>
          <w:rStyle w:val="Hyperlink"/>
          <w:color w:val="000000" w:themeColor="text1"/>
          <w:u w:val="none"/>
          <w:lang w:val="et-EE"/>
        </w:rPr>
        <w:t>the</w:t>
      </w:r>
      <w:proofErr w:type="spellEnd"/>
      <w:r>
        <w:rPr>
          <w:rStyle w:val="Hyperlink"/>
          <w:color w:val="000000" w:themeColor="text1"/>
          <w:u w:val="none"/>
          <w:lang w:val="et-EE"/>
        </w:rPr>
        <w:t xml:space="preserve"> Estonian </w:t>
      </w:r>
      <w:proofErr w:type="spellStart"/>
      <w:r>
        <w:rPr>
          <w:rStyle w:val="Hyperlink"/>
          <w:color w:val="000000" w:themeColor="text1"/>
          <w:u w:val="none"/>
          <w:lang w:val="et-EE"/>
        </w:rPr>
        <w:t>general</w:t>
      </w:r>
      <w:proofErr w:type="spellEnd"/>
      <w:r>
        <w:rPr>
          <w:rStyle w:val="Hyperlink"/>
          <w:color w:val="000000" w:themeColor="text1"/>
          <w:u w:val="none"/>
          <w:lang w:val="et-EE"/>
        </w:rPr>
        <w:t xml:space="preserve"> </w:t>
      </w:r>
      <w:proofErr w:type="spellStart"/>
      <w:r>
        <w:rPr>
          <w:rStyle w:val="Hyperlink"/>
          <w:color w:val="000000" w:themeColor="text1"/>
          <w:u w:val="none"/>
          <w:lang w:val="et-EE"/>
        </w:rPr>
        <w:t>population</w:t>
      </w:r>
      <w:proofErr w:type="spellEnd"/>
      <w:r>
        <w:rPr>
          <w:rStyle w:val="Hyperlink"/>
          <w:color w:val="000000" w:themeColor="text1"/>
          <w:u w:val="none"/>
          <w:lang w:val="et-EE"/>
        </w:rPr>
        <w:t xml:space="preserve">. BMJ </w:t>
      </w:r>
      <w:proofErr w:type="spellStart"/>
      <w:r>
        <w:rPr>
          <w:rStyle w:val="Hyperlink"/>
          <w:color w:val="000000" w:themeColor="text1"/>
          <w:u w:val="none"/>
          <w:lang w:val="et-EE"/>
        </w:rPr>
        <w:t>Open</w:t>
      </w:r>
      <w:proofErr w:type="spellEnd"/>
      <w:r>
        <w:rPr>
          <w:rStyle w:val="Hyperlink"/>
          <w:color w:val="000000" w:themeColor="text1"/>
          <w:u w:val="none"/>
          <w:lang w:val="et-EE"/>
        </w:rPr>
        <w:t>, 8(7), e022428.</w:t>
      </w:r>
      <w:r>
        <w:rPr>
          <w:rStyle w:val="Hyperlink"/>
          <w:color w:val="000000" w:themeColor="text1"/>
          <w:lang w:val="et-EE"/>
        </w:rPr>
        <w:t xml:space="preserve"> </w:t>
      </w:r>
      <w:r>
        <w:rPr>
          <w:rStyle w:val="Hyperlink"/>
          <w:lang w:val="et-EE"/>
        </w:rPr>
        <w:t>https://doi.org/10.1136/bmjopen-2018-022428</w:t>
      </w:r>
    </w:p>
    <w:p w14:paraId="782E9634" w14:textId="77777777" w:rsidR="00546BCC" w:rsidRDefault="007D2FEF">
      <w:pPr>
        <w:widowControl w:val="0"/>
        <w:ind w:left="449" w:hanging="449"/>
        <w:rPr>
          <w:rStyle w:val="Hyperlink"/>
          <w:lang w:val="et-EE"/>
        </w:rPr>
      </w:pPr>
      <w:proofErr w:type="spellStart"/>
      <w:r>
        <w:rPr>
          <w:lang w:val="et-EE"/>
        </w:rPr>
        <w:t>Roberts</w:t>
      </w:r>
      <w:proofErr w:type="spellEnd"/>
      <w:r>
        <w:rPr>
          <w:lang w:val="et-EE"/>
        </w:rPr>
        <w:t xml:space="preserve">, B. W., </w:t>
      </w:r>
      <w:proofErr w:type="spellStart"/>
      <w:r>
        <w:rPr>
          <w:lang w:val="et-EE"/>
        </w:rPr>
        <w:t>Luo</w:t>
      </w:r>
      <w:proofErr w:type="spellEnd"/>
      <w:r>
        <w:rPr>
          <w:lang w:val="et-EE"/>
        </w:rPr>
        <w:t xml:space="preserve">, J., </w:t>
      </w:r>
      <w:proofErr w:type="spellStart"/>
      <w:r>
        <w:rPr>
          <w:lang w:val="et-EE"/>
        </w:rPr>
        <w:t>Briley</w:t>
      </w:r>
      <w:proofErr w:type="spellEnd"/>
      <w:r>
        <w:rPr>
          <w:lang w:val="et-EE"/>
        </w:rPr>
        <w:t xml:space="preserve">, D. A., </w:t>
      </w:r>
      <w:proofErr w:type="spellStart"/>
      <w:r>
        <w:rPr>
          <w:lang w:val="et-EE"/>
        </w:rPr>
        <w:t>Chow</w:t>
      </w:r>
      <w:proofErr w:type="spellEnd"/>
      <w:r>
        <w:rPr>
          <w:lang w:val="et-EE"/>
        </w:rPr>
        <w:t xml:space="preserve">, P. I., Su, R., &amp; Hill, P. L. (2017). A </w:t>
      </w:r>
      <w:proofErr w:type="spellStart"/>
      <w:r>
        <w:rPr>
          <w:lang w:val="et-EE"/>
        </w:rPr>
        <w:t>systematic</w:t>
      </w:r>
      <w:proofErr w:type="spellEnd"/>
      <w:r>
        <w:rPr>
          <w:lang w:val="et-EE"/>
        </w:rPr>
        <w:t xml:space="preserve"> </w:t>
      </w:r>
      <w:proofErr w:type="spellStart"/>
      <w:r>
        <w:rPr>
          <w:lang w:val="et-EE"/>
        </w:rPr>
        <w:t>review</w:t>
      </w:r>
      <w:proofErr w:type="spellEnd"/>
      <w:r>
        <w:rPr>
          <w:lang w:val="et-EE"/>
        </w:rPr>
        <w:t xml:space="preserve"> of </w:t>
      </w:r>
      <w:proofErr w:type="spellStart"/>
      <w:r>
        <w:rPr>
          <w:lang w:val="et-EE"/>
        </w:rPr>
        <w:t>personality</w:t>
      </w:r>
      <w:proofErr w:type="spellEnd"/>
      <w:r>
        <w:rPr>
          <w:lang w:val="et-EE"/>
        </w:rPr>
        <w:t xml:space="preserve"> </w:t>
      </w:r>
      <w:proofErr w:type="spellStart"/>
      <w:r>
        <w:rPr>
          <w:lang w:val="et-EE"/>
        </w:rPr>
        <w:t>trait</w:t>
      </w:r>
      <w:proofErr w:type="spellEnd"/>
      <w:r>
        <w:rPr>
          <w:lang w:val="et-EE"/>
        </w:rPr>
        <w:t xml:space="preserve"> </w:t>
      </w:r>
      <w:proofErr w:type="spellStart"/>
      <w:r>
        <w:rPr>
          <w:lang w:val="et-EE"/>
        </w:rPr>
        <w:t>change</w:t>
      </w:r>
      <w:proofErr w:type="spellEnd"/>
      <w:r>
        <w:rPr>
          <w:lang w:val="et-EE"/>
        </w:rPr>
        <w:t xml:space="preserve"> </w:t>
      </w:r>
      <w:proofErr w:type="spellStart"/>
      <w:r>
        <w:rPr>
          <w:lang w:val="et-EE"/>
        </w:rPr>
        <w:t>through</w:t>
      </w:r>
      <w:proofErr w:type="spellEnd"/>
      <w:r>
        <w:rPr>
          <w:lang w:val="et-EE"/>
        </w:rPr>
        <w:t xml:space="preserve"> </w:t>
      </w:r>
      <w:proofErr w:type="spellStart"/>
      <w:r>
        <w:rPr>
          <w:lang w:val="et-EE"/>
        </w:rPr>
        <w:t>intervention</w:t>
      </w:r>
      <w:proofErr w:type="spellEnd"/>
      <w:r>
        <w:rPr>
          <w:lang w:val="et-EE"/>
        </w:rPr>
        <w:t xml:space="preserve">. </w:t>
      </w:r>
      <w:proofErr w:type="spellStart"/>
      <w:r>
        <w:rPr>
          <w:lang w:val="et-EE"/>
        </w:rPr>
        <w:t>Psychological</w:t>
      </w:r>
      <w:proofErr w:type="spellEnd"/>
      <w:r>
        <w:rPr>
          <w:lang w:val="et-EE"/>
        </w:rPr>
        <w:t xml:space="preserve"> </w:t>
      </w:r>
      <w:proofErr w:type="spellStart"/>
      <w:r>
        <w:rPr>
          <w:lang w:val="et-EE"/>
        </w:rPr>
        <w:t>Bulletin</w:t>
      </w:r>
      <w:proofErr w:type="spellEnd"/>
      <w:r>
        <w:rPr>
          <w:lang w:val="et-EE"/>
        </w:rPr>
        <w:t xml:space="preserve">, 143(2), 117–141. </w:t>
      </w:r>
      <w:hyperlink r:id="rId26">
        <w:r>
          <w:rPr>
            <w:rStyle w:val="Hyperlink"/>
            <w:lang w:val="et-EE"/>
          </w:rPr>
          <w:t>https://doi.org/10.1037/bul0000088</w:t>
        </w:r>
      </w:hyperlink>
    </w:p>
    <w:p w14:paraId="782E9635" w14:textId="77777777" w:rsidR="00546BCC" w:rsidRDefault="007D2FEF">
      <w:pPr>
        <w:widowControl w:val="0"/>
        <w:spacing w:after="0"/>
        <w:ind w:left="449" w:hanging="449"/>
        <w:rPr>
          <w:rStyle w:val="Hyperlink"/>
          <w:lang w:val="et-EE"/>
        </w:rPr>
      </w:pPr>
      <w:proofErr w:type="spellStart"/>
      <w:r>
        <w:rPr>
          <w:lang w:val="et-EE"/>
        </w:rPr>
        <w:t>Stachl</w:t>
      </w:r>
      <w:proofErr w:type="spellEnd"/>
      <w:r>
        <w:rPr>
          <w:lang w:val="et-EE"/>
        </w:rPr>
        <w:t xml:space="preserve">, C., Au, Q., </w:t>
      </w:r>
      <w:proofErr w:type="spellStart"/>
      <w:r>
        <w:rPr>
          <w:lang w:val="et-EE"/>
        </w:rPr>
        <w:t>Schoedel</w:t>
      </w:r>
      <w:proofErr w:type="spellEnd"/>
      <w:r>
        <w:rPr>
          <w:lang w:val="et-EE"/>
        </w:rPr>
        <w:t xml:space="preserve">, R., </w:t>
      </w:r>
      <w:proofErr w:type="spellStart"/>
      <w:r>
        <w:rPr>
          <w:lang w:val="et-EE"/>
        </w:rPr>
        <w:t>Gosling</w:t>
      </w:r>
      <w:proofErr w:type="spellEnd"/>
      <w:r>
        <w:rPr>
          <w:lang w:val="et-EE"/>
        </w:rPr>
        <w:t xml:space="preserve">, S. D., </w:t>
      </w:r>
      <w:proofErr w:type="spellStart"/>
      <w:r>
        <w:rPr>
          <w:lang w:val="et-EE"/>
        </w:rPr>
        <w:t>Harari</w:t>
      </w:r>
      <w:proofErr w:type="spellEnd"/>
      <w:r>
        <w:rPr>
          <w:lang w:val="et-EE"/>
        </w:rPr>
        <w:t xml:space="preserve">, G. M., </w:t>
      </w:r>
      <w:proofErr w:type="spellStart"/>
      <w:r>
        <w:rPr>
          <w:lang w:val="et-EE"/>
        </w:rPr>
        <w:t>Buschek</w:t>
      </w:r>
      <w:proofErr w:type="spellEnd"/>
      <w:r>
        <w:rPr>
          <w:lang w:val="et-EE"/>
        </w:rPr>
        <w:t xml:space="preserve">, D., </w:t>
      </w:r>
      <w:proofErr w:type="spellStart"/>
      <w:r>
        <w:rPr>
          <w:lang w:val="et-EE"/>
        </w:rPr>
        <w:t>Völkel</w:t>
      </w:r>
      <w:proofErr w:type="spellEnd"/>
      <w:r>
        <w:rPr>
          <w:lang w:val="et-EE"/>
        </w:rPr>
        <w:t xml:space="preserve">, S. T., </w:t>
      </w:r>
      <w:proofErr w:type="spellStart"/>
      <w:r>
        <w:rPr>
          <w:lang w:val="et-EE"/>
        </w:rPr>
        <w:t>Schuwerk</w:t>
      </w:r>
      <w:proofErr w:type="spellEnd"/>
      <w:r>
        <w:rPr>
          <w:lang w:val="et-EE"/>
        </w:rPr>
        <w:t xml:space="preserve">, T., </w:t>
      </w:r>
      <w:proofErr w:type="spellStart"/>
      <w:r>
        <w:rPr>
          <w:lang w:val="et-EE"/>
        </w:rPr>
        <w:t>Oldemeier</w:t>
      </w:r>
      <w:proofErr w:type="spellEnd"/>
      <w:r>
        <w:rPr>
          <w:lang w:val="et-EE"/>
        </w:rPr>
        <w:t xml:space="preserve">, M., </w:t>
      </w:r>
      <w:proofErr w:type="spellStart"/>
      <w:r>
        <w:rPr>
          <w:lang w:val="et-EE"/>
        </w:rPr>
        <w:t>Ullmann</w:t>
      </w:r>
      <w:proofErr w:type="spellEnd"/>
      <w:r>
        <w:rPr>
          <w:lang w:val="et-EE"/>
        </w:rPr>
        <w:t xml:space="preserve">, T., </w:t>
      </w:r>
      <w:proofErr w:type="spellStart"/>
      <w:r>
        <w:rPr>
          <w:lang w:val="et-EE"/>
        </w:rPr>
        <w:t>Hussmann</w:t>
      </w:r>
      <w:proofErr w:type="spellEnd"/>
      <w:r>
        <w:rPr>
          <w:lang w:val="et-EE"/>
        </w:rPr>
        <w:t xml:space="preserve">, H., </w:t>
      </w:r>
      <w:proofErr w:type="spellStart"/>
      <w:r>
        <w:rPr>
          <w:lang w:val="et-EE"/>
        </w:rPr>
        <w:t>Bischl</w:t>
      </w:r>
      <w:proofErr w:type="spellEnd"/>
      <w:r>
        <w:rPr>
          <w:lang w:val="et-EE"/>
        </w:rPr>
        <w:t xml:space="preserve">, B., &amp; </w:t>
      </w:r>
      <w:proofErr w:type="spellStart"/>
      <w:r>
        <w:rPr>
          <w:lang w:val="et-EE"/>
        </w:rPr>
        <w:t>Bühner</w:t>
      </w:r>
      <w:proofErr w:type="spellEnd"/>
      <w:r>
        <w:rPr>
          <w:lang w:val="et-EE"/>
        </w:rPr>
        <w:t xml:space="preserve">, M. (2020). </w:t>
      </w:r>
      <w:proofErr w:type="spellStart"/>
      <w:r>
        <w:rPr>
          <w:lang w:val="et-EE"/>
        </w:rPr>
        <w:t>Predicting</w:t>
      </w:r>
      <w:proofErr w:type="spellEnd"/>
      <w:r>
        <w:rPr>
          <w:lang w:val="et-EE"/>
        </w:rPr>
        <w:t xml:space="preserve"> </w:t>
      </w:r>
      <w:proofErr w:type="spellStart"/>
      <w:r>
        <w:rPr>
          <w:lang w:val="et-EE"/>
        </w:rPr>
        <w:t>personality</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patterns</w:t>
      </w:r>
      <w:proofErr w:type="spellEnd"/>
      <w:r>
        <w:rPr>
          <w:lang w:val="et-EE"/>
        </w:rPr>
        <w:t xml:space="preserve"> of </w:t>
      </w:r>
      <w:proofErr w:type="spellStart"/>
      <w:r>
        <w:rPr>
          <w:lang w:val="et-EE"/>
        </w:rPr>
        <w:t>behavior</w:t>
      </w:r>
      <w:proofErr w:type="spellEnd"/>
      <w:r>
        <w:rPr>
          <w:lang w:val="et-EE"/>
        </w:rPr>
        <w:t xml:space="preserve"> </w:t>
      </w:r>
      <w:proofErr w:type="spellStart"/>
      <w:r>
        <w:rPr>
          <w:lang w:val="et-EE"/>
        </w:rPr>
        <w:t>collected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smartphones</w:t>
      </w:r>
      <w:proofErr w:type="spellEnd"/>
      <w:r>
        <w:rPr>
          <w:lang w:val="et-EE"/>
        </w:rPr>
        <w:t xml:space="preserve">. </w:t>
      </w:r>
      <w:proofErr w:type="spellStart"/>
      <w:r>
        <w:rPr>
          <w:i/>
          <w:lang w:val="et-EE"/>
        </w:rPr>
        <w:t>Proceedings</w:t>
      </w:r>
      <w:proofErr w:type="spellEnd"/>
      <w:r>
        <w:rPr>
          <w:i/>
          <w:lang w:val="et-EE"/>
        </w:rPr>
        <w:t xml:space="preserve"> of </w:t>
      </w:r>
      <w:proofErr w:type="spellStart"/>
      <w:r>
        <w:rPr>
          <w:i/>
          <w:lang w:val="et-EE"/>
        </w:rPr>
        <w:t>the</w:t>
      </w:r>
      <w:proofErr w:type="spellEnd"/>
      <w:r>
        <w:rPr>
          <w:i/>
          <w:lang w:val="et-EE"/>
        </w:rPr>
        <w:t xml:space="preserve"> National </w:t>
      </w:r>
      <w:proofErr w:type="spellStart"/>
      <w:r>
        <w:rPr>
          <w:i/>
          <w:lang w:val="et-EE"/>
        </w:rPr>
        <w:t>Academy</w:t>
      </w:r>
      <w:proofErr w:type="spellEnd"/>
      <w:r>
        <w:rPr>
          <w:i/>
          <w:lang w:val="et-EE"/>
        </w:rPr>
        <w:t xml:space="preserve"> of </w:t>
      </w:r>
      <w:proofErr w:type="spellStart"/>
      <w:r>
        <w:rPr>
          <w:i/>
          <w:lang w:val="et-EE"/>
        </w:rPr>
        <w:t>Sciences</w:t>
      </w:r>
      <w:proofErr w:type="spellEnd"/>
      <w:r>
        <w:rPr>
          <w:lang w:val="et-EE"/>
        </w:rPr>
        <w:t xml:space="preserve">, </w:t>
      </w:r>
      <w:r>
        <w:rPr>
          <w:i/>
          <w:lang w:val="et-EE"/>
        </w:rPr>
        <w:t>117</w:t>
      </w:r>
      <w:r>
        <w:rPr>
          <w:lang w:val="et-EE"/>
        </w:rPr>
        <w:t xml:space="preserve">(30), 17680–17687. </w:t>
      </w:r>
      <w:hyperlink r:id="rId27">
        <w:r>
          <w:rPr>
            <w:rStyle w:val="Hyperlink"/>
            <w:lang w:val="et-EE"/>
          </w:rPr>
          <w:t>https://doi.org/10.1073/pnas.1920484117</w:t>
        </w:r>
      </w:hyperlink>
    </w:p>
    <w:p w14:paraId="782E9636" w14:textId="77777777" w:rsidR="00546BCC" w:rsidRDefault="00546BCC">
      <w:pPr>
        <w:widowControl w:val="0"/>
        <w:spacing w:after="0"/>
        <w:ind w:left="449" w:hanging="449"/>
        <w:rPr>
          <w:lang w:val="et-EE"/>
        </w:rPr>
      </w:pPr>
    </w:p>
    <w:sectPr w:rsidR="00546BCC">
      <w:headerReference w:type="even" r:id="rId28"/>
      <w:headerReference w:type="default" r:id="rId29"/>
      <w:footerReference w:type="even" r:id="rId30"/>
      <w:footerReference w:type="default" r:id="rId31"/>
      <w:headerReference w:type="first" r:id="rId32"/>
      <w:footerReference w:type="first" r:id="rId33"/>
      <w:pgSz w:w="11906" w:h="16838"/>
      <w:pgMar w:top="1134" w:right="1134" w:bottom="1134" w:left="1134" w:header="709" w:footer="709" w:gutter="0"/>
      <w:pgNumType w:start="1"/>
      <w:cols w:space="720"/>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E9641" w14:textId="77777777" w:rsidR="007D2FEF" w:rsidRDefault="007D2FEF">
      <w:pPr>
        <w:spacing w:before="0" w:after="0"/>
      </w:pPr>
      <w:r>
        <w:separator/>
      </w:r>
    </w:p>
  </w:endnote>
  <w:endnote w:type="continuationSeparator" w:id="0">
    <w:p w14:paraId="782E9643" w14:textId="77777777" w:rsidR="007D2FEF" w:rsidRDefault="007D2FE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1"/>
    <w:family w:val="roman"/>
    <w:pitch w:val="variable"/>
  </w:font>
  <w:font w:name="Helvetica Neue">
    <w:panose1 w:val="02000503000000020004"/>
    <w:charset w:val="00"/>
    <w:family w:val="auto"/>
    <w:pitch w:val="variable"/>
    <w:sig w:usb0="E50002FF" w:usb1="500079DB" w:usb2="00000010" w:usb3="00000000" w:csb0="00000001" w:csb1="00000000"/>
  </w:font>
  <w:font w:name="Aptos Narrow">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9" w14:textId="77777777" w:rsidR="00546BCC" w:rsidRDefault="00546B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A" w14:textId="77777777" w:rsidR="00546BCC" w:rsidRDefault="007D2F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 xml:space="preserve"> PAGE </w:instrText>
    </w:r>
    <w:r>
      <w:rPr>
        <w:color w:val="000000"/>
      </w:rPr>
      <w:fldChar w:fldCharType="separate"/>
    </w:r>
    <w:r>
      <w:rPr>
        <w:color w:val="000000"/>
      </w:rPr>
      <w:t>27</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C" w14:textId="77777777" w:rsidR="00546BCC" w:rsidRDefault="007D2F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0"/>
        <w:tab w:val="left" w:pos="9360"/>
      </w:tabs>
      <w:spacing w:before="0" w:after="0"/>
      <w:rPr>
        <w:rFonts w:ascii="Helvetica Neue" w:eastAsia="Helvetica Neue" w:hAnsi="Helvetica Neue" w:cs="Helvetica Neue"/>
        <w:color w:val="000000"/>
        <w:sz w:val="24"/>
        <w:szCs w:val="24"/>
      </w:rPr>
    </w:pPr>
    <w:r>
      <w:rPr>
        <w:color w:val="000000"/>
      </w:rPr>
      <w:fldChar w:fldCharType="begin"/>
    </w:r>
    <w:r>
      <w:rPr>
        <w:color w:val="000000"/>
      </w:rPr>
      <w:instrText xml:space="preserve"> PAGE </w:instrText>
    </w:r>
    <w:r>
      <w:rPr>
        <w:color w:val="000000"/>
      </w:rPr>
      <w:fldChar w:fldCharType="separate"/>
    </w:r>
    <w:r>
      <w:rPr>
        <w:color w:val="000000"/>
      </w:rPr>
      <w:t>27</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E963D" w14:textId="77777777" w:rsidR="007D2FEF" w:rsidRDefault="007D2FEF">
      <w:pPr>
        <w:spacing w:before="0" w:after="0"/>
      </w:pPr>
      <w:r>
        <w:separator/>
      </w:r>
    </w:p>
  </w:footnote>
  <w:footnote w:type="continuationSeparator" w:id="0">
    <w:p w14:paraId="782E963F" w14:textId="77777777" w:rsidR="007D2FEF" w:rsidRDefault="007D2FE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7" w14:textId="77777777" w:rsidR="00546BCC" w:rsidRDefault="00546B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8" w14:textId="77777777" w:rsidR="00546BCC" w:rsidRDefault="00546BCC">
    <w:pPr>
      <w:tabs>
        <w:tab w:val="right" w:pos="9020"/>
      </w:tabs>
      <w:spacing w:before="0" w:after="0"/>
      <w:rPr>
        <w:rFonts w:ascii="Helvetica Neue" w:eastAsia="Helvetica Neue" w:hAnsi="Helvetica Neue" w:cs="Helvetica Neue"/>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963B" w14:textId="77777777" w:rsidR="00546BCC" w:rsidRDefault="00546BCC">
    <w:pPr>
      <w:tabs>
        <w:tab w:val="right" w:pos="9020"/>
      </w:tabs>
      <w:spacing w:before="0" w:after="0"/>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D13"/>
    <w:multiLevelType w:val="multilevel"/>
    <w:tmpl w:val="83CA614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DAA38EA"/>
    <w:multiLevelType w:val="multilevel"/>
    <w:tmpl w:val="4B0EAED4"/>
    <w:lvl w:ilvl="0">
      <w:start w:val="1"/>
      <w:numFmt w:val="decimal"/>
      <w:lvlText w:val="%1)"/>
      <w:lvlJc w:val="left"/>
      <w:pPr>
        <w:tabs>
          <w:tab w:val="num" w:pos="0"/>
        </w:tabs>
        <w:ind w:left="263" w:hanging="263"/>
      </w:pPr>
      <w:rPr>
        <w:b/>
        <w:caps w:val="0"/>
        <w:smallCaps w:val="0"/>
        <w:strike w:val="0"/>
        <w:dstrike w:val="0"/>
        <w:position w:val="0"/>
        <w:sz w:val="20"/>
        <w:shd w:val="clear" w:color="auto" w:fill="auto"/>
        <w:vertAlign w:val="baseline"/>
      </w:rPr>
    </w:lvl>
    <w:lvl w:ilvl="1">
      <w:start w:val="1"/>
      <w:numFmt w:val="decimal"/>
      <w:lvlText w:val="%2)"/>
      <w:lvlJc w:val="left"/>
      <w:pPr>
        <w:tabs>
          <w:tab w:val="num" w:pos="0"/>
        </w:tabs>
        <w:ind w:left="1263" w:hanging="263"/>
      </w:pPr>
      <w:rPr>
        <w:b/>
        <w:caps w:val="0"/>
        <w:smallCaps w:val="0"/>
        <w:strike w:val="0"/>
        <w:dstrike w:val="0"/>
        <w:position w:val="0"/>
        <w:sz w:val="20"/>
        <w:shd w:val="clear" w:color="auto" w:fill="auto"/>
        <w:vertAlign w:val="baseline"/>
      </w:rPr>
    </w:lvl>
    <w:lvl w:ilvl="2">
      <w:start w:val="1"/>
      <w:numFmt w:val="decimal"/>
      <w:lvlText w:val="%3)"/>
      <w:lvlJc w:val="left"/>
      <w:pPr>
        <w:tabs>
          <w:tab w:val="num" w:pos="0"/>
        </w:tabs>
        <w:ind w:left="2263" w:hanging="263"/>
      </w:pPr>
      <w:rPr>
        <w:b/>
        <w:caps w:val="0"/>
        <w:smallCaps w:val="0"/>
        <w:strike w:val="0"/>
        <w:dstrike w:val="0"/>
        <w:position w:val="0"/>
        <w:sz w:val="20"/>
        <w:shd w:val="clear" w:color="auto" w:fill="auto"/>
        <w:vertAlign w:val="baseline"/>
      </w:rPr>
    </w:lvl>
    <w:lvl w:ilvl="3">
      <w:start w:val="1"/>
      <w:numFmt w:val="decimal"/>
      <w:lvlText w:val="%4)"/>
      <w:lvlJc w:val="left"/>
      <w:pPr>
        <w:tabs>
          <w:tab w:val="num" w:pos="0"/>
        </w:tabs>
        <w:ind w:left="3263" w:hanging="263"/>
      </w:pPr>
      <w:rPr>
        <w:b/>
        <w:caps w:val="0"/>
        <w:smallCaps w:val="0"/>
        <w:strike w:val="0"/>
        <w:dstrike w:val="0"/>
        <w:position w:val="0"/>
        <w:sz w:val="20"/>
        <w:shd w:val="clear" w:color="auto" w:fill="auto"/>
        <w:vertAlign w:val="baseline"/>
      </w:rPr>
    </w:lvl>
    <w:lvl w:ilvl="4">
      <w:start w:val="1"/>
      <w:numFmt w:val="decimal"/>
      <w:lvlText w:val="%5)"/>
      <w:lvlJc w:val="left"/>
      <w:pPr>
        <w:tabs>
          <w:tab w:val="num" w:pos="0"/>
        </w:tabs>
        <w:ind w:left="4263" w:hanging="263"/>
      </w:pPr>
      <w:rPr>
        <w:b/>
        <w:caps w:val="0"/>
        <w:smallCaps w:val="0"/>
        <w:strike w:val="0"/>
        <w:dstrike w:val="0"/>
        <w:position w:val="0"/>
        <w:sz w:val="20"/>
        <w:shd w:val="clear" w:color="auto" w:fill="auto"/>
        <w:vertAlign w:val="baseline"/>
      </w:rPr>
    </w:lvl>
    <w:lvl w:ilvl="5">
      <w:start w:val="1"/>
      <w:numFmt w:val="decimal"/>
      <w:lvlText w:val="%6)"/>
      <w:lvlJc w:val="left"/>
      <w:pPr>
        <w:tabs>
          <w:tab w:val="num" w:pos="0"/>
        </w:tabs>
        <w:ind w:left="5263" w:hanging="263"/>
      </w:pPr>
      <w:rPr>
        <w:b/>
        <w:caps w:val="0"/>
        <w:smallCaps w:val="0"/>
        <w:strike w:val="0"/>
        <w:dstrike w:val="0"/>
        <w:position w:val="0"/>
        <w:sz w:val="20"/>
        <w:shd w:val="clear" w:color="auto" w:fill="auto"/>
        <w:vertAlign w:val="baseline"/>
      </w:rPr>
    </w:lvl>
    <w:lvl w:ilvl="6">
      <w:start w:val="1"/>
      <w:numFmt w:val="decimal"/>
      <w:lvlText w:val="%7)"/>
      <w:lvlJc w:val="left"/>
      <w:pPr>
        <w:tabs>
          <w:tab w:val="num" w:pos="0"/>
        </w:tabs>
        <w:ind w:left="6263" w:hanging="263"/>
      </w:pPr>
      <w:rPr>
        <w:b/>
        <w:caps w:val="0"/>
        <w:smallCaps w:val="0"/>
        <w:strike w:val="0"/>
        <w:dstrike w:val="0"/>
        <w:position w:val="0"/>
        <w:sz w:val="20"/>
        <w:shd w:val="clear" w:color="auto" w:fill="auto"/>
        <w:vertAlign w:val="baseline"/>
      </w:rPr>
    </w:lvl>
    <w:lvl w:ilvl="7">
      <w:start w:val="1"/>
      <w:numFmt w:val="decimal"/>
      <w:lvlText w:val="%8)"/>
      <w:lvlJc w:val="left"/>
      <w:pPr>
        <w:tabs>
          <w:tab w:val="num" w:pos="0"/>
        </w:tabs>
        <w:ind w:left="7263" w:hanging="263"/>
      </w:pPr>
      <w:rPr>
        <w:b/>
        <w:caps w:val="0"/>
        <w:smallCaps w:val="0"/>
        <w:strike w:val="0"/>
        <w:dstrike w:val="0"/>
        <w:position w:val="0"/>
        <w:sz w:val="20"/>
        <w:shd w:val="clear" w:color="auto" w:fill="auto"/>
        <w:vertAlign w:val="baseline"/>
      </w:rPr>
    </w:lvl>
    <w:lvl w:ilvl="8">
      <w:start w:val="1"/>
      <w:numFmt w:val="decimal"/>
      <w:lvlText w:val="%9)"/>
      <w:lvlJc w:val="left"/>
      <w:pPr>
        <w:tabs>
          <w:tab w:val="num" w:pos="0"/>
        </w:tabs>
        <w:ind w:left="8263" w:hanging="263"/>
      </w:pPr>
      <w:rPr>
        <w:b/>
        <w:caps w:val="0"/>
        <w:smallCaps w:val="0"/>
        <w:strike w:val="0"/>
        <w:dstrike w:val="0"/>
        <w:position w:val="0"/>
        <w:sz w:val="20"/>
        <w:shd w:val="clear" w:color="auto" w:fill="auto"/>
        <w:vertAlign w:val="baseline"/>
      </w:rPr>
    </w:lvl>
  </w:abstractNum>
  <w:abstractNum w:abstractNumId="2" w15:restartNumberingAfterBreak="0">
    <w:nsid w:val="1E432244"/>
    <w:multiLevelType w:val="multilevel"/>
    <w:tmpl w:val="9EC0A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33B3B95"/>
    <w:multiLevelType w:val="multilevel"/>
    <w:tmpl w:val="F3E40D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5C078E3"/>
    <w:multiLevelType w:val="multilevel"/>
    <w:tmpl w:val="D78CC4FA"/>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8ED39E5"/>
    <w:multiLevelType w:val="multilevel"/>
    <w:tmpl w:val="9618BA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DD75AD0"/>
    <w:multiLevelType w:val="multilevel"/>
    <w:tmpl w:val="393898BA"/>
    <w:lvl w:ilvl="0">
      <w:start w:val="3"/>
      <w:numFmt w:val="decimal"/>
      <w:lvlText w:val="%1."/>
      <w:lvlJc w:val="left"/>
      <w:pPr>
        <w:tabs>
          <w:tab w:val="num" w:pos="0"/>
        </w:tabs>
        <w:ind w:left="720" w:hanging="360"/>
      </w:pPr>
    </w:lvl>
    <w:lvl w:ilvl="1">
      <w:start w:val="1"/>
      <w:numFmt w:val="decimal"/>
      <w:lvlText w:val="%1.%2."/>
      <w:lvlJc w:val="left"/>
      <w:pPr>
        <w:tabs>
          <w:tab w:val="num" w:pos="0"/>
        </w:tabs>
        <w:ind w:left="1440" w:hanging="360"/>
      </w:pPr>
    </w:lvl>
    <w:lvl w:ilvl="2">
      <w:start w:val="1"/>
      <w:numFmt w:val="decimal"/>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180"/>
      </w:pPr>
    </w:lvl>
  </w:abstractNum>
  <w:abstractNum w:abstractNumId="7" w15:restartNumberingAfterBreak="0">
    <w:nsid w:val="3362661A"/>
    <w:multiLevelType w:val="multilevel"/>
    <w:tmpl w:val="9F807B5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35D0355D"/>
    <w:multiLevelType w:val="multilevel"/>
    <w:tmpl w:val="E14841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B3364FD"/>
    <w:multiLevelType w:val="multilevel"/>
    <w:tmpl w:val="09EAB20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5BCC6530"/>
    <w:multiLevelType w:val="multilevel"/>
    <w:tmpl w:val="6BEE24A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5CD11053"/>
    <w:multiLevelType w:val="multilevel"/>
    <w:tmpl w:val="D4F8BE26"/>
    <w:lvl w:ilvl="0">
      <w:start w:val="1"/>
      <w:numFmt w:val="decimal"/>
      <w:lvlText w:val="%1)"/>
      <w:lvlJc w:val="left"/>
      <w:pPr>
        <w:tabs>
          <w:tab w:val="num" w:pos="0"/>
        </w:tabs>
        <w:ind w:left="360" w:hanging="360"/>
      </w:pPr>
      <w:rPr>
        <w:color w:val="A6A6A6"/>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5F76090C"/>
    <w:multiLevelType w:val="multilevel"/>
    <w:tmpl w:val="76D417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34E699D"/>
    <w:multiLevelType w:val="multilevel"/>
    <w:tmpl w:val="E2FA578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7C6E4D82"/>
    <w:multiLevelType w:val="multilevel"/>
    <w:tmpl w:val="895859B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7CF344B0"/>
    <w:multiLevelType w:val="multilevel"/>
    <w:tmpl w:val="9E06C822"/>
    <w:lvl w:ilvl="0">
      <w:start w:val="1"/>
      <w:numFmt w:val="decimal"/>
      <w:lvlText w:val="%1)"/>
      <w:lvlJc w:val="left"/>
      <w:pPr>
        <w:tabs>
          <w:tab w:val="num" w:pos="0"/>
        </w:tabs>
        <w:ind w:left="720" w:hanging="360"/>
      </w:pPr>
      <w:rPr>
        <w:color w:val="A6A6A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421293694">
    <w:abstractNumId w:val="6"/>
  </w:num>
  <w:num w:numId="2" w16cid:durableId="223610747">
    <w:abstractNumId w:val="2"/>
  </w:num>
  <w:num w:numId="3" w16cid:durableId="1545172381">
    <w:abstractNumId w:val="5"/>
  </w:num>
  <w:num w:numId="4" w16cid:durableId="543835315">
    <w:abstractNumId w:val="7"/>
  </w:num>
  <w:num w:numId="5" w16cid:durableId="1419404358">
    <w:abstractNumId w:val="13"/>
  </w:num>
  <w:num w:numId="6" w16cid:durableId="2048212095">
    <w:abstractNumId w:val="11"/>
  </w:num>
  <w:num w:numId="7" w16cid:durableId="45181140">
    <w:abstractNumId w:val="15"/>
  </w:num>
  <w:num w:numId="8" w16cid:durableId="762652503">
    <w:abstractNumId w:val="0"/>
  </w:num>
  <w:num w:numId="9" w16cid:durableId="1621644524">
    <w:abstractNumId w:val="4"/>
  </w:num>
  <w:num w:numId="10" w16cid:durableId="1029991006">
    <w:abstractNumId w:val="1"/>
  </w:num>
  <w:num w:numId="11" w16cid:durableId="885533351">
    <w:abstractNumId w:val="9"/>
  </w:num>
  <w:num w:numId="12" w16cid:durableId="1726294860">
    <w:abstractNumId w:val="14"/>
  </w:num>
  <w:num w:numId="13" w16cid:durableId="1360082446">
    <w:abstractNumId w:val="12"/>
  </w:num>
  <w:num w:numId="14" w16cid:durableId="2116242290">
    <w:abstractNumId w:val="10"/>
  </w:num>
  <w:num w:numId="15" w16cid:durableId="246773548">
    <w:abstractNumId w:val="8"/>
  </w:num>
  <w:num w:numId="16" w16cid:durableId="190364145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ku Vainik">
    <w15:presenceInfo w15:providerId="AD" w15:userId="S::a40950@ut.ee::defeb8aa-0466-48fc-a0a7-fd7adb1733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1"/>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BCC"/>
    <w:rsid w:val="000874A9"/>
    <w:rsid w:val="001A2484"/>
    <w:rsid w:val="001F48A0"/>
    <w:rsid w:val="0032453B"/>
    <w:rsid w:val="004F652E"/>
    <w:rsid w:val="00546BCC"/>
    <w:rsid w:val="007D2FEF"/>
    <w:rsid w:val="007F164E"/>
    <w:rsid w:val="008C65D4"/>
    <w:rsid w:val="00C44A0E"/>
    <w:rsid w:val="00C53189"/>
    <w:rsid w:val="00C566D5"/>
    <w:rsid w:val="00D60683"/>
    <w:rsid w:val="00FF6F0C"/>
  </w:rsids>
  <m:mathPr>
    <m:mathFont m:val="Cambria Math"/>
    <m:brkBin m:val="before"/>
    <m:brkBinSub m:val="--"/>
    <m:smallFrac m:val="0"/>
    <m:dispDef/>
    <m:lMargin m:val="0"/>
    <m:rMargin m:val="0"/>
    <m:defJc m:val="centerGroup"/>
    <m:wrapIndent m:val="1440"/>
    <m:intLim m:val="subSup"/>
    <m:naryLim m:val="undOvr"/>
  </m:mathPr>
  <w:themeFontLang w:val="et-EE"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E935C"/>
  <w15:docId w15:val="{D1E00D02-54AF-C745-B3AC-514468F52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lang w:eastAsia="et-EE" w:bidi="ar-SA"/>
    </w:rPr>
  </w:style>
  <w:style w:type="paragraph" w:styleId="Heading1">
    <w:name w:val="heading 1"/>
    <w:basedOn w:val="Normal"/>
    <w:next w:val="Normal"/>
    <w:qFormat/>
    <w:pPr>
      <w:outlineLvl w:val="0"/>
    </w:pPr>
    <w:rPr>
      <w:rFonts w:ascii="Times New Roman" w:eastAsia="Times New Roman" w:hAnsi="Times New Roman" w:cs="Times New Roman"/>
      <w:b/>
      <w:color w:val="000000"/>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Pr>
      <w:sz w:val="16"/>
      <w:szCs w:val="16"/>
    </w:rPr>
  </w:style>
  <w:style w:type="character" w:styleId="FollowedHyperlink">
    <w:name w:val="FollowedHyperlink"/>
    <w:basedOn w:val="DefaultParagraphFont"/>
    <w:qFormat/>
    <w:rPr>
      <w:color w:val="954F72"/>
      <w:u w:val="single"/>
    </w:rPr>
  </w:style>
  <w:style w:type="character" w:styleId="Hyperlink">
    <w:name w:val="Hyperlink"/>
    <w:basedOn w:val="DefaultParagraphFont"/>
    <w:unhideWhenUsed/>
    <w:qFormat/>
    <w:rPr>
      <w:color w:val="0000FF"/>
      <w:u w:val="single"/>
    </w:rPr>
  </w:style>
  <w:style w:type="character" w:customStyle="1" w:styleId="CommentTextChar">
    <w:name w:val="Comment Text Char"/>
    <w:basedOn w:val="DefaultParagraphFont"/>
    <w:uiPriority w:val="99"/>
    <w:semiHidden/>
    <w:qFormat/>
  </w:style>
  <w:style w:type="character" w:customStyle="1" w:styleId="CommentSubjectChar">
    <w:name w:val="Comment Subject Char"/>
    <w:basedOn w:val="CommentTextChar"/>
    <w:uiPriority w:val="99"/>
    <w:semiHidden/>
    <w:qFormat/>
    <w:rPr>
      <w:b/>
      <w:bCs/>
    </w:rPr>
  </w:style>
  <w:style w:type="character" w:customStyle="1" w:styleId="BalloonTextChar">
    <w:name w:val="Balloon Text Char"/>
    <w:basedOn w:val="DefaultParagraphFont"/>
    <w:uiPriority w:val="99"/>
    <w:semiHidden/>
    <w:qFormat/>
    <w:rPr>
      <w:rFonts w:ascii="Segoe UI" w:hAnsi="Segoe UI" w:cs="Segoe UI"/>
      <w:sz w:val="18"/>
      <w:szCs w:val="18"/>
    </w:rPr>
  </w:style>
  <w:style w:type="character" w:customStyle="1" w:styleId="Lahendamatamainimine1">
    <w:name w:val="Lahendamata mainimine1"/>
    <w:basedOn w:val="DefaultParagraphFont"/>
    <w:uiPriority w:val="99"/>
    <w:semiHidden/>
    <w:unhideWhenUsed/>
    <w:qFormat/>
    <w:rPr>
      <w:color w:val="605E5C"/>
      <w:shd w:val="clear" w:color="auto" w:fill="E1DFDD"/>
    </w:rPr>
  </w:style>
  <w:style w:type="character" w:customStyle="1" w:styleId="NumberingSymbols">
    <w:name w:val="Numbering Symbols"/>
    <w:qFormat/>
  </w:style>
  <w:style w:type="character" w:customStyle="1" w:styleId="Bulletsuser">
    <w:name w:val="Bullets (user)"/>
    <w:qFormat/>
    <w:rPr>
      <w:rFonts w:ascii="OpenSymbol" w:eastAsia="OpenSymbol" w:hAnsi="OpenSymbol" w:cs="OpenSymbol"/>
    </w:rPr>
  </w:style>
  <w:style w:type="character" w:customStyle="1" w:styleId="LineNumber1">
    <w:name w:val="Line Number1"/>
    <w:qFormat/>
  </w:style>
  <w:style w:type="character" w:styleId="UnresolvedMention">
    <w:name w:val="Unresolved Mention"/>
    <w:basedOn w:val="DefaultParagraphFont"/>
    <w:uiPriority w:val="99"/>
    <w:semiHidden/>
    <w:unhideWhenUsed/>
    <w:qFormat/>
    <w:rsid w:val="00E6493E"/>
    <w:rPr>
      <w:color w:val="605E5C"/>
      <w:shd w:val="clear" w:color="auto" w:fill="E1DFDD"/>
    </w:rPr>
  </w:style>
  <w:style w:type="character" w:styleId="LineNumber">
    <w:name w:val="line number"/>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qFormat/>
    <w:pPr>
      <w:spacing w:before="0" w:after="140" w:line="276" w:lineRule="auto"/>
    </w:pPr>
  </w:style>
  <w:style w:type="paragraph" w:styleId="List">
    <w:name w:val="List"/>
    <w:basedOn w:val="BodyText"/>
    <w:qFormat/>
    <w:rPr>
      <w:rFonts w:cs="Lohit Devanagari"/>
    </w:rPr>
  </w:style>
  <w:style w:type="paragraph" w:styleId="Caption">
    <w:name w:val="caption"/>
    <w:basedOn w:val="Normal"/>
    <w:next w:val="Normal"/>
    <w:qFormat/>
    <w:pPr>
      <w:suppressLineNumbers/>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uiPriority w:val="99"/>
    <w:semiHidden/>
    <w:unhideWhenUsed/>
    <w:qFormat/>
    <w:pPr>
      <w:spacing w:before="0" w:after="0"/>
    </w:pPr>
    <w:rPr>
      <w:rFonts w:ascii="Segoe UI" w:hAnsi="Segoe UI" w:cs="Segoe UI"/>
      <w:sz w:val="18"/>
      <w:szCs w:val="18"/>
    </w:rPr>
  </w:style>
  <w:style w:type="paragraph" w:styleId="CommentText">
    <w:name w:val="annotation text"/>
    <w:basedOn w:val="Normal"/>
    <w:uiPriority w:val="99"/>
    <w:semiHidden/>
    <w:unhideWhenUsed/>
    <w:qFormat/>
  </w:style>
  <w:style w:type="paragraph" w:styleId="CommentSubject">
    <w:name w:val="annotation subject"/>
    <w:basedOn w:val="CommentText"/>
    <w:next w:val="CommentText"/>
    <w:uiPriority w:val="99"/>
    <w:semiHidden/>
    <w:unhideWhenUsed/>
    <w:qFormat/>
    <w:rPr>
      <w:b/>
      <w:bCs/>
    </w:rPr>
  </w:style>
  <w:style w:type="paragraph" w:customStyle="1" w:styleId="HeaderandFooter">
    <w:name w:val="Header and Footer"/>
    <w:basedOn w:val="Normal"/>
    <w:qFormat/>
  </w:style>
  <w:style w:type="paragraph" w:styleId="Footer">
    <w:name w:val="footer"/>
    <w:basedOn w:val="HeaderandFooter"/>
    <w:qFormat/>
  </w:style>
  <w:style w:type="paragraph" w:styleId="Header">
    <w:name w:val="header"/>
    <w:basedOn w:val="HeaderandFooter"/>
    <w:qFormat/>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spacing w:before="480"/>
    </w:pPr>
    <w:rPr>
      <w:b/>
      <w:sz w:val="72"/>
      <w:szCs w:val="72"/>
    </w:rPr>
  </w:style>
  <w:style w:type="paragraph" w:customStyle="1" w:styleId="Revision1">
    <w:name w:val="Revision1"/>
    <w:uiPriority w:val="99"/>
    <w:semiHidden/>
    <w:qFormat/>
    <w:rPr>
      <w:lang w:eastAsia="et-EE" w:bidi="ar-SA"/>
    </w:rPr>
  </w:style>
  <w:style w:type="paragraph" w:styleId="ListParagraph">
    <w:name w:val="List Paragraph"/>
    <w:basedOn w:val="Normal"/>
    <w:uiPriority w:val="34"/>
    <w:qFormat/>
    <w:pPr>
      <w:ind w:left="720"/>
      <w:contextualSpacing/>
    </w:pPr>
  </w:style>
  <w:style w:type="paragraph" w:styleId="NoSpacing">
    <w:name w:val="No Spacing"/>
    <w:qFormat/>
    <w:rPr>
      <w:rFonts w:ascii="Times New Roman" w:eastAsia="Calibri" w:hAnsi="Times New Roman" w:cs="Times New Roman"/>
      <w:sz w:val="24"/>
      <w:szCs w:val="22"/>
      <w:lang w:val="et-EE" w:bidi="ar-SA"/>
    </w:rPr>
  </w:style>
  <w:style w:type="paragraph" w:customStyle="1" w:styleId="Default">
    <w:name w:val="Default"/>
    <w:qFormat/>
    <w:rPr>
      <w:rFonts w:ascii="Times New Roman" w:eastAsia="Calibri" w:hAnsi="Times New Roman" w:cs="Times New Roman"/>
      <w:color w:val="000000"/>
      <w:sz w:val="24"/>
      <w:szCs w:val="24"/>
      <w:lang w:bidi="ar-SA"/>
    </w:rPr>
  </w:style>
  <w:style w:type="paragraph" w:customStyle="1" w:styleId="Textbody">
    <w:name w:val="Text body"/>
    <w:basedOn w:val="Normal"/>
    <w:qFormat/>
    <w:pPr>
      <w:spacing w:before="0" w:after="144" w:line="276" w:lineRule="auto"/>
      <w:textAlignment w:val="baseline"/>
    </w:pPr>
    <w:rPr>
      <w:rFonts w:ascii="Liberation Serif" w:eastAsia="Noto Sans CJK SC" w:hAnsi="Liberation Serif" w:cs="Lohit Devanagari"/>
      <w:kern w:val="2"/>
      <w:sz w:val="24"/>
      <w:szCs w:val="24"/>
      <w:lang w:val="et-EE" w:eastAsia="zh-CN" w:bidi="hi-IN"/>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TimesNewRoman">
    <w:name w:val="Times New Roman"/>
    <w:basedOn w:val="Normal"/>
    <w:qFormat/>
    <w:rPr>
      <w:rFonts w:ascii="Liberation Serif" w:eastAsia="Noto Sans CJK SC" w:hAnsi="Liberation Serif" w:cs="Lohit Devanagari"/>
      <w:kern w:val="2"/>
      <w:lang w:val="et-EE" w:eastAsia="zh-CN" w:bidi="hi-IN"/>
    </w:rPr>
  </w:style>
  <w:style w:type="paragraph" w:styleId="Revision">
    <w:name w:val="Revision"/>
    <w:uiPriority w:val="99"/>
    <w:unhideWhenUsed/>
    <w:qFormat/>
    <w:rsid w:val="000443BD"/>
    <w:pPr>
      <w:suppressAutoHyphens w:val="0"/>
    </w:pPr>
    <w:rPr>
      <w:lang w:eastAsia="et-EE" w:bidi="ar-SA"/>
    </w:rPr>
  </w:style>
  <w:style w:type="paragraph" w:styleId="Bibliography">
    <w:name w:val="Bibliography"/>
    <w:basedOn w:val="Normal"/>
    <w:next w:val="Normal"/>
    <w:uiPriority w:val="37"/>
    <w:semiHidden/>
    <w:unhideWhenUsed/>
    <w:qFormat/>
    <w:rsid w:val="000528F0"/>
  </w:style>
  <w:style w:type="table" w:styleId="TableGrid">
    <w:name w:val="Table Grid"/>
    <w:basedOn w:val="TableNormal"/>
    <w:uiPriority w:val="39"/>
    <w:rsid w:val="00BD1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608733">
      <w:bodyDiv w:val="1"/>
      <w:marLeft w:val="0"/>
      <w:marRight w:val="0"/>
      <w:marTop w:val="0"/>
      <w:marBottom w:val="0"/>
      <w:divBdr>
        <w:top w:val="none" w:sz="0" w:space="0" w:color="auto"/>
        <w:left w:val="none" w:sz="0" w:space="0" w:color="auto"/>
        <w:bottom w:val="none" w:sz="0" w:space="0" w:color="auto"/>
        <w:right w:val="none" w:sz="0" w:space="0" w:color="auto"/>
      </w:divBdr>
    </w:div>
    <w:div w:id="605189182">
      <w:bodyDiv w:val="1"/>
      <w:marLeft w:val="0"/>
      <w:marRight w:val="0"/>
      <w:marTop w:val="0"/>
      <w:marBottom w:val="0"/>
      <w:divBdr>
        <w:top w:val="none" w:sz="0" w:space="0" w:color="auto"/>
        <w:left w:val="none" w:sz="0" w:space="0" w:color="auto"/>
        <w:bottom w:val="none" w:sz="0" w:space="0" w:color="auto"/>
        <w:right w:val="none" w:sz="0" w:space="0" w:color="auto"/>
      </w:divBdr>
    </w:div>
    <w:div w:id="799957337">
      <w:bodyDiv w:val="1"/>
      <w:marLeft w:val="0"/>
      <w:marRight w:val="0"/>
      <w:marTop w:val="0"/>
      <w:marBottom w:val="0"/>
      <w:divBdr>
        <w:top w:val="none" w:sz="0" w:space="0" w:color="auto"/>
        <w:left w:val="none" w:sz="0" w:space="0" w:color="auto"/>
        <w:bottom w:val="none" w:sz="0" w:space="0" w:color="auto"/>
        <w:right w:val="none" w:sz="0" w:space="0" w:color="auto"/>
      </w:divBdr>
    </w:div>
    <w:div w:id="983894288">
      <w:bodyDiv w:val="1"/>
      <w:marLeft w:val="0"/>
      <w:marRight w:val="0"/>
      <w:marTop w:val="0"/>
      <w:marBottom w:val="0"/>
      <w:divBdr>
        <w:top w:val="none" w:sz="0" w:space="0" w:color="auto"/>
        <w:left w:val="none" w:sz="0" w:space="0" w:color="auto"/>
        <w:bottom w:val="none" w:sz="0" w:space="0" w:color="auto"/>
        <w:right w:val="none" w:sz="0" w:space="0" w:color="auto"/>
      </w:divBdr>
    </w:div>
    <w:div w:id="1563910492">
      <w:bodyDiv w:val="1"/>
      <w:marLeft w:val="0"/>
      <w:marRight w:val="0"/>
      <w:marTop w:val="0"/>
      <w:marBottom w:val="0"/>
      <w:divBdr>
        <w:top w:val="none" w:sz="0" w:space="0" w:color="auto"/>
        <w:left w:val="none" w:sz="0" w:space="0" w:color="auto"/>
        <w:bottom w:val="none" w:sz="0" w:space="0" w:color="auto"/>
        <w:right w:val="none" w:sz="0" w:space="0" w:color="auto"/>
      </w:divBdr>
    </w:div>
    <w:div w:id="1638339784">
      <w:bodyDiv w:val="1"/>
      <w:marLeft w:val="0"/>
      <w:marRight w:val="0"/>
      <w:marTop w:val="0"/>
      <w:marBottom w:val="0"/>
      <w:divBdr>
        <w:top w:val="none" w:sz="0" w:space="0" w:color="auto"/>
        <w:left w:val="none" w:sz="0" w:space="0" w:color="auto"/>
        <w:bottom w:val="none" w:sz="0" w:space="0" w:color="auto"/>
        <w:right w:val="none" w:sz="0" w:space="0" w:color="auto"/>
      </w:divBdr>
    </w:div>
    <w:div w:id="1827238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aki.ee/et/teenused-poordumisvormid/andmete-edastamine-valisriiki" TargetMode="External"/><Relationship Id="rId18" Type="http://schemas.openxmlformats.org/officeDocument/2006/relationships/hyperlink" Target="https://tartuulikool.sharepoint.com/:w:/r/sites/PT2021/Shared%20Documents/General/psygv/eetika/t&#228;iendus_2024_11_m&#245;ttet&#246;&#246;/EBIN/Lisa%202%20Uuringukutsed.docx?d=w26e1de526ba143ba89a37e41beebb661&amp;csf=1&amp;web=1&amp;e=ZxIi18" TargetMode="External"/><Relationship Id="rId26" Type="http://schemas.openxmlformats.org/officeDocument/2006/relationships/hyperlink" Target="https://doi.org/10.1037/bul0000088" TargetMode="External"/><Relationship Id="rId3" Type="http://schemas.openxmlformats.org/officeDocument/2006/relationships/customXml" Target="../customXml/item3.xml"/><Relationship Id="rId21" Type="http://schemas.openxmlformats.org/officeDocument/2006/relationships/hyperlink" Target="https://tartuulikool.sharepoint.com/:w:/r/sites/PT2021/Shared%20Documents/General/psygv/eetika/t&#228;iendus_2024_11_m&#245;ttet&#246;&#246;/EBIN/Lisa%205%20Testide%20kirjeldused.docx?d=w5baf69388b0e4384b6ee6900726c0b86&amp;csf=1&amp;web=1&amp;e=maKzUd"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g.ee/wp-content/uploads/2020/01/Eetika_Tabel_EST_2020.pdf" TargetMode="External"/><Relationship Id="rId17" Type="http://schemas.openxmlformats.org/officeDocument/2006/relationships/hyperlink" Target="https://tartuulikool.sharepoint.com/:w:/r/sites/PT2021/Shared%20Documents/General/psygv/eetika/t&#228;iendus_2024_11_m&#245;ttet&#246;&#246;/EBIN/Lisa%201%20N&#245;usoleku%20lehed.docx?d=w16b544600171416daec180cabf9d0261&amp;csf=1&amp;web=1&amp;e=I05FiO" TargetMode="External"/><Relationship Id="rId25" Type="http://schemas.openxmlformats.org/officeDocument/2006/relationships/hyperlink" Target="https://doi.org/10.1038/ng.3285"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apu.cs.ut.ee/" TargetMode="External"/><Relationship Id="rId20" Type="http://schemas.openxmlformats.org/officeDocument/2006/relationships/hyperlink" Target="https://tartuulikool.sharepoint.com/:x:/r/sites/PT2021/Shared%20Documents/General/psygv/eetika/t&#228;iendus_2024_11_m&#245;ttet&#246;&#246;/EBIN/Lisa%204%20K&#252;simustikud%20tuttav.xlsx?d=w6a703be6544644cb94314e00b437497e&amp;csf=1&amp;web=1&amp;e=mdknT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e.int/en/web/bioethics/guide-for-research-ethics-committees-members" TargetMode="External"/><Relationship Id="rId24" Type="http://schemas.openxmlformats.org/officeDocument/2006/relationships/hyperlink" Target="https://doi.org/10.1037/bul0000105"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apu.cs.ut.ee/" TargetMode="External"/><Relationship Id="rId23" Type="http://schemas.openxmlformats.org/officeDocument/2006/relationships/hyperlink" Target="https://doi.org/10.1371/journal.pone.0287413"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tartuulikool.sharepoint.com/:x:/r/sites/PT2021/Shared%20Documents/General/psygv/eetika/t&#228;iendus_2024_11_m&#245;ttet&#246;&#246;/EBIN/Lisa%203%20K&#252;simustikud.xlsx?d=w7c8c78289a3a48639afb9a36b9d62f7e&amp;csf=1&amp;web=1&amp;e=xeSr9d"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ki.ee/et/teenused-poordumisvormid/andmete-edastamine-valisriiki" TargetMode="External"/><Relationship Id="rId22" Type="http://schemas.openxmlformats.org/officeDocument/2006/relationships/hyperlink" Target="https://tartuulikool.sharepoint.com/:w:/r/sites/PT2021/Shared%20Documents/General/psygv/eetika/t&#228;iendus_2024_11_m&#245;ttet&#246;&#246;/EBIN/Lisa%206%20Testide%20tagasiside%20n&#228;ide.docx?d=wd240edc9f24b4e02a459c1fa2b722e57&amp;csf=1&amp;web=1&amp;e=yHlnxK" TargetMode="External"/><Relationship Id="rId27" Type="http://schemas.openxmlformats.org/officeDocument/2006/relationships/hyperlink" Target="https://doi.org/10.1073/pnas.1920484117" TargetMode="External"/><Relationship Id="rId30" Type="http://schemas.openxmlformats.org/officeDocument/2006/relationships/footer" Target="footer1.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kument" ma:contentTypeID="0x01010059BB92FD974CBC4CBBAA2C8F16E50DB9" ma:contentTypeVersion="38" ma:contentTypeDescription="Loo uus dokument" ma:contentTypeScope="" ma:versionID="f1d0570b0f7cee100029df257708d004">
  <xsd:schema xmlns:xsd="http://www.w3.org/2001/XMLSchema" xmlns:xs="http://www.w3.org/2001/XMLSchema" xmlns:p="http://schemas.microsoft.com/office/2006/metadata/properties" xmlns:ns2="990fbf10-9f8e-4818-bb0f-f73c3259edb2" xmlns:ns3="b77a7694-7e55-4546-839c-8ecea80c4f8b" targetNamespace="http://schemas.microsoft.com/office/2006/metadata/properties" ma:root="true" ma:fieldsID="bf7fd5821657f92741551d4df21997fc" ns2:_="" ns3:_="">
    <xsd:import namespace="990fbf10-9f8e-4818-bb0f-f73c3259edb2"/>
    <xsd:import namespace="b77a7694-7e55-4546-839c-8ecea80c4f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Teams_Channel_Section_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0fbf10-9f8e-4818-bb0f-f73c3259e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Leaders" ma:index="28"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9"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0"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Invited_Leaders" ma:index="33" nillable="true" ma:displayName="Invited Leaders" ma:internalName="Invited_Leaders">
      <xsd:simpleType>
        <xsd:restriction base="dms:Note">
          <xsd:maxLength value="255"/>
        </xsd:restriction>
      </xsd:simpleType>
    </xsd:element>
    <xsd:element name="Invited_Members" ma:index="34" nillable="true" ma:displayName="Invited Members" ma:internalName="Invited_Members">
      <xsd:simpleType>
        <xsd:restriction base="dms:Note">
          <xsd:maxLength value="255"/>
        </xsd:restriction>
      </xsd:simpleType>
    </xsd:element>
    <xsd:element name="Self_Registration_Enabled" ma:index="35" nillable="true" ma:displayName="Self Registration Enabled" ma:internalName="Self_Registration_Enabled">
      <xsd:simpleType>
        <xsd:restriction base="dms:Boolean"/>
      </xsd:simpleType>
    </xsd:element>
    <xsd:element name="Has_Leaders_Only_SectionGroup" ma:index="36" nillable="true" ma:displayName="Has Leaders Only SectionGroup" ma:internalName="Has_Leaders_Only_SectionGroup">
      <xsd:simpleType>
        <xsd:restriction base="dms:Boolean"/>
      </xsd:simpleType>
    </xsd:element>
    <xsd:element name="Is_Collaboration_Space_Locked" ma:index="37" nillable="true" ma:displayName="Is Collaboration Space Locked" ma:internalName="Is_Collaboration_Space_Locked">
      <xsd:simpleType>
        <xsd:restriction base="dms:Boolean"/>
      </xsd:simpleType>
    </xsd:element>
    <xsd:element name="IsNotebookLocked" ma:index="38" nillable="true" ma:displayName="Is Notebook Locked" ma:internalName="IsNotebookLocked">
      <xsd:simpleType>
        <xsd:restriction base="dms:Boolean"/>
      </xsd:simpleType>
    </xsd:element>
    <xsd:element name="Teams_Channel_Section_Location" ma:index="39" nillable="true" ma:displayName="Teams Channel Section Location" ma:internalName="Teams_Channel_Section_Location">
      <xsd:simpleType>
        <xsd:restriction base="dms:Text"/>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Pildisildid" ma:readOnly="false" ma:fieldId="{5cf76f15-5ced-4ddc-b409-7134ff3c332f}" ma:taxonomyMulti="true" ma:sspId="c7e1068c-fbba-49b8-a159-82714d831ec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7a7694-7e55-4546-839c-8ecea80c4f8b"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43" nillable="true" ma:displayName="Taxonomy Catch All Column" ma:hidden="true" ma:list="{d5727d62-effa-4362-8d54-39534959b227}" ma:internalName="TaxCatchAll" ma:showField="CatchAllData" ma:web="b77a7694-7e55-4546-839c-8ecea80c4f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bookType xmlns="990fbf10-9f8e-4818-bb0f-f73c3259edb2" xsi:nil="true"/>
    <AppVersion xmlns="990fbf10-9f8e-4818-bb0f-f73c3259edb2" xsi:nil="true"/>
    <FolderType xmlns="990fbf10-9f8e-4818-bb0f-f73c3259edb2" xsi:nil="true"/>
    <Templates xmlns="990fbf10-9f8e-4818-bb0f-f73c3259edb2" xsi:nil="true"/>
    <Self_Registration_Enabled xmlns="990fbf10-9f8e-4818-bb0f-f73c3259edb2" xsi:nil="true"/>
    <Teams_Channel_Section_Location xmlns="990fbf10-9f8e-4818-bb0f-f73c3259edb2" xsi:nil="true"/>
    <LMS_Mappings xmlns="990fbf10-9f8e-4818-bb0f-f73c3259edb2" xsi:nil="true"/>
    <Leaders xmlns="990fbf10-9f8e-4818-bb0f-f73c3259edb2">
      <UserInfo>
        <DisplayName/>
        <AccountId xsi:nil="true"/>
        <AccountType/>
      </UserInfo>
    </Leaders>
    <Math_Settings xmlns="990fbf10-9f8e-4818-bb0f-f73c3259edb2" xsi:nil="true"/>
    <Invited_Members xmlns="990fbf10-9f8e-4818-bb0f-f73c3259edb2" xsi:nil="true"/>
    <Invited_Leaders xmlns="990fbf10-9f8e-4818-bb0f-f73c3259edb2" xsi:nil="true"/>
    <IsNotebookLocked xmlns="990fbf10-9f8e-4818-bb0f-f73c3259edb2" xsi:nil="true"/>
    <Distribution_Groups xmlns="990fbf10-9f8e-4818-bb0f-f73c3259edb2" xsi:nil="true"/>
    <Members xmlns="990fbf10-9f8e-4818-bb0f-f73c3259edb2">
      <UserInfo>
        <DisplayName/>
        <AccountId xsi:nil="true"/>
        <AccountType/>
      </UserInfo>
    </Members>
    <Member_Groups xmlns="990fbf10-9f8e-4818-bb0f-f73c3259edb2">
      <UserInfo>
        <DisplayName/>
        <AccountId xsi:nil="true"/>
        <AccountType/>
      </UserInfo>
    </Member_Groups>
    <TeamsChannelId xmlns="990fbf10-9f8e-4818-bb0f-f73c3259edb2" xsi:nil="true"/>
    <CultureName xmlns="990fbf10-9f8e-4818-bb0f-f73c3259edb2" xsi:nil="true"/>
    <Owner xmlns="990fbf10-9f8e-4818-bb0f-f73c3259edb2">
      <UserInfo>
        <DisplayName/>
        <AccountId xsi:nil="true"/>
        <AccountType/>
      </UserInfo>
    </Owner>
    <Has_Leaders_Only_SectionGroup xmlns="990fbf10-9f8e-4818-bb0f-f73c3259edb2" xsi:nil="true"/>
    <DefaultSectionNames xmlns="990fbf10-9f8e-4818-bb0f-f73c3259edb2" xsi:nil="true"/>
    <Is_Collaboration_Space_Locked xmlns="990fbf10-9f8e-4818-bb0f-f73c3259edb2" xsi:nil="true"/>
    <lcf76f155ced4ddcb4097134ff3c332f xmlns="990fbf10-9f8e-4818-bb0f-f73c3259edb2">
      <Terms xmlns="http://schemas.microsoft.com/office/infopath/2007/PartnerControls"/>
    </lcf76f155ced4ddcb4097134ff3c332f>
    <TaxCatchAll xmlns="b77a7694-7e55-4546-839c-8ecea80c4f8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F3CE67-2951-47EA-BC8D-C75755025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0fbf10-9f8e-4818-bb0f-f73c3259edb2"/>
    <ds:schemaRef ds:uri="b77a7694-7e55-4546-839c-8ecea80c4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3CCDE1-67DF-402B-8884-CDC6FC3A6DE1}">
  <ds:schemaRefs>
    <ds:schemaRef ds:uri="http://schemas.microsoft.com/office/2006/metadata/properties"/>
    <ds:schemaRef ds:uri="http://schemas.microsoft.com/office/infopath/2007/PartnerControls"/>
    <ds:schemaRef ds:uri="990fbf10-9f8e-4818-bb0f-f73c3259edb2"/>
    <ds:schemaRef ds:uri="b77a7694-7e55-4546-839c-8ecea80c4f8b"/>
  </ds:schemaRefs>
</ds:datastoreItem>
</file>

<file path=customXml/itemProps4.xml><?xml version="1.0" encoding="utf-8"?>
<ds:datastoreItem xmlns:ds="http://schemas.openxmlformats.org/officeDocument/2006/customXml" ds:itemID="{71AF590E-4FA7-45EA-B2F1-7FCC6BC31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28</Pages>
  <Words>10382</Words>
  <Characters>59179</Characters>
  <Application>Microsoft Office Word</Application>
  <DocSecurity>0</DocSecurity>
  <Lines>493</Lines>
  <Paragraphs>138</Paragraphs>
  <ScaleCrop>false</ScaleCrop>
  <Company/>
  <LinksUpToDate>false</LinksUpToDate>
  <CharactersWithSpaces>69423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dc:creator>
  <dc:description/>
  <cp:lastModifiedBy>Uku Vainik</cp:lastModifiedBy>
  <cp:revision>548</cp:revision>
  <dcterms:created xsi:type="dcterms:W3CDTF">2021-01-21T10:51:00Z</dcterms:created>
  <dcterms:modified xsi:type="dcterms:W3CDTF">2025-08-19T11:55:00Z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0x01010059BB92FD974CBC4CBBAA2C8F16E50DB9</vt:lpwstr>
  </property>
  <property fmtid="{D5CDD505-2E9C-101B-9397-08002B2CF9AE}" pid="3" name="KSOProductBuildVer">
    <vt:lpwstr>1033-11.1.0.10161</vt:lpwstr>
  </property>
  <property fmtid="{D5CDD505-2E9C-101B-9397-08002B2CF9AE}" pid="4" name="MediaServiceImageTags">
    <vt:lpwstr/>
  </property>
</Properties>
</file>