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A29D55" w14:textId="384A05C0" w:rsidR="00862EDC" w:rsidRDefault="00862EDC" w:rsidP="00862EDC">
      <w:pPr>
        <w:jc w:val="center"/>
        <w:rPr>
          <w:b/>
          <w:sz w:val="28"/>
          <w:szCs w:val="28"/>
          <w:u w:val="single"/>
        </w:rPr>
      </w:pPr>
      <w:r>
        <w:rPr>
          <w:b/>
          <w:sz w:val="28"/>
          <w:szCs w:val="28"/>
          <w:u w:val="single"/>
        </w:rPr>
        <w:t>Annex 1 regarding</w:t>
      </w:r>
      <w:r w:rsidR="006D1FC7">
        <w:rPr>
          <w:b/>
          <w:sz w:val="28"/>
          <w:szCs w:val="28"/>
          <w:u w:val="single"/>
        </w:rPr>
        <w:t xml:space="preserve"> the</w:t>
      </w:r>
      <w:r>
        <w:rPr>
          <w:b/>
          <w:sz w:val="28"/>
          <w:szCs w:val="28"/>
          <w:u w:val="single"/>
        </w:rPr>
        <w:t xml:space="preserve"> legal basis</w:t>
      </w:r>
    </w:p>
    <w:p w14:paraId="610A711F" w14:textId="77777777" w:rsidR="00862EDC" w:rsidRDefault="00862EDC" w:rsidP="009C7607">
      <w:pPr>
        <w:jc w:val="both"/>
        <w:rPr>
          <w:sz w:val="22"/>
        </w:rPr>
      </w:pPr>
    </w:p>
    <w:p w14:paraId="05064701" w14:textId="461CFC5E" w:rsidR="00442D78" w:rsidRDefault="00C95499" w:rsidP="009C7607">
      <w:pPr>
        <w:jc w:val="both"/>
        <w:rPr>
          <w:sz w:val="22"/>
        </w:rPr>
      </w:pPr>
      <w:r>
        <w:rPr>
          <w:sz w:val="22"/>
        </w:rPr>
        <w:t>In t</w:t>
      </w:r>
      <w:r w:rsidR="008734FD" w:rsidRPr="00C95499">
        <w:rPr>
          <w:sz w:val="22"/>
        </w:rPr>
        <w:t>he table below</w:t>
      </w:r>
      <w:r>
        <w:rPr>
          <w:sz w:val="22"/>
        </w:rPr>
        <w:t xml:space="preserve">, </w:t>
      </w:r>
      <w:r w:rsidR="00442D78">
        <w:rPr>
          <w:sz w:val="22"/>
        </w:rPr>
        <w:t xml:space="preserve">you will find </w:t>
      </w:r>
      <w:r w:rsidR="003F244B" w:rsidRPr="00C95499">
        <w:rPr>
          <w:sz w:val="22"/>
        </w:rPr>
        <w:t xml:space="preserve">a </w:t>
      </w:r>
      <w:r w:rsidR="008734FD" w:rsidRPr="00C95499">
        <w:rPr>
          <w:sz w:val="22"/>
        </w:rPr>
        <w:t xml:space="preserve">list of </w:t>
      </w:r>
      <w:r w:rsidR="00442D78">
        <w:rPr>
          <w:sz w:val="22"/>
        </w:rPr>
        <w:t xml:space="preserve">compatibility </w:t>
      </w:r>
      <w:r w:rsidR="008734FD" w:rsidRPr="00C95499">
        <w:rPr>
          <w:sz w:val="22"/>
        </w:rPr>
        <w:t xml:space="preserve">conditions </w:t>
      </w:r>
      <w:r w:rsidR="00442D78">
        <w:rPr>
          <w:sz w:val="22"/>
        </w:rPr>
        <w:t xml:space="preserve">and provisions </w:t>
      </w:r>
      <w:r w:rsidR="008734FD" w:rsidRPr="00C95499">
        <w:rPr>
          <w:sz w:val="22"/>
        </w:rPr>
        <w:t xml:space="preserve">which should be </w:t>
      </w:r>
      <w:r w:rsidR="009C7607" w:rsidRPr="00C95499">
        <w:rPr>
          <w:sz w:val="22"/>
        </w:rPr>
        <w:t xml:space="preserve">reflected in the legal basis or in secondary law concerning </w:t>
      </w:r>
      <w:r w:rsidR="009C7607" w:rsidRPr="00DA4BB5">
        <w:rPr>
          <w:sz w:val="22"/>
        </w:rPr>
        <w:t xml:space="preserve">the </w:t>
      </w:r>
      <w:r w:rsidR="001B1C38" w:rsidRPr="00DA4BB5">
        <w:rPr>
          <w:sz w:val="22"/>
        </w:rPr>
        <w:t xml:space="preserve">block-exempted </w:t>
      </w:r>
      <w:r w:rsidR="009C7607" w:rsidRPr="00DA4BB5">
        <w:rPr>
          <w:sz w:val="22"/>
        </w:rPr>
        <w:t>aid measure under monitoring</w:t>
      </w:r>
      <w:r w:rsidR="001B1C38" w:rsidRPr="00DA4BB5">
        <w:rPr>
          <w:sz w:val="22"/>
        </w:rPr>
        <w:t xml:space="preserve"> (Commission Regulation (EU) No 651/2014, OJ L 187, 26.6.2014, p. 1</w:t>
      </w:r>
      <w:r w:rsidR="00913EE4" w:rsidRPr="00DA4BB5">
        <w:rPr>
          <w:sz w:val="22"/>
        </w:rPr>
        <w:t>,</w:t>
      </w:r>
      <w:r w:rsidR="00661C49" w:rsidRPr="00DA4BB5">
        <w:rPr>
          <w:sz w:val="22"/>
        </w:rPr>
        <w:t xml:space="preserve"> as amended</w:t>
      </w:r>
      <w:r w:rsidR="00DA4BB5" w:rsidRPr="00DA4BB5">
        <w:rPr>
          <w:sz w:val="22"/>
        </w:rPr>
        <w:t>.</w:t>
      </w:r>
    </w:p>
    <w:p w14:paraId="5F223EB3" w14:textId="5CDE952D" w:rsidR="000B6D6E" w:rsidRPr="00C95499" w:rsidRDefault="009C7607" w:rsidP="009C7607">
      <w:pPr>
        <w:jc w:val="both"/>
        <w:rPr>
          <w:sz w:val="22"/>
        </w:rPr>
      </w:pPr>
      <w:r w:rsidRPr="00C95499">
        <w:rPr>
          <w:sz w:val="22"/>
        </w:rPr>
        <w:t xml:space="preserve"> </w:t>
      </w:r>
    </w:p>
    <w:p w14:paraId="75AA265C" w14:textId="66B1EBA1" w:rsidR="00442D78" w:rsidRDefault="008734FD" w:rsidP="009C7607">
      <w:pPr>
        <w:jc w:val="both"/>
        <w:rPr>
          <w:sz w:val="22"/>
        </w:rPr>
      </w:pPr>
      <w:r w:rsidRPr="00C95499">
        <w:rPr>
          <w:sz w:val="22"/>
        </w:rPr>
        <w:t xml:space="preserve">Please provide </w:t>
      </w:r>
      <w:r w:rsidR="009C7607" w:rsidRPr="00C95499">
        <w:rPr>
          <w:sz w:val="22"/>
        </w:rPr>
        <w:t>information</w:t>
      </w:r>
      <w:r w:rsidR="00442D78">
        <w:rPr>
          <w:sz w:val="22"/>
        </w:rPr>
        <w:t>, in short form,</w:t>
      </w:r>
      <w:r w:rsidR="009C7607" w:rsidRPr="00C95499">
        <w:rPr>
          <w:sz w:val="22"/>
        </w:rPr>
        <w:t xml:space="preserve"> in the column "Where to find </w:t>
      </w:r>
      <w:r w:rsidR="00ED63BB" w:rsidRPr="00C95499">
        <w:rPr>
          <w:sz w:val="22"/>
        </w:rPr>
        <w:t xml:space="preserve">them </w:t>
      </w:r>
      <w:r w:rsidR="009C7607" w:rsidRPr="00C95499">
        <w:rPr>
          <w:sz w:val="22"/>
        </w:rPr>
        <w:t xml:space="preserve">in legal basis or secondary law?" by a reference to the relevant paragraph and page number of the </w:t>
      </w:r>
      <w:r w:rsidR="00442D78">
        <w:rPr>
          <w:sz w:val="22"/>
        </w:rPr>
        <w:t xml:space="preserve">legal </w:t>
      </w:r>
      <w:r w:rsidR="009C7607" w:rsidRPr="00C95499">
        <w:rPr>
          <w:sz w:val="22"/>
        </w:rPr>
        <w:t>document</w:t>
      </w:r>
      <w:r w:rsidR="00442D78">
        <w:rPr>
          <w:sz w:val="22"/>
        </w:rPr>
        <w:t xml:space="preserve">, </w:t>
      </w:r>
      <w:r w:rsidR="009C7607" w:rsidRPr="00C95499">
        <w:rPr>
          <w:sz w:val="22"/>
        </w:rPr>
        <w:t>e.g. Art. 1, p. 3</w:t>
      </w:r>
      <w:r w:rsidR="00ED63BB" w:rsidRPr="00C95499">
        <w:rPr>
          <w:sz w:val="22"/>
        </w:rPr>
        <w:t>, Legal text; Paragraph 3, p. 5, Secondary law</w:t>
      </w:r>
      <w:r w:rsidR="00442D78">
        <w:rPr>
          <w:sz w:val="22"/>
        </w:rPr>
        <w:t>.</w:t>
      </w:r>
    </w:p>
    <w:p w14:paraId="5F223EB4" w14:textId="49D12F47" w:rsidR="007D461F" w:rsidRPr="00D04671" w:rsidRDefault="00442D78" w:rsidP="009C7607">
      <w:pPr>
        <w:jc w:val="both"/>
        <w:rPr>
          <w:sz w:val="22"/>
        </w:rPr>
      </w:pPr>
      <w:r w:rsidRPr="00D04671">
        <w:rPr>
          <w:sz w:val="22"/>
        </w:rPr>
        <w:t>If</w:t>
      </w:r>
      <w:r w:rsidR="009C7607" w:rsidRPr="00D04671">
        <w:rPr>
          <w:sz w:val="22"/>
        </w:rPr>
        <w:t xml:space="preserve"> a condition </w:t>
      </w:r>
      <w:r w:rsidRPr="00D04671">
        <w:rPr>
          <w:sz w:val="22"/>
        </w:rPr>
        <w:t xml:space="preserve">or provision </w:t>
      </w:r>
      <w:r w:rsidR="009C7607" w:rsidRPr="00D04671">
        <w:rPr>
          <w:sz w:val="22"/>
        </w:rPr>
        <w:t>is implicitly fulfilled</w:t>
      </w:r>
      <w:r w:rsidR="00DA4BB5" w:rsidRPr="00D04671">
        <w:rPr>
          <w:sz w:val="22"/>
        </w:rPr>
        <w:t>,</w:t>
      </w:r>
      <w:r w:rsidR="009C7607" w:rsidRPr="00D04671">
        <w:rPr>
          <w:sz w:val="22"/>
        </w:rPr>
        <w:t xml:space="preserve"> i.e.</w:t>
      </w:r>
      <w:r w:rsidR="00DA4BB5" w:rsidRPr="00D04671">
        <w:rPr>
          <w:sz w:val="22"/>
        </w:rPr>
        <w:t>,</w:t>
      </w:r>
      <w:r w:rsidR="009C7607" w:rsidRPr="00D04671">
        <w:rPr>
          <w:sz w:val="22"/>
        </w:rPr>
        <w:t xml:space="preserve"> it is not especially contained in the legal text of the aid measure, please give a short explanation </w:t>
      </w:r>
      <w:r w:rsidRPr="00D04671">
        <w:rPr>
          <w:sz w:val="22"/>
        </w:rPr>
        <w:t>where it is established</w:t>
      </w:r>
      <w:r w:rsidR="009C7607" w:rsidRPr="00D04671">
        <w:rPr>
          <w:sz w:val="22"/>
        </w:rPr>
        <w:t>.</w:t>
      </w:r>
      <w:r w:rsidRPr="00D04671">
        <w:rPr>
          <w:sz w:val="22"/>
        </w:rPr>
        <w:t xml:space="preserve"> </w:t>
      </w:r>
    </w:p>
    <w:p w14:paraId="5F223EB5" w14:textId="77777777" w:rsidR="000B6D6E" w:rsidRPr="00C95499" w:rsidRDefault="000B6D6E" w:rsidP="009C7607">
      <w:pPr>
        <w:jc w:val="both"/>
        <w:rPr>
          <w:sz w:val="22"/>
        </w:rPr>
      </w:pPr>
      <w:r w:rsidRPr="00D04671">
        <w:rPr>
          <w:sz w:val="22"/>
        </w:rPr>
        <w:t>Where a condition is not applicable, please put "N/A" and give a short explanation.</w:t>
      </w:r>
    </w:p>
    <w:p w14:paraId="5F223EB6" w14:textId="77777777" w:rsidR="007D461F" w:rsidRDefault="007D461F" w:rsidP="007D461F"/>
    <w:p w14:paraId="15820E5A" w14:textId="77777777" w:rsidR="00A917F9" w:rsidRDefault="00A917F9" w:rsidP="007D461F"/>
    <w:p w14:paraId="4D91D375" w14:textId="311B4CCB" w:rsidR="00A917F9" w:rsidRPr="00A917F9" w:rsidRDefault="00A917F9" w:rsidP="00A917F9">
      <w:pPr>
        <w:jc w:val="center"/>
        <w:rPr>
          <w:b/>
          <w:sz w:val="28"/>
          <w:szCs w:val="28"/>
          <w:u w:val="single"/>
        </w:rPr>
      </w:pPr>
      <w:r w:rsidRPr="0063289C">
        <w:rPr>
          <w:b/>
          <w:sz w:val="28"/>
          <w:szCs w:val="28"/>
          <w:u w:val="single"/>
        </w:rPr>
        <w:t>A. Common provisions of application</w:t>
      </w:r>
    </w:p>
    <w:p w14:paraId="275E90E7" w14:textId="77777777" w:rsidR="0006561F" w:rsidRPr="00573852" w:rsidRDefault="0006561F" w:rsidP="007D461F"/>
    <w:tbl>
      <w:tblPr>
        <w:tblW w:w="10501"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56"/>
        <w:gridCol w:w="5245"/>
      </w:tblGrid>
      <w:tr w:rsidR="000E10AB" w:rsidRPr="00BB2CA7" w14:paraId="5F223EB9" w14:textId="77777777" w:rsidTr="007A4C41">
        <w:trPr>
          <w:trHeight w:val="145"/>
        </w:trPr>
        <w:tc>
          <w:tcPr>
            <w:tcW w:w="5256" w:type="dxa"/>
            <w:tcBorders>
              <w:bottom w:val="single" w:sz="4" w:space="0" w:color="auto"/>
            </w:tcBorders>
          </w:tcPr>
          <w:p w14:paraId="5F223EB7" w14:textId="735FEBB6" w:rsidR="000E10AB" w:rsidRPr="009B6F2A" w:rsidRDefault="00E00B55" w:rsidP="009B6F2A">
            <w:pPr>
              <w:jc w:val="center"/>
              <w:rPr>
                <w:b/>
              </w:rPr>
            </w:pPr>
            <w:r>
              <w:t xml:space="preserve"> </w:t>
            </w:r>
            <w:r w:rsidRPr="009B6F2A">
              <w:rPr>
                <w:b/>
              </w:rPr>
              <w:t xml:space="preserve">General </w:t>
            </w:r>
            <w:r w:rsidR="0005176E">
              <w:rPr>
                <w:b/>
              </w:rPr>
              <w:t>c</w:t>
            </w:r>
            <w:r w:rsidR="000E10AB" w:rsidRPr="009B6F2A">
              <w:rPr>
                <w:b/>
              </w:rPr>
              <w:t>onditions</w:t>
            </w:r>
            <w:r w:rsidRPr="009B6F2A">
              <w:rPr>
                <w:b/>
              </w:rPr>
              <w:t xml:space="preserve"> </w:t>
            </w:r>
            <w:r w:rsidR="00ED63BB" w:rsidRPr="009B6F2A">
              <w:rPr>
                <w:b/>
              </w:rPr>
              <w:t xml:space="preserve">and provisions </w:t>
            </w:r>
            <w:r w:rsidRPr="009B6F2A">
              <w:rPr>
                <w:b/>
              </w:rPr>
              <w:t>of application</w:t>
            </w:r>
          </w:p>
        </w:tc>
        <w:tc>
          <w:tcPr>
            <w:tcW w:w="5245" w:type="dxa"/>
          </w:tcPr>
          <w:p w14:paraId="5F223EB8" w14:textId="79421A00" w:rsidR="000E10AB" w:rsidRPr="009B6F2A" w:rsidRDefault="008734FD" w:rsidP="009B6F2A">
            <w:pPr>
              <w:jc w:val="center"/>
              <w:rPr>
                <w:b/>
              </w:rPr>
            </w:pPr>
            <w:r w:rsidRPr="009B6F2A">
              <w:rPr>
                <w:b/>
              </w:rPr>
              <w:t xml:space="preserve">Where to find </w:t>
            </w:r>
            <w:r w:rsidR="00ED63BB" w:rsidRPr="009B6F2A">
              <w:rPr>
                <w:b/>
              </w:rPr>
              <w:t xml:space="preserve">them </w:t>
            </w:r>
            <w:r w:rsidRPr="009B6F2A">
              <w:rPr>
                <w:b/>
              </w:rPr>
              <w:t>in legal basis</w:t>
            </w:r>
            <w:r w:rsidR="009C7607" w:rsidRPr="009B6F2A">
              <w:rPr>
                <w:b/>
              </w:rPr>
              <w:t xml:space="preserve"> or secondary law</w:t>
            </w:r>
            <w:r w:rsidRPr="009B6F2A">
              <w:rPr>
                <w:b/>
              </w:rPr>
              <w:t>?</w:t>
            </w:r>
          </w:p>
        </w:tc>
      </w:tr>
      <w:tr w:rsidR="00C203DD" w:rsidRPr="0017445D" w14:paraId="6025D287" w14:textId="77777777" w:rsidTr="007A4C41">
        <w:trPr>
          <w:trHeight w:val="145"/>
        </w:trPr>
        <w:tc>
          <w:tcPr>
            <w:tcW w:w="5256" w:type="dxa"/>
          </w:tcPr>
          <w:p w14:paraId="5B7F95B5" w14:textId="77777777" w:rsidR="00C203DD" w:rsidRPr="00D04671" w:rsidRDefault="00C203DD" w:rsidP="007A4C41">
            <w:pPr>
              <w:rPr>
                <w:bCs/>
                <w:sz w:val="22"/>
                <w:szCs w:val="22"/>
              </w:rPr>
            </w:pPr>
            <w:r w:rsidRPr="00D04671">
              <w:rPr>
                <w:bCs/>
                <w:sz w:val="22"/>
                <w:szCs w:val="22"/>
              </w:rPr>
              <w:t>Article 1 - Exclusion of certain activities (§2)</w:t>
            </w:r>
          </w:p>
          <w:p w14:paraId="23141570" w14:textId="4069BED6" w:rsidR="007A4C41" w:rsidRPr="00D04671" w:rsidRDefault="007A4C41" w:rsidP="007A4C41">
            <w:pPr>
              <w:rPr>
                <w:bCs/>
                <w:sz w:val="22"/>
                <w:szCs w:val="22"/>
              </w:rPr>
            </w:pPr>
          </w:p>
        </w:tc>
        <w:tc>
          <w:tcPr>
            <w:tcW w:w="5245" w:type="dxa"/>
          </w:tcPr>
          <w:p w14:paraId="0A9E8D48" w14:textId="77777777" w:rsidR="00FF0AF8" w:rsidRPr="00D04671" w:rsidRDefault="00B82343" w:rsidP="00C203DD">
            <w:r w:rsidRPr="00D04671">
              <w:t>N/A</w:t>
            </w:r>
            <w:r w:rsidR="009F4409" w:rsidRPr="00D04671">
              <w:t>,</w:t>
            </w:r>
            <w:r w:rsidRPr="00D04671">
              <w:t xml:space="preserve"> </w:t>
            </w:r>
          </w:p>
          <w:p w14:paraId="76A386FE" w14:textId="39F8BB42" w:rsidR="00B82343" w:rsidRPr="00D04671" w:rsidRDefault="00B82343" w:rsidP="00C203DD">
            <w:r w:rsidRPr="00D04671">
              <w:t>Aid</w:t>
            </w:r>
            <w:r w:rsidR="009F4409" w:rsidRPr="00D04671">
              <w:t xml:space="preserve"> </w:t>
            </w:r>
            <w:r w:rsidRPr="00D04671">
              <w:t>is not given as a financial product,</w:t>
            </w:r>
            <w:r w:rsidR="00FF0AF8" w:rsidRPr="00D04671">
              <w:t xml:space="preserve"> also</w:t>
            </w:r>
            <w:r w:rsidRPr="00D04671">
              <w:t xml:space="preserve"> there is a</w:t>
            </w:r>
            <w:r w:rsidR="00FF0AF8" w:rsidRPr="00D04671">
              <w:t>n</w:t>
            </w:r>
            <w:r w:rsidRPr="00D04671">
              <w:t xml:space="preserve"> exclusion for </w:t>
            </w:r>
            <w:r w:rsidR="009573BF">
              <w:t xml:space="preserve">Article </w:t>
            </w:r>
            <w:r w:rsidRPr="00D04671">
              <w:t xml:space="preserve">44 in </w:t>
            </w:r>
            <w:r w:rsidR="009573BF">
              <w:t xml:space="preserve">Article 1 </w:t>
            </w:r>
            <w:r w:rsidRPr="00D04671">
              <w:t xml:space="preserve">§ 2 </w:t>
            </w:r>
            <w:r w:rsidR="00FF0AF8" w:rsidRPr="00D04671">
              <w:t xml:space="preserve">of the GBER </w:t>
            </w:r>
            <w:r w:rsidRPr="00D04671">
              <w:t xml:space="preserve">and the average annual State aid budget </w:t>
            </w:r>
            <w:r w:rsidR="009573BF">
              <w:t xml:space="preserve">of the scheme </w:t>
            </w:r>
            <w:r w:rsidRPr="00D04671">
              <w:t xml:space="preserve">does not exceed EUR 150 million. </w:t>
            </w:r>
          </w:p>
          <w:p w14:paraId="6AF3C4ED" w14:textId="77777777" w:rsidR="00B82343" w:rsidRPr="00D04671" w:rsidRDefault="00B82343" w:rsidP="00C203DD"/>
          <w:p w14:paraId="1782F65C" w14:textId="15BC69FF" w:rsidR="00C203DD" w:rsidRPr="00D04671" w:rsidRDefault="00E66CC0" w:rsidP="00C203DD">
            <w:hyperlink r:id="rId11" w:history="1">
              <w:r w:rsidRPr="005B3277">
                <w:rPr>
                  <w:rStyle w:val="Hyperlink"/>
                </w:rPr>
                <w:t>Fiscal Marking of Liquid Fuel Act</w:t>
              </w:r>
              <w:r w:rsidR="00D04671" w:rsidRPr="005B3277">
                <w:rPr>
                  <w:rStyle w:val="Hyperlink"/>
                </w:rPr>
                <w:t xml:space="preserve"> § 1</w:t>
              </w:r>
              <w:r w:rsidR="00D04671" w:rsidRPr="005B3277">
                <w:rPr>
                  <w:rStyle w:val="Hyperlink"/>
                  <w:vertAlign w:val="superscript"/>
                </w:rPr>
                <w:t>1</w:t>
              </w:r>
            </w:hyperlink>
            <w:r w:rsidR="00D04671" w:rsidRPr="00D04671">
              <w:t xml:space="preserve"> </w:t>
            </w:r>
            <w:r w:rsidR="009573BF">
              <w:t xml:space="preserve">states that specific-purpose diesel may be used </w:t>
            </w:r>
            <w:r w:rsidR="00D04671" w:rsidRPr="00D04671">
              <w:t>in machinery, tractors, non-road mobile machinery and drying facilities used in agriculture for primary agricultural production</w:t>
            </w:r>
          </w:p>
          <w:p w14:paraId="54872867" w14:textId="057FDDFD" w:rsidR="00E66CC0" w:rsidRPr="00D04671" w:rsidRDefault="00E66CC0" w:rsidP="00C203DD"/>
        </w:tc>
      </w:tr>
      <w:tr w:rsidR="00C203DD" w:rsidRPr="0017445D" w14:paraId="6BF182EE" w14:textId="77777777" w:rsidTr="007A4C41">
        <w:trPr>
          <w:trHeight w:val="145"/>
        </w:trPr>
        <w:tc>
          <w:tcPr>
            <w:tcW w:w="5256" w:type="dxa"/>
          </w:tcPr>
          <w:p w14:paraId="1B0B480C" w14:textId="77777777" w:rsidR="00C203DD" w:rsidRDefault="00C203DD" w:rsidP="007A4C41">
            <w:pPr>
              <w:rPr>
                <w:bCs/>
                <w:sz w:val="22"/>
                <w:szCs w:val="22"/>
              </w:rPr>
            </w:pPr>
            <w:r w:rsidRPr="00C203DD">
              <w:rPr>
                <w:bCs/>
                <w:sz w:val="22"/>
                <w:szCs w:val="22"/>
              </w:rPr>
              <w:t>Article 1 - Exclusion of certain sectors (§3)</w:t>
            </w:r>
          </w:p>
          <w:p w14:paraId="738CA8A3" w14:textId="000E6B80" w:rsidR="007A4C41" w:rsidRPr="00C203DD" w:rsidRDefault="007A4C41" w:rsidP="007A4C41">
            <w:pPr>
              <w:rPr>
                <w:bCs/>
                <w:sz w:val="22"/>
                <w:szCs w:val="22"/>
              </w:rPr>
            </w:pPr>
          </w:p>
        </w:tc>
        <w:tc>
          <w:tcPr>
            <w:tcW w:w="5245" w:type="dxa"/>
          </w:tcPr>
          <w:p w14:paraId="7C3C5830" w14:textId="0B18B006" w:rsidR="00C203DD" w:rsidRPr="00D04671" w:rsidRDefault="00644BCF" w:rsidP="00C203DD">
            <w:r w:rsidRPr="00D04671">
              <w:t>N/A</w:t>
            </w:r>
            <w:r w:rsidR="00875BEF" w:rsidRPr="00D04671">
              <w:t>,</w:t>
            </w:r>
            <w:r w:rsidRPr="00D04671">
              <w:t xml:space="preserve"> </w:t>
            </w:r>
            <w:r w:rsidR="00875BEF" w:rsidRPr="00D04671">
              <w:t>a</w:t>
            </w:r>
            <w:r w:rsidRPr="00D04671">
              <w:t>ccording to GBER art 1 section 3 (b) GBER applies to primary agricultural production sector if aid is given for environmental aid.</w:t>
            </w:r>
          </w:p>
          <w:p w14:paraId="32E9156E" w14:textId="77777777" w:rsidR="00D14293" w:rsidRPr="00D04671" w:rsidRDefault="00D14293" w:rsidP="00C203DD"/>
          <w:p w14:paraId="23FF182A" w14:textId="20AB5424" w:rsidR="00D14293" w:rsidRPr="00D14293" w:rsidRDefault="00D14293" w:rsidP="00D14293">
            <w:pPr>
              <w:rPr>
                <w:lang w:val="et-EE"/>
              </w:rPr>
            </w:pPr>
            <w:proofErr w:type="spellStart"/>
            <w:r w:rsidRPr="00D04671">
              <w:rPr>
                <w:lang w:val="et-EE"/>
              </w:rPr>
              <w:t>Fiscal</w:t>
            </w:r>
            <w:proofErr w:type="spellEnd"/>
            <w:r w:rsidRPr="00D04671">
              <w:rPr>
                <w:lang w:val="et-EE"/>
              </w:rPr>
              <w:t xml:space="preserve"> </w:t>
            </w:r>
            <w:proofErr w:type="spellStart"/>
            <w:r w:rsidRPr="00D04671">
              <w:rPr>
                <w:lang w:val="et-EE"/>
              </w:rPr>
              <w:t>Marking</w:t>
            </w:r>
            <w:proofErr w:type="spellEnd"/>
            <w:r w:rsidRPr="00D04671">
              <w:rPr>
                <w:lang w:val="et-EE"/>
              </w:rPr>
              <w:t xml:space="preserve"> of </w:t>
            </w:r>
            <w:proofErr w:type="spellStart"/>
            <w:r w:rsidRPr="00D04671">
              <w:rPr>
                <w:lang w:val="et-EE"/>
              </w:rPr>
              <w:t>Liquid</w:t>
            </w:r>
            <w:proofErr w:type="spellEnd"/>
            <w:r w:rsidRPr="00D04671">
              <w:rPr>
                <w:lang w:val="et-EE"/>
              </w:rPr>
              <w:t xml:space="preserve"> </w:t>
            </w:r>
            <w:proofErr w:type="spellStart"/>
            <w:r w:rsidRPr="00D04671">
              <w:rPr>
                <w:lang w:val="et-EE"/>
              </w:rPr>
              <w:t>Fuel</w:t>
            </w:r>
            <w:proofErr w:type="spellEnd"/>
            <w:r w:rsidRPr="00D04671">
              <w:rPr>
                <w:lang w:val="et-EE"/>
              </w:rPr>
              <w:t xml:space="preserve"> </w:t>
            </w:r>
            <w:proofErr w:type="spellStart"/>
            <w:r w:rsidRPr="00D04671">
              <w:rPr>
                <w:lang w:val="et-EE"/>
              </w:rPr>
              <w:t>Act</w:t>
            </w:r>
            <w:proofErr w:type="spellEnd"/>
            <w:r w:rsidRPr="00D04671">
              <w:rPr>
                <w:lang w:val="et-EE"/>
              </w:rPr>
              <w:t xml:space="preserve"> </w:t>
            </w:r>
            <w:r w:rsidRPr="00D04671">
              <w:rPr>
                <w:b/>
                <w:bCs/>
                <w:lang w:val="et-EE"/>
              </w:rPr>
              <w:t>§ 1</w:t>
            </w:r>
            <w:r w:rsidRPr="00D04671">
              <w:rPr>
                <w:b/>
                <w:bCs/>
                <w:vertAlign w:val="superscript"/>
                <w:lang w:val="et-EE"/>
              </w:rPr>
              <w:t xml:space="preserve">1 </w:t>
            </w:r>
            <w:r w:rsidRPr="00D04671">
              <w:rPr>
                <w:lang w:val="et-EE"/>
              </w:rPr>
              <w:t>1)</w:t>
            </w:r>
            <w:r w:rsidRPr="00D04671">
              <w:rPr>
                <w:b/>
                <w:bCs/>
                <w:lang w:val="et-EE"/>
              </w:rPr>
              <w:t xml:space="preserve"> </w:t>
            </w:r>
            <w:proofErr w:type="spellStart"/>
            <w:r w:rsidRPr="00D04671">
              <w:rPr>
                <w:lang w:val="et-EE"/>
              </w:rPr>
              <w:t>statest</w:t>
            </w:r>
            <w:proofErr w:type="spellEnd"/>
            <w:r w:rsidRPr="00D04671">
              <w:rPr>
                <w:lang w:val="et-EE"/>
              </w:rPr>
              <w:t xml:space="preserve"> </w:t>
            </w:r>
            <w:proofErr w:type="spellStart"/>
            <w:r w:rsidRPr="00D04671">
              <w:rPr>
                <w:lang w:val="et-EE"/>
              </w:rPr>
              <w:t>that</w:t>
            </w:r>
            <w:proofErr w:type="spellEnd"/>
            <w:r w:rsidRPr="00D04671">
              <w:rPr>
                <w:lang w:val="et-EE"/>
              </w:rPr>
              <w:t xml:space="preserve"> </w:t>
            </w:r>
            <w:r w:rsidRPr="00D04671">
              <w:t xml:space="preserve">specific-purpose diesel may be used </w:t>
            </w:r>
            <w:r w:rsidR="00D04671" w:rsidRPr="00D04671">
              <w:t>in</w:t>
            </w:r>
            <w:r w:rsidRPr="00D04671">
              <w:t xml:space="preserve"> agricultural </w:t>
            </w:r>
            <w:r w:rsidR="00D04671" w:rsidRPr="00D04671">
              <w:t>production</w:t>
            </w:r>
            <w:r w:rsidRPr="00D04671">
              <w:t>.</w:t>
            </w:r>
          </w:p>
          <w:p w14:paraId="762E5EA3" w14:textId="6E0A36AE" w:rsidR="00D14293" w:rsidRPr="00D14293" w:rsidRDefault="00D14293" w:rsidP="00C203DD">
            <w:pPr>
              <w:rPr>
                <w:lang w:val="et-EE"/>
              </w:rPr>
            </w:pPr>
          </w:p>
        </w:tc>
      </w:tr>
      <w:tr w:rsidR="00C203DD" w:rsidRPr="0017445D" w14:paraId="0DA97E52" w14:textId="77777777" w:rsidTr="007A4C41">
        <w:trPr>
          <w:trHeight w:val="145"/>
        </w:trPr>
        <w:tc>
          <w:tcPr>
            <w:tcW w:w="5256" w:type="dxa"/>
          </w:tcPr>
          <w:p w14:paraId="61E66507" w14:textId="77777777" w:rsidR="00C203DD" w:rsidRDefault="00C203DD" w:rsidP="007A4C41">
            <w:pPr>
              <w:rPr>
                <w:bCs/>
                <w:sz w:val="22"/>
                <w:szCs w:val="22"/>
              </w:rPr>
            </w:pPr>
            <w:r w:rsidRPr="00C203DD">
              <w:rPr>
                <w:bCs/>
                <w:sz w:val="22"/>
                <w:szCs w:val="22"/>
              </w:rPr>
              <w:t>Article</w:t>
            </w:r>
            <w:r>
              <w:rPr>
                <w:bCs/>
                <w:sz w:val="22"/>
                <w:szCs w:val="22"/>
              </w:rPr>
              <w:t xml:space="preserve"> </w:t>
            </w:r>
            <w:r w:rsidRPr="00C203DD">
              <w:rPr>
                <w:bCs/>
                <w:sz w:val="22"/>
                <w:szCs w:val="22"/>
              </w:rPr>
              <w:t xml:space="preserve">1 - Exclusion of companies concerned by the </w:t>
            </w:r>
            <w:proofErr w:type="spellStart"/>
            <w:r w:rsidRPr="00C203DD">
              <w:rPr>
                <w:bCs/>
                <w:sz w:val="22"/>
                <w:szCs w:val="22"/>
              </w:rPr>
              <w:t>Deggendorf</w:t>
            </w:r>
            <w:proofErr w:type="spellEnd"/>
            <w:r w:rsidRPr="00C203DD">
              <w:rPr>
                <w:bCs/>
                <w:sz w:val="22"/>
                <w:szCs w:val="22"/>
              </w:rPr>
              <w:t xml:space="preserve"> rule (§4)</w:t>
            </w:r>
          </w:p>
          <w:p w14:paraId="5988FDC9" w14:textId="33C76C7E" w:rsidR="007A4C41" w:rsidRPr="00C203DD" w:rsidRDefault="007A4C41" w:rsidP="007A4C41">
            <w:pPr>
              <w:rPr>
                <w:bCs/>
                <w:sz w:val="22"/>
                <w:szCs w:val="22"/>
              </w:rPr>
            </w:pPr>
          </w:p>
        </w:tc>
        <w:tc>
          <w:tcPr>
            <w:tcW w:w="5245" w:type="dxa"/>
          </w:tcPr>
          <w:p w14:paraId="0ACAEB01" w14:textId="5B7454D5" w:rsidR="00EB4A0A" w:rsidRPr="00EB4A0A" w:rsidRDefault="00EB4A0A" w:rsidP="00EB4A0A">
            <w:pPr>
              <w:rPr>
                <w:b/>
                <w:bCs/>
                <w:lang w:val="et-EE"/>
              </w:rPr>
            </w:pPr>
            <w:hyperlink r:id="rId12" w:anchor=":~:text=%C2%A7%2013.%20%C2%A0Special%20rules%20concerning%20the%20grant%20as%20state%20aid%20of%20specific%2Dpurpose%20diesel%20used%20in%20agriculture%20and%20in%20commercial%20fishing%20in%20inland%20waters" w:history="1">
              <w:proofErr w:type="spellStart"/>
              <w:r w:rsidRPr="005B3277">
                <w:rPr>
                  <w:rStyle w:val="Hyperlink"/>
                  <w:lang w:val="et-EE"/>
                </w:rPr>
                <w:t>Fiscal</w:t>
              </w:r>
              <w:proofErr w:type="spellEnd"/>
              <w:r w:rsidRPr="005B3277">
                <w:rPr>
                  <w:rStyle w:val="Hyperlink"/>
                  <w:lang w:val="et-EE"/>
                </w:rPr>
                <w:t xml:space="preserve"> </w:t>
              </w:r>
              <w:proofErr w:type="spellStart"/>
              <w:r w:rsidRPr="005B3277">
                <w:rPr>
                  <w:rStyle w:val="Hyperlink"/>
                  <w:lang w:val="et-EE"/>
                </w:rPr>
                <w:t>Marking</w:t>
              </w:r>
              <w:proofErr w:type="spellEnd"/>
              <w:r w:rsidRPr="005B3277">
                <w:rPr>
                  <w:rStyle w:val="Hyperlink"/>
                  <w:lang w:val="et-EE"/>
                </w:rPr>
                <w:t xml:space="preserve"> of </w:t>
              </w:r>
              <w:proofErr w:type="spellStart"/>
              <w:r w:rsidRPr="005B3277">
                <w:rPr>
                  <w:rStyle w:val="Hyperlink"/>
                  <w:lang w:val="et-EE"/>
                </w:rPr>
                <w:t>Liquid</w:t>
              </w:r>
              <w:proofErr w:type="spellEnd"/>
              <w:r w:rsidRPr="005B3277">
                <w:rPr>
                  <w:rStyle w:val="Hyperlink"/>
                  <w:lang w:val="et-EE"/>
                </w:rPr>
                <w:t xml:space="preserve"> </w:t>
              </w:r>
              <w:proofErr w:type="spellStart"/>
              <w:r w:rsidRPr="005B3277">
                <w:rPr>
                  <w:rStyle w:val="Hyperlink"/>
                  <w:lang w:val="et-EE"/>
                </w:rPr>
                <w:t>Fuel</w:t>
              </w:r>
              <w:proofErr w:type="spellEnd"/>
              <w:r w:rsidRPr="005B3277">
                <w:rPr>
                  <w:rStyle w:val="Hyperlink"/>
                  <w:lang w:val="et-EE"/>
                </w:rPr>
                <w:t xml:space="preserve"> </w:t>
              </w:r>
              <w:proofErr w:type="spellStart"/>
              <w:r w:rsidRPr="005B3277">
                <w:rPr>
                  <w:rStyle w:val="Hyperlink"/>
                  <w:lang w:val="et-EE"/>
                </w:rPr>
                <w:t>Act</w:t>
              </w:r>
              <w:proofErr w:type="spellEnd"/>
            </w:hyperlink>
            <w:r w:rsidRPr="005B3277">
              <w:rPr>
                <w:lang w:val="et-EE"/>
              </w:rPr>
              <w:t xml:space="preserve"> </w:t>
            </w:r>
            <w:r w:rsidRPr="005B3277">
              <w:rPr>
                <w:b/>
                <w:bCs/>
                <w:lang w:val="et-EE"/>
              </w:rPr>
              <w:t>§ 1</w:t>
            </w:r>
            <w:r w:rsidRPr="005B3277">
              <w:rPr>
                <w:b/>
                <w:bCs/>
                <w:vertAlign w:val="superscript"/>
                <w:lang w:val="et-EE"/>
              </w:rPr>
              <w:t xml:space="preserve">3 </w:t>
            </w:r>
            <w:bookmarkStart w:id="0" w:name="para1b3lg3"/>
            <w:r w:rsidRPr="005B3277">
              <w:rPr>
                <w:b/>
                <w:bCs/>
                <w:vertAlign w:val="superscript"/>
              </w:rPr>
              <w:t> </w:t>
            </w:r>
            <w:bookmarkEnd w:id="0"/>
            <w:r w:rsidRPr="005B3277">
              <w:t>(3)</w:t>
            </w:r>
          </w:p>
          <w:p w14:paraId="4A30B260" w14:textId="25A645F4" w:rsidR="00EB4A0A" w:rsidRDefault="00EB4A0A" w:rsidP="00EB4A0A">
            <w:pPr>
              <w:rPr>
                <w:lang w:val="et-EE"/>
              </w:rPr>
            </w:pPr>
          </w:p>
          <w:p w14:paraId="777CE6A7" w14:textId="77777777" w:rsidR="00C203DD" w:rsidRPr="00EB4A0A" w:rsidRDefault="00C203DD" w:rsidP="00C203DD">
            <w:pPr>
              <w:rPr>
                <w:lang w:val="et-EE"/>
              </w:rPr>
            </w:pPr>
          </w:p>
        </w:tc>
      </w:tr>
      <w:tr w:rsidR="007A4C41" w:rsidRPr="0017445D" w14:paraId="2224440B" w14:textId="77777777" w:rsidTr="007A4C41">
        <w:trPr>
          <w:trHeight w:val="145"/>
        </w:trPr>
        <w:tc>
          <w:tcPr>
            <w:tcW w:w="5256" w:type="dxa"/>
          </w:tcPr>
          <w:p w14:paraId="5448F3AA" w14:textId="77777777" w:rsidR="007A4C41" w:rsidRDefault="007A4C41" w:rsidP="007A4C41">
            <w:pPr>
              <w:jc w:val="both"/>
              <w:rPr>
                <w:bCs/>
                <w:sz w:val="22"/>
                <w:szCs w:val="22"/>
              </w:rPr>
            </w:pPr>
            <w:r w:rsidRPr="007A4C41">
              <w:rPr>
                <w:bCs/>
                <w:sz w:val="22"/>
                <w:szCs w:val="22"/>
              </w:rPr>
              <w:t>Article 1 - Exclusion of companies in difficulty (§4)</w:t>
            </w:r>
          </w:p>
          <w:p w14:paraId="043C515A" w14:textId="78C84C90" w:rsidR="007A4C41" w:rsidRPr="007A4C41" w:rsidRDefault="007A4C41" w:rsidP="007A4C41">
            <w:pPr>
              <w:jc w:val="both"/>
              <w:rPr>
                <w:bCs/>
                <w:sz w:val="22"/>
                <w:szCs w:val="22"/>
                <w:lang w:val="en-IE"/>
              </w:rPr>
            </w:pPr>
          </w:p>
        </w:tc>
        <w:tc>
          <w:tcPr>
            <w:tcW w:w="5245" w:type="dxa"/>
          </w:tcPr>
          <w:p w14:paraId="6F2235CD" w14:textId="424417F9" w:rsidR="00EB4A0A" w:rsidRDefault="00EB4A0A" w:rsidP="00EB4A0A">
            <w:pPr>
              <w:rPr>
                <w:lang w:val="et-EE"/>
              </w:rPr>
            </w:pPr>
            <w:hyperlink r:id="rId13" w:anchor=":~:text=%E2%80%9E(31)%20Riigiabi%20saaja%20ei%20tohi%20olla%20raskustes%20olev%20ettev%C3%B5tja" w:history="1">
              <w:proofErr w:type="spellStart"/>
              <w:r w:rsidRPr="005B3277">
                <w:rPr>
                  <w:rStyle w:val="Hyperlink"/>
                  <w:lang w:val="et-EE"/>
                </w:rPr>
                <w:t>Fiscal</w:t>
              </w:r>
              <w:proofErr w:type="spellEnd"/>
              <w:r w:rsidRPr="005B3277">
                <w:rPr>
                  <w:rStyle w:val="Hyperlink"/>
                  <w:lang w:val="et-EE"/>
                </w:rPr>
                <w:t xml:space="preserve"> </w:t>
              </w:r>
              <w:proofErr w:type="spellStart"/>
              <w:r w:rsidRPr="005B3277">
                <w:rPr>
                  <w:rStyle w:val="Hyperlink"/>
                  <w:lang w:val="et-EE"/>
                </w:rPr>
                <w:t>Marking</w:t>
              </w:r>
              <w:proofErr w:type="spellEnd"/>
              <w:r w:rsidRPr="005B3277">
                <w:rPr>
                  <w:rStyle w:val="Hyperlink"/>
                  <w:lang w:val="et-EE"/>
                </w:rPr>
                <w:t xml:space="preserve"> of </w:t>
              </w:r>
              <w:proofErr w:type="spellStart"/>
              <w:r w:rsidRPr="005B3277">
                <w:rPr>
                  <w:rStyle w:val="Hyperlink"/>
                  <w:lang w:val="et-EE"/>
                </w:rPr>
                <w:t>Liquid</w:t>
              </w:r>
              <w:proofErr w:type="spellEnd"/>
              <w:r w:rsidRPr="005B3277">
                <w:rPr>
                  <w:rStyle w:val="Hyperlink"/>
                  <w:lang w:val="et-EE"/>
                </w:rPr>
                <w:t xml:space="preserve"> </w:t>
              </w:r>
              <w:proofErr w:type="spellStart"/>
              <w:r w:rsidRPr="005B3277">
                <w:rPr>
                  <w:rStyle w:val="Hyperlink"/>
                  <w:lang w:val="et-EE"/>
                </w:rPr>
                <w:t>Fuel</w:t>
              </w:r>
              <w:proofErr w:type="spellEnd"/>
              <w:r w:rsidRPr="005B3277">
                <w:rPr>
                  <w:rStyle w:val="Hyperlink"/>
                  <w:lang w:val="et-EE"/>
                </w:rPr>
                <w:t xml:space="preserve"> </w:t>
              </w:r>
              <w:proofErr w:type="spellStart"/>
              <w:r w:rsidRPr="005B3277">
                <w:rPr>
                  <w:rStyle w:val="Hyperlink"/>
                  <w:lang w:val="et-EE"/>
                </w:rPr>
                <w:t>Act</w:t>
              </w:r>
              <w:proofErr w:type="spellEnd"/>
            </w:hyperlink>
            <w:r w:rsidRPr="005B3277">
              <w:rPr>
                <w:lang w:val="et-EE"/>
              </w:rPr>
              <w:t xml:space="preserve"> </w:t>
            </w:r>
            <w:r w:rsidR="005B3277">
              <w:rPr>
                <w:lang w:val="et-EE"/>
              </w:rPr>
              <w:t>§ 1</w:t>
            </w:r>
            <w:r w:rsidR="005B3277" w:rsidRPr="005B3277">
              <w:rPr>
                <w:vertAlign w:val="superscript"/>
                <w:lang w:val="et-EE"/>
              </w:rPr>
              <w:t>3</w:t>
            </w:r>
            <w:r w:rsidR="005B3277">
              <w:rPr>
                <w:lang w:val="et-EE"/>
              </w:rPr>
              <w:t xml:space="preserve"> (3</w:t>
            </w:r>
            <w:r w:rsidR="005B3277" w:rsidRPr="005B3277">
              <w:rPr>
                <w:vertAlign w:val="superscript"/>
                <w:lang w:val="et-EE"/>
              </w:rPr>
              <w:t>1</w:t>
            </w:r>
            <w:r w:rsidR="005B3277">
              <w:rPr>
                <w:lang w:val="et-EE"/>
              </w:rPr>
              <w:t>)</w:t>
            </w:r>
          </w:p>
          <w:p w14:paraId="1909A5A4" w14:textId="77777777" w:rsidR="007A4C41" w:rsidRPr="00EB4A0A" w:rsidRDefault="007A4C41" w:rsidP="007A4C41">
            <w:pPr>
              <w:rPr>
                <w:lang w:val="et-EE"/>
              </w:rPr>
            </w:pPr>
          </w:p>
        </w:tc>
      </w:tr>
      <w:tr w:rsidR="007A4C41" w:rsidRPr="0017445D" w14:paraId="25F4A406" w14:textId="77777777" w:rsidTr="007A4C41">
        <w:trPr>
          <w:trHeight w:val="145"/>
        </w:trPr>
        <w:tc>
          <w:tcPr>
            <w:tcW w:w="5256" w:type="dxa"/>
          </w:tcPr>
          <w:p w14:paraId="7F8B202E" w14:textId="77777777" w:rsidR="007A4C41" w:rsidRPr="005B3277" w:rsidRDefault="007A4C41" w:rsidP="007A4C41">
            <w:pPr>
              <w:jc w:val="both"/>
              <w:rPr>
                <w:bCs/>
                <w:sz w:val="22"/>
                <w:szCs w:val="22"/>
              </w:rPr>
            </w:pPr>
            <w:r w:rsidRPr="005B3277">
              <w:rPr>
                <w:bCs/>
                <w:sz w:val="22"/>
                <w:szCs w:val="22"/>
              </w:rPr>
              <w:t>Article 1 - Exclusion of aid measures violating Union Law (§5)</w:t>
            </w:r>
          </w:p>
          <w:p w14:paraId="57DE28DD" w14:textId="46D489E6" w:rsidR="007A4C41" w:rsidRPr="005B3277" w:rsidRDefault="007A4C41" w:rsidP="007A4C41">
            <w:pPr>
              <w:jc w:val="both"/>
              <w:rPr>
                <w:bCs/>
                <w:sz w:val="22"/>
                <w:szCs w:val="22"/>
              </w:rPr>
            </w:pPr>
          </w:p>
        </w:tc>
        <w:tc>
          <w:tcPr>
            <w:tcW w:w="5245" w:type="dxa"/>
          </w:tcPr>
          <w:p w14:paraId="00D27C3B" w14:textId="03288721" w:rsidR="007A4C41" w:rsidRPr="005B3277" w:rsidRDefault="00EB4A0A" w:rsidP="007A4C41">
            <w:r w:rsidRPr="005B3277">
              <w:t>N/A</w:t>
            </w:r>
            <w:r w:rsidR="00FD01FD" w:rsidRPr="005B3277">
              <w:t xml:space="preserve">, not necessary to </w:t>
            </w:r>
            <w:r w:rsidR="0039532D" w:rsidRPr="005B3277">
              <w:t>stipulate</w:t>
            </w:r>
            <w:r w:rsidR="00FD01FD" w:rsidRPr="005B3277">
              <w:t xml:space="preserve"> </w:t>
            </w:r>
            <w:r w:rsidR="0039532D" w:rsidRPr="005B3277">
              <w:t>in</w:t>
            </w:r>
            <w:r w:rsidR="00FD01FD" w:rsidRPr="005B3277">
              <w:t xml:space="preserve"> the legal basis, because of nature of the measure</w:t>
            </w:r>
            <w:r w:rsidRPr="005B3277">
              <w:t xml:space="preserve"> </w:t>
            </w:r>
          </w:p>
        </w:tc>
      </w:tr>
      <w:tr w:rsidR="007A4C41" w:rsidRPr="0017445D" w14:paraId="0223C81F" w14:textId="77777777" w:rsidTr="007A4C41">
        <w:trPr>
          <w:trHeight w:val="145"/>
        </w:trPr>
        <w:tc>
          <w:tcPr>
            <w:tcW w:w="5256" w:type="dxa"/>
          </w:tcPr>
          <w:p w14:paraId="1F04236E" w14:textId="77777777" w:rsidR="007A4C41" w:rsidRDefault="007A4C41" w:rsidP="007A4C41">
            <w:pPr>
              <w:jc w:val="both"/>
              <w:rPr>
                <w:bCs/>
                <w:sz w:val="22"/>
                <w:szCs w:val="22"/>
              </w:rPr>
            </w:pPr>
            <w:r w:rsidRPr="007A4C41">
              <w:rPr>
                <w:bCs/>
                <w:sz w:val="22"/>
                <w:szCs w:val="22"/>
              </w:rPr>
              <w:lastRenderedPageBreak/>
              <w:t xml:space="preserve">Article 4 - Individual notification thresholds </w:t>
            </w:r>
          </w:p>
          <w:p w14:paraId="5686F9BF" w14:textId="22A9CCC5" w:rsidR="007A4C41" w:rsidRPr="007A4C41" w:rsidRDefault="007A4C41" w:rsidP="007A4C41">
            <w:pPr>
              <w:jc w:val="both"/>
              <w:rPr>
                <w:bCs/>
                <w:sz w:val="22"/>
                <w:szCs w:val="22"/>
              </w:rPr>
            </w:pPr>
          </w:p>
        </w:tc>
        <w:tc>
          <w:tcPr>
            <w:tcW w:w="5245" w:type="dxa"/>
          </w:tcPr>
          <w:p w14:paraId="13280A67" w14:textId="786B8D9B" w:rsidR="007A4C41" w:rsidRPr="00A1235C" w:rsidRDefault="0039532D" w:rsidP="007A4C41">
            <w:r w:rsidRPr="005B3277">
              <w:t>N/A, GBER does not have a</w:t>
            </w:r>
            <w:r w:rsidR="001536FE">
              <w:t>n</w:t>
            </w:r>
            <w:r w:rsidRPr="005B3277">
              <w:t xml:space="preserve"> individual threshold for article 44</w:t>
            </w:r>
          </w:p>
        </w:tc>
      </w:tr>
      <w:tr w:rsidR="007A4C41" w:rsidRPr="0017445D" w14:paraId="5944C780" w14:textId="77777777" w:rsidTr="007A4C41">
        <w:trPr>
          <w:trHeight w:val="145"/>
        </w:trPr>
        <w:tc>
          <w:tcPr>
            <w:tcW w:w="5256" w:type="dxa"/>
          </w:tcPr>
          <w:p w14:paraId="52CA5A30" w14:textId="77777777" w:rsidR="007A4C41" w:rsidRDefault="007A4C41" w:rsidP="007A4C41">
            <w:pPr>
              <w:jc w:val="both"/>
              <w:rPr>
                <w:bCs/>
                <w:sz w:val="22"/>
                <w:szCs w:val="22"/>
              </w:rPr>
            </w:pPr>
            <w:r w:rsidRPr="007A4C41">
              <w:rPr>
                <w:bCs/>
                <w:sz w:val="22"/>
                <w:szCs w:val="22"/>
              </w:rPr>
              <w:t xml:space="preserve">Article 5 – Transparency of aid </w:t>
            </w:r>
          </w:p>
          <w:p w14:paraId="6B56D5D1" w14:textId="01432500" w:rsidR="007A4C41" w:rsidRPr="007A4C41" w:rsidRDefault="007A4C41" w:rsidP="007A4C41">
            <w:pPr>
              <w:jc w:val="both"/>
              <w:rPr>
                <w:bCs/>
                <w:sz w:val="22"/>
                <w:szCs w:val="22"/>
              </w:rPr>
            </w:pPr>
          </w:p>
        </w:tc>
        <w:tc>
          <w:tcPr>
            <w:tcW w:w="5245" w:type="dxa"/>
          </w:tcPr>
          <w:p w14:paraId="722F160B" w14:textId="0215B4D4" w:rsidR="001536FE" w:rsidRPr="00D87C67" w:rsidRDefault="001536FE" w:rsidP="0039532D">
            <w:r w:rsidRPr="00D87C67">
              <w:t xml:space="preserve">Aid in the form of tax advantages, where the measure provides for a cap ensuring that the applicable threshold is not exceeded is considered transparent. </w:t>
            </w:r>
          </w:p>
          <w:p w14:paraId="66276CFE" w14:textId="77777777" w:rsidR="001536FE" w:rsidRPr="00D87C67" w:rsidRDefault="00B82343" w:rsidP="0039532D">
            <w:pPr>
              <w:rPr>
                <w:b/>
                <w:bCs/>
              </w:rPr>
            </w:pPr>
            <w:r w:rsidRPr="00D87C67">
              <w:t>Fiscal Marking of Liquid Fuel Act</w:t>
            </w:r>
            <w:r w:rsidR="0039532D" w:rsidRPr="00D87C67">
              <w:rPr>
                <w:b/>
                <w:bCs/>
              </w:rPr>
              <w:t xml:space="preserve"> § 1</w:t>
            </w:r>
            <w:r w:rsidR="0039532D" w:rsidRPr="00D87C67">
              <w:rPr>
                <w:b/>
                <w:bCs/>
                <w:vertAlign w:val="superscript"/>
              </w:rPr>
              <w:t>3</w:t>
            </w:r>
            <w:r w:rsidR="0039532D" w:rsidRPr="00D87C67">
              <w:rPr>
                <w:b/>
                <w:bCs/>
              </w:rPr>
              <w:t xml:space="preserve"> (1) </w:t>
            </w:r>
            <w:r w:rsidR="001536FE" w:rsidRPr="00D87C67">
              <w:t>- the amount of the excise duty of diesel provided for by the Alcohol, Tobacco, Fuel and Electricity Excise Duty Act (ATFEEDA) and the amount of the excise duty applicable to the specific-purpose diesel used in agriculture and in commercial fishing in inland waters is deemed to constitute State aid.</w:t>
            </w:r>
          </w:p>
          <w:p w14:paraId="53A12F0E" w14:textId="0B98FC2F" w:rsidR="0039532D" w:rsidRPr="00D87C67" w:rsidRDefault="001536FE" w:rsidP="0039532D">
            <w:pPr>
              <w:rPr>
                <w:b/>
                <w:bCs/>
                <w:vertAlign w:val="superscript"/>
              </w:rPr>
            </w:pPr>
            <w:r w:rsidRPr="00D87C67">
              <w:t>ATFEEDA</w:t>
            </w:r>
            <w:r w:rsidRPr="00D87C67">
              <w:rPr>
                <w:b/>
                <w:bCs/>
              </w:rPr>
              <w:t xml:space="preserve"> </w:t>
            </w:r>
            <w:r w:rsidR="0039532D" w:rsidRPr="00D87C67">
              <w:rPr>
                <w:b/>
                <w:bCs/>
              </w:rPr>
              <w:t>§ 66 (</w:t>
            </w:r>
            <w:r w:rsidRPr="00D87C67">
              <w:rPr>
                <w:b/>
                <w:bCs/>
              </w:rPr>
              <w:t>6</w:t>
            </w:r>
            <w:r w:rsidR="0039532D" w:rsidRPr="00D87C67">
              <w:rPr>
                <w:b/>
                <w:bCs/>
              </w:rPr>
              <w:t xml:space="preserve">) and </w:t>
            </w:r>
            <w:hyperlink r:id="rId14" w:anchor=":~:text=Temporary%20reduction%20in%20the%20rate%20of%20excise%20duty%20on%20diesel%20fuel%20for%20specific%20purposes" w:history="1">
              <w:r w:rsidR="0039532D" w:rsidRPr="00D87C67">
                <w:rPr>
                  <w:rStyle w:val="Hyperlink"/>
                  <w:b/>
                  <w:bCs/>
                </w:rPr>
                <w:t>§ 85</w:t>
              </w:r>
              <w:r w:rsidR="0039532D" w:rsidRPr="00D87C67">
                <w:rPr>
                  <w:rStyle w:val="Hyperlink"/>
                  <w:b/>
                  <w:bCs/>
                  <w:vertAlign w:val="superscript"/>
                </w:rPr>
                <w:t>19</w:t>
              </w:r>
            </w:hyperlink>
          </w:p>
          <w:p w14:paraId="0A0AD0A4" w14:textId="0F79CA6F" w:rsidR="001536FE" w:rsidRPr="00D87C67" w:rsidRDefault="001536FE" w:rsidP="0039532D">
            <w:r w:rsidRPr="00D87C67">
              <w:t>Temporary reduction in the rate of excise duty on diesel fuel for specific is 21 euros per 1 000 litres.</w:t>
            </w:r>
          </w:p>
          <w:p w14:paraId="6E276646" w14:textId="443EDAB2" w:rsidR="001536FE" w:rsidRPr="00D87C67" w:rsidRDefault="001536FE" w:rsidP="0039532D">
            <w:r w:rsidRPr="00D87C67">
              <w:t>The rate of excise duty on diesel fuel is 372 euros per one thousand litres of diesel fuel.</w:t>
            </w:r>
          </w:p>
          <w:p w14:paraId="7D55A26A" w14:textId="029E2AC1" w:rsidR="0039532D" w:rsidRPr="00B82343" w:rsidRDefault="0039532D" w:rsidP="007A4C41"/>
        </w:tc>
      </w:tr>
      <w:tr w:rsidR="007A4C41" w:rsidRPr="0017445D" w14:paraId="537DAF2B" w14:textId="77777777" w:rsidTr="007A4C41">
        <w:trPr>
          <w:trHeight w:val="145"/>
        </w:trPr>
        <w:tc>
          <w:tcPr>
            <w:tcW w:w="5256" w:type="dxa"/>
          </w:tcPr>
          <w:p w14:paraId="7A02F40B" w14:textId="77777777" w:rsidR="007A4C41" w:rsidRDefault="007A4C41" w:rsidP="007A4C41">
            <w:pPr>
              <w:jc w:val="both"/>
              <w:rPr>
                <w:bCs/>
                <w:sz w:val="22"/>
                <w:szCs w:val="22"/>
              </w:rPr>
            </w:pPr>
            <w:r w:rsidRPr="007A4C41">
              <w:rPr>
                <w:bCs/>
                <w:sz w:val="22"/>
                <w:szCs w:val="22"/>
              </w:rPr>
              <w:t xml:space="preserve">Article 6 - Incentive effect </w:t>
            </w:r>
          </w:p>
          <w:p w14:paraId="68E50E9F" w14:textId="3F0887CF" w:rsidR="007A4C41" w:rsidRPr="007A4C41" w:rsidRDefault="007A4C41" w:rsidP="007A4C41">
            <w:pPr>
              <w:jc w:val="both"/>
              <w:rPr>
                <w:bCs/>
                <w:sz w:val="22"/>
                <w:szCs w:val="22"/>
              </w:rPr>
            </w:pPr>
          </w:p>
        </w:tc>
        <w:tc>
          <w:tcPr>
            <w:tcW w:w="5245" w:type="dxa"/>
          </w:tcPr>
          <w:p w14:paraId="366ECB65" w14:textId="30B04EC3" w:rsidR="007A4C41" w:rsidRPr="00A1235C" w:rsidRDefault="00E16CB5" w:rsidP="007A4C41">
            <w:r w:rsidRPr="001536FE">
              <w:t>N/A, GBER Art 6</w:t>
            </w:r>
            <w:r w:rsidR="00A4202D" w:rsidRPr="001536FE">
              <w:t xml:space="preserve"> </w:t>
            </w:r>
            <w:r w:rsidR="00644BCF" w:rsidRPr="001536FE">
              <w:t>section</w:t>
            </w:r>
            <w:r w:rsidR="00A4202D" w:rsidRPr="001536FE">
              <w:t xml:space="preserve"> 5 (e)</w:t>
            </w:r>
            <w:r w:rsidRPr="001536FE">
              <w:t xml:space="preserve"> </w:t>
            </w:r>
            <w:r w:rsidR="001536FE">
              <w:t xml:space="preserve">provides an </w:t>
            </w:r>
            <w:r w:rsidR="0039532D" w:rsidRPr="001536FE">
              <w:t>exemption</w:t>
            </w:r>
            <w:r w:rsidR="001536FE">
              <w:t>.</w:t>
            </w:r>
            <w:r>
              <w:t xml:space="preserve"> </w:t>
            </w:r>
          </w:p>
        </w:tc>
      </w:tr>
      <w:tr w:rsidR="007A4C41" w:rsidRPr="0017445D" w14:paraId="636F9ED0" w14:textId="77777777" w:rsidTr="007A4C41">
        <w:trPr>
          <w:trHeight w:val="145"/>
        </w:trPr>
        <w:tc>
          <w:tcPr>
            <w:tcW w:w="5256" w:type="dxa"/>
          </w:tcPr>
          <w:p w14:paraId="21162892" w14:textId="77777777" w:rsidR="007A4C41" w:rsidRDefault="007A4C41" w:rsidP="007A4C41">
            <w:pPr>
              <w:jc w:val="both"/>
              <w:rPr>
                <w:bCs/>
                <w:sz w:val="22"/>
                <w:szCs w:val="22"/>
              </w:rPr>
            </w:pPr>
            <w:r w:rsidRPr="007A4C41">
              <w:rPr>
                <w:bCs/>
                <w:sz w:val="22"/>
                <w:szCs w:val="22"/>
              </w:rPr>
              <w:t>Article 7 - Eligible costs</w:t>
            </w:r>
          </w:p>
          <w:p w14:paraId="0CA4DC50" w14:textId="4D9E57B9" w:rsidR="007A4C41" w:rsidRPr="007A4C41" w:rsidRDefault="007A4C41" w:rsidP="007A4C41">
            <w:pPr>
              <w:jc w:val="both"/>
              <w:rPr>
                <w:bCs/>
                <w:sz w:val="22"/>
                <w:szCs w:val="22"/>
              </w:rPr>
            </w:pPr>
          </w:p>
        </w:tc>
        <w:tc>
          <w:tcPr>
            <w:tcW w:w="5245" w:type="dxa"/>
          </w:tcPr>
          <w:p w14:paraId="7624A23F" w14:textId="6A904BF8" w:rsidR="009E7F5C" w:rsidRPr="001536FE" w:rsidRDefault="009E7F5C" w:rsidP="004E0D96">
            <w:pPr>
              <w:rPr>
                <w:lang w:val="et-EE"/>
              </w:rPr>
            </w:pPr>
            <w:r w:rsidRPr="001536FE">
              <w:rPr>
                <w:lang w:val="et-EE"/>
              </w:rPr>
              <w:t xml:space="preserve">N/A, </w:t>
            </w:r>
            <w:proofErr w:type="spellStart"/>
            <w:r w:rsidRPr="001536FE">
              <w:rPr>
                <w:lang w:val="et-EE"/>
              </w:rPr>
              <w:t>aid</w:t>
            </w:r>
            <w:proofErr w:type="spellEnd"/>
            <w:r w:rsidRPr="001536FE">
              <w:rPr>
                <w:lang w:val="et-EE"/>
              </w:rPr>
              <w:t xml:space="preserve"> </w:t>
            </w:r>
            <w:proofErr w:type="spellStart"/>
            <w:r w:rsidRPr="001536FE">
              <w:rPr>
                <w:lang w:val="et-EE"/>
              </w:rPr>
              <w:t>is</w:t>
            </w:r>
            <w:proofErr w:type="spellEnd"/>
            <w:r w:rsidRPr="001536FE">
              <w:rPr>
                <w:lang w:val="et-EE"/>
              </w:rPr>
              <w:t xml:space="preserve"> </w:t>
            </w:r>
            <w:proofErr w:type="spellStart"/>
            <w:r w:rsidRPr="001536FE">
              <w:rPr>
                <w:lang w:val="et-EE"/>
              </w:rPr>
              <w:t>given</w:t>
            </w:r>
            <w:proofErr w:type="spellEnd"/>
            <w:r w:rsidRPr="001536FE">
              <w:rPr>
                <w:lang w:val="et-EE"/>
              </w:rPr>
              <w:t xml:space="preserve"> as</w:t>
            </w:r>
            <w:r w:rsidR="001536FE">
              <w:rPr>
                <w:lang w:val="et-EE"/>
              </w:rPr>
              <w:t xml:space="preserve"> a</w:t>
            </w:r>
            <w:r w:rsidRPr="001536FE">
              <w:rPr>
                <w:lang w:val="et-EE"/>
              </w:rPr>
              <w:t xml:space="preserve"> </w:t>
            </w:r>
            <w:proofErr w:type="spellStart"/>
            <w:r w:rsidRPr="001536FE">
              <w:rPr>
                <w:lang w:val="et-EE"/>
              </w:rPr>
              <w:t>tax</w:t>
            </w:r>
            <w:proofErr w:type="spellEnd"/>
            <w:r w:rsidRPr="001536FE">
              <w:rPr>
                <w:lang w:val="et-EE"/>
              </w:rPr>
              <w:t xml:space="preserve"> </w:t>
            </w:r>
            <w:proofErr w:type="spellStart"/>
            <w:r w:rsidRPr="001536FE">
              <w:rPr>
                <w:lang w:val="et-EE"/>
              </w:rPr>
              <w:t>exemption</w:t>
            </w:r>
            <w:proofErr w:type="spellEnd"/>
            <w:r w:rsidRPr="001536FE">
              <w:rPr>
                <w:lang w:val="et-EE"/>
              </w:rPr>
              <w:t>.</w:t>
            </w:r>
          </w:p>
          <w:p w14:paraId="71FEB2D3" w14:textId="77777777" w:rsidR="009E7F5C" w:rsidRPr="001536FE" w:rsidRDefault="009E7F5C" w:rsidP="004E0D96">
            <w:pPr>
              <w:rPr>
                <w:lang w:val="et-EE"/>
              </w:rPr>
            </w:pPr>
          </w:p>
          <w:p w14:paraId="0FEDE2D1" w14:textId="54482D14" w:rsidR="004E0D96" w:rsidRPr="009E7F5C" w:rsidRDefault="004E0D96" w:rsidP="004E0D96">
            <w:pPr>
              <w:rPr>
                <w:b/>
                <w:bCs/>
                <w:lang w:val="et-EE"/>
              </w:rPr>
            </w:pPr>
            <w:proofErr w:type="spellStart"/>
            <w:r w:rsidRPr="001536FE">
              <w:rPr>
                <w:lang w:val="et-EE"/>
              </w:rPr>
              <w:t>Fiscal</w:t>
            </w:r>
            <w:proofErr w:type="spellEnd"/>
            <w:r w:rsidRPr="001536FE">
              <w:rPr>
                <w:lang w:val="et-EE"/>
              </w:rPr>
              <w:t xml:space="preserve"> </w:t>
            </w:r>
            <w:proofErr w:type="spellStart"/>
            <w:r w:rsidRPr="001536FE">
              <w:rPr>
                <w:lang w:val="et-EE"/>
              </w:rPr>
              <w:t>Marking</w:t>
            </w:r>
            <w:proofErr w:type="spellEnd"/>
            <w:r w:rsidRPr="001536FE">
              <w:rPr>
                <w:lang w:val="et-EE"/>
              </w:rPr>
              <w:t xml:space="preserve"> of </w:t>
            </w:r>
            <w:proofErr w:type="spellStart"/>
            <w:r w:rsidRPr="001536FE">
              <w:rPr>
                <w:lang w:val="et-EE"/>
              </w:rPr>
              <w:t>Liquid</w:t>
            </w:r>
            <w:proofErr w:type="spellEnd"/>
            <w:r w:rsidRPr="001536FE">
              <w:rPr>
                <w:lang w:val="et-EE"/>
              </w:rPr>
              <w:t xml:space="preserve"> </w:t>
            </w:r>
            <w:proofErr w:type="spellStart"/>
            <w:r w:rsidRPr="001536FE">
              <w:rPr>
                <w:lang w:val="et-EE"/>
              </w:rPr>
              <w:t>Fuel</w:t>
            </w:r>
            <w:proofErr w:type="spellEnd"/>
            <w:r w:rsidRPr="001536FE">
              <w:rPr>
                <w:lang w:val="et-EE"/>
              </w:rPr>
              <w:t xml:space="preserve"> </w:t>
            </w:r>
            <w:proofErr w:type="spellStart"/>
            <w:r w:rsidRPr="001536FE">
              <w:rPr>
                <w:lang w:val="et-EE"/>
              </w:rPr>
              <w:t>Act</w:t>
            </w:r>
            <w:proofErr w:type="spellEnd"/>
            <w:r w:rsidRPr="001536FE">
              <w:rPr>
                <w:lang w:val="et-EE"/>
              </w:rPr>
              <w:t xml:space="preserve"> </w:t>
            </w:r>
            <w:hyperlink r:id="rId15" w:anchor=":~:text=in%20machinery%2C%20tractors%2C%20non%2Droad%20mobile%20machinery%20and%20drying%20facilities%20used%20in%20agriculture%20for%20primary%20agricultural%20production%3B" w:history="1">
              <w:r w:rsidRPr="00EF641B">
                <w:rPr>
                  <w:rStyle w:val="Hyperlink"/>
                  <w:lang w:val="et-EE"/>
                </w:rPr>
                <w:t>§ 1</w:t>
              </w:r>
              <w:r w:rsidRPr="00EF641B">
                <w:rPr>
                  <w:rStyle w:val="Hyperlink"/>
                  <w:vertAlign w:val="superscript"/>
                  <w:lang w:val="et-EE"/>
                </w:rPr>
                <w:t>1</w:t>
              </w:r>
              <w:r w:rsidR="009E7F5C" w:rsidRPr="00EF641B">
                <w:rPr>
                  <w:rStyle w:val="Hyperlink"/>
                  <w:lang w:val="et-EE"/>
                </w:rPr>
                <w:t>(1) 1)</w:t>
              </w:r>
            </w:hyperlink>
          </w:p>
          <w:p w14:paraId="2BA49186" w14:textId="34232074" w:rsidR="007A4C41" w:rsidRPr="004E0D96" w:rsidRDefault="007A4C41" w:rsidP="007A4C41">
            <w:pPr>
              <w:rPr>
                <w:lang w:val="et-EE"/>
              </w:rPr>
            </w:pPr>
          </w:p>
        </w:tc>
      </w:tr>
      <w:tr w:rsidR="007A4C41" w:rsidRPr="0017445D" w14:paraId="4CDE1B17" w14:textId="77777777" w:rsidTr="007A4C41">
        <w:trPr>
          <w:trHeight w:val="145"/>
        </w:trPr>
        <w:tc>
          <w:tcPr>
            <w:tcW w:w="5256" w:type="dxa"/>
          </w:tcPr>
          <w:p w14:paraId="4AA376F0" w14:textId="77777777" w:rsidR="007A4C41" w:rsidRDefault="007A4C41" w:rsidP="007A4C41">
            <w:pPr>
              <w:jc w:val="both"/>
              <w:rPr>
                <w:bCs/>
                <w:sz w:val="22"/>
                <w:szCs w:val="22"/>
              </w:rPr>
            </w:pPr>
            <w:r w:rsidRPr="007A4C41">
              <w:rPr>
                <w:bCs/>
                <w:sz w:val="22"/>
                <w:szCs w:val="22"/>
              </w:rPr>
              <w:t xml:space="preserve">Article 8 - Cumulation </w:t>
            </w:r>
          </w:p>
          <w:p w14:paraId="7497F61E" w14:textId="69CF0E31" w:rsidR="007A4C41" w:rsidRPr="007A4C41" w:rsidRDefault="007A4C41" w:rsidP="007A4C41">
            <w:pPr>
              <w:jc w:val="both"/>
              <w:rPr>
                <w:bCs/>
                <w:sz w:val="22"/>
                <w:szCs w:val="22"/>
              </w:rPr>
            </w:pPr>
          </w:p>
        </w:tc>
        <w:tc>
          <w:tcPr>
            <w:tcW w:w="5245" w:type="dxa"/>
          </w:tcPr>
          <w:p w14:paraId="04C9CD85" w14:textId="410141E4" w:rsidR="007A4C41" w:rsidRPr="00A1235C" w:rsidRDefault="009E7F5C" w:rsidP="007A4C41">
            <w:r w:rsidRPr="00EF641B">
              <w:t>N/A, not necessary to stipulate in the legal basis, because of nature of the measure</w:t>
            </w:r>
          </w:p>
        </w:tc>
      </w:tr>
      <w:tr w:rsidR="007A4C41" w:rsidRPr="0017445D" w14:paraId="73814C74" w14:textId="77777777" w:rsidTr="007A4C41">
        <w:trPr>
          <w:trHeight w:val="145"/>
        </w:trPr>
        <w:tc>
          <w:tcPr>
            <w:tcW w:w="5256" w:type="dxa"/>
          </w:tcPr>
          <w:p w14:paraId="0E790361" w14:textId="77777777" w:rsidR="007A4C41" w:rsidRDefault="007A4C41" w:rsidP="007A4C41">
            <w:pPr>
              <w:autoSpaceDE w:val="0"/>
              <w:autoSpaceDN w:val="0"/>
              <w:adjustRightInd w:val="0"/>
              <w:jc w:val="both"/>
              <w:rPr>
                <w:bCs/>
                <w:sz w:val="22"/>
                <w:szCs w:val="22"/>
              </w:rPr>
            </w:pPr>
            <w:r w:rsidRPr="007A4C41">
              <w:rPr>
                <w:bCs/>
                <w:sz w:val="22"/>
                <w:szCs w:val="22"/>
              </w:rPr>
              <w:t xml:space="preserve">Article 9 – Publication and information </w:t>
            </w:r>
          </w:p>
          <w:p w14:paraId="01F49A75" w14:textId="2821EA5F" w:rsidR="007A4C41" w:rsidRPr="007A4C41" w:rsidRDefault="007A4C41" w:rsidP="007A4C41">
            <w:pPr>
              <w:autoSpaceDE w:val="0"/>
              <w:autoSpaceDN w:val="0"/>
              <w:adjustRightInd w:val="0"/>
              <w:jc w:val="both"/>
              <w:rPr>
                <w:bCs/>
                <w:sz w:val="22"/>
                <w:szCs w:val="22"/>
              </w:rPr>
            </w:pPr>
          </w:p>
        </w:tc>
        <w:tc>
          <w:tcPr>
            <w:tcW w:w="5245" w:type="dxa"/>
          </w:tcPr>
          <w:p w14:paraId="1FD618C7" w14:textId="6AD85E68" w:rsidR="007A4C41" w:rsidRPr="00EF641B" w:rsidRDefault="00EF641B" w:rsidP="009E7F5C">
            <w:pPr>
              <w:rPr>
                <w:vertAlign w:val="superscript"/>
              </w:rPr>
            </w:pPr>
            <w:proofErr w:type="spellStart"/>
            <w:r w:rsidRPr="001536FE">
              <w:rPr>
                <w:lang w:val="et-EE"/>
              </w:rPr>
              <w:t>Fiscal</w:t>
            </w:r>
            <w:proofErr w:type="spellEnd"/>
            <w:r w:rsidRPr="001536FE">
              <w:rPr>
                <w:lang w:val="et-EE"/>
              </w:rPr>
              <w:t xml:space="preserve"> </w:t>
            </w:r>
            <w:proofErr w:type="spellStart"/>
            <w:r w:rsidRPr="001536FE">
              <w:rPr>
                <w:lang w:val="et-EE"/>
              </w:rPr>
              <w:t>Marking</w:t>
            </w:r>
            <w:proofErr w:type="spellEnd"/>
            <w:r w:rsidRPr="001536FE">
              <w:rPr>
                <w:lang w:val="et-EE"/>
              </w:rPr>
              <w:t xml:space="preserve"> of </w:t>
            </w:r>
            <w:proofErr w:type="spellStart"/>
            <w:r w:rsidRPr="001536FE">
              <w:rPr>
                <w:lang w:val="et-EE"/>
              </w:rPr>
              <w:t>Liquid</w:t>
            </w:r>
            <w:proofErr w:type="spellEnd"/>
            <w:r w:rsidRPr="001536FE">
              <w:rPr>
                <w:lang w:val="et-EE"/>
              </w:rPr>
              <w:t xml:space="preserve"> </w:t>
            </w:r>
            <w:proofErr w:type="spellStart"/>
            <w:r w:rsidRPr="001536FE">
              <w:rPr>
                <w:lang w:val="et-EE"/>
              </w:rPr>
              <w:t>Fuel</w:t>
            </w:r>
            <w:proofErr w:type="spellEnd"/>
            <w:r w:rsidRPr="001536FE">
              <w:rPr>
                <w:lang w:val="et-EE"/>
              </w:rPr>
              <w:t xml:space="preserve"> </w:t>
            </w:r>
            <w:proofErr w:type="spellStart"/>
            <w:r w:rsidRPr="001536FE">
              <w:rPr>
                <w:lang w:val="et-EE"/>
              </w:rPr>
              <w:t>Act</w:t>
            </w:r>
            <w:proofErr w:type="spellEnd"/>
            <w:r w:rsidRPr="001536FE">
              <w:rPr>
                <w:lang w:val="et-EE"/>
              </w:rPr>
              <w:t xml:space="preserve"> </w:t>
            </w:r>
            <w:hyperlink r:id="rId16" w:anchor=":~:text=Register%20of%20State%20Aid%20and%20de%20minimis%20Aid" w:history="1">
              <w:r w:rsidR="009E7F5C" w:rsidRPr="00EF641B">
                <w:rPr>
                  <w:rStyle w:val="Hyperlink"/>
                  <w:b/>
                  <w:bCs/>
                  <w:lang w:val="et-EE"/>
                </w:rPr>
                <w:t>§ 1</w:t>
              </w:r>
              <w:r w:rsidR="009E7F5C" w:rsidRPr="00EF641B">
                <w:rPr>
                  <w:rStyle w:val="Hyperlink"/>
                  <w:b/>
                  <w:bCs/>
                  <w:vertAlign w:val="superscript"/>
                  <w:lang w:val="et-EE"/>
                </w:rPr>
                <w:t xml:space="preserve">3 </w:t>
              </w:r>
              <w:r w:rsidR="009E7F5C" w:rsidRPr="00EF641B">
                <w:rPr>
                  <w:rStyle w:val="Hyperlink"/>
                  <w:b/>
                  <w:bCs/>
                  <w:lang w:val="et-EE"/>
                </w:rPr>
                <w:t>(2)</w:t>
              </w:r>
            </w:hyperlink>
            <w:r w:rsidR="009E7F5C">
              <w:rPr>
                <w:b/>
                <w:bCs/>
                <w:lang w:val="et-EE"/>
              </w:rPr>
              <w:t xml:space="preserve"> </w:t>
            </w:r>
            <w:r w:rsidR="009E7F5C" w:rsidRPr="00EF641B">
              <w:rPr>
                <w:lang w:val="et-EE"/>
              </w:rPr>
              <w:t xml:space="preserve">and </w:t>
            </w:r>
            <w:r w:rsidRPr="00EF641B">
              <w:t xml:space="preserve">Competition Act </w:t>
            </w:r>
            <w:hyperlink r:id="rId17" w:anchor=":~:text=492.-,Riigiabi%20ja%20v%C3%A4hese%20t%C3%A4htsusega%20abi%20register,-(1)%20Riigiabi%20ja" w:history="1">
              <w:r w:rsidRPr="00EF641B">
                <w:rPr>
                  <w:rStyle w:val="Hyperlink"/>
                </w:rPr>
                <w:t>§ 49</w:t>
              </w:r>
              <w:r w:rsidRPr="00EF641B">
                <w:rPr>
                  <w:rStyle w:val="Hyperlink"/>
                  <w:vertAlign w:val="superscript"/>
                </w:rPr>
                <w:t>2</w:t>
              </w:r>
            </w:hyperlink>
          </w:p>
        </w:tc>
      </w:tr>
      <w:tr w:rsidR="007A4C41" w:rsidRPr="0017445D" w14:paraId="1ABEA09C" w14:textId="77777777" w:rsidTr="007A4C41">
        <w:trPr>
          <w:trHeight w:val="145"/>
        </w:trPr>
        <w:tc>
          <w:tcPr>
            <w:tcW w:w="5256" w:type="dxa"/>
          </w:tcPr>
          <w:p w14:paraId="7309844D" w14:textId="77777777" w:rsidR="007A4C41" w:rsidRDefault="007A4C41" w:rsidP="007A4C41">
            <w:pPr>
              <w:jc w:val="both"/>
              <w:rPr>
                <w:bCs/>
                <w:sz w:val="22"/>
                <w:szCs w:val="22"/>
              </w:rPr>
            </w:pPr>
            <w:r w:rsidRPr="007A4C41">
              <w:rPr>
                <w:bCs/>
                <w:sz w:val="22"/>
                <w:szCs w:val="22"/>
              </w:rPr>
              <w:t>Article 11- Reporting (info sheets)</w:t>
            </w:r>
          </w:p>
          <w:p w14:paraId="7A359C7E" w14:textId="1690404F" w:rsidR="007A4C41" w:rsidRPr="007A4C41" w:rsidRDefault="007A4C41" w:rsidP="007A4C41">
            <w:pPr>
              <w:jc w:val="both"/>
              <w:rPr>
                <w:bCs/>
                <w:sz w:val="22"/>
                <w:szCs w:val="22"/>
              </w:rPr>
            </w:pPr>
          </w:p>
        </w:tc>
        <w:tc>
          <w:tcPr>
            <w:tcW w:w="5245" w:type="dxa"/>
          </w:tcPr>
          <w:p w14:paraId="75C17BFD" w14:textId="0DD7FC64" w:rsidR="007A4C41" w:rsidRPr="00A1235C" w:rsidRDefault="00EF641B" w:rsidP="007A4C41">
            <w:r w:rsidRPr="00EF641B">
              <w:t>Reporting</w:t>
            </w:r>
            <w:r w:rsidR="009573BF">
              <w:t xml:space="preserve"> </w:t>
            </w:r>
            <w:r w:rsidRPr="00EF641B">
              <w:t xml:space="preserve"> </w:t>
            </w:r>
            <w:r w:rsidR="009573BF">
              <w:t xml:space="preserve">obligation according to Article 11(1) a) </w:t>
            </w:r>
            <w:r w:rsidRPr="00EF641B">
              <w:t xml:space="preserve">is provided </w:t>
            </w:r>
            <w:r w:rsidR="009573BF">
              <w:t xml:space="preserve">in </w:t>
            </w:r>
            <w:r w:rsidRPr="00EF641B">
              <w:t xml:space="preserve"> the Competition Act </w:t>
            </w:r>
            <w:hyperlink r:id="rId18" w:anchor=":~:text=342.-,Grupierandiga%20h%C3%B5lmatud%20riigiabi,-(1)%20Grupierandiga%20h%C3%B5lmatud" w:history="1">
              <w:r w:rsidRPr="00EF641B">
                <w:rPr>
                  <w:rStyle w:val="Hyperlink"/>
                </w:rPr>
                <w:t>§ 34</w:t>
              </w:r>
              <w:r w:rsidRPr="00EF641B">
                <w:rPr>
                  <w:rStyle w:val="Hyperlink"/>
                  <w:vertAlign w:val="superscript"/>
                </w:rPr>
                <w:t>2</w:t>
              </w:r>
            </w:hyperlink>
            <w:r w:rsidRPr="00EF641B">
              <w:rPr>
                <w:vertAlign w:val="superscript"/>
              </w:rPr>
              <w:t xml:space="preserve">, </w:t>
            </w:r>
            <w:r w:rsidRPr="00EF641B">
              <w:t xml:space="preserve">which lays down </w:t>
            </w:r>
            <w:r w:rsidR="009573BF">
              <w:t xml:space="preserve">national procedures for </w:t>
            </w:r>
            <w:r w:rsidRPr="00EF641B">
              <w:t>horizontal rules.</w:t>
            </w:r>
          </w:p>
        </w:tc>
      </w:tr>
    </w:tbl>
    <w:p w14:paraId="66D7FD9D" w14:textId="141EB7F5" w:rsidR="00E268B4" w:rsidRDefault="00E268B4" w:rsidP="00ED63BB"/>
    <w:p w14:paraId="6AB169C0" w14:textId="77777777" w:rsidR="007A4C41" w:rsidRDefault="007A4C41" w:rsidP="00BB1884">
      <w:pPr>
        <w:ind w:left="1440" w:firstLine="720"/>
      </w:pPr>
    </w:p>
    <w:p w14:paraId="4089A58D" w14:textId="77777777" w:rsidR="007A4C41" w:rsidRDefault="007A4C41" w:rsidP="00BB1884">
      <w:pPr>
        <w:ind w:left="1440" w:firstLine="720"/>
      </w:pPr>
    </w:p>
    <w:p w14:paraId="6539EE41" w14:textId="77777777" w:rsidR="007A4C41" w:rsidRDefault="007A4C41" w:rsidP="00BB1884">
      <w:pPr>
        <w:ind w:left="1440" w:firstLine="720"/>
      </w:pPr>
    </w:p>
    <w:p w14:paraId="1F3C5DD0" w14:textId="77777777" w:rsidR="007A4C41" w:rsidRDefault="007A4C41" w:rsidP="00BB1884">
      <w:pPr>
        <w:ind w:left="1440" w:firstLine="720"/>
      </w:pPr>
    </w:p>
    <w:p w14:paraId="1191263F" w14:textId="7A761624" w:rsidR="00A917F9" w:rsidRPr="003A62C4" w:rsidRDefault="00A917F9" w:rsidP="00BB1884">
      <w:pPr>
        <w:ind w:left="1440" w:firstLine="720"/>
        <w:rPr>
          <w:b/>
          <w:sz w:val="22"/>
          <w:szCs w:val="22"/>
          <w:u w:val="single"/>
        </w:rPr>
      </w:pPr>
      <w:r w:rsidRPr="0063289C">
        <w:rPr>
          <w:b/>
          <w:sz w:val="28"/>
          <w:szCs w:val="28"/>
          <w:u w:val="single"/>
        </w:rPr>
        <w:t xml:space="preserve">B. Specific </w:t>
      </w:r>
      <w:r w:rsidRPr="00A917F9">
        <w:rPr>
          <w:b/>
          <w:sz w:val="28"/>
          <w:szCs w:val="28"/>
          <w:u w:val="single"/>
        </w:rPr>
        <w:t xml:space="preserve">conditions and provisions of application </w:t>
      </w:r>
    </w:p>
    <w:p w14:paraId="476F7754" w14:textId="77777777" w:rsidR="00A917F9" w:rsidRDefault="00A917F9"/>
    <w:tbl>
      <w:tblPr>
        <w:tblW w:w="10501"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56"/>
        <w:gridCol w:w="5245"/>
      </w:tblGrid>
      <w:tr w:rsidR="002C0BB3" w:rsidRPr="00BB2CA7" w14:paraId="22002CF6" w14:textId="77777777" w:rsidTr="00EC1BC9">
        <w:trPr>
          <w:trHeight w:val="145"/>
        </w:trPr>
        <w:tc>
          <w:tcPr>
            <w:tcW w:w="5256" w:type="dxa"/>
            <w:tcBorders>
              <w:bottom w:val="single" w:sz="4" w:space="0" w:color="auto"/>
            </w:tcBorders>
          </w:tcPr>
          <w:p w14:paraId="4336CCEF" w14:textId="1DDD8FC7" w:rsidR="002C0BB3" w:rsidRPr="00AA62DA" w:rsidRDefault="002C0BB3" w:rsidP="001C78F5">
            <w:pPr>
              <w:jc w:val="center"/>
              <w:rPr>
                <w:b/>
              </w:rPr>
            </w:pPr>
            <w:r>
              <w:rPr>
                <w:b/>
              </w:rPr>
              <w:t>Specific c</w:t>
            </w:r>
            <w:r w:rsidRPr="009B6F2A">
              <w:rPr>
                <w:b/>
              </w:rPr>
              <w:t xml:space="preserve">onditions and provisions of application </w:t>
            </w:r>
          </w:p>
        </w:tc>
        <w:tc>
          <w:tcPr>
            <w:tcW w:w="5245" w:type="dxa"/>
          </w:tcPr>
          <w:p w14:paraId="2860BB5A" w14:textId="77777777" w:rsidR="002C0BB3" w:rsidRPr="009B6F2A" w:rsidRDefault="002C0BB3" w:rsidP="001C78F5">
            <w:pPr>
              <w:jc w:val="center"/>
              <w:rPr>
                <w:b/>
              </w:rPr>
            </w:pPr>
            <w:r w:rsidRPr="009B6F2A">
              <w:rPr>
                <w:b/>
              </w:rPr>
              <w:t>Where to find them in legal basis or secondary law?</w:t>
            </w:r>
          </w:p>
        </w:tc>
      </w:tr>
      <w:tr w:rsidR="00EC1BC9" w:rsidRPr="00AD417F" w14:paraId="67755438" w14:textId="77777777" w:rsidTr="001C78F5">
        <w:trPr>
          <w:trHeight w:val="145"/>
        </w:trPr>
        <w:tc>
          <w:tcPr>
            <w:tcW w:w="5256" w:type="dxa"/>
            <w:tcBorders>
              <w:bottom w:val="single" w:sz="4" w:space="0" w:color="auto"/>
            </w:tcBorders>
          </w:tcPr>
          <w:p w14:paraId="1B2CD4D8" w14:textId="77777777" w:rsidR="00EC1BC9" w:rsidRPr="0006712B" w:rsidRDefault="00EC1BC9" w:rsidP="00EC1BC9">
            <w:pPr>
              <w:ind w:left="360"/>
              <w:jc w:val="center"/>
              <w:rPr>
                <w:b/>
                <w:smallCaps/>
                <w:sz w:val="22"/>
                <w:szCs w:val="22"/>
              </w:rPr>
            </w:pPr>
            <w:r w:rsidRPr="0006712B">
              <w:rPr>
                <w:b/>
                <w:smallCaps/>
                <w:sz w:val="22"/>
                <w:szCs w:val="22"/>
              </w:rPr>
              <w:t>Article 44</w:t>
            </w:r>
          </w:p>
          <w:p w14:paraId="30CE9730" w14:textId="5DA31AF8" w:rsidR="00EC1BC9" w:rsidRPr="00EC1BC9" w:rsidRDefault="00EC1BC9" w:rsidP="00EC1BC9">
            <w:pPr>
              <w:jc w:val="center"/>
              <w:rPr>
                <w:b/>
              </w:rPr>
            </w:pPr>
            <w:r w:rsidRPr="00EC1BC9">
              <w:rPr>
                <w:b/>
              </w:rPr>
              <w:t>Aid in the form of reductions in environmental taxes under Directive 2003/96/EC</w:t>
            </w:r>
          </w:p>
        </w:tc>
        <w:tc>
          <w:tcPr>
            <w:tcW w:w="5245" w:type="dxa"/>
          </w:tcPr>
          <w:p w14:paraId="008ACA08" w14:textId="77777777" w:rsidR="00EC1BC9" w:rsidRPr="007D0CC8" w:rsidRDefault="00EC1BC9" w:rsidP="001C78F5">
            <w:pPr>
              <w:jc w:val="center"/>
            </w:pPr>
          </w:p>
        </w:tc>
      </w:tr>
      <w:tr w:rsidR="002C0BB3" w:rsidRPr="00AD417F" w14:paraId="4CC2C170" w14:textId="77777777" w:rsidTr="001C78F5">
        <w:trPr>
          <w:trHeight w:val="145"/>
        </w:trPr>
        <w:tc>
          <w:tcPr>
            <w:tcW w:w="5256" w:type="dxa"/>
            <w:tcBorders>
              <w:bottom w:val="single" w:sz="4" w:space="0" w:color="auto"/>
            </w:tcBorders>
          </w:tcPr>
          <w:p w14:paraId="4BD86928" w14:textId="77777777" w:rsidR="00EC1BC9" w:rsidRPr="00F037A7" w:rsidRDefault="00EC1BC9" w:rsidP="00EC1BC9">
            <w:pPr>
              <w:numPr>
                <w:ilvl w:val="0"/>
                <w:numId w:val="18"/>
              </w:numPr>
              <w:autoSpaceDE w:val="0"/>
              <w:autoSpaceDN w:val="0"/>
              <w:adjustRightInd w:val="0"/>
              <w:ind w:left="317" w:hanging="283"/>
              <w:jc w:val="both"/>
              <w:rPr>
                <w:sz w:val="22"/>
                <w:szCs w:val="22"/>
              </w:rPr>
            </w:pPr>
            <w:r w:rsidRPr="00F037A7">
              <w:rPr>
                <w:sz w:val="22"/>
                <w:szCs w:val="22"/>
                <w:lang w:eastAsia="en-GB"/>
              </w:rPr>
              <w:lastRenderedPageBreak/>
              <w:t xml:space="preserve">Compatible and exempted from notification if General compatibility conditions and conditions of this Article apply </w:t>
            </w:r>
            <w:r w:rsidRPr="00F037A7">
              <w:rPr>
                <w:sz w:val="22"/>
                <w:szCs w:val="22"/>
              </w:rPr>
              <w:t>(§1)</w:t>
            </w:r>
          </w:p>
          <w:p w14:paraId="4846F02F" w14:textId="77777777" w:rsidR="00EC1BC9" w:rsidRPr="00F037A7" w:rsidRDefault="00EC1BC9" w:rsidP="00EC1BC9">
            <w:pPr>
              <w:numPr>
                <w:ilvl w:val="0"/>
                <w:numId w:val="19"/>
              </w:numPr>
              <w:autoSpaceDE w:val="0"/>
              <w:autoSpaceDN w:val="0"/>
              <w:adjustRightInd w:val="0"/>
              <w:ind w:left="317" w:hanging="283"/>
              <w:jc w:val="both"/>
              <w:rPr>
                <w:sz w:val="22"/>
                <w:szCs w:val="22"/>
                <w:lang w:eastAsia="en-GB"/>
              </w:rPr>
            </w:pPr>
            <w:r w:rsidRPr="00F037A7">
              <w:rPr>
                <w:b/>
                <w:sz w:val="22"/>
                <w:szCs w:val="22"/>
                <w:lang w:eastAsia="en-GB"/>
              </w:rPr>
              <w:t>The beneficiaries of the tax reduction</w:t>
            </w:r>
            <w:r w:rsidRPr="00F037A7">
              <w:rPr>
                <w:sz w:val="22"/>
                <w:szCs w:val="22"/>
                <w:lang w:eastAsia="en-GB"/>
              </w:rPr>
              <w:t xml:space="preserve"> shall be selected </w:t>
            </w:r>
            <w:proofErr w:type="gramStart"/>
            <w:r w:rsidRPr="00F037A7">
              <w:rPr>
                <w:sz w:val="22"/>
                <w:szCs w:val="22"/>
                <w:lang w:eastAsia="en-GB"/>
              </w:rPr>
              <w:t>on the basis of</w:t>
            </w:r>
            <w:proofErr w:type="gramEnd"/>
            <w:r w:rsidRPr="00F037A7">
              <w:rPr>
                <w:sz w:val="22"/>
                <w:szCs w:val="22"/>
                <w:lang w:eastAsia="en-GB"/>
              </w:rPr>
              <w:t xml:space="preserve"> transparent and objective criteria and shall pay at least the respective minimum level of taxation set by Directive 2003/96/EC </w:t>
            </w:r>
            <w:r w:rsidRPr="00F037A7">
              <w:rPr>
                <w:sz w:val="22"/>
                <w:szCs w:val="22"/>
              </w:rPr>
              <w:t>(§2)</w:t>
            </w:r>
            <w:r w:rsidRPr="00F037A7">
              <w:rPr>
                <w:sz w:val="22"/>
                <w:szCs w:val="22"/>
                <w:lang w:eastAsia="en-GB"/>
              </w:rPr>
              <w:t>.</w:t>
            </w:r>
          </w:p>
          <w:p w14:paraId="5C7CDA3E" w14:textId="77777777" w:rsidR="00F4298C" w:rsidRPr="00F037A7" w:rsidRDefault="00EC1BC9" w:rsidP="00EC1BC9">
            <w:pPr>
              <w:numPr>
                <w:ilvl w:val="0"/>
                <w:numId w:val="19"/>
              </w:numPr>
              <w:autoSpaceDE w:val="0"/>
              <w:autoSpaceDN w:val="0"/>
              <w:adjustRightInd w:val="0"/>
              <w:ind w:left="317" w:hanging="283"/>
              <w:jc w:val="both"/>
              <w:rPr>
                <w:sz w:val="22"/>
                <w:szCs w:val="22"/>
                <w:lang w:eastAsia="en-GB"/>
              </w:rPr>
            </w:pPr>
            <w:r w:rsidRPr="00F037A7">
              <w:rPr>
                <w:b/>
                <w:sz w:val="22"/>
                <w:szCs w:val="22"/>
                <w:lang w:eastAsia="en-GB"/>
              </w:rPr>
              <w:t>Form of aid:</w:t>
            </w:r>
            <w:r w:rsidRPr="00F037A7">
              <w:rPr>
                <w:sz w:val="22"/>
                <w:szCs w:val="22"/>
                <w:lang w:eastAsia="en-GB"/>
              </w:rPr>
              <w:t xml:space="preserve"> Aid schemes in the form of tax reductions shall be based on a reduction of the applicable environmental tax rate or on the payment of a fixed compensation amount or on a combination of these mechanisms </w:t>
            </w:r>
            <w:r w:rsidRPr="00F037A7">
              <w:rPr>
                <w:sz w:val="22"/>
                <w:szCs w:val="22"/>
              </w:rPr>
              <w:t>(§3)</w:t>
            </w:r>
            <w:r w:rsidRPr="00F037A7">
              <w:rPr>
                <w:sz w:val="22"/>
                <w:szCs w:val="22"/>
                <w:lang w:eastAsia="en-GB"/>
              </w:rPr>
              <w:t>.</w:t>
            </w:r>
          </w:p>
          <w:p w14:paraId="420E8149" w14:textId="5F5A1F96" w:rsidR="002C0BB3" w:rsidRPr="00F037A7" w:rsidRDefault="00EC1BC9" w:rsidP="00EC1BC9">
            <w:pPr>
              <w:numPr>
                <w:ilvl w:val="0"/>
                <w:numId w:val="19"/>
              </w:numPr>
              <w:autoSpaceDE w:val="0"/>
              <w:autoSpaceDN w:val="0"/>
              <w:adjustRightInd w:val="0"/>
              <w:ind w:left="317" w:hanging="283"/>
              <w:jc w:val="both"/>
              <w:rPr>
                <w:sz w:val="22"/>
                <w:szCs w:val="22"/>
                <w:lang w:eastAsia="en-GB"/>
              </w:rPr>
            </w:pPr>
            <w:r w:rsidRPr="00F037A7">
              <w:rPr>
                <w:b/>
                <w:sz w:val="22"/>
                <w:szCs w:val="22"/>
                <w:lang w:eastAsia="en-GB"/>
              </w:rPr>
              <w:t>No</w:t>
            </w:r>
            <w:r w:rsidRPr="00F037A7">
              <w:rPr>
                <w:sz w:val="22"/>
                <w:szCs w:val="22"/>
                <w:lang w:eastAsia="en-GB"/>
              </w:rPr>
              <w:t xml:space="preserve"> aid for </w:t>
            </w:r>
            <w:r w:rsidRPr="00F037A7">
              <w:rPr>
                <w:b/>
                <w:sz w:val="22"/>
                <w:szCs w:val="22"/>
                <w:lang w:eastAsia="en-GB"/>
              </w:rPr>
              <w:t>biofuels which are subject to a supply or blending obligation</w:t>
            </w:r>
            <w:r w:rsidRPr="00F037A7">
              <w:rPr>
                <w:sz w:val="22"/>
                <w:szCs w:val="22"/>
                <w:lang w:eastAsia="en-GB"/>
              </w:rPr>
              <w:t xml:space="preserve"> </w:t>
            </w:r>
            <w:r w:rsidRPr="00F037A7">
              <w:rPr>
                <w:sz w:val="22"/>
                <w:szCs w:val="22"/>
              </w:rPr>
              <w:t>(§4)</w:t>
            </w:r>
            <w:r w:rsidRPr="00F037A7">
              <w:rPr>
                <w:sz w:val="22"/>
                <w:szCs w:val="22"/>
                <w:lang w:eastAsia="en-GB"/>
              </w:rPr>
              <w:t>.</w:t>
            </w:r>
            <w:r w:rsidRPr="00F037A7">
              <w:rPr>
                <w:sz w:val="22"/>
                <w:szCs w:val="22"/>
              </w:rPr>
              <w:t xml:space="preserve"> </w:t>
            </w:r>
          </w:p>
        </w:tc>
        <w:tc>
          <w:tcPr>
            <w:tcW w:w="5245" w:type="dxa"/>
          </w:tcPr>
          <w:p w14:paraId="7108B242" w14:textId="33E1E3FB" w:rsidR="001B4783" w:rsidRPr="00F037A7" w:rsidRDefault="001F0FF1" w:rsidP="001B4783">
            <w:pPr>
              <w:pStyle w:val="ListParagraph"/>
              <w:numPr>
                <w:ilvl w:val="0"/>
                <w:numId w:val="19"/>
              </w:numPr>
              <w:jc w:val="center"/>
              <w:rPr>
                <w:b/>
                <w:bCs/>
                <w:lang w:val="et-EE"/>
              </w:rPr>
            </w:pPr>
            <w:r w:rsidRPr="005D56B3">
              <w:t>The beneficiaries are primary agricultural producers § 1</w:t>
            </w:r>
            <w:r w:rsidRPr="005D56B3">
              <w:rPr>
                <w:vertAlign w:val="superscript"/>
              </w:rPr>
              <w:t>1</w:t>
            </w:r>
            <w:r w:rsidRPr="005D56B3">
              <w:t>1)</w:t>
            </w:r>
            <w:r w:rsidRPr="005D56B3">
              <w:rPr>
                <w:vertAlign w:val="superscript"/>
              </w:rPr>
              <w:t xml:space="preserve"> </w:t>
            </w:r>
            <w:r w:rsidRPr="005D56B3">
              <w:t>Fiscal Marking of Liquid Fuel Act</w:t>
            </w:r>
            <w:r w:rsidR="001B4783" w:rsidRPr="005D56B3">
              <w:rPr>
                <w:b/>
                <w:bCs/>
              </w:rPr>
              <w:t xml:space="preserve">, </w:t>
            </w:r>
            <w:r w:rsidRPr="005D56B3">
              <w:t>They pay the mi</w:t>
            </w:r>
            <w:del w:id="1" w:author="Pirkko-Liisa Meius" w:date="2025-07-18T14:28:00Z" w16du:dateUtc="2025-07-18T11:28:00Z">
              <w:r w:rsidRPr="005D56B3" w:rsidDel="005D56B3">
                <w:delText>i</w:delText>
              </w:r>
            </w:del>
            <w:r w:rsidRPr="005D56B3">
              <w:t xml:space="preserve">nimum level of taxation set by Directive 2003/96/EC, which is </w:t>
            </w:r>
            <w:r w:rsidR="00F037A7" w:rsidRPr="005D56B3">
              <w:t>21 euros per 1 000 litres</w:t>
            </w:r>
            <w:r w:rsidRPr="00F037A7">
              <w:rPr>
                <w:b/>
                <w:bCs/>
                <w:lang w:val="et-EE"/>
              </w:rPr>
              <w:t xml:space="preserve"> </w:t>
            </w:r>
            <w:r w:rsidR="008D32AA">
              <w:rPr>
                <w:b/>
                <w:bCs/>
                <w:lang w:val="et-EE"/>
              </w:rPr>
              <w:t>-</w:t>
            </w:r>
            <w:r w:rsidR="001B4783" w:rsidRPr="00F037A7">
              <w:rPr>
                <w:b/>
                <w:bCs/>
                <w:lang w:val="et-EE"/>
              </w:rPr>
              <w:t xml:space="preserve"> </w:t>
            </w:r>
            <w:hyperlink r:id="rId19" w:anchor=":~:text=Temporary%20reduction%20in%20the%20rate%20of%20excise%20duty%20on%20diesel%20fuel%20for%20specific%20purposes" w:history="1">
              <w:r w:rsidR="001B4783" w:rsidRPr="00F037A7">
                <w:rPr>
                  <w:rStyle w:val="Hyperlink"/>
                  <w:b/>
                  <w:bCs/>
                  <w:lang w:val="et-EE"/>
                </w:rPr>
                <w:t>§ 85</w:t>
              </w:r>
              <w:r w:rsidR="001B4783" w:rsidRPr="00F037A7">
                <w:rPr>
                  <w:rStyle w:val="Hyperlink"/>
                  <w:b/>
                  <w:bCs/>
                  <w:vertAlign w:val="superscript"/>
                  <w:lang w:val="et-EE"/>
                </w:rPr>
                <w:t>19</w:t>
              </w:r>
            </w:hyperlink>
            <w:r w:rsidR="00F037A7" w:rsidRPr="00F037A7">
              <w:rPr>
                <w:b/>
                <w:bCs/>
                <w:vertAlign w:val="superscript"/>
                <w:lang w:val="et-EE"/>
              </w:rPr>
              <w:t xml:space="preserve"> </w:t>
            </w:r>
            <w:r w:rsidR="008D32AA">
              <w:rPr>
                <w:lang w:val="et-EE"/>
              </w:rPr>
              <w:t xml:space="preserve">of </w:t>
            </w:r>
            <w:r w:rsidR="008D32AA" w:rsidRPr="00D87C67">
              <w:t>Alcohol, Tobacco, Fuel and Electricity Excise Duty Act</w:t>
            </w:r>
            <w:r w:rsidR="008D32AA">
              <w:t xml:space="preserve"> (herein after </w:t>
            </w:r>
            <w:r w:rsidR="008D32AA" w:rsidRPr="00D87C67">
              <w:t>ATFEEDA</w:t>
            </w:r>
            <w:r w:rsidR="008D32AA">
              <w:t>)</w:t>
            </w:r>
          </w:p>
          <w:p w14:paraId="3FE39590" w14:textId="5794A742" w:rsidR="00F037A7" w:rsidRPr="00D87C67" w:rsidRDefault="00F037A7" w:rsidP="001B4783">
            <w:pPr>
              <w:pStyle w:val="ListParagraph"/>
              <w:numPr>
                <w:ilvl w:val="0"/>
                <w:numId w:val="19"/>
              </w:numPr>
              <w:jc w:val="center"/>
              <w:rPr>
                <w:b/>
                <w:bCs/>
              </w:rPr>
            </w:pPr>
            <w:r w:rsidRPr="00D87C67">
              <w:t>Fiscal Marking of Liquid Fuel Act</w:t>
            </w:r>
            <w:r w:rsidRPr="00D87C67">
              <w:rPr>
                <w:b/>
                <w:bCs/>
              </w:rPr>
              <w:t xml:space="preserve"> § 1</w:t>
            </w:r>
            <w:r w:rsidRPr="00D87C67">
              <w:rPr>
                <w:b/>
                <w:bCs/>
                <w:vertAlign w:val="superscript"/>
              </w:rPr>
              <w:t>3</w:t>
            </w:r>
            <w:r w:rsidRPr="00D87C67">
              <w:rPr>
                <w:b/>
                <w:bCs/>
              </w:rPr>
              <w:t xml:space="preserve"> (1) </w:t>
            </w:r>
            <w:r w:rsidRPr="00D87C67">
              <w:t xml:space="preserve">The difference between the amount of the excise duty of diesel provided for by </w:t>
            </w:r>
            <w:r w:rsidR="008D32AA">
              <w:t>the</w:t>
            </w:r>
            <w:ins w:id="2" w:author="Pirkko-Liisa Meius" w:date="2025-07-18T14:27:00Z" w16du:dateUtc="2025-07-18T11:27:00Z">
              <w:r w:rsidR="005D56B3">
                <w:t xml:space="preserve"> </w:t>
              </w:r>
            </w:ins>
            <w:r w:rsidR="008D32AA" w:rsidRPr="00D87C67">
              <w:t xml:space="preserve">ATFEEDA </w:t>
            </w:r>
            <w:r w:rsidRPr="00D87C67">
              <w:t xml:space="preserve">and the amount of the excise duty applicable to the specific-purpose diesel used in agriculture and in commercial fishing in inland waters is deemed to constitute State aid. </w:t>
            </w:r>
          </w:p>
          <w:p w14:paraId="702FD573" w14:textId="545A6ED8" w:rsidR="00F037A7" w:rsidRPr="00D87C67" w:rsidRDefault="00F037A7" w:rsidP="00F037A7">
            <w:pPr>
              <w:ind w:left="360"/>
              <w:jc w:val="center"/>
              <w:rPr>
                <w:b/>
                <w:bCs/>
              </w:rPr>
            </w:pPr>
            <w:r w:rsidRPr="00D87C67">
              <w:t>ATFEEDA</w:t>
            </w:r>
            <w:r w:rsidRPr="00D87C67">
              <w:rPr>
                <w:b/>
                <w:bCs/>
              </w:rPr>
              <w:t xml:space="preserve"> </w:t>
            </w:r>
            <w:r w:rsidR="001B4783" w:rsidRPr="00D87C67">
              <w:rPr>
                <w:b/>
                <w:bCs/>
              </w:rPr>
              <w:t>§ 66 (</w:t>
            </w:r>
            <w:r w:rsidRPr="00D87C67">
              <w:rPr>
                <w:b/>
                <w:bCs/>
              </w:rPr>
              <w:t>6</w:t>
            </w:r>
            <w:r w:rsidR="001B4783" w:rsidRPr="00D87C67">
              <w:rPr>
                <w:b/>
                <w:bCs/>
              </w:rPr>
              <w:t xml:space="preserve">) </w:t>
            </w:r>
            <w:r w:rsidRPr="00D87C67">
              <w:t>The rate of excise duty on diesel fuel is 372 euros per one thousand litres of diesel fue</w:t>
            </w:r>
            <w:r w:rsidR="005D56B3">
              <w:t>l</w:t>
            </w:r>
            <w:r w:rsidRPr="00D87C67">
              <w:t>.</w:t>
            </w:r>
            <w:r w:rsidRPr="00D87C67">
              <w:rPr>
                <w:b/>
                <w:bCs/>
              </w:rPr>
              <w:t xml:space="preserve"> </w:t>
            </w:r>
          </w:p>
          <w:p w14:paraId="4BA77418" w14:textId="7CD67059" w:rsidR="001B4783" w:rsidRPr="00D87C67" w:rsidRDefault="001B4783" w:rsidP="00F037A7">
            <w:pPr>
              <w:ind w:left="360"/>
              <w:jc w:val="center"/>
              <w:rPr>
                <w:b/>
                <w:bCs/>
              </w:rPr>
            </w:pPr>
            <w:r w:rsidRPr="00D87C67">
              <w:rPr>
                <w:b/>
                <w:bCs/>
              </w:rPr>
              <w:t>and § 85</w:t>
            </w:r>
            <w:r w:rsidRPr="00D87C67">
              <w:rPr>
                <w:b/>
                <w:bCs/>
                <w:vertAlign w:val="superscript"/>
              </w:rPr>
              <w:t xml:space="preserve">19 </w:t>
            </w:r>
            <w:r w:rsidR="00F037A7" w:rsidRPr="00D87C67">
              <w:t>Temporary reduction in the rate of excise duty on diesel fuel for specific purposes is 21 euros per 1 000 litres.</w:t>
            </w:r>
          </w:p>
          <w:p w14:paraId="4182AA0E" w14:textId="28BD01F4" w:rsidR="002C0BB3" w:rsidRPr="00F037A7" w:rsidRDefault="00F037A7" w:rsidP="00824FD4">
            <w:pPr>
              <w:pStyle w:val="ListParagraph"/>
              <w:numPr>
                <w:ilvl w:val="0"/>
                <w:numId w:val="19"/>
              </w:numPr>
              <w:jc w:val="center"/>
            </w:pPr>
            <w:r w:rsidRPr="00D87C67">
              <w:t xml:space="preserve">ATFEEDA </w:t>
            </w:r>
            <w:hyperlink r:id="rId20" w:anchor=":~:text=%C2%A0(7)-,For%20the%20purposes%20of%20this%20Act,-%2C%20%E2%80%9Cdiesel%20fuel%20for" w:history="1">
              <w:r w:rsidRPr="00D87C67">
                <w:rPr>
                  <w:rStyle w:val="Hyperlink"/>
                  <w:b/>
                  <w:bCs/>
                </w:rPr>
                <w:t>§ 19 (7)</w:t>
              </w:r>
            </w:hyperlink>
            <w:r w:rsidRPr="00D87C67">
              <w:t xml:space="preserve"> </w:t>
            </w:r>
            <w:r w:rsidR="00F23858" w:rsidRPr="00D87C67">
              <w:t>list the CN codes, which are considered diesel fuel for specific purposes.</w:t>
            </w:r>
          </w:p>
        </w:tc>
      </w:tr>
    </w:tbl>
    <w:p w14:paraId="7C3F79B4" w14:textId="67755D14" w:rsidR="004C60B0" w:rsidRDefault="004C60B0" w:rsidP="00C83767">
      <w:pPr>
        <w:rPr>
          <w:b/>
          <w:sz w:val="28"/>
          <w:szCs w:val="28"/>
          <w:u w:val="single"/>
        </w:rPr>
      </w:pPr>
    </w:p>
    <w:p w14:paraId="1C80BA75" w14:textId="40D9AFFE" w:rsidR="004C60B0" w:rsidRDefault="004C60B0">
      <w:pPr>
        <w:rPr>
          <w:b/>
          <w:sz w:val="28"/>
          <w:szCs w:val="28"/>
          <w:u w:val="single"/>
        </w:rPr>
      </w:pPr>
    </w:p>
    <w:p w14:paraId="039D33D2" w14:textId="77777777" w:rsidR="004C60B0" w:rsidRDefault="004C60B0" w:rsidP="008F493A">
      <w:pPr>
        <w:jc w:val="center"/>
        <w:rPr>
          <w:b/>
          <w:sz w:val="28"/>
          <w:szCs w:val="28"/>
          <w:u w:val="single"/>
        </w:rPr>
        <w:sectPr w:rsidR="004C60B0" w:rsidSect="004C60B0">
          <w:headerReference w:type="even" r:id="rId21"/>
          <w:headerReference w:type="default" r:id="rId22"/>
          <w:footerReference w:type="even" r:id="rId23"/>
          <w:footerReference w:type="default" r:id="rId24"/>
          <w:headerReference w:type="first" r:id="rId25"/>
          <w:footerReference w:type="first" r:id="rId26"/>
          <w:pgSz w:w="12240" w:h="15840"/>
          <w:pgMar w:top="814" w:right="1417" w:bottom="1417" w:left="1417" w:header="708" w:footer="708" w:gutter="0"/>
          <w:cols w:space="708"/>
          <w:docGrid w:linePitch="360"/>
        </w:sectPr>
      </w:pPr>
    </w:p>
    <w:p w14:paraId="37AB3E1E" w14:textId="55523BAF" w:rsidR="00092654" w:rsidRDefault="00092654" w:rsidP="008F493A">
      <w:pPr>
        <w:jc w:val="center"/>
        <w:rPr>
          <w:b/>
          <w:sz w:val="28"/>
          <w:szCs w:val="28"/>
          <w:u w:val="single"/>
        </w:rPr>
      </w:pPr>
      <w:r>
        <w:rPr>
          <w:b/>
          <w:sz w:val="28"/>
          <w:szCs w:val="28"/>
          <w:u w:val="single"/>
        </w:rPr>
        <w:lastRenderedPageBreak/>
        <w:t xml:space="preserve">Annex </w:t>
      </w:r>
      <w:r w:rsidR="00111BAB">
        <w:rPr>
          <w:b/>
          <w:sz w:val="28"/>
          <w:szCs w:val="28"/>
          <w:u w:val="single"/>
        </w:rPr>
        <w:t xml:space="preserve">2 </w:t>
      </w:r>
      <w:r>
        <w:rPr>
          <w:b/>
          <w:sz w:val="28"/>
          <w:szCs w:val="28"/>
          <w:u w:val="single"/>
        </w:rPr>
        <w:t>regarding the individual awards</w:t>
      </w:r>
    </w:p>
    <w:p w14:paraId="56D036CC" w14:textId="77777777" w:rsidR="00092654" w:rsidRDefault="00092654" w:rsidP="008F493A">
      <w:pPr>
        <w:jc w:val="center"/>
        <w:rPr>
          <w:b/>
          <w:sz w:val="28"/>
          <w:szCs w:val="28"/>
          <w:u w:val="single"/>
        </w:rPr>
      </w:pPr>
    </w:p>
    <w:p w14:paraId="591AA9F6" w14:textId="6AA04BA4" w:rsidR="008F493A" w:rsidRPr="004C60B0" w:rsidRDefault="008F493A" w:rsidP="00EC1BC9">
      <w:pPr>
        <w:pStyle w:val="ListParagraph"/>
        <w:numPr>
          <w:ilvl w:val="0"/>
          <w:numId w:val="12"/>
        </w:numPr>
        <w:jc w:val="center"/>
        <w:rPr>
          <w:b/>
          <w:sz w:val="28"/>
          <w:szCs w:val="28"/>
          <w:u w:val="single"/>
        </w:rPr>
      </w:pPr>
      <w:r w:rsidRPr="004C60B0">
        <w:rPr>
          <w:b/>
          <w:sz w:val="28"/>
          <w:szCs w:val="28"/>
          <w:u w:val="single"/>
        </w:rPr>
        <w:t>Common provisions of application</w:t>
      </w:r>
    </w:p>
    <w:p w14:paraId="00AF92D3" w14:textId="77777777" w:rsidR="004C60B0" w:rsidRDefault="004C60B0" w:rsidP="004C60B0">
      <w:pPr>
        <w:jc w:val="center"/>
        <w:rPr>
          <w:b/>
          <w:sz w:val="28"/>
          <w:szCs w:val="28"/>
          <w:u w:val="single"/>
        </w:rPr>
      </w:pPr>
    </w:p>
    <w:p w14:paraId="00330204" w14:textId="77777777" w:rsidR="004C60B0" w:rsidRDefault="004C60B0" w:rsidP="004C60B0">
      <w:pPr>
        <w:jc w:val="center"/>
        <w:rPr>
          <w:b/>
          <w:sz w:val="28"/>
          <w:szCs w:val="28"/>
          <w:u w:val="single"/>
        </w:rPr>
      </w:pPr>
    </w:p>
    <w:tbl>
      <w:tblPr>
        <w:tblW w:w="13478"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97"/>
        <w:gridCol w:w="1956"/>
        <w:gridCol w:w="1956"/>
        <w:gridCol w:w="1956"/>
        <w:gridCol w:w="1956"/>
        <w:gridCol w:w="1957"/>
      </w:tblGrid>
      <w:tr w:rsidR="004C60B0" w:rsidRPr="00BB2CA7" w14:paraId="541F34F2" w14:textId="77777777" w:rsidTr="00574078">
        <w:trPr>
          <w:trHeight w:val="145"/>
        </w:trPr>
        <w:tc>
          <w:tcPr>
            <w:tcW w:w="3697" w:type="dxa"/>
            <w:vMerge w:val="restart"/>
          </w:tcPr>
          <w:p w14:paraId="671AD3A9" w14:textId="77777777" w:rsidR="004C60B0" w:rsidRPr="009B6F2A" w:rsidRDefault="004C60B0" w:rsidP="00574078">
            <w:pPr>
              <w:jc w:val="center"/>
              <w:rPr>
                <w:b/>
              </w:rPr>
            </w:pPr>
            <w:r w:rsidRPr="009B6F2A">
              <w:rPr>
                <w:b/>
              </w:rPr>
              <w:t xml:space="preserve">General </w:t>
            </w:r>
            <w:r>
              <w:rPr>
                <w:b/>
              </w:rPr>
              <w:t>c</w:t>
            </w:r>
            <w:r w:rsidRPr="009B6F2A">
              <w:rPr>
                <w:b/>
              </w:rPr>
              <w:t>onditions and provisions of application</w:t>
            </w:r>
          </w:p>
        </w:tc>
        <w:tc>
          <w:tcPr>
            <w:tcW w:w="9781" w:type="dxa"/>
            <w:gridSpan w:val="5"/>
          </w:tcPr>
          <w:p w14:paraId="0B36E5EC" w14:textId="3BDA9CCB" w:rsidR="004C60B0" w:rsidRPr="009B6F2A" w:rsidRDefault="004C60B0" w:rsidP="00574078">
            <w:pPr>
              <w:jc w:val="center"/>
              <w:rPr>
                <w:b/>
              </w:rPr>
            </w:pPr>
            <w:r w:rsidRPr="009B6F2A">
              <w:rPr>
                <w:b/>
              </w:rPr>
              <w:t xml:space="preserve">Where to find </w:t>
            </w:r>
            <w:r w:rsidR="0014060F">
              <w:rPr>
                <w:b/>
              </w:rPr>
              <w:t>the information in the supporting documents</w:t>
            </w:r>
            <w:r w:rsidRPr="009B6F2A">
              <w:rPr>
                <w:b/>
              </w:rPr>
              <w:t>?</w:t>
            </w:r>
          </w:p>
        </w:tc>
      </w:tr>
      <w:tr w:rsidR="004C60B0" w:rsidRPr="00BB2CA7" w14:paraId="4118B672" w14:textId="77777777" w:rsidTr="00574078">
        <w:trPr>
          <w:trHeight w:val="145"/>
        </w:trPr>
        <w:tc>
          <w:tcPr>
            <w:tcW w:w="3697" w:type="dxa"/>
            <w:vMerge/>
            <w:tcBorders>
              <w:bottom w:val="single" w:sz="4" w:space="0" w:color="auto"/>
            </w:tcBorders>
          </w:tcPr>
          <w:p w14:paraId="4C3F1A2E" w14:textId="77777777" w:rsidR="004C60B0" w:rsidRDefault="004C60B0" w:rsidP="00574078">
            <w:pPr>
              <w:jc w:val="center"/>
            </w:pPr>
          </w:p>
        </w:tc>
        <w:tc>
          <w:tcPr>
            <w:tcW w:w="1956" w:type="dxa"/>
          </w:tcPr>
          <w:p w14:paraId="2BDC30A0" w14:textId="1FEF4069" w:rsidR="004C60B0" w:rsidRPr="00111BAB" w:rsidRDefault="00111BAB" w:rsidP="00111BAB">
            <w:pPr>
              <w:jc w:val="center"/>
              <w:rPr>
                <w:b/>
              </w:rPr>
            </w:pPr>
            <w:proofErr w:type="spellStart"/>
            <w:r w:rsidRPr="00111BAB">
              <w:rPr>
                <w:b/>
              </w:rPr>
              <w:t>Osaühing</w:t>
            </w:r>
            <w:proofErr w:type="spellEnd"/>
            <w:r w:rsidRPr="00111BAB">
              <w:rPr>
                <w:b/>
              </w:rPr>
              <w:t xml:space="preserve"> Estonia</w:t>
            </w:r>
          </w:p>
        </w:tc>
        <w:tc>
          <w:tcPr>
            <w:tcW w:w="1956" w:type="dxa"/>
          </w:tcPr>
          <w:p w14:paraId="394242C4" w14:textId="1A8377ED" w:rsidR="004C60B0" w:rsidRPr="009B6F2A" w:rsidRDefault="00111BAB" w:rsidP="00574078">
            <w:pPr>
              <w:jc w:val="center"/>
              <w:rPr>
                <w:b/>
              </w:rPr>
            </w:pPr>
            <w:proofErr w:type="spellStart"/>
            <w:r>
              <w:rPr>
                <w:b/>
              </w:rPr>
              <w:t>T</w:t>
            </w:r>
            <w:r w:rsidRPr="00111BAB">
              <w:rPr>
                <w:b/>
              </w:rPr>
              <w:t>iigikalda</w:t>
            </w:r>
            <w:proofErr w:type="spellEnd"/>
            <w:r w:rsidRPr="00111BAB">
              <w:rPr>
                <w:b/>
              </w:rPr>
              <w:t xml:space="preserve"> </w:t>
            </w:r>
            <w:proofErr w:type="spellStart"/>
            <w:r>
              <w:rPr>
                <w:b/>
              </w:rPr>
              <w:t>O</w:t>
            </w:r>
            <w:r w:rsidRPr="00111BAB">
              <w:rPr>
                <w:b/>
              </w:rPr>
              <w:t>ü</w:t>
            </w:r>
            <w:proofErr w:type="spellEnd"/>
          </w:p>
        </w:tc>
        <w:tc>
          <w:tcPr>
            <w:tcW w:w="1956" w:type="dxa"/>
          </w:tcPr>
          <w:p w14:paraId="3E082E79" w14:textId="3278E140" w:rsidR="004C60B0" w:rsidRPr="009B6F2A" w:rsidRDefault="00111BAB" w:rsidP="00574078">
            <w:pPr>
              <w:jc w:val="center"/>
              <w:rPr>
                <w:b/>
              </w:rPr>
            </w:pPr>
            <w:proofErr w:type="spellStart"/>
            <w:r>
              <w:rPr>
                <w:b/>
              </w:rPr>
              <w:t>J</w:t>
            </w:r>
            <w:r w:rsidRPr="00111BAB">
              <w:rPr>
                <w:b/>
              </w:rPr>
              <w:t>aagumäe</w:t>
            </w:r>
            <w:proofErr w:type="spellEnd"/>
            <w:r w:rsidRPr="00111BAB">
              <w:rPr>
                <w:b/>
              </w:rPr>
              <w:t xml:space="preserve"> </w:t>
            </w:r>
            <w:proofErr w:type="spellStart"/>
            <w:r>
              <w:rPr>
                <w:b/>
              </w:rPr>
              <w:t>O</w:t>
            </w:r>
            <w:r w:rsidRPr="00111BAB">
              <w:rPr>
                <w:b/>
              </w:rPr>
              <w:t>ü</w:t>
            </w:r>
            <w:proofErr w:type="spellEnd"/>
          </w:p>
        </w:tc>
        <w:tc>
          <w:tcPr>
            <w:tcW w:w="1956" w:type="dxa"/>
          </w:tcPr>
          <w:p w14:paraId="5AEBA68E" w14:textId="533ACC31" w:rsidR="004C60B0" w:rsidRPr="009B6F2A" w:rsidRDefault="00111BAB" w:rsidP="00574078">
            <w:pPr>
              <w:jc w:val="center"/>
              <w:rPr>
                <w:b/>
              </w:rPr>
            </w:pPr>
            <w:proofErr w:type="spellStart"/>
            <w:r>
              <w:rPr>
                <w:b/>
              </w:rPr>
              <w:t>V</w:t>
            </w:r>
            <w:r w:rsidRPr="00111BAB">
              <w:rPr>
                <w:b/>
              </w:rPr>
              <w:t>ao</w:t>
            </w:r>
            <w:proofErr w:type="spellEnd"/>
            <w:r w:rsidRPr="00111BAB">
              <w:rPr>
                <w:b/>
              </w:rPr>
              <w:t xml:space="preserve"> </w:t>
            </w:r>
            <w:proofErr w:type="spellStart"/>
            <w:r>
              <w:rPr>
                <w:b/>
              </w:rPr>
              <w:t>A</w:t>
            </w:r>
            <w:r w:rsidRPr="00111BAB">
              <w:rPr>
                <w:b/>
              </w:rPr>
              <w:t>gro</w:t>
            </w:r>
            <w:proofErr w:type="spellEnd"/>
            <w:r w:rsidRPr="00111BAB">
              <w:rPr>
                <w:b/>
              </w:rPr>
              <w:t xml:space="preserve"> </w:t>
            </w:r>
            <w:proofErr w:type="spellStart"/>
            <w:r>
              <w:rPr>
                <w:b/>
              </w:rPr>
              <w:t>O</w:t>
            </w:r>
            <w:r w:rsidRPr="00111BAB">
              <w:rPr>
                <w:b/>
              </w:rPr>
              <w:t>saühing</w:t>
            </w:r>
            <w:proofErr w:type="spellEnd"/>
          </w:p>
        </w:tc>
        <w:tc>
          <w:tcPr>
            <w:tcW w:w="1957" w:type="dxa"/>
          </w:tcPr>
          <w:p w14:paraId="1D61842F" w14:textId="73EC58E7" w:rsidR="004C60B0" w:rsidRPr="009B6F2A" w:rsidRDefault="00111BAB" w:rsidP="00574078">
            <w:pPr>
              <w:jc w:val="center"/>
              <w:rPr>
                <w:b/>
              </w:rPr>
            </w:pPr>
            <w:proofErr w:type="spellStart"/>
            <w:r>
              <w:rPr>
                <w:b/>
              </w:rPr>
              <w:t>M</w:t>
            </w:r>
            <w:r w:rsidRPr="00111BAB">
              <w:rPr>
                <w:b/>
              </w:rPr>
              <w:t>uuga</w:t>
            </w:r>
            <w:proofErr w:type="spellEnd"/>
            <w:r w:rsidRPr="00111BAB">
              <w:rPr>
                <w:b/>
              </w:rPr>
              <w:t xml:space="preserve"> </w:t>
            </w:r>
            <w:r>
              <w:rPr>
                <w:b/>
              </w:rPr>
              <w:t>P</w:t>
            </w:r>
            <w:r w:rsidRPr="00111BAB">
              <w:rPr>
                <w:b/>
              </w:rPr>
              <w:t xml:space="preserve">m </w:t>
            </w:r>
            <w:proofErr w:type="spellStart"/>
            <w:r>
              <w:rPr>
                <w:b/>
              </w:rPr>
              <w:t>O</w:t>
            </w:r>
            <w:r w:rsidRPr="00111BAB">
              <w:rPr>
                <w:b/>
              </w:rPr>
              <w:t>saühing</w:t>
            </w:r>
            <w:proofErr w:type="spellEnd"/>
          </w:p>
        </w:tc>
      </w:tr>
      <w:tr w:rsidR="004D4C37" w:rsidRPr="0017445D" w14:paraId="1AC4E09A" w14:textId="77777777" w:rsidTr="00574078">
        <w:trPr>
          <w:trHeight w:val="145"/>
        </w:trPr>
        <w:tc>
          <w:tcPr>
            <w:tcW w:w="3697" w:type="dxa"/>
          </w:tcPr>
          <w:p w14:paraId="43CE7B27" w14:textId="77777777" w:rsidR="004D4C37" w:rsidRDefault="004D4C37" w:rsidP="004D4C37">
            <w:pPr>
              <w:rPr>
                <w:bCs/>
                <w:sz w:val="22"/>
                <w:szCs w:val="22"/>
              </w:rPr>
            </w:pPr>
            <w:r w:rsidRPr="00C203DD">
              <w:rPr>
                <w:bCs/>
                <w:sz w:val="22"/>
                <w:szCs w:val="22"/>
              </w:rPr>
              <w:t>Article 1 - Exclusion of certain activities (§2)</w:t>
            </w:r>
          </w:p>
          <w:p w14:paraId="229E53C9" w14:textId="0252F6B0" w:rsidR="004D4C37" w:rsidRDefault="004D4C37" w:rsidP="004D4C37">
            <w:pPr>
              <w:rPr>
                <w:sz w:val="22"/>
                <w:szCs w:val="22"/>
              </w:rPr>
            </w:pPr>
          </w:p>
        </w:tc>
        <w:tc>
          <w:tcPr>
            <w:tcW w:w="1956" w:type="dxa"/>
          </w:tcPr>
          <w:p w14:paraId="2F011D50" w14:textId="5A9912B5" w:rsidR="004D4C37" w:rsidRPr="00A1235C" w:rsidRDefault="00F23858" w:rsidP="004D4C37">
            <w:r>
              <w:t xml:space="preserve">Annex III is the data collected by </w:t>
            </w:r>
            <w:r w:rsidRPr="00F23858">
              <w:t>Estonian Tax and Customs Board</w:t>
            </w:r>
            <w:r>
              <w:t xml:space="preserve"> from the aid beneficiaries, for the reference period the beneficiaries listed “farming” as intended use each time they bought </w:t>
            </w:r>
            <w:r w:rsidRPr="00F23858">
              <w:t>diesel fuel for specific purpose</w:t>
            </w:r>
            <w:r>
              <w:t>s</w:t>
            </w:r>
          </w:p>
        </w:tc>
        <w:tc>
          <w:tcPr>
            <w:tcW w:w="1956" w:type="dxa"/>
          </w:tcPr>
          <w:p w14:paraId="58CE50FD" w14:textId="79CF314A" w:rsidR="004D4C37" w:rsidRPr="00A1235C" w:rsidRDefault="00F23858" w:rsidP="004D4C37">
            <w:r>
              <w:t xml:space="preserve">Annex III is the data collected by </w:t>
            </w:r>
            <w:r w:rsidRPr="00F23858">
              <w:t>Estonian Tax and Customs Board</w:t>
            </w:r>
            <w:r>
              <w:t xml:space="preserve"> from the aid beneficiaries, for the reference period the beneficiaries listed “farming” as intended use each time they bought </w:t>
            </w:r>
            <w:r w:rsidRPr="00F23858">
              <w:t>diesel fuel for specific purpose</w:t>
            </w:r>
            <w:r>
              <w:t>s</w:t>
            </w:r>
          </w:p>
        </w:tc>
        <w:tc>
          <w:tcPr>
            <w:tcW w:w="1956" w:type="dxa"/>
          </w:tcPr>
          <w:p w14:paraId="7E05EC52" w14:textId="31038715" w:rsidR="004D4C37" w:rsidRPr="00A1235C" w:rsidRDefault="00F23858" w:rsidP="004D4C37">
            <w:r>
              <w:t xml:space="preserve">Annex III is the data collected by </w:t>
            </w:r>
            <w:r w:rsidRPr="00F23858">
              <w:t>Estonian Tax and Customs Board</w:t>
            </w:r>
            <w:r>
              <w:t xml:space="preserve"> from the aid beneficiaries, for the reference period the beneficiaries listed “farming” as intended use each time they bought </w:t>
            </w:r>
            <w:r w:rsidRPr="00F23858">
              <w:t>diesel fuel for specific purpose</w:t>
            </w:r>
            <w:r>
              <w:t>s</w:t>
            </w:r>
          </w:p>
        </w:tc>
        <w:tc>
          <w:tcPr>
            <w:tcW w:w="1956" w:type="dxa"/>
          </w:tcPr>
          <w:p w14:paraId="44481401" w14:textId="1BF9B4A5" w:rsidR="004D4C37" w:rsidRPr="00A1235C" w:rsidRDefault="00F23858" w:rsidP="004D4C37">
            <w:r>
              <w:t xml:space="preserve">Annex III is the data collected by </w:t>
            </w:r>
            <w:r w:rsidRPr="00F23858">
              <w:t>Estonian Tax and Customs Board</w:t>
            </w:r>
            <w:r>
              <w:t xml:space="preserve"> from the aid beneficiaries, for the reference period the beneficiaries listed “farming” as intended use each time they bought </w:t>
            </w:r>
            <w:r w:rsidRPr="00F23858">
              <w:t>diesel fuel for specific purpose</w:t>
            </w:r>
            <w:r>
              <w:t>s</w:t>
            </w:r>
          </w:p>
        </w:tc>
        <w:tc>
          <w:tcPr>
            <w:tcW w:w="1957" w:type="dxa"/>
          </w:tcPr>
          <w:p w14:paraId="1C343AEA" w14:textId="23098538" w:rsidR="004D4C37" w:rsidRPr="00A1235C" w:rsidRDefault="00F23858" w:rsidP="004D4C37">
            <w:r>
              <w:t xml:space="preserve">Annex III is the data collected by </w:t>
            </w:r>
            <w:r w:rsidRPr="00F23858">
              <w:t>Estonian Tax and Customs Board</w:t>
            </w:r>
            <w:r>
              <w:t xml:space="preserve"> from the aid beneficiaries, for the reference period the beneficiaries listed “farming” as intended use each time they bought </w:t>
            </w:r>
            <w:r w:rsidRPr="00F23858">
              <w:t>diesel fuel for specific purpose</w:t>
            </w:r>
            <w:r>
              <w:t>s</w:t>
            </w:r>
          </w:p>
        </w:tc>
      </w:tr>
      <w:tr w:rsidR="004D4C37" w:rsidRPr="0017445D" w14:paraId="4BC65627" w14:textId="77777777" w:rsidTr="00574078">
        <w:trPr>
          <w:trHeight w:val="145"/>
        </w:trPr>
        <w:tc>
          <w:tcPr>
            <w:tcW w:w="3697" w:type="dxa"/>
          </w:tcPr>
          <w:p w14:paraId="6357705E" w14:textId="77777777" w:rsidR="004D4C37" w:rsidRDefault="004D4C37" w:rsidP="004D4C37">
            <w:pPr>
              <w:rPr>
                <w:bCs/>
                <w:sz w:val="22"/>
                <w:szCs w:val="22"/>
              </w:rPr>
            </w:pPr>
            <w:r w:rsidRPr="00C203DD">
              <w:rPr>
                <w:bCs/>
                <w:sz w:val="22"/>
                <w:szCs w:val="22"/>
              </w:rPr>
              <w:t>Article 1 - Exclusion of certain sectors (§3)</w:t>
            </w:r>
          </w:p>
          <w:p w14:paraId="4ED462FA" w14:textId="77777777" w:rsidR="004D4C37" w:rsidRPr="00A1235C" w:rsidRDefault="004D4C37" w:rsidP="004D4C37">
            <w:pPr>
              <w:rPr>
                <w:sz w:val="22"/>
                <w:szCs w:val="22"/>
              </w:rPr>
            </w:pPr>
          </w:p>
        </w:tc>
        <w:tc>
          <w:tcPr>
            <w:tcW w:w="1956" w:type="dxa"/>
          </w:tcPr>
          <w:p w14:paraId="44E5DF1F" w14:textId="583A8E57" w:rsidR="004D4C37" w:rsidRPr="00A1235C" w:rsidRDefault="00F23858" w:rsidP="004D4C37">
            <w:r>
              <w:t xml:space="preserve">Annex III is the data collected by </w:t>
            </w:r>
            <w:r w:rsidRPr="00F23858">
              <w:t>Estonian Tax and Customs Board</w:t>
            </w:r>
            <w:r>
              <w:t xml:space="preserve"> from the aid beneficiaries, for the reference period the beneficiaries </w:t>
            </w:r>
            <w:r>
              <w:lastRenderedPageBreak/>
              <w:t xml:space="preserve">listed “farming” as intended use each time they bought </w:t>
            </w:r>
            <w:r w:rsidRPr="00F23858">
              <w:t>diesel fuel for specific purpose</w:t>
            </w:r>
            <w:r>
              <w:t>s</w:t>
            </w:r>
          </w:p>
        </w:tc>
        <w:tc>
          <w:tcPr>
            <w:tcW w:w="1956" w:type="dxa"/>
          </w:tcPr>
          <w:p w14:paraId="41AD91FC" w14:textId="3DEA1D61" w:rsidR="004D4C37" w:rsidRPr="00A1235C" w:rsidRDefault="00F23858" w:rsidP="004D4C37">
            <w:r>
              <w:lastRenderedPageBreak/>
              <w:t xml:space="preserve">Annex III is the data collected by </w:t>
            </w:r>
            <w:r w:rsidRPr="00F23858">
              <w:t>Estonian Tax and Customs Board</w:t>
            </w:r>
            <w:r>
              <w:t xml:space="preserve"> from the aid beneficiaries, for the reference period the beneficiaries </w:t>
            </w:r>
            <w:r>
              <w:lastRenderedPageBreak/>
              <w:t xml:space="preserve">listed “farming” as intended use each time they bought </w:t>
            </w:r>
            <w:r w:rsidRPr="00F23858">
              <w:t>diesel fuel for specific purpose</w:t>
            </w:r>
            <w:r>
              <w:t>s</w:t>
            </w:r>
          </w:p>
        </w:tc>
        <w:tc>
          <w:tcPr>
            <w:tcW w:w="1956" w:type="dxa"/>
          </w:tcPr>
          <w:p w14:paraId="3AC655B3" w14:textId="1C4A88CD" w:rsidR="004D4C37" w:rsidRPr="00A1235C" w:rsidRDefault="00F23858" w:rsidP="004D4C37">
            <w:r>
              <w:lastRenderedPageBreak/>
              <w:t xml:space="preserve">Annex III is the data collected by </w:t>
            </w:r>
            <w:r w:rsidRPr="00F23858">
              <w:t>Estonian Tax and Customs Board</w:t>
            </w:r>
            <w:r>
              <w:t xml:space="preserve"> from the aid beneficiaries, for the reference period the beneficiaries </w:t>
            </w:r>
            <w:r>
              <w:lastRenderedPageBreak/>
              <w:t xml:space="preserve">listed “farming” as intended use each time they bought </w:t>
            </w:r>
            <w:r w:rsidRPr="00F23858">
              <w:t>diesel fuel for specific purpose</w:t>
            </w:r>
            <w:r>
              <w:t>s</w:t>
            </w:r>
          </w:p>
        </w:tc>
        <w:tc>
          <w:tcPr>
            <w:tcW w:w="1956" w:type="dxa"/>
          </w:tcPr>
          <w:p w14:paraId="65D2961B" w14:textId="23F07E7B" w:rsidR="004D4C37" w:rsidRPr="00A1235C" w:rsidRDefault="00F23858" w:rsidP="004D4C37">
            <w:r>
              <w:lastRenderedPageBreak/>
              <w:t xml:space="preserve">Annex III is the data collected by </w:t>
            </w:r>
            <w:r w:rsidRPr="00F23858">
              <w:t>Estonian Tax and Customs Board</w:t>
            </w:r>
            <w:r>
              <w:t xml:space="preserve"> from the aid beneficiaries, for the reference period the beneficiaries </w:t>
            </w:r>
            <w:r>
              <w:lastRenderedPageBreak/>
              <w:t xml:space="preserve">listed “farming” as intended use each time they bought </w:t>
            </w:r>
            <w:r w:rsidRPr="00F23858">
              <w:t>diesel fuel for specific purpose</w:t>
            </w:r>
            <w:r>
              <w:t>s</w:t>
            </w:r>
          </w:p>
        </w:tc>
        <w:tc>
          <w:tcPr>
            <w:tcW w:w="1957" w:type="dxa"/>
          </w:tcPr>
          <w:p w14:paraId="5AD58118" w14:textId="5F469086" w:rsidR="004D4C37" w:rsidRPr="00A1235C" w:rsidRDefault="00F23858" w:rsidP="004D4C37">
            <w:r>
              <w:lastRenderedPageBreak/>
              <w:t xml:space="preserve">Annex III is the data collected by </w:t>
            </w:r>
            <w:r w:rsidRPr="00F23858">
              <w:t>Estonian Tax and Customs Board</w:t>
            </w:r>
            <w:r>
              <w:t xml:space="preserve"> from the aid beneficiaries, for the reference period the beneficiaries </w:t>
            </w:r>
            <w:r>
              <w:lastRenderedPageBreak/>
              <w:t xml:space="preserve">listed “farming” as intended use each time they bought </w:t>
            </w:r>
            <w:r w:rsidRPr="00F23858">
              <w:t>diesel fuel for specific purpose</w:t>
            </w:r>
            <w:r>
              <w:t>s</w:t>
            </w:r>
          </w:p>
        </w:tc>
      </w:tr>
      <w:tr w:rsidR="004D4C37" w:rsidRPr="0017445D" w14:paraId="7A739F5B" w14:textId="77777777" w:rsidTr="00574078">
        <w:trPr>
          <w:trHeight w:val="145"/>
        </w:trPr>
        <w:tc>
          <w:tcPr>
            <w:tcW w:w="3697" w:type="dxa"/>
          </w:tcPr>
          <w:p w14:paraId="14617554" w14:textId="77777777" w:rsidR="004D4C37" w:rsidRDefault="004D4C37" w:rsidP="004D4C37">
            <w:pPr>
              <w:rPr>
                <w:bCs/>
                <w:sz w:val="22"/>
                <w:szCs w:val="22"/>
              </w:rPr>
            </w:pPr>
            <w:r w:rsidRPr="00C203DD">
              <w:rPr>
                <w:bCs/>
                <w:sz w:val="22"/>
                <w:szCs w:val="22"/>
              </w:rPr>
              <w:lastRenderedPageBreak/>
              <w:t>Article</w:t>
            </w:r>
            <w:r>
              <w:rPr>
                <w:bCs/>
                <w:sz w:val="22"/>
                <w:szCs w:val="22"/>
              </w:rPr>
              <w:t xml:space="preserve"> </w:t>
            </w:r>
            <w:r w:rsidRPr="00C203DD">
              <w:rPr>
                <w:bCs/>
                <w:sz w:val="22"/>
                <w:szCs w:val="22"/>
              </w:rPr>
              <w:t xml:space="preserve">1 - Exclusion of companies concerned by the </w:t>
            </w:r>
            <w:proofErr w:type="spellStart"/>
            <w:r w:rsidRPr="00C203DD">
              <w:rPr>
                <w:bCs/>
                <w:sz w:val="22"/>
                <w:szCs w:val="22"/>
              </w:rPr>
              <w:t>Deggendorf</w:t>
            </w:r>
            <w:proofErr w:type="spellEnd"/>
            <w:r w:rsidRPr="00C203DD">
              <w:rPr>
                <w:bCs/>
                <w:sz w:val="22"/>
                <w:szCs w:val="22"/>
              </w:rPr>
              <w:t xml:space="preserve"> rule (§4)</w:t>
            </w:r>
          </w:p>
          <w:p w14:paraId="428C5370" w14:textId="2C7EB7E4" w:rsidR="004D4C37" w:rsidRPr="00336C1A" w:rsidRDefault="004D4C37" w:rsidP="004D4C37">
            <w:pPr>
              <w:jc w:val="both"/>
              <w:rPr>
                <w:sz w:val="22"/>
                <w:szCs w:val="22"/>
                <w:lang w:val="en-IE"/>
              </w:rPr>
            </w:pPr>
          </w:p>
        </w:tc>
        <w:tc>
          <w:tcPr>
            <w:tcW w:w="1956" w:type="dxa"/>
          </w:tcPr>
          <w:p w14:paraId="1C69C93B" w14:textId="69D64995" w:rsidR="004D4C37" w:rsidRPr="00A1235C" w:rsidRDefault="00511F7D" w:rsidP="004D4C37">
            <w:r>
              <w:t>I</w:t>
            </w:r>
            <w:r w:rsidRPr="00511F7D">
              <w:t>n the second half of the year</w:t>
            </w:r>
            <w:r>
              <w:t xml:space="preserve"> 2022</w:t>
            </w:r>
            <w:r w:rsidRPr="00511F7D">
              <w:t>, there was only one company in Estonia that had received State aid with a repayment obligation, and it was not a company in the agricultural sector.</w:t>
            </w:r>
          </w:p>
        </w:tc>
        <w:tc>
          <w:tcPr>
            <w:tcW w:w="1956" w:type="dxa"/>
          </w:tcPr>
          <w:p w14:paraId="2159923C" w14:textId="333F3A8A" w:rsidR="004D4C37" w:rsidRPr="00A1235C" w:rsidRDefault="00511F7D" w:rsidP="004D4C37">
            <w:r>
              <w:t>I</w:t>
            </w:r>
            <w:r w:rsidRPr="00511F7D">
              <w:t>n the second half of the year</w:t>
            </w:r>
            <w:r>
              <w:t xml:space="preserve"> 2022</w:t>
            </w:r>
            <w:r w:rsidRPr="00511F7D">
              <w:t>, there was only one company in Estonia that had received State aid with a repayment obligation, and it was not a company in the agricultural sector.</w:t>
            </w:r>
          </w:p>
        </w:tc>
        <w:tc>
          <w:tcPr>
            <w:tcW w:w="1956" w:type="dxa"/>
          </w:tcPr>
          <w:p w14:paraId="044BCB50" w14:textId="1D4600A5" w:rsidR="004D4C37" w:rsidRPr="00A1235C" w:rsidRDefault="00511F7D" w:rsidP="004D4C37">
            <w:r>
              <w:t>I</w:t>
            </w:r>
            <w:r w:rsidRPr="00511F7D">
              <w:t>n the second half of the year</w:t>
            </w:r>
            <w:r>
              <w:t xml:space="preserve"> 2022</w:t>
            </w:r>
            <w:r w:rsidRPr="00511F7D">
              <w:t>, there was only one company in Estonia that had received State aid with a repayment obligation, and it was not a company in the agricultural sector.</w:t>
            </w:r>
          </w:p>
        </w:tc>
        <w:tc>
          <w:tcPr>
            <w:tcW w:w="1956" w:type="dxa"/>
          </w:tcPr>
          <w:p w14:paraId="6AC3626C" w14:textId="328E3460" w:rsidR="004D4C37" w:rsidRPr="00A1235C" w:rsidRDefault="00511F7D" w:rsidP="004D4C37">
            <w:r>
              <w:t>I</w:t>
            </w:r>
            <w:r w:rsidRPr="00511F7D">
              <w:t>n the second half of the year</w:t>
            </w:r>
            <w:r>
              <w:t xml:space="preserve"> 2022</w:t>
            </w:r>
            <w:r w:rsidRPr="00511F7D">
              <w:t>, there was only one company in Estonia that had received State aid with a repayment obligation, and it was not a company in the agricultural sector.</w:t>
            </w:r>
          </w:p>
        </w:tc>
        <w:tc>
          <w:tcPr>
            <w:tcW w:w="1957" w:type="dxa"/>
          </w:tcPr>
          <w:p w14:paraId="64A3C96F" w14:textId="7992778E" w:rsidR="004D4C37" w:rsidRPr="00A1235C" w:rsidRDefault="00511F7D" w:rsidP="004D4C37">
            <w:r>
              <w:t>I</w:t>
            </w:r>
            <w:r w:rsidRPr="00511F7D">
              <w:t>n the second half of the year</w:t>
            </w:r>
            <w:r>
              <w:t xml:space="preserve"> 2022</w:t>
            </w:r>
            <w:r w:rsidRPr="00511F7D">
              <w:t>, there was only one company in Estonia that had received State aid with a repayment obligation, and it was not a company in the agricultural sector.</w:t>
            </w:r>
          </w:p>
        </w:tc>
      </w:tr>
      <w:tr w:rsidR="004D4C37" w:rsidRPr="0017445D" w14:paraId="073B39E9" w14:textId="77777777" w:rsidTr="00574078">
        <w:trPr>
          <w:trHeight w:val="145"/>
        </w:trPr>
        <w:tc>
          <w:tcPr>
            <w:tcW w:w="3697" w:type="dxa"/>
          </w:tcPr>
          <w:p w14:paraId="79DEE6A3" w14:textId="77777777" w:rsidR="004D4C37" w:rsidRDefault="004D4C37" w:rsidP="004D4C37">
            <w:pPr>
              <w:jc w:val="both"/>
              <w:rPr>
                <w:bCs/>
                <w:sz w:val="22"/>
                <w:szCs w:val="22"/>
              </w:rPr>
            </w:pPr>
            <w:r w:rsidRPr="007A4C41">
              <w:rPr>
                <w:bCs/>
                <w:sz w:val="22"/>
                <w:szCs w:val="22"/>
              </w:rPr>
              <w:t>Article 1 - Exclusion of companies in difficulty (§4)</w:t>
            </w:r>
          </w:p>
          <w:p w14:paraId="3899D064" w14:textId="77777777" w:rsidR="004D4C37" w:rsidRPr="00A1235C" w:rsidRDefault="004D4C37" w:rsidP="004D4C37">
            <w:pPr>
              <w:jc w:val="both"/>
              <w:rPr>
                <w:sz w:val="22"/>
                <w:szCs w:val="22"/>
              </w:rPr>
            </w:pPr>
          </w:p>
        </w:tc>
        <w:tc>
          <w:tcPr>
            <w:tcW w:w="1956" w:type="dxa"/>
          </w:tcPr>
          <w:p w14:paraId="7FDC5096" w14:textId="66E32D15" w:rsidR="004D4C37" w:rsidRPr="00A1235C" w:rsidRDefault="00511F7D" w:rsidP="00511F7D">
            <w:pPr>
              <w:jc w:val="center"/>
            </w:pPr>
            <w:r>
              <w:t xml:space="preserve">Authorities use E-business register for current tax information and annual reports (also areas of activity), the annual report for 2022 for </w:t>
            </w:r>
            <w:proofErr w:type="spellStart"/>
            <w:r>
              <w:t>Osaühing</w:t>
            </w:r>
            <w:proofErr w:type="spellEnd"/>
            <w:r>
              <w:t xml:space="preserve"> Estonia can be </w:t>
            </w:r>
            <w:hyperlink r:id="rId27" w:history="1">
              <w:r w:rsidRPr="00511F7D">
                <w:rPr>
                  <w:rStyle w:val="Hyperlink"/>
                </w:rPr>
                <w:t>found here.</w:t>
              </w:r>
            </w:hyperlink>
            <w:r>
              <w:t xml:space="preserve"> </w:t>
            </w:r>
          </w:p>
        </w:tc>
        <w:tc>
          <w:tcPr>
            <w:tcW w:w="1956" w:type="dxa"/>
          </w:tcPr>
          <w:p w14:paraId="420C768A" w14:textId="625963C6" w:rsidR="004D4C37" w:rsidRPr="00A1235C" w:rsidRDefault="00511F7D" w:rsidP="004D4C37">
            <w:r>
              <w:t xml:space="preserve">Authorities use E-business register for current tax information and annual reports (also areas of activity), the annual report for 2022 for </w:t>
            </w:r>
            <w:proofErr w:type="spellStart"/>
            <w:r>
              <w:t>Tiigikalda</w:t>
            </w:r>
            <w:proofErr w:type="spellEnd"/>
            <w:r>
              <w:t xml:space="preserve"> OÜ can be </w:t>
            </w:r>
            <w:hyperlink r:id="rId28" w:history="1">
              <w:r w:rsidRPr="00511F7D">
                <w:rPr>
                  <w:rStyle w:val="Hyperlink"/>
                </w:rPr>
                <w:t>found here</w:t>
              </w:r>
            </w:hyperlink>
            <w:r>
              <w:t>.</w:t>
            </w:r>
          </w:p>
        </w:tc>
        <w:tc>
          <w:tcPr>
            <w:tcW w:w="1956" w:type="dxa"/>
          </w:tcPr>
          <w:p w14:paraId="732C6346" w14:textId="417EBE58" w:rsidR="004D4C37" w:rsidRPr="00A1235C" w:rsidRDefault="00511F7D" w:rsidP="004D4C37">
            <w:r>
              <w:t xml:space="preserve">Authorities use E-business register for current tax information and annual reports (also areas of activity), the annual report for 2022 for </w:t>
            </w:r>
            <w:proofErr w:type="spellStart"/>
            <w:r>
              <w:t>Jaagumäe</w:t>
            </w:r>
            <w:proofErr w:type="spellEnd"/>
            <w:r>
              <w:t xml:space="preserve"> OÜ can be </w:t>
            </w:r>
            <w:hyperlink r:id="rId29" w:history="1">
              <w:r w:rsidRPr="00511F7D">
                <w:rPr>
                  <w:rStyle w:val="Hyperlink"/>
                </w:rPr>
                <w:t>found here</w:t>
              </w:r>
            </w:hyperlink>
            <w:r>
              <w:t>.</w:t>
            </w:r>
          </w:p>
        </w:tc>
        <w:tc>
          <w:tcPr>
            <w:tcW w:w="1956" w:type="dxa"/>
          </w:tcPr>
          <w:p w14:paraId="08E957CA" w14:textId="461FADE4" w:rsidR="004D4C37" w:rsidRPr="00A1235C" w:rsidRDefault="00253E59" w:rsidP="004D4C37">
            <w:r>
              <w:t xml:space="preserve">Authorities use E-business register for current tax information and annual reports (also areas of activity), the annual report for 2022 for </w:t>
            </w:r>
            <w:proofErr w:type="spellStart"/>
            <w:r>
              <w:t>Vao</w:t>
            </w:r>
            <w:proofErr w:type="spellEnd"/>
            <w:r>
              <w:t xml:space="preserve"> </w:t>
            </w:r>
            <w:proofErr w:type="spellStart"/>
            <w:r>
              <w:t>Agro</w:t>
            </w:r>
            <w:proofErr w:type="spellEnd"/>
            <w:r>
              <w:t xml:space="preserve"> </w:t>
            </w:r>
            <w:proofErr w:type="spellStart"/>
            <w:r>
              <w:t>Osaühing</w:t>
            </w:r>
            <w:proofErr w:type="spellEnd"/>
            <w:r>
              <w:t xml:space="preserve"> can be </w:t>
            </w:r>
            <w:hyperlink r:id="rId30" w:history="1">
              <w:r w:rsidRPr="00253E59">
                <w:rPr>
                  <w:rStyle w:val="Hyperlink"/>
                </w:rPr>
                <w:t>found here</w:t>
              </w:r>
            </w:hyperlink>
            <w:r>
              <w:t>.</w:t>
            </w:r>
          </w:p>
        </w:tc>
        <w:tc>
          <w:tcPr>
            <w:tcW w:w="1957" w:type="dxa"/>
          </w:tcPr>
          <w:p w14:paraId="7AD98E76" w14:textId="65BD5803" w:rsidR="004D4C37" w:rsidRPr="00A1235C" w:rsidRDefault="00253E59" w:rsidP="004D4C37">
            <w:r>
              <w:t xml:space="preserve">Authorities use E-business register for current tax information and annual reports (also areas of activity), the annual report for 2022 for </w:t>
            </w:r>
            <w:proofErr w:type="spellStart"/>
            <w:r w:rsidRPr="00253E59">
              <w:t>Muuga</w:t>
            </w:r>
            <w:proofErr w:type="spellEnd"/>
            <w:r w:rsidRPr="00253E59">
              <w:t xml:space="preserve"> Pm </w:t>
            </w:r>
            <w:proofErr w:type="spellStart"/>
            <w:r w:rsidRPr="00253E59">
              <w:t>Osaühing</w:t>
            </w:r>
            <w:proofErr w:type="spellEnd"/>
            <w:r>
              <w:t xml:space="preserve"> can be </w:t>
            </w:r>
            <w:hyperlink r:id="rId31" w:history="1">
              <w:r w:rsidRPr="00253E59">
                <w:rPr>
                  <w:rStyle w:val="Hyperlink"/>
                </w:rPr>
                <w:t>found here</w:t>
              </w:r>
            </w:hyperlink>
            <w:r>
              <w:t>.</w:t>
            </w:r>
          </w:p>
        </w:tc>
      </w:tr>
      <w:tr w:rsidR="004D4C37" w:rsidRPr="0017445D" w14:paraId="5AF83481" w14:textId="77777777" w:rsidTr="00574078">
        <w:trPr>
          <w:trHeight w:val="145"/>
        </w:trPr>
        <w:tc>
          <w:tcPr>
            <w:tcW w:w="3697" w:type="dxa"/>
          </w:tcPr>
          <w:p w14:paraId="7742F439" w14:textId="77777777" w:rsidR="004D4C37" w:rsidRDefault="004D4C37" w:rsidP="004D4C37">
            <w:pPr>
              <w:jc w:val="both"/>
              <w:rPr>
                <w:bCs/>
                <w:sz w:val="22"/>
                <w:szCs w:val="22"/>
              </w:rPr>
            </w:pPr>
            <w:r w:rsidRPr="007A4C41">
              <w:rPr>
                <w:bCs/>
                <w:sz w:val="22"/>
                <w:szCs w:val="22"/>
              </w:rPr>
              <w:t>Article 1 - Exclusion of aid measures violating Union Law (§5)</w:t>
            </w:r>
          </w:p>
          <w:p w14:paraId="1FD5264A" w14:textId="77777777" w:rsidR="004D4C37" w:rsidRPr="00A1235C" w:rsidRDefault="004D4C37" w:rsidP="004D4C37">
            <w:pPr>
              <w:rPr>
                <w:sz w:val="22"/>
                <w:szCs w:val="22"/>
              </w:rPr>
            </w:pPr>
          </w:p>
        </w:tc>
        <w:tc>
          <w:tcPr>
            <w:tcW w:w="1956" w:type="dxa"/>
          </w:tcPr>
          <w:p w14:paraId="4F2AA180" w14:textId="73CA4ACE" w:rsidR="004D4C37" w:rsidRPr="00A1235C" w:rsidRDefault="00500183" w:rsidP="004D4C37">
            <w:r>
              <w:lastRenderedPageBreak/>
              <w:t xml:space="preserve">N/A, </w:t>
            </w:r>
            <w:r w:rsidR="008D32AA">
              <w:t xml:space="preserve">explanation in Annex 1 </w:t>
            </w:r>
          </w:p>
        </w:tc>
        <w:tc>
          <w:tcPr>
            <w:tcW w:w="1956" w:type="dxa"/>
          </w:tcPr>
          <w:p w14:paraId="31828351" w14:textId="585F8633" w:rsidR="004D4C37" w:rsidRPr="00A1235C" w:rsidRDefault="00500183" w:rsidP="004D4C37">
            <w:r>
              <w:t>N/</w:t>
            </w:r>
            <w:proofErr w:type="spellStart"/>
            <w:proofErr w:type="gramStart"/>
            <w:r>
              <w:t>A,</w:t>
            </w:r>
            <w:r w:rsidR="008D32AA">
              <w:t>explanation</w:t>
            </w:r>
            <w:proofErr w:type="spellEnd"/>
            <w:proofErr w:type="gramEnd"/>
            <w:r w:rsidR="008D32AA">
              <w:t xml:space="preserve"> in Annex 1</w:t>
            </w:r>
            <w:r>
              <w:t xml:space="preserve"> </w:t>
            </w:r>
          </w:p>
        </w:tc>
        <w:tc>
          <w:tcPr>
            <w:tcW w:w="1956" w:type="dxa"/>
          </w:tcPr>
          <w:p w14:paraId="76F48FC4" w14:textId="4C261CBA" w:rsidR="004D4C37" w:rsidRPr="00A1235C" w:rsidRDefault="00500183" w:rsidP="004D4C37">
            <w:r>
              <w:t xml:space="preserve">N/A, </w:t>
            </w:r>
            <w:r w:rsidR="008D32AA">
              <w:t xml:space="preserve">explanation in Annex 1 </w:t>
            </w:r>
          </w:p>
        </w:tc>
        <w:tc>
          <w:tcPr>
            <w:tcW w:w="1956" w:type="dxa"/>
          </w:tcPr>
          <w:p w14:paraId="1F3C4E23" w14:textId="282C202E" w:rsidR="004D4C37" w:rsidRPr="00A1235C" w:rsidRDefault="00500183" w:rsidP="004D4C37">
            <w:r>
              <w:t xml:space="preserve">N/A, </w:t>
            </w:r>
            <w:r w:rsidR="008D32AA">
              <w:t>explanation in Annex 1</w:t>
            </w:r>
          </w:p>
        </w:tc>
        <w:tc>
          <w:tcPr>
            <w:tcW w:w="1957" w:type="dxa"/>
          </w:tcPr>
          <w:p w14:paraId="678E58F9" w14:textId="48E6C1BF" w:rsidR="004D4C37" w:rsidRPr="00A1235C" w:rsidRDefault="00500183" w:rsidP="004D4C37">
            <w:r>
              <w:t xml:space="preserve">N/A, </w:t>
            </w:r>
            <w:r w:rsidR="008D32AA">
              <w:t>explanation in Annex 1</w:t>
            </w:r>
          </w:p>
        </w:tc>
      </w:tr>
      <w:tr w:rsidR="004D4C37" w:rsidRPr="0017445D" w14:paraId="6E358825" w14:textId="77777777" w:rsidTr="00574078">
        <w:trPr>
          <w:trHeight w:val="145"/>
        </w:trPr>
        <w:tc>
          <w:tcPr>
            <w:tcW w:w="3697" w:type="dxa"/>
          </w:tcPr>
          <w:p w14:paraId="5EA01608" w14:textId="77777777" w:rsidR="004D4C37" w:rsidRDefault="004D4C37" w:rsidP="004D4C37">
            <w:pPr>
              <w:jc w:val="both"/>
              <w:rPr>
                <w:bCs/>
                <w:sz w:val="22"/>
                <w:szCs w:val="22"/>
              </w:rPr>
            </w:pPr>
            <w:r w:rsidRPr="007A4C41">
              <w:rPr>
                <w:bCs/>
                <w:sz w:val="22"/>
                <w:szCs w:val="22"/>
              </w:rPr>
              <w:t xml:space="preserve">Article 4 - Individual notification thresholds </w:t>
            </w:r>
          </w:p>
          <w:p w14:paraId="483B3780" w14:textId="77777777" w:rsidR="004D4C37" w:rsidRPr="00A1235C" w:rsidRDefault="004D4C37" w:rsidP="004D4C37">
            <w:pPr>
              <w:jc w:val="both"/>
              <w:rPr>
                <w:sz w:val="22"/>
                <w:szCs w:val="22"/>
              </w:rPr>
            </w:pPr>
          </w:p>
        </w:tc>
        <w:tc>
          <w:tcPr>
            <w:tcW w:w="1956" w:type="dxa"/>
          </w:tcPr>
          <w:p w14:paraId="22CCFA0D" w14:textId="1114F61E" w:rsidR="004D4C37" w:rsidRPr="00A1235C" w:rsidRDefault="00500183" w:rsidP="004D4C37">
            <w:r>
              <w:t>N/A,</w:t>
            </w:r>
            <w:ins w:id="3" w:author="Ljudmila Sokolnikova - RAM" w:date="2025-07-18T11:52:00Z" w16du:dateUtc="2025-07-18T08:52:00Z">
              <w:r w:rsidR="008D32AA">
                <w:t xml:space="preserve"> </w:t>
              </w:r>
            </w:ins>
            <w:r w:rsidR="008D32AA">
              <w:t>explanation in Annex 1</w:t>
            </w:r>
            <w:r>
              <w:t xml:space="preserve"> </w:t>
            </w:r>
          </w:p>
        </w:tc>
        <w:tc>
          <w:tcPr>
            <w:tcW w:w="1956" w:type="dxa"/>
          </w:tcPr>
          <w:p w14:paraId="2CA18251" w14:textId="700ABE64" w:rsidR="004D4C37" w:rsidRPr="00A1235C" w:rsidRDefault="00500183" w:rsidP="004D4C37">
            <w:r>
              <w:t xml:space="preserve">N/A, </w:t>
            </w:r>
            <w:r w:rsidR="008D32AA">
              <w:t>explanation in Annex 1</w:t>
            </w:r>
          </w:p>
        </w:tc>
        <w:tc>
          <w:tcPr>
            <w:tcW w:w="1956" w:type="dxa"/>
          </w:tcPr>
          <w:p w14:paraId="4B111CBD" w14:textId="4A4BCCA6" w:rsidR="004D4C37" w:rsidRPr="00A1235C" w:rsidRDefault="00500183" w:rsidP="004D4C37">
            <w:r>
              <w:t xml:space="preserve">N/A, </w:t>
            </w:r>
            <w:r w:rsidR="008D32AA">
              <w:t>explanation in Annex 1</w:t>
            </w:r>
          </w:p>
        </w:tc>
        <w:tc>
          <w:tcPr>
            <w:tcW w:w="1956" w:type="dxa"/>
          </w:tcPr>
          <w:p w14:paraId="6A886B27" w14:textId="5813C6CD" w:rsidR="004D4C37" w:rsidRPr="00A1235C" w:rsidRDefault="00500183" w:rsidP="004D4C37">
            <w:r>
              <w:t xml:space="preserve">N/A, </w:t>
            </w:r>
            <w:r w:rsidR="008D32AA">
              <w:t>explanation in Annex 1</w:t>
            </w:r>
          </w:p>
        </w:tc>
        <w:tc>
          <w:tcPr>
            <w:tcW w:w="1957" w:type="dxa"/>
          </w:tcPr>
          <w:p w14:paraId="0E83B7F9" w14:textId="567024ED" w:rsidR="004D4C37" w:rsidRPr="00A1235C" w:rsidRDefault="00500183" w:rsidP="004D4C37">
            <w:r>
              <w:t xml:space="preserve">N/A, </w:t>
            </w:r>
            <w:r w:rsidR="008D32AA">
              <w:t>explanation in Annex 1</w:t>
            </w:r>
          </w:p>
        </w:tc>
      </w:tr>
      <w:tr w:rsidR="004D4C37" w:rsidRPr="0017445D" w14:paraId="7748EA60" w14:textId="77777777" w:rsidTr="00574078">
        <w:trPr>
          <w:trHeight w:val="145"/>
        </w:trPr>
        <w:tc>
          <w:tcPr>
            <w:tcW w:w="3697" w:type="dxa"/>
          </w:tcPr>
          <w:p w14:paraId="3E7A1D54" w14:textId="77777777" w:rsidR="004D4C37" w:rsidRDefault="004D4C37" w:rsidP="004D4C37">
            <w:pPr>
              <w:jc w:val="both"/>
              <w:rPr>
                <w:bCs/>
                <w:sz w:val="22"/>
                <w:szCs w:val="22"/>
              </w:rPr>
            </w:pPr>
            <w:r w:rsidRPr="007A4C41">
              <w:rPr>
                <w:bCs/>
                <w:sz w:val="22"/>
                <w:szCs w:val="22"/>
              </w:rPr>
              <w:t xml:space="preserve">Article 5 – Transparency of aid </w:t>
            </w:r>
          </w:p>
          <w:p w14:paraId="7F271DBE" w14:textId="77777777" w:rsidR="004D4C37" w:rsidRPr="00A1235C" w:rsidRDefault="004D4C37" w:rsidP="004D4C37">
            <w:pPr>
              <w:jc w:val="both"/>
              <w:rPr>
                <w:sz w:val="22"/>
                <w:szCs w:val="22"/>
              </w:rPr>
            </w:pPr>
          </w:p>
        </w:tc>
        <w:tc>
          <w:tcPr>
            <w:tcW w:w="1956" w:type="dxa"/>
          </w:tcPr>
          <w:p w14:paraId="1AAD0D05" w14:textId="551A47AD" w:rsidR="004D4C37" w:rsidRPr="00A1235C" w:rsidRDefault="00500183" w:rsidP="004D4C37">
            <w:r>
              <w:t>N/A</w:t>
            </w:r>
            <w:r w:rsidR="0097217B">
              <w:t xml:space="preserve"> for individual awards</w:t>
            </w:r>
          </w:p>
        </w:tc>
        <w:tc>
          <w:tcPr>
            <w:tcW w:w="1956" w:type="dxa"/>
          </w:tcPr>
          <w:p w14:paraId="7BD92A31" w14:textId="3626B51C" w:rsidR="004D4C37" w:rsidRPr="00A1235C" w:rsidRDefault="00500183" w:rsidP="004D4C37">
            <w:r>
              <w:t>N/A</w:t>
            </w:r>
            <w:r w:rsidR="0097217B">
              <w:t xml:space="preserve"> for individual awards</w:t>
            </w:r>
          </w:p>
        </w:tc>
        <w:tc>
          <w:tcPr>
            <w:tcW w:w="1956" w:type="dxa"/>
          </w:tcPr>
          <w:p w14:paraId="55348E8A" w14:textId="186DFBE6" w:rsidR="004D4C37" w:rsidRPr="00A1235C" w:rsidRDefault="00500183" w:rsidP="004D4C37">
            <w:r>
              <w:t>N/A</w:t>
            </w:r>
            <w:r w:rsidR="0097217B">
              <w:t xml:space="preserve"> for individual awards</w:t>
            </w:r>
          </w:p>
        </w:tc>
        <w:tc>
          <w:tcPr>
            <w:tcW w:w="1956" w:type="dxa"/>
          </w:tcPr>
          <w:p w14:paraId="5C4D1DF8" w14:textId="2155956B" w:rsidR="004D4C37" w:rsidRPr="00A1235C" w:rsidRDefault="00500183" w:rsidP="004D4C37">
            <w:r>
              <w:t>N/A</w:t>
            </w:r>
            <w:r w:rsidR="0097217B">
              <w:t xml:space="preserve"> for individual awards</w:t>
            </w:r>
          </w:p>
        </w:tc>
        <w:tc>
          <w:tcPr>
            <w:tcW w:w="1957" w:type="dxa"/>
          </w:tcPr>
          <w:p w14:paraId="1583AB22" w14:textId="3EC50F95" w:rsidR="004D4C37" w:rsidRPr="00A1235C" w:rsidRDefault="00500183" w:rsidP="004D4C37">
            <w:r>
              <w:t>N/A</w:t>
            </w:r>
            <w:r w:rsidR="0097217B">
              <w:t xml:space="preserve"> for individual awards</w:t>
            </w:r>
          </w:p>
        </w:tc>
      </w:tr>
      <w:tr w:rsidR="004D4C37" w:rsidRPr="0017445D" w14:paraId="1249DCF8" w14:textId="77777777" w:rsidTr="00574078">
        <w:trPr>
          <w:trHeight w:val="145"/>
        </w:trPr>
        <w:tc>
          <w:tcPr>
            <w:tcW w:w="3697" w:type="dxa"/>
          </w:tcPr>
          <w:p w14:paraId="6DC3F2FC" w14:textId="77777777" w:rsidR="004D4C37" w:rsidRDefault="004D4C37" w:rsidP="004D4C37">
            <w:pPr>
              <w:jc w:val="both"/>
              <w:rPr>
                <w:bCs/>
                <w:sz w:val="22"/>
                <w:szCs w:val="22"/>
              </w:rPr>
            </w:pPr>
            <w:r w:rsidRPr="007A4C41">
              <w:rPr>
                <w:bCs/>
                <w:sz w:val="22"/>
                <w:szCs w:val="22"/>
              </w:rPr>
              <w:t xml:space="preserve">Article 6 - Incentive effect </w:t>
            </w:r>
          </w:p>
          <w:p w14:paraId="368FF0F7" w14:textId="77777777" w:rsidR="004D4C37" w:rsidRDefault="004D4C37" w:rsidP="004D4C37">
            <w:pPr>
              <w:jc w:val="both"/>
              <w:rPr>
                <w:sz w:val="22"/>
                <w:szCs w:val="22"/>
              </w:rPr>
            </w:pPr>
          </w:p>
        </w:tc>
        <w:tc>
          <w:tcPr>
            <w:tcW w:w="1956" w:type="dxa"/>
          </w:tcPr>
          <w:p w14:paraId="4B1C1357" w14:textId="078BB84C" w:rsidR="004D4C37" w:rsidRPr="00A1235C" w:rsidRDefault="00A4202D" w:rsidP="004D4C37">
            <w:r>
              <w:t xml:space="preserve">N/A, GBER Art 6 point 5 (e)  </w:t>
            </w:r>
          </w:p>
        </w:tc>
        <w:tc>
          <w:tcPr>
            <w:tcW w:w="1956" w:type="dxa"/>
          </w:tcPr>
          <w:p w14:paraId="0F1EC1C2" w14:textId="1629ECC4" w:rsidR="004D4C37" w:rsidRPr="00A1235C" w:rsidRDefault="00A4202D" w:rsidP="004D4C37">
            <w:r>
              <w:t xml:space="preserve">N/A, GBER Art 6 point 5 (e)  </w:t>
            </w:r>
          </w:p>
        </w:tc>
        <w:tc>
          <w:tcPr>
            <w:tcW w:w="1956" w:type="dxa"/>
          </w:tcPr>
          <w:p w14:paraId="29FBD817" w14:textId="616CD4AC" w:rsidR="004D4C37" w:rsidRPr="00A1235C" w:rsidRDefault="00A4202D" w:rsidP="004D4C37">
            <w:r>
              <w:t xml:space="preserve">N/A, GBER Art 6 point 5 (e)  </w:t>
            </w:r>
          </w:p>
        </w:tc>
        <w:tc>
          <w:tcPr>
            <w:tcW w:w="1956" w:type="dxa"/>
          </w:tcPr>
          <w:p w14:paraId="3D9DAF11" w14:textId="2727B08A" w:rsidR="004D4C37" w:rsidRPr="00A1235C" w:rsidRDefault="00A4202D" w:rsidP="004D4C37">
            <w:r>
              <w:t xml:space="preserve">N/A, GBER Art 6 point 5 (e)  </w:t>
            </w:r>
          </w:p>
        </w:tc>
        <w:tc>
          <w:tcPr>
            <w:tcW w:w="1957" w:type="dxa"/>
          </w:tcPr>
          <w:p w14:paraId="6551E84E" w14:textId="38AC60BF" w:rsidR="004D4C37" w:rsidRPr="00A1235C" w:rsidRDefault="00A4202D" w:rsidP="004D4C37">
            <w:r>
              <w:t xml:space="preserve">N/A, GBER Art 6 point 5 (e)  </w:t>
            </w:r>
          </w:p>
        </w:tc>
      </w:tr>
      <w:tr w:rsidR="004D4C37" w:rsidRPr="0017445D" w14:paraId="3E5D3C1D" w14:textId="77777777" w:rsidTr="00574078">
        <w:trPr>
          <w:trHeight w:val="145"/>
        </w:trPr>
        <w:tc>
          <w:tcPr>
            <w:tcW w:w="3697" w:type="dxa"/>
          </w:tcPr>
          <w:p w14:paraId="114D94BA" w14:textId="77777777" w:rsidR="004D4C37" w:rsidRDefault="004D4C37" w:rsidP="004D4C37">
            <w:pPr>
              <w:jc w:val="both"/>
              <w:rPr>
                <w:bCs/>
                <w:sz w:val="22"/>
                <w:szCs w:val="22"/>
              </w:rPr>
            </w:pPr>
            <w:r w:rsidRPr="007A4C41">
              <w:rPr>
                <w:bCs/>
                <w:sz w:val="22"/>
                <w:szCs w:val="22"/>
              </w:rPr>
              <w:t>Article 7 - Eligible costs</w:t>
            </w:r>
          </w:p>
          <w:p w14:paraId="70B4449D" w14:textId="77777777" w:rsidR="004D4C37" w:rsidRPr="00A1235C" w:rsidRDefault="004D4C37" w:rsidP="004D4C37">
            <w:pPr>
              <w:rPr>
                <w:sz w:val="22"/>
                <w:szCs w:val="22"/>
              </w:rPr>
            </w:pPr>
          </w:p>
        </w:tc>
        <w:tc>
          <w:tcPr>
            <w:tcW w:w="1956" w:type="dxa"/>
          </w:tcPr>
          <w:p w14:paraId="4EB92967" w14:textId="6A217E8A" w:rsidR="004D4C37" w:rsidRPr="00A1235C" w:rsidRDefault="00253E59" w:rsidP="004D4C37">
            <w:r w:rsidRPr="00253E59">
              <w:t>NACE group level economic sector</w:t>
            </w:r>
            <w:r>
              <w:t xml:space="preserve"> for the company is 01.1 growing of non-perennial crops, see Annex 4, which is a </w:t>
            </w:r>
            <w:r w:rsidR="007306DD">
              <w:t xml:space="preserve">data compiled from the </w:t>
            </w:r>
            <w:hyperlink r:id="rId32" w:history="1">
              <w:r w:rsidR="007306DD" w:rsidRPr="007306DD">
                <w:rPr>
                  <w:rStyle w:val="Hyperlink"/>
                </w:rPr>
                <w:t xml:space="preserve">Estonian state aid and </w:t>
              </w:r>
              <w:r w:rsidR="007306DD" w:rsidRPr="007306DD">
                <w:rPr>
                  <w:rStyle w:val="Hyperlink"/>
                  <w:i/>
                  <w:iCs/>
                </w:rPr>
                <w:t>de minimis</w:t>
              </w:r>
              <w:r w:rsidR="007306DD" w:rsidRPr="007306DD">
                <w:rPr>
                  <w:rStyle w:val="Hyperlink"/>
                </w:rPr>
                <w:t xml:space="preserve"> aid register</w:t>
              </w:r>
            </w:hyperlink>
          </w:p>
        </w:tc>
        <w:tc>
          <w:tcPr>
            <w:tcW w:w="1956" w:type="dxa"/>
          </w:tcPr>
          <w:p w14:paraId="307643B0" w14:textId="0248FE2C" w:rsidR="004D4C37" w:rsidRPr="00A1235C" w:rsidRDefault="007306DD" w:rsidP="004D4C37">
            <w:r w:rsidRPr="00253E59">
              <w:t>NACE group level economic sector</w:t>
            </w:r>
            <w:r>
              <w:t xml:space="preserve"> for the company is 01.1 growing of non-perennial crops, see Annex 4, which is a data compiled from the </w:t>
            </w:r>
            <w:hyperlink r:id="rId33" w:history="1">
              <w:r w:rsidRPr="007306DD">
                <w:rPr>
                  <w:rStyle w:val="Hyperlink"/>
                </w:rPr>
                <w:t xml:space="preserve">Estonian state aid and </w:t>
              </w:r>
              <w:r w:rsidRPr="007306DD">
                <w:rPr>
                  <w:rStyle w:val="Hyperlink"/>
                  <w:i/>
                  <w:iCs/>
                </w:rPr>
                <w:t xml:space="preserve">de minimis </w:t>
              </w:r>
              <w:r w:rsidRPr="007306DD">
                <w:rPr>
                  <w:rStyle w:val="Hyperlink"/>
                </w:rPr>
                <w:t>aid register</w:t>
              </w:r>
            </w:hyperlink>
          </w:p>
        </w:tc>
        <w:tc>
          <w:tcPr>
            <w:tcW w:w="1956" w:type="dxa"/>
          </w:tcPr>
          <w:p w14:paraId="440F86A9" w14:textId="7CE4C6E3" w:rsidR="004D4C37" w:rsidRPr="00A1235C" w:rsidRDefault="007306DD" w:rsidP="004D4C37">
            <w:r w:rsidRPr="00253E59">
              <w:t>NACE group level economic sector</w:t>
            </w:r>
            <w:r>
              <w:t xml:space="preserve"> for the company is 01.1 growing of non-perennial crops, see Annex 4, which is a data compiled from the </w:t>
            </w:r>
            <w:hyperlink r:id="rId34" w:history="1">
              <w:r w:rsidRPr="007306DD">
                <w:rPr>
                  <w:rStyle w:val="Hyperlink"/>
                </w:rPr>
                <w:t xml:space="preserve">Estonian state aid and </w:t>
              </w:r>
              <w:r w:rsidRPr="007306DD">
                <w:rPr>
                  <w:rStyle w:val="Hyperlink"/>
                  <w:i/>
                  <w:iCs/>
                </w:rPr>
                <w:t xml:space="preserve">de minimis </w:t>
              </w:r>
              <w:r w:rsidRPr="007306DD">
                <w:rPr>
                  <w:rStyle w:val="Hyperlink"/>
                </w:rPr>
                <w:t>aid register</w:t>
              </w:r>
            </w:hyperlink>
          </w:p>
        </w:tc>
        <w:tc>
          <w:tcPr>
            <w:tcW w:w="1956" w:type="dxa"/>
          </w:tcPr>
          <w:p w14:paraId="22ADE56D" w14:textId="23925376" w:rsidR="004D4C37" w:rsidRPr="00A1235C" w:rsidRDefault="007306DD" w:rsidP="004D4C37">
            <w:r w:rsidRPr="00253E59">
              <w:t>NACE group level economic sector</w:t>
            </w:r>
            <w:r>
              <w:t xml:space="preserve"> for the company is 01.1 growing of non-perennial crops, see Annex 4, which is a data compiled from the </w:t>
            </w:r>
            <w:hyperlink r:id="rId35" w:history="1">
              <w:r w:rsidRPr="007306DD">
                <w:rPr>
                  <w:rStyle w:val="Hyperlink"/>
                </w:rPr>
                <w:t xml:space="preserve">Estonian state aid and </w:t>
              </w:r>
              <w:r w:rsidRPr="007306DD">
                <w:rPr>
                  <w:rStyle w:val="Hyperlink"/>
                  <w:i/>
                  <w:iCs/>
                </w:rPr>
                <w:t>de minimis</w:t>
              </w:r>
              <w:r w:rsidRPr="007306DD">
                <w:rPr>
                  <w:rStyle w:val="Hyperlink"/>
                </w:rPr>
                <w:t xml:space="preserve"> aid register</w:t>
              </w:r>
            </w:hyperlink>
          </w:p>
        </w:tc>
        <w:tc>
          <w:tcPr>
            <w:tcW w:w="1957" w:type="dxa"/>
          </w:tcPr>
          <w:p w14:paraId="04474CE2" w14:textId="5D941BB4" w:rsidR="004D4C37" w:rsidRPr="00A1235C" w:rsidRDefault="007306DD" w:rsidP="004D4C37">
            <w:r w:rsidRPr="00253E59">
              <w:t>NACE group level economic sector</w:t>
            </w:r>
            <w:r>
              <w:t xml:space="preserve"> for the company is 01.1 growing of non-perennial crops, see Annex 4, which is a data compiled from the </w:t>
            </w:r>
            <w:hyperlink r:id="rId36" w:history="1">
              <w:r w:rsidRPr="007306DD">
                <w:rPr>
                  <w:rStyle w:val="Hyperlink"/>
                </w:rPr>
                <w:t xml:space="preserve">Estonian state aid and </w:t>
              </w:r>
              <w:r w:rsidRPr="007306DD">
                <w:rPr>
                  <w:rStyle w:val="Hyperlink"/>
                  <w:i/>
                  <w:iCs/>
                </w:rPr>
                <w:t>de minimis</w:t>
              </w:r>
              <w:r w:rsidRPr="007306DD">
                <w:rPr>
                  <w:rStyle w:val="Hyperlink"/>
                </w:rPr>
                <w:t xml:space="preserve"> aid register</w:t>
              </w:r>
            </w:hyperlink>
          </w:p>
        </w:tc>
      </w:tr>
      <w:tr w:rsidR="004D4C37" w:rsidRPr="0017445D" w14:paraId="4581EB66" w14:textId="77777777" w:rsidTr="00574078">
        <w:trPr>
          <w:trHeight w:val="145"/>
        </w:trPr>
        <w:tc>
          <w:tcPr>
            <w:tcW w:w="3697" w:type="dxa"/>
          </w:tcPr>
          <w:p w14:paraId="684F5BB1" w14:textId="77777777" w:rsidR="004D4C37" w:rsidRDefault="004D4C37" w:rsidP="004D4C37">
            <w:pPr>
              <w:jc w:val="both"/>
              <w:rPr>
                <w:bCs/>
                <w:sz w:val="22"/>
                <w:szCs w:val="22"/>
              </w:rPr>
            </w:pPr>
            <w:r w:rsidRPr="007A4C41">
              <w:rPr>
                <w:bCs/>
                <w:sz w:val="22"/>
                <w:szCs w:val="22"/>
              </w:rPr>
              <w:t xml:space="preserve">Article 8 - Cumulation </w:t>
            </w:r>
          </w:p>
          <w:p w14:paraId="7FF65326" w14:textId="77777777" w:rsidR="004D4C37" w:rsidRPr="00A1235C" w:rsidRDefault="004D4C37" w:rsidP="004D4C37">
            <w:pPr>
              <w:jc w:val="both"/>
              <w:rPr>
                <w:sz w:val="22"/>
                <w:szCs w:val="22"/>
              </w:rPr>
            </w:pPr>
          </w:p>
        </w:tc>
        <w:tc>
          <w:tcPr>
            <w:tcW w:w="1956" w:type="dxa"/>
          </w:tcPr>
          <w:p w14:paraId="27E0D410" w14:textId="6AF1251E" w:rsidR="004D4C37" w:rsidRPr="00A1235C" w:rsidRDefault="009216DD" w:rsidP="004D4C37">
            <w:r>
              <w:t>N/A</w:t>
            </w:r>
            <w:r w:rsidR="007306DD">
              <w:t xml:space="preserve">, </w:t>
            </w:r>
            <w:r w:rsidR="007306DD" w:rsidRPr="00EF641B">
              <w:t>not necessary to stipulate in the legal basis, because of nature of the measure</w:t>
            </w:r>
          </w:p>
        </w:tc>
        <w:tc>
          <w:tcPr>
            <w:tcW w:w="1956" w:type="dxa"/>
          </w:tcPr>
          <w:p w14:paraId="77343C01" w14:textId="076995F9" w:rsidR="004D4C37" w:rsidRPr="00A1235C" w:rsidRDefault="007306DD" w:rsidP="004D4C37">
            <w:r>
              <w:t xml:space="preserve">N/A, </w:t>
            </w:r>
            <w:r w:rsidRPr="00EF641B">
              <w:t>not necessary to stipulate in the legal basis, because of nature of the measure</w:t>
            </w:r>
          </w:p>
        </w:tc>
        <w:tc>
          <w:tcPr>
            <w:tcW w:w="1956" w:type="dxa"/>
          </w:tcPr>
          <w:p w14:paraId="29EEFC88" w14:textId="59868D0E" w:rsidR="004D4C37" w:rsidRPr="00A1235C" w:rsidRDefault="007306DD" w:rsidP="004D4C37">
            <w:r>
              <w:t xml:space="preserve">N/A, </w:t>
            </w:r>
            <w:r w:rsidRPr="00EF641B">
              <w:t>not necessary to stipulate in the legal basis, because of nature of the measure</w:t>
            </w:r>
          </w:p>
        </w:tc>
        <w:tc>
          <w:tcPr>
            <w:tcW w:w="1956" w:type="dxa"/>
          </w:tcPr>
          <w:p w14:paraId="505AC526" w14:textId="7C226AF0" w:rsidR="004D4C37" w:rsidRPr="00A1235C" w:rsidRDefault="007306DD" w:rsidP="004D4C37">
            <w:r>
              <w:t xml:space="preserve">N/A, </w:t>
            </w:r>
            <w:r w:rsidRPr="00EF641B">
              <w:t>not necessary to stipulate in the legal basis, because of nature of the measure</w:t>
            </w:r>
          </w:p>
        </w:tc>
        <w:tc>
          <w:tcPr>
            <w:tcW w:w="1957" w:type="dxa"/>
          </w:tcPr>
          <w:p w14:paraId="454A112E" w14:textId="34D40EB7" w:rsidR="004D4C37" w:rsidRPr="00A1235C" w:rsidRDefault="007306DD" w:rsidP="004D4C37">
            <w:r>
              <w:t xml:space="preserve">N/A, </w:t>
            </w:r>
            <w:r w:rsidRPr="00EF641B">
              <w:t>not necessary to stipulate in the legal basis, because of nature of the measure</w:t>
            </w:r>
          </w:p>
        </w:tc>
      </w:tr>
      <w:tr w:rsidR="004D4C37" w:rsidRPr="0017445D" w14:paraId="0225EAA5" w14:textId="77777777" w:rsidTr="00574078">
        <w:trPr>
          <w:trHeight w:val="145"/>
        </w:trPr>
        <w:tc>
          <w:tcPr>
            <w:tcW w:w="3697" w:type="dxa"/>
          </w:tcPr>
          <w:p w14:paraId="477D7103" w14:textId="77777777" w:rsidR="004D4C37" w:rsidRDefault="004D4C37" w:rsidP="004D4C37">
            <w:pPr>
              <w:autoSpaceDE w:val="0"/>
              <w:autoSpaceDN w:val="0"/>
              <w:adjustRightInd w:val="0"/>
              <w:jc w:val="both"/>
              <w:rPr>
                <w:bCs/>
                <w:sz w:val="22"/>
                <w:szCs w:val="22"/>
              </w:rPr>
            </w:pPr>
            <w:r w:rsidRPr="007A4C41">
              <w:rPr>
                <w:bCs/>
                <w:sz w:val="22"/>
                <w:szCs w:val="22"/>
              </w:rPr>
              <w:t xml:space="preserve">Article 9 – Publication and information </w:t>
            </w:r>
          </w:p>
          <w:p w14:paraId="1A5DD330" w14:textId="77777777" w:rsidR="004D4C37" w:rsidRPr="00A1235C" w:rsidRDefault="004D4C37" w:rsidP="004D4C37">
            <w:pPr>
              <w:jc w:val="both"/>
              <w:rPr>
                <w:sz w:val="22"/>
                <w:szCs w:val="22"/>
              </w:rPr>
            </w:pPr>
          </w:p>
        </w:tc>
        <w:tc>
          <w:tcPr>
            <w:tcW w:w="1956" w:type="dxa"/>
          </w:tcPr>
          <w:p w14:paraId="1C7BA88A" w14:textId="30D18A9C" w:rsidR="004D4C37" w:rsidRPr="00A1235C" w:rsidRDefault="007306DD" w:rsidP="004D4C37">
            <w:r>
              <w:t xml:space="preserve">Information is published in the Estonian state aid and </w:t>
            </w:r>
            <w:r w:rsidRPr="007306DD">
              <w:rPr>
                <w:i/>
                <w:iCs/>
              </w:rPr>
              <w:t>de minimis</w:t>
            </w:r>
            <w:r>
              <w:t xml:space="preserve"> aid register and </w:t>
            </w:r>
            <w:hyperlink r:id="rId37" w:history="1">
              <w:r w:rsidR="009216DD" w:rsidRPr="007306DD">
                <w:rPr>
                  <w:rStyle w:val="Hyperlink"/>
                </w:rPr>
                <w:t>TAM</w:t>
              </w:r>
            </w:hyperlink>
            <w:r w:rsidR="00A67BA9">
              <w:t>, pdf added</w:t>
            </w:r>
          </w:p>
        </w:tc>
        <w:tc>
          <w:tcPr>
            <w:tcW w:w="1956" w:type="dxa"/>
          </w:tcPr>
          <w:p w14:paraId="4EFD7047" w14:textId="497EE074" w:rsidR="004D4C37" w:rsidRPr="00A1235C" w:rsidRDefault="007306DD" w:rsidP="004D4C37">
            <w:r>
              <w:t xml:space="preserve">Information is published in the Estonian state aid and </w:t>
            </w:r>
            <w:r w:rsidRPr="007306DD">
              <w:rPr>
                <w:i/>
                <w:iCs/>
              </w:rPr>
              <w:t>de minimis</w:t>
            </w:r>
            <w:r>
              <w:t xml:space="preserve"> aid register and </w:t>
            </w:r>
            <w:hyperlink r:id="rId38" w:history="1">
              <w:r w:rsidRPr="00A67BA9">
                <w:rPr>
                  <w:rStyle w:val="Hyperlink"/>
                </w:rPr>
                <w:t>TAM</w:t>
              </w:r>
            </w:hyperlink>
            <w:r w:rsidR="00A67BA9">
              <w:t>, pdf added</w:t>
            </w:r>
          </w:p>
        </w:tc>
        <w:tc>
          <w:tcPr>
            <w:tcW w:w="1956" w:type="dxa"/>
          </w:tcPr>
          <w:p w14:paraId="6BC92BD5" w14:textId="68007DD3" w:rsidR="004D4C37" w:rsidRPr="00A1235C" w:rsidRDefault="007306DD" w:rsidP="004D4C37">
            <w:r>
              <w:t xml:space="preserve">Information is published in the Estonian state aid and </w:t>
            </w:r>
            <w:r w:rsidRPr="007306DD">
              <w:rPr>
                <w:i/>
                <w:iCs/>
              </w:rPr>
              <w:t>de minimis</w:t>
            </w:r>
            <w:r>
              <w:t xml:space="preserve"> aid register and </w:t>
            </w:r>
            <w:hyperlink r:id="rId39" w:history="1">
              <w:r w:rsidRPr="00A67BA9">
                <w:rPr>
                  <w:rStyle w:val="Hyperlink"/>
                </w:rPr>
                <w:t>TAM</w:t>
              </w:r>
            </w:hyperlink>
            <w:r w:rsidR="00A67BA9">
              <w:t>, pdf added</w:t>
            </w:r>
          </w:p>
        </w:tc>
        <w:tc>
          <w:tcPr>
            <w:tcW w:w="1956" w:type="dxa"/>
          </w:tcPr>
          <w:p w14:paraId="1FA374A1" w14:textId="1408BD08" w:rsidR="004D4C37" w:rsidRPr="00A1235C" w:rsidRDefault="007306DD" w:rsidP="004D4C37">
            <w:r>
              <w:t xml:space="preserve">Information is published in the Estonian state aid and </w:t>
            </w:r>
            <w:r w:rsidRPr="007306DD">
              <w:rPr>
                <w:i/>
                <w:iCs/>
              </w:rPr>
              <w:t>de minimis</w:t>
            </w:r>
            <w:r>
              <w:t xml:space="preserve"> aid register and </w:t>
            </w:r>
            <w:hyperlink r:id="rId40" w:history="1">
              <w:r w:rsidRPr="007306DD">
                <w:rPr>
                  <w:rStyle w:val="Hyperlink"/>
                </w:rPr>
                <w:t>TAM</w:t>
              </w:r>
            </w:hyperlink>
            <w:r w:rsidR="00A67BA9">
              <w:t>, pdf added</w:t>
            </w:r>
          </w:p>
        </w:tc>
        <w:tc>
          <w:tcPr>
            <w:tcW w:w="1957" w:type="dxa"/>
          </w:tcPr>
          <w:p w14:paraId="5CBE0DD7" w14:textId="32992CDE" w:rsidR="004D4C37" w:rsidRPr="00A67BA9" w:rsidRDefault="007306DD" w:rsidP="004D4C37">
            <w:r>
              <w:t xml:space="preserve">Information is published in the Estonian state aid and </w:t>
            </w:r>
            <w:r w:rsidRPr="007306DD">
              <w:rPr>
                <w:i/>
                <w:iCs/>
              </w:rPr>
              <w:t>de minimis</w:t>
            </w:r>
            <w:r>
              <w:t xml:space="preserve"> aid register and </w:t>
            </w:r>
            <w:hyperlink r:id="rId41" w:history="1">
              <w:r w:rsidRPr="00A67BA9">
                <w:rPr>
                  <w:rStyle w:val="Hyperlink"/>
                </w:rPr>
                <w:t>TAM</w:t>
              </w:r>
            </w:hyperlink>
            <w:r w:rsidR="00A67BA9">
              <w:t>, pdf added</w:t>
            </w:r>
          </w:p>
        </w:tc>
      </w:tr>
      <w:tr w:rsidR="004D4C37" w:rsidRPr="0017445D" w14:paraId="299800DF" w14:textId="77777777" w:rsidTr="00574078">
        <w:trPr>
          <w:trHeight w:val="145"/>
        </w:trPr>
        <w:tc>
          <w:tcPr>
            <w:tcW w:w="3697" w:type="dxa"/>
          </w:tcPr>
          <w:p w14:paraId="771ABB67" w14:textId="77777777" w:rsidR="004D4C37" w:rsidRDefault="004D4C37" w:rsidP="004D4C37">
            <w:pPr>
              <w:jc w:val="both"/>
              <w:rPr>
                <w:bCs/>
                <w:sz w:val="22"/>
                <w:szCs w:val="22"/>
              </w:rPr>
            </w:pPr>
            <w:r w:rsidRPr="007A4C41">
              <w:rPr>
                <w:bCs/>
                <w:sz w:val="22"/>
                <w:szCs w:val="22"/>
              </w:rPr>
              <w:lastRenderedPageBreak/>
              <w:t>Article 11- Reporting (info sheets)</w:t>
            </w:r>
          </w:p>
          <w:p w14:paraId="36762D2A" w14:textId="32656685" w:rsidR="004D4C37" w:rsidRPr="00A1235C" w:rsidRDefault="004D4C37" w:rsidP="004D4C37">
            <w:pPr>
              <w:tabs>
                <w:tab w:val="num" w:pos="360"/>
              </w:tabs>
              <w:ind w:left="360" w:hanging="360"/>
              <w:jc w:val="both"/>
              <w:rPr>
                <w:sz w:val="22"/>
                <w:szCs w:val="22"/>
              </w:rPr>
            </w:pPr>
          </w:p>
        </w:tc>
        <w:tc>
          <w:tcPr>
            <w:tcW w:w="1956" w:type="dxa"/>
          </w:tcPr>
          <w:p w14:paraId="6EAF65D1" w14:textId="23E4F1F8" w:rsidR="004D4C37" w:rsidRPr="00A1235C" w:rsidRDefault="009216DD" w:rsidP="004D4C37">
            <w:r>
              <w:t>N/A</w:t>
            </w:r>
            <w:r w:rsidR="00027265">
              <w:t xml:space="preserve"> for individual awards</w:t>
            </w:r>
          </w:p>
        </w:tc>
        <w:tc>
          <w:tcPr>
            <w:tcW w:w="1956" w:type="dxa"/>
          </w:tcPr>
          <w:p w14:paraId="59E200A7" w14:textId="79697E2F" w:rsidR="004D4C37" w:rsidRPr="00A1235C" w:rsidRDefault="009216DD" w:rsidP="004D4C37">
            <w:r>
              <w:t>N/A</w:t>
            </w:r>
            <w:r w:rsidR="00027265">
              <w:t xml:space="preserve"> for individual awards</w:t>
            </w:r>
          </w:p>
        </w:tc>
        <w:tc>
          <w:tcPr>
            <w:tcW w:w="1956" w:type="dxa"/>
          </w:tcPr>
          <w:p w14:paraId="4E3FFF14" w14:textId="4C76084D" w:rsidR="004D4C37" w:rsidRPr="00A1235C" w:rsidRDefault="009216DD" w:rsidP="004D4C37">
            <w:r>
              <w:t>N/A</w:t>
            </w:r>
            <w:r w:rsidR="00027265">
              <w:t xml:space="preserve"> for individual awards</w:t>
            </w:r>
          </w:p>
        </w:tc>
        <w:tc>
          <w:tcPr>
            <w:tcW w:w="1956" w:type="dxa"/>
          </w:tcPr>
          <w:p w14:paraId="08297823" w14:textId="3FA8B615" w:rsidR="004D4C37" w:rsidRPr="00A1235C" w:rsidRDefault="009216DD" w:rsidP="004D4C37">
            <w:r>
              <w:t>N/A</w:t>
            </w:r>
            <w:r w:rsidR="00027265">
              <w:t xml:space="preserve"> for individual awards</w:t>
            </w:r>
          </w:p>
        </w:tc>
        <w:tc>
          <w:tcPr>
            <w:tcW w:w="1957" w:type="dxa"/>
          </w:tcPr>
          <w:p w14:paraId="39F29056" w14:textId="0E3B6A95" w:rsidR="004D4C37" w:rsidRPr="00A1235C" w:rsidRDefault="009216DD" w:rsidP="004D4C37">
            <w:r>
              <w:t>N/A</w:t>
            </w:r>
            <w:r w:rsidR="00027265">
              <w:t xml:space="preserve"> for individual awards</w:t>
            </w:r>
          </w:p>
        </w:tc>
      </w:tr>
    </w:tbl>
    <w:p w14:paraId="65221209" w14:textId="77777777" w:rsidR="004C60B0" w:rsidRPr="004C60B0" w:rsidRDefault="004C60B0" w:rsidP="004C60B0">
      <w:pPr>
        <w:jc w:val="center"/>
        <w:rPr>
          <w:b/>
          <w:sz w:val="28"/>
          <w:szCs w:val="28"/>
          <w:u w:val="single"/>
        </w:rPr>
      </w:pPr>
    </w:p>
    <w:p w14:paraId="6EF722A6" w14:textId="77777777" w:rsidR="008F493A" w:rsidRPr="00573852" w:rsidRDefault="008F493A" w:rsidP="008F493A"/>
    <w:p w14:paraId="1FE26C5F" w14:textId="1683F77F" w:rsidR="008F493A" w:rsidRDefault="008F493A" w:rsidP="004C60B0">
      <w:pPr>
        <w:jc w:val="center"/>
        <w:rPr>
          <w:b/>
          <w:sz w:val="28"/>
          <w:szCs w:val="28"/>
          <w:u w:val="single"/>
        </w:rPr>
      </w:pPr>
      <w:r w:rsidRPr="004C60B0">
        <w:rPr>
          <w:b/>
          <w:sz w:val="28"/>
          <w:szCs w:val="28"/>
        </w:rPr>
        <w:t xml:space="preserve">B. </w:t>
      </w:r>
      <w:r w:rsidRPr="0063289C">
        <w:rPr>
          <w:b/>
          <w:sz w:val="28"/>
          <w:szCs w:val="28"/>
          <w:u w:val="single"/>
        </w:rPr>
        <w:t xml:space="preserve">Specific </w:t>
      </w:r>
      <w:r w:rsidRPr="00A917F9">
        <w:rPr>
          <w:b/>
          <w:sz w:val="28"/>
          <w:szCs w:val="28"/>
          <w:u w:val="single"/>
        </w:rPr>
        <w:t>conditions and provisions of application</w:t>
      </w:r>
    </w:p>
    <w:p w14:paraId="237CB1B8" w14:textId="77777777" w:rsidR="004C60B0" w:rsidRDefault="004C60B0" w:rsidP="008F493A">
      <w:pPr>
        <w:rPr>
          <w:b/>
          <w:sz w:val="28"/>
          <w:szCs w:val="28"/>
          <w:u w:val="single"/>
        </w:rPr>
      </w:pPr>
    </w:p>
    <w:tbl>
      <w:tblPr>
        <w:tblW w:w="13478"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97"/>
        <w:gridCol w:w="1956"/>
        <w:gridCol w:w="1956"/>
        <w:gridCol w:w="1956"/>
        <w:gridCol w:w="1956"/>
        <w:gridCol w:w="1957"/>
      </w:tblGrid>
      <w:tr w:rsidR="004C60B0" w:rsidRPr="00BB2CA7" w14:paraId="1489C8C2" w14:textId="77777777" w:rsidTr="00574078">
        <w:trPr>
          <w:trHeight w:val="145"/>
        </w:trPr>
        <w:tc>
          <w:tcPr>
            <w:tcW w:w="3697" w:type="dxa"/>
            <w:vMerge w:val="restart"/>
          </w:tcPr>
          <w:p w14:paraId="6DB52C70" w14:textId="3B110BF9" w:rsidR="004C60B0" w:rsidRPr="009B6F2A" w:rsidRDefault="004C60B0" w:rsidP="00574078">
            <w:pPr>
              <w:jc w:val="center"/>
              <w:rPr>
                <w:b/>
              </w:rPr>
            </w:pPr>
            <w:r>
              <w:rPr>
                <w:b/>
              </w:rPr>
              <w:t>Specific c</w:t>
            </w:r>
            <w:r w:rsidRPr="009B6F2A">
              <w:rPr>
                <w:b/>
              </w:rPr>
              <w:t>onditions and provisions of application</w:t>
            </w:r>
          </w:p>
        </w:tc>
        <w:tc>
          <w:tcPr>
            <w:tcW w:w="9781" w:type="dxa"/>
            <w:gridSpan w:val="5"/>
          </w:tcPr>
          <w:p w14:paraId="5A76A44B" w14:textId="4CBDDB55" w:rsidR="004C60B0" w:rsidRPr="009B6F2A" w:rsidRDefault="004C60B0" w:rsidP="00574078">
            <w:pPr>
              <w:jc w:val="center"/>
              <w:rPr>
                <w:b/>
              </w:rPr>
            </w:pPr>
            <w:r w:rsidRPr="009B6F2A">
              <w:rPr>
                <w:b/>
              </w:rPr>
              <w:t xml:space="preserve">Where to find </w:t>
            </w:r>
            <w:r w:rsidR="0014060F">
              <w:rPr>
                <w:b/>
              </w:rPr>
              <w:t>the information in the supporting documents</w:t>
            </w:r>
            <w:r w:rsidRPr="009B6F2A">
              <w:rPr>
                <w:b/>
              </w:rPr>
              <w:t>?</w:t>
            </w:r>
          </w:p>
        </w:tc>
      </w:tr>
      <w:tr w:rsidR="00111BAB" w:rsidRPr="00BB2CA7" w14:paraId="208CE7A7" w14:textId="77777777" w:rsidTr="004C60B0">
        <w:trPr>
          <w:trHeight w:val="145"/>
        </w:trPr>
        <w:tc>
          <w:tcPr>
            <w:tcW w:w="3697" w:type="dxa"/>
            <w:vMerge/>
            <w:tcBorders>
              <w:bottom w:val="single" w:sz="4" w:space="0" w:color="auto"/>
            </w:tcBorders>
          </w:tcPr>
          <w:p w14:paraId="04E78974" w14:textId="77777777" w:rsidR="00111BAB" w:rsidRDefault="00111BAB" w:rsidP="00111BAB">
            <w:pPr>
              <w:jc w:val="center"/>
            </w:pPr>
          </w:p>
        </w:tc>
        <w:tc>
          <w:tcPr>
            <w:tcW w:w="1956" w:type="dxa"/>
          </w:tcPr>
          <w:p w14:paraId="4190EBDA" w14:textId="20CB569B" w:rsidR="00111BAB" w:rsidRPr="009B6F2A" w:rsidRDefault="00111BAB" w:rsidP="00111BAB">
            <w:pPr>
              <w:jc w:val="center"/>
              <w:rPr>
                <w:b/>
              </w:rPr>
            </w:pPr>
            <w:proofErr w:type="spellStart"/>
            <w:r w:rsidRPr="00111BAB">
              <w:rPr>
                <w:b/>
              </w:rPr>
              <w:t>Osaühing</w:t>
            </w:r>
            <w:proofErr w:type="spellEnd"/>
            <w:r w:rsidRPr="00111BAB">
              <w:rPr>
                <w:b/>
              </w:rPr>
              <w:t xml:space="preserve"> Estonia</w:t>
            </w:r>
          </w:p>
        </w:tc>
        <w:tc>
          <w:tcPr>
            <w:tcW w:w="1956" w:type="dxa"/>
          </w:tcPr>
          <w:p w14:paraId="6FB4D353" w14:textId="57508FBF" w:rsidR="00111BAB" w:rsidRPr="009B6F2A" w:rsidRDefault="00111BAB" w:rsidP="00111BAB">
            <w:pPr>
              <w:jc w:val="center"/>
              <w:rPr>
                <w:b/>
              </w:rPr>
            </w:pPr>
            <w:proofErr w:type="spellStart"/>
            <w:r>
              <w:rPr>
                <w:b/>
              </w:rPr>
              <w:t>T</w:t>
            </w:r>
            <w:r w:rsidRPr="00111BAB">
              <w:rPr>
                <w:b/>
              </w:rPr>
              <w:t>iigikalda</w:t>
            </w:r>
            <w:proofErr w:type="spellEnd"/>
            <w:r w:rsidRPr="00111BAB">
              <w:rPr>
                <w:b/>
              </w:rPr>
              <w:t xml:space="preserve"> </w:t>
            </w:r>
            <w:proofErr w:type="spellStart"/>
            <w:r>
              <w:rPr>
                <w:b/>
              </w:rPr>
              <w:t>O</w:t>
            </w:r>
            <w:r w:rsidRPr="00111BAB">
              <w:rPr>
                <w:b/>
              </w:rPr>
              <w:t>ü</w:t>
            </w:r>
            <w:proofErr w:type="spellEnd"/>
          </w:p>
        </w:tc>
        <w:tc>
          <w:tcPr>
            <w:tcW w:w="1956" w:type="dxa"/>
          </w:tcPr>
          <w:p w14:paraId="071BFBC9" w14:textId="5C8D809C" w:rsidR="00111BAB" w:rsidRPr="009B6F2A" w:rsidRDefault="00111BAB" w:rsidP="00111BAB">
            <w:pPr>
              <w:jc w:val="center"/>
              <w:rPr>
                <w:b/>
              </w:rPr>
            </w:pPr>
            <w:proofErr w:type="spellStart"/>
            <w:r>
              <w:rPr>
                <w:b/>
              </w:rPr>
              <w:t>J</w:t>
            </w:r>
            <w:r w:rsidRPr="00111BAB">
              <w:rPr>
                <w:b/>
              </w:rPr>
              <w:t>aagumäe</w:t>
            </w:r>
            <w:proofErr w:type="spellEnd"/>
            <w:r w:rsidRPr="00111BAB">
              <w:rPr>
                <w:b/>
              </w:rPr>
              <w:t xml:space="preserve"> </w:t>
            </w:r>
            <w:proofErr w:type="spellStart"/>
            <w:r>
              <w:rPr>
                <w:b/>
              </w:rPr>
              <w:t>O</w:t>
            </w:r>
            <w:r w:rsidRPr="00111BAB">
              <w:rPr>
                <w:b/>
              </w:rPr>
              <w:t>ü</w:t>
            </w:r>
            <w:proofErr w:type="spellEnd"/>
          </w:p>
        </w:tc>
        <w:tc>
          <w:tcPr>
            <w:tcW w:w="1956" w:type="dxa"/>
          </w:tcPr>
          <w:p w14:paraId="5796FF65" w14:textId="7A42A7F9" w:rsidR="00111BAB" w:rsidRPr="009B6F2A" w:rsidRDefault="00111BAB" w:rsidP="00111BAB">
            <w:pPr>
              <w:jc w:val="center"/>
              <w:rPr>
                <w:b/>
              </w:rPr>
            </w:pPr>
            <w:proofErr w:type="spellStart"/>
            <w:r>
              <w:rPr>
                <w:b/>
              </w:rPr>
              <w:t>V</w:t>
            </w:r>
            <w:r w:rsidRPr="00111BAB">
              <w:rPr>
                <w:b/>
              </w:rPr>
              <w:t>ao</w:t>
            </w:r>
            <w:proofErr w:type="spellEnd"/>
            <w:r w:rsidRPr="00111BAB">
              <w:rPr>
                <w:b/>
              </w:rPr>
              <w:t xml:space="preserve"> </w:t>
            </w:r>
            <w:proofErr w:type="spellStart"/>
            <w:r>
              <w:rPr>
                <w:b/>
              </w:rPr>
              <w:t>A</w:t>
            </w:r>
            <w:r w:rsidRPr="00111BAB">
              <w:rPr>
                <w:b/>
              </w:rPr>
              <w:t>gro</w:t>
            </w:r>
            <w:proofErr w:type="spellEnd"/>
            <w:r w:rsidRPr="00111BAB">
              <w:rPr>
                <w:b/>
              </w:rPr>
              <w:t xml:space="preserve"> </w:t>
            </w:r>
            <w:proofErr w:type="spellStart"/>
            <w:r>
              <w:rPr>
                <w:b/>
              </w:rPr>
              <w:t>O</w:t>
            </w:r>
            <w:r w:rsidRPr="00111BAB">
              <w:rPr>
                <w:b/>
              </w:rPr>
              <w:t>saühing</w:t>
            </w:r>
            <w:proofErr w:type="spellEnd"/>
          </w:p>
        </w:tc>
        <w:tc>
          <w:tcPr>
            <w:tcW w:w="1957" w:type="dxa"/>
          </w:tcPr>
          <w:p w14:paraId="56D0BA6E" w14:textId="4254A3E7" w:rsidR="00111BAB" w:rsidRPr="009B6F2A" w:rsidRDefault="00111BAB" w:rsidP="00111BAB">
            <w:pPr>
              <w:jc w:val="center"/>
              <w:rPr>
                <w:b/>
              </w:rPr>
            </w:pPr>
            <w:proofErr w:type="spellStart"/>
            <w:r>
              <w:rPr>
                <w:b/>
              </w:rPr>
              <w:t>M</w:t>
            </w:r>
            <w:r w:rsidRPr="00111BAB">
              <w:rPr>
                <w:b/>
              </w:rPr>
              <w:t>uuga</w:t>
            </w:r>
            <w:proofErr w:type="spellEnd"/>
            <w:r w:rsidRPr="00111BAB">
              <w:rPr>
                <w:b/>
              </w:rPr>
              <w:t xml:space="preserve"> </w:t>
            </w:r>
            <w:r>
              <w:rPr>
                <w:b/>
              </w:rPr>
              <w:t>P</w:t>
            </w:r>
            <w:r w:rsidRPr="00111BAB">
              <w:rPr>
                <w:b/>
              </w:rPr>
              <w:t xml:space="preserve">m </w:t>
            </w:r>
            <w:proofErr w:type="spellStart"/>
            <w:r>
              <w:rPr>
                <w:b/>
              </w:rPr>
              <w:t>O</w:t>
            </w:r>
            <w:r w:rsidRPr="00111BAB">
              <w:rPr>
                <w:b/>
              </w:rPr>
              <w:t>saühing</w:t>
            </w:r>
            <w:proofErr w:type="spellEnd"/>
          </w:p>
        </w:tc>
      </w:tr>
      <w:tr w:rsidR="004C60B0" w:rsidRPr="0017445D" w14:paraId="64DBF6AE" w14:textId="77777777" w:rsidTr="004C60B0">
        <w:trPr>
          <w:trHeight w:val="145"/>
        </w:trPr>
        <w:tc>
          <w:tcPr>
            <w:tcW w:w="3697" w:type="dxa"/>
          </w:tcPr>
          <w:p w14:paraId="3797EE4C" w14:textId="77777777" w:rsidR="002A7B34" w:rsidRPr="002A7B34" w:rsidRDefault="002A7B34" w:rsidP="002A7B34">
            <w:pPr>
              <w:rPr>
                <w:b/>
                <w:bCs/>
                <w:sz w:val="22"/>
                <w:szCs w:val="22"/>
              </w:rPr>
            </w:pPr>
            <w:r w:rsidRPr="002A7B34">
              <w:rPr>
                <w:b/>
                <w:bCs/>
                <w:sz w:val="22"/>
                <w:szCs w:val="22"/>
              </w:rPr>
              <w:t>ARTICLE 44</w:t>
            </w:r>
          </w:p>
          <w:p w14:paraId="589FB567" w14:textId="5A9DBDCA" w:rsidR="004C60B0" w:rsidRPr="00180209" w:rsidRDefault="002A7B34" w:rsidP="002A7B34">
            <w:pPr>
              <w:rPr>
                <w:sz w:val="22"/>
                <w:szCs w:val="22"/>
              </w:rPr>
            </w:pPr>
            <w:r w:rsidRPr="002A7B34">
              <w:rPr>
                <w:sz w:val="22"/>
                <w:szCs w:val="22"/>
              </w:rPr>
              <w:t>Aid in the form of reductions in environmental taxes under Directive 2003/96/EC</w:t>
            </w:r>
          </w:p>
        </w:tc>
        <w:tc>
          <w:tcPr>
            <w:tcW w:w="1956" w:type="dxa"/>
          </w:tcPr>
          <w:p w14:paraId="01FF120E" w14:textId="429059A7" w:rsidR="004C60B0" w:rsidRPr="00A1235C" w:rsidRDefault="00A67BA9" w:rsidP="00574078">
            <w:r>
              <w:t>See Annex 4</w:t>
            </w:r>
            <w:r w:rsidR="00D87C67">
              <w:t xml:space="preserve"> column K</w:t>
            </w:r>
            <w:r>
              <w:t xml:space="preserve">, which is a data compiled from the </w:t>
            </w:r>
            <w:hyperlink r:id="rId42" w:history="1">
              <w:r w:rsidRPr="007306DD">
                <w:rPr>
                  <w:rStyle w:val="Hyperlink"/>
                </w:rPr>
                <w:t xml:space="preserve">Estonian state aid and </w:t>
              </w:r>
              <w:r w:rsidRPr="007306DD">
                <w:rPr>
                  <w:rStyle w:val="Hyperlink"/>
                  <w:i/>
                  <w:iCs/>
                </w:rPr>
                <w:t>de minimis</w:t>
              </w:r>
              <w:r w:rsidRPr="007306DD">
                <w:rPr>
                  <w:rStyle w:val="Hyperlink"/>
                </w:rPr>
                <w:t xml:space="preserve"> aid register</w:t>
              </w:r>
            </w:hyperlink>
          </w:p>
        </w:tc>
        <w:tc>
          <w:tcPr>
            <w:tcW w:w="1956" w:type="dxa"/>
          </w:tcPr>
          <w:p w14:paraId="31644A33" w14:textId="297607BB" w:rsidR="004C60B0" w:rsidRPr="00A1235C" w:rsidRDefault="00D87C67" w:rsidP="00574078">
            <w:r>
              <w:t xml:space="preserve">See Annex 4 column K, which is a data compiled from the </w:t>
            </w:r>
            <w:hyperlink r:id="rId43" w:history="1">
              <w:r w:rsidRPr="007306DD">
                <w:rPr>
                  <w:rStyle w:val="Hyperlink"/>
                </w:rPr>
                <w:t xml:space="preserve">Estonian state aid and </w:t>
              </w:r>
              <w:r w:rsidRPr="007306DD">
                <w:rPr>
                  <w:rStyle w:val="Hyperlink"/>
                  <w:i/>
                  <w:iCs/>
                </w:rPr>
                <w:t>de minimis</w:t>
              </w:r>
              <w:r w:rsidRPr="007306DD">
                <w:rPr>
                  <w:rStyle w:val="Hyperlink"/>
                </w:rPr>
                <w:t xml:space="preserve"> aid register</w:t>
              </w:r>
            </w:hyperlink>
          </w:p>
        </w:tc>
        <w:tc>
          <w:tcPr>
            <w:tcW w:w="1956" w:type="dxa"/>
          </w:tcPr>
          <w:p w14:paraId="6F7F5953" w14:textId="71B51977" w:rsidR="004C60B0" w:rsidRPr="00A1235C" w:rsidRDefault="00D87C67" w:rsidP="00574078">
            <w:r>
              <w:t xml:space="preserve">See Annex 4 column K, which is a data compiled from the </w:t>
            </w:r>
            <w:hyperlink r:id="rId44" w:history="1">
              <w:r w:rsidRPr="007306DD">
                <w:rPr>
                  <w:rStyle w:val="Hyperlink"/>
                </w:rPr>
                <w:t xml:space="preserve">Estonian state aid and </w:t>
              </w:r>
              <w:r w:rsidRPr="007306DD">
                <w:rPr>
                  <w:rStyle w:val="Hyperlink"/>
                  <w:i/>
                  <w:iCs/>
                </w:rPr>
                <w:t>de minimis</w:t>
              </w:r>
              <w:r w:rsidRPr="007306DD">
                <w:rPr>
                  <w:rStyle w:val="Hyperlink"/>
                </w:rPr>
                <w:t xml:space="preserve"> aid register</w:t>
              </w:r>
            </w:hyperlink>
          </w:p>
        </w:tc>
        <w:tc>
          <w:tcPr>
            <w:tcW w:w="1956" w:type="dxa"/>
          </w:tcPr>
          <w:p w14:paraId="0392AAFC" w14:textId="278C58FE" w:rsidR="004C60B0" w:rsidRPr="00A1235C" w:rsidRDefault="00D87C67" w:rsidP="00574078">
            <w:r>
              <w:t xml:space="preserve">See Annex 4 column K, which is a data compiled from the </w:t>
            </w:r>
            <w:hyperlink r:id="rId45" w:history="1">
              <w:r w:rsidRPr="007306DD">
                <w:rPr>
                  <w:rStyle w:val="Hyperlink"/>
                </w:rPr>
                <w:t xml:space="preserve">Estonian state aid and </w:t>
              </w:r>
              <w:r w:rsidRPr="007306DD">
                <w:rPr>
                  <w:rStyle w:val="Hyperlink"/>
                  <w:i/>
                  <w:iCs/>
                </w:rPr>
                <w:t>de minimis</w:t>
              </w:r>
              <w:r w:rsidRPr="007306DD">
                <w:rPr>
                  <w:rStyle w:val="Hyperlink"/>
                </w:rPr>
                <w:t xml:space="preserve"> aid register</w:t>
              </w:r>
            </w:hyperlink>
          </w:p>
        </w:tc>
        <w:tc>
          <w:tcPr>
            <w:tcW w:w="1957" w:type="dxa"/>
          </w:tcPr>
          <w:p w14:paraId="2CB63354" w14:textId="58B55AE9" w:rsidR="004C60B0" w:rsidRPr="00A1235C" w:rsidRDefault="00D87C67" w:rsidP="00574078">
            <w:r>
              <w:t xml:space="preserve">See Annex 4 column K, which is a data compiled from the </w:t>
            </w:r>
            <w:hyperlink r:id="rId46" w:history="1">
              <w:r w:rsidRPr="007306DD">
                <w:rPr>
                  <w:rStyle w:val="Hyperlink"/>
                </w:rPr>
                <w:t xml:space="preserve">Estonian state aid and </w:t>
              </w:r>
              <w:r w:rsidRPr="007306DD">
                <w:rPr>
                  <w:rStyle w:val="Hyperlink"/>
                  <w:i/>
                  <w:iCs/>
                </w:rPr>
                <w:t>de minimis</w:t>
              </w:r>
              <w:r w:rsidRPr="007306DD">
                <w:rPr>
                  <w:rStyle w:val="Hyperlink"/>
                </w:rPr>
                <w:t xml:space="preserve"> aid register</w:t>
              </w:r>
            </w:hyperlink>
          </w:p>
        </w:tc>
      </w:tr>
      <w:tr w:rsidR="00F4298C" w:rsidRPr="0017445D" w14:paraId="58127955" w14:textId="77777777" w:rsidTr="004C60B0">
        <w:trPr>
          <w:trHeight w:val="145"/>
        </w:trPr>
        <w:tc>
          <w:tcPr>
            <w:tcW w:w="3697" w:type="dxa"/>
          </w:tcPr>
          <w:p w14:paraId="2C54BC6D" w14:textId="77777777" w:rsidR="00F4298C" w:rsidRPr="00EC1BC9" w:rsidRDefault="00F4298C" w:rsidP="00F4298C">
            <w:pPr>
              <w:numPr>
                <w:ilvl w:val="0"/>
                <w:numId w:val="18"/>
              </w:numPr>
              <w:autoSpaceDE w:val="0"/>
              <w:autoSpaceDN w:val="0"/>
              <w:adjustRightInd w:val="0"/>
              <w:ind w:left="317" w:hanging="283"/>
              <w:rPr>
                <w:sz w:val="22"/>
                <w:szCs w:val="22"/>
              </w:rPr>
            </w:pPr>
            <w:r w:rsidRPr="00EC1BC9">
              <w:rPr>
                <w:sz w:val="22"/>
                <w:szCs w:val="22"/>
                <w:lang w:eastAsia="en-GB"/>
              </w:rPr>
              <w:t xml:space="preserve">Compatible and exempted from notification if General compatibility conditions and conditions of this Article apply </w:t>
            </w:r>
            <w:r w:rsidRPr="00EC1BC9">
              <w:rPr>
                <w:sz w:val="22"/>
                <w:szCs w:val="22"/>
              </w:rPr>
              <w:t>(§1)</w:t>
            </w:r>
          </w:p>
          <w:p w14:paraId="49CD6DB9" w14:textId="77777777" w:rsidR="00F4298C" w:rsidRPr="00EC1BC9" w:rsidRDefault="00F4298C" w:rsidP="00F4298C">
            <w:pPr>
              <w:numPr>
                <w:ilvl w:val="0"/>
                <w:numId w:val="19"/>
              </w:numPr>
              <w:autoSpaceDE w:val="0"/>
              <w:autoSpaceDN w:val="0"/>
              <w:adjustRightInd w:val="0"/>
              <w:ind w:left="317" w:hanging="283"/>
              <w:rPr>
                <w:sz w:val="22"/>
                <w:szCs w:val="22"/>
                <w:lang w:eastAsia="en-GB"/>
              </w:rPr>
            </w:pPr>
            <w:r w:rsidRPr="00EC1BC9">
              <w:rPr>
                <w:b/>
                <w:sz w:val="22"/>
                <w:szCs w:val="22"/>
                <w:lang w:eastAsia="en-GB"/>
              </w:rPr>
              <w:t>The beneficiaries of the tax reduction</w:t>
            </w:r>
            <w:r w:rsidRPr="00EC1BC9">
              <w:rPr>
                <w:sz w:val="22"/>
                <w:szCs w:val="22"/>
                <w:lang w:eastAsia="en-GB"/>
              </w:rPr>
              <w:t xml:space="preserve"> shall be selected </w:t>
            </w:r>
            <w:proofErr w:type="gramStart"/>
            <w:r w:rsidRPr="00EC1BC9">
              <w:rPr>
                <w:sz w:val="22"/>
                <w:szCs w:val="22"/>
                <w:lang w:eastAsia="en-GB"/>
              </w:rPr>
              <w:t>on the basis of</w:t>
            </w:r>
            <w:proofErr w:type="gramEnd"/>
            <w:r w:rsidRPr="00EC1BC9">
              <w:rPr>
                <w:sz w:val="22"/>
                <w:szCs w:val="22"/>
                <w:lang w:eastAsia="en-GB"/>
              </w:rPr>
              <w:t xml:space="preserve"> transparent and objective criteria and shall pay at least the respective minimum level of taxation set by Directive 2003/96/EC </w:t>
            </w:r>
            <w:r w:rsidRPr="00EC1BC9">
              <w:rPr>
                <w:sz w:val="22"/>
                <w:szCs w:val="22"/>
              </w:rPr>
              <w:t>(§2)</w:t>
            </w:r>
            <w:r w:rsidRPr="00EC1BC9">
              <w:rPr>
                <w:sz w:val="22"/>
                <w:szCs w:val="22"/>
                <w:lang w:eastAsia="en-GB"/>
              </w:rPr>
              <w:t>.</w:t>
            </w:r>
          </w:p>
          <w:p w14:paraId="6C170277" w14:textId="77777777" w:rsidR="00F4298C" w:rsidRDefault="00F4298C" w:rsidP="00F4298C">
            <w:pPr>
              <w:numPr>
                <w:ilvl w:val="0"/>
                <w:numId w:val="19"/>
              </w:numPr>
              <w:autoSpaceDE w:val="0"/>
              <w:autoSpaceDN w:val="0"/>
              <w:adjustRightInd w:val="0"/>
              <w:ind w:left="317" w:hanging="283"/>
              <w:rPr>
                <w:sz w:val="22"/>
                <w:szCs w:val="22"/>
                <w:lang w:eastAsia="en-GB"/>
              </w:rPr>
            </w:pPr>
            <w:r w:rsidRPr="00EC1BC9">
              <w:rPr>
                <w:b/>
                <w:sz w:val="22"/>
                <w:szCs w:val="22"/>
                <w:lang w:eastAsia="en-GB"/>
              </w:rPr>
              <w:t>Form of aid:</w:t>
            </w:r>
            <w:r w:rsidRPr="00EC1BC9">
              <w:rPr>
                <w:sz w:val="22"/>
                <w:szCs w:val="22"/>
                <w:lang w:eastAsia="en-GB"/>
              </w:rPr>
              <w:t xml:space="preserve"> Aid schemes in the form of tax reductions shall be based on a reduction of the applicable environmental tax rate or on the payment of a fixed compensation amount or on a </w:t>
            </w:r>
            <w:r w:rsidRPr="00EC1BC9">
              <w:rPr>
                <w:sz w:val="22"/>
                <w:szCs w:val="22"/>
                <w:lang w:eastAsia="en-GB"/>
              </w:rPr>
              <w:lastRenderedPageBreak/>
              <w:t xml:space="preserve">combination of these mechanisms </w:t>
            </w:r>
            <w:r w:rsidRPr="00EC1BC9">
              <w:rPr>
                <w:sz w:val="22"/>
                <w:szCs w:val="22"/>
              </w:rPr>
              <w:t>(§3)</w:t>
            </w:r>
            <w:r w:rsidRPr="00EC1BC9">
              <w:rPr>
                <w:sz w:val="22"/>
                <w:szCs w:val="22"/>
                <w:lang w:eastAsia="en-GB"/>
              </w:rPr>
              <w:t>.</w:t>
            </w:r>
          </w:p>
          <w:p w14:paraId="238D35B2" w14:textId="49C68145" w:rsidR="00F4298C" w:rsidRPr="00F4298C" w:rsidRDefault="00F4298C" w:rsidP="00F4298C">
            <w:pPr>
              <w:numPr>
                <w:ilvl w:val="0"/>
                <w:numId w:val="19"/>
              </w:numPr>
              <w:autoSpaceDE w:val="0"/>
              <w:autoSpaceDN w:val="0"/>
              <w:adjustRightInd w:val="0"/>
              <w:ind w:left="317" w:hanging="283"/>
              <w:rPr>
                <w:sz w:val="22"/>
                <w:szCs w:val="22"/>
                <w:lang w:eastAsia="en-GB"/>
              </w:rPr>
            </w:pPr>
            <w:r w:rsidRPr="00F4298C">
              <w:rPr>
                <w:b/>
                <w:sz w:val="22"/>
                <w:szCs w:val="22"/>
                <w:lang w:eastAsia="en-GB"/>
              </w:rPr>
              <w:t>No</w:t>
            </w:r>
            <w:r w:rsidRPr="00F4298C">
              <w:rPr>
                <w:sz w:val="22"/>
                <w:szCs w:val="22"/>
                <w:lang w:eastAsia="en-GB"/>
              </w:rPr>
              <w:t xml:space="preserve"> aid for </w:t>
            </w:r>
            <w:r w:rsidRPr="00F4298C">
              <w:rPr>
                <w:b/>
                <w:sz w:val="22"/>
                <w:szCs w:val="22"/>
                <w:lang w:eastAsia="en-GB"/>
              </w:rPr>
              <w:t>biofuels which are subject to a supply or blending obligation</w:t>
            </w:r>
            <w:r w:rsidRPr="00F4298C">
              <w:rPr>
                <w:sz w:val="22"/>
                <w:szCs w:val="22"/>
                <w:lang w:eastAsia="en-GB"/>
              </w:rPr>
              <w:t xml:space="preserve"> </w:t>
            </w:r>
            <w:r w:rsidRPr="00F4298C">
              <w:rPr>
                <w:sz w:val="22"/>
                <w:szCs w:val="22"/>
              </w:rPr>
              <w:t>(§4)</w:t>
            </w:r>
            <w:r w:rsidRPr="00F4298C">
              <w:rPr>
                <w:sz w:val="22"/>
                <w:szCs w:val="22"/>
                <w:lang w:eastAsia="en-GB"/>
              </w:rPr>
              <w:t>.</w:t>
            </w:r>
            <w:r w:rsidRPr="00F4298C">
              <w:rPr>
                <w:sz w:val="22"/>
                <w:szCs w:val="22"/>
              </w:rPr>
              <w:t xml:space="preserve"> </w:t>
            </w:r>
          </w:p>
        </w:tc>
        <w:tc>
          <w:tcPr>
            <w:tcW w:w="1956" w:type="dxa"/>
          </w:tcPr>
          <w:p w14:paraId="7B51A987" w14:textId="62EE15F7" w:rsidR="00F4298C" w:rsidRPr="00A1235C" w:rsidRDefault="00D87C67" w:rsidP="00574078">
            <w:r>
              <w:lastRenderedPageBreak/>
              <w:t xml:space="preserve">Beneficiaries were companies active in the </w:t>
            </w:r>
            <w:r w:rsidRPr="00D04671">
              <w:t>primary agricultural</w:t>
            </w:r>
            <w:r>
              <w:t xml:space="preserve"> sector by indicating this they were able to buy </w:t>
            </w:r>
            <w:r w:rsidRPr="00D87C67">
              <w:t>diesel fuel for specific purpose</w:t>
            </w:r>
            <w:r>
              <w:t>s at a reduced tax rate as indicated Annex 1 (A)</w:t>
            </w:r>
          </w:p>
        </w:tc>
        <w:tc>
          <w:tcPr>
            <w:tcW w:w="1956" w:type="dxa"/>
          </w:tcPr>
          <w:p w14:paraId="06E1A545" w14:textId="117655B5" w:rsidR="00F4298C" w:rsidRPr="00A1235C" w:rsidRDefault="00D87C67" w:rsidP="00574078">
            <w:r>
              <w:t xml:space="preserve">Beneficiaries were companies active in the </w:t>
            </w:r>
            <w:r w:rsidRPr="00D04671">
              <w:t>primary agricultural</w:t>
            </w:r>
            <w:r>
              <w:t xml:space="preserve"> sector by indicating this they were able to buy </w:t>
            </w:r>
            <w:r w:rsidRPr="00D87C67">
              <w:t>diesel fuel for specific purpose</w:t>
            </w:r>
            <w:r>
              <w:t>s at a reduced tax rate as indicated Annex 1 (A)</w:t>
            </w:r>
          </w:p>
        </w:tc>
        <w:tc>
          <w:tcPr>
            <w:tcW w:w="1956" w:type="dxa"/>
          </w:tcPr>
          <w:p w14:paraId="198DFA0C" w14:textId="03C2B450" w:rsidR="00F4298C" w:rsidRPr="00A1235C" w:rsidRDefault="00D87C67" w:rsidP="00574078">
            <w:r>
              <w:t xml:space="preserve">Beneficiaries were companies active in the </w:t>
            </w:r>
            <w:r w:rsidRPr="00D04671">
              <w:t>primary agricultural</w:t>
            </w:r>
            <w:r>
              <w:t xml:space="preserve"> sector by indicating this they were able to buy </w:t>
            </w:r>
            <w:r w:rsidRPr="00D87C67">
              <w:t>diesel fuel for specific purpose</w:t>
            </w:r>
            <w:r>
              <w:t>s at a reduced tax rate as indicated Annex 1 (A)</w:t>
            </w:r>
          </w:p>
        </w:tc>
        <w:tc>
          <w:tcPr>
            <w:tcW w:w="1956" w:type="dxa"/>
          </w:tcPr>
          <w:p w14:paraId="76BE57C0" w14:textId="5F8C03FA" w:rsidR="00F4298C" w:rsidRPr="00A1235C" w:rsidRDefault="00D87C67" w:rsidP="00574078">
            <w:r>
              <w:t xml:space="preserve">Beneficiaries were companies active in the </w:t>
            </w:r>
            <w:r w:rsidRPr="00D04671">
              <w:t>primary agricultural</w:t>
            </w:r>
            <w:r>
              <w:t xml:space="preserve"> sector by indicating this they were able to buy </w:t>
            </w:r>
            <w:r w:rsidRPr="00D87C67">
              <w:t>diesel fuel for specific purpose</w:t>
            </w:r>
            <w:r>
              <w:t>s at a reduced tax rate as indicated Annex 1 (A)</w:t>
            </w:r>
          </w:p>
        </w:tc>
        <w:tc>
          <w:tcPr>
            <w:tcW w:w="1957" w:type="dxa"/>
          </w:tcPr>
          <w:p w14:paraId="7F396632" w14:textId="19818063" w:rsidR="00F4298C" w:rsidRPr="00A1235C" w:rsidRDefault="00D87C67" w:rsidP="00574078">
            <w:r>
              <w:t xml:space="preserve">Beneficiaries were companies active in the </w:t>
            </w:r>
            <w:r w:rsidRPr="00D04671">
              <w:t>primary agricultural</w:t>
            </w:r>
            <w:r>
              <w:t xml:space="preserve"> sector by indicating this they were able to buy </w:t>
            </w:r>
            <w:r w:rsidRPr="00D87C67">
              <w:t>diesel fuel for specific purpose</w:t>
            </w:r>
            <w:r>
              <w:t>s at a reduced tax rate as indicated Annex 1 (A)</w:t>
            </w:r>
          </w:p>
        </w:tc>
      </w:tr>
    </w:tbl>
    <w:p w14:paraId="6F3C50BE" w14:textId="77777777" w:rsidR="004C60B0" w:rsidRDefault="004C60B0" w:rsidP="008F493A">
      <w:pPr>
        <w:rPr>
          <w:b/>
          <w:sz w:val="28"/>
          <w:szCs w:val="28"/>
          <w:u w:val="single"/>
        </w:rPr>
      </w:pPr>
    </w:p>
    <w:p w14:paraId="2A572F0F" w14:textId="77777777" w:rsidR="004C60B0" w:rsidRPr="003A62C4" w:rsidRDefault="004C60B0" w:rsidP="008F493A">
      <w:pPr>
        <w:rPr>
          <w:b/>
          <w:sz w:val="22"/>
          <w:szCs w:val="22"/>
          <w:u w:val="single"/>
        </w:rPr>
      </w:pPr>
    </w:p>
    <w:p w14:paraId="4C644371" w14:textId="77777777" w:rsidR="008F493A" w:rsidRDefault="008F493A" w:rsidP="008F493A"/>
    <w:p w14:paraId="688953A4" w14:textId="77777777" w:rsidR="00BF553C" w:rsidRDefault="00BF553C" w:rsidP="00C83767">
      <w:pPr>
        <w:rPr>
          <w:b/>
          <w:sz w:val="28"/>
          <w:szCs w:val="28"/>
          <w:u w:val="single"/>
        </w:rPr>
      </w:pPr>
    </w:p>
    <w:sectPr w:rsidR="00BF553C" w:rsidSect="004C60B0">
      <w:pgSz w:w="15840" w:h="12240" w:orient="landscape"/>
      <w:pgMar w:top="1417" w:right="814"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577A274" w14:textId="77777777" w:rsidR="000000BC" w:rsidRDefault="000000BC">
      <w:r>
        <w:separator/>
      </w:r>
    </w:p>
  </w:endnote>
  <w:endnote w:type="continuationSeparator" w:id="0">
    <w:p w14:paraId="5185C12B" w14:textId="77777777" w:rsidR="000000BC" w:rsidRDefault="000000BC">
      <w:r>
        <w:continuationSeparator/>
      </w:r>
    </w:p>
  </w:endnote>
  <w:endnote w:type="continuationNotice" w:id="1">
    <w:p w14:paraId="0FF7DAB4" w14:textId="77777777" w:rsidR="000000BC" w:rsidRDefault="000000B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D2180D" w14:textId="77777777" w:rsidR="00A917F9" w:rsidRDefault="00A917F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22780542"/>
      <w:docPartObj>
        <w:docPartGallery w:val="Page Numbers (Bottom of Page)"/>
        <w:docPartUnique/>
      </w:docPartObj>
    </w:sdtPr>
    <w:sdtEndPr>
      <w:rPr>
        <w:noProof/>
        <w:sz w:val="18"/>
      </w:rPr>
    </w:sdtEndPr>
    <w:sdtContent>
      <w:p w14:paraId="73554D16" w14:textId="5A4ABB9F" w:rsidR="00045C08" w:rsidRPr="00442D78" w:rsidRDefault="00045C08">
        <w:pPr>
          <w:pStyle w:val="Footer"/>
          <w:jc w:val="center"/>
          <w:rPr>
            <w:sz w:val="18"/>
          </w:rPr>
        </w:pPr>
        <w:r w:rsidRPr="00442D78">
          <w:rPr>
            <w:sz w:val="18"/>
          </w:rPr>
          <w:fldChar w:fldCharType="begin"/>
        </w:r>
        <w:r w:rsidRPr="00442D78">
          <w:rPr>
            <w:sz w:val="18"/>
          </w:rPr>
          <w:instrText xml:space="preserve"> PAGE   \* MERGEFORMAT </w:instrText>
        </w:r>
        <w:r w:rsidRPr="00442D78">
          <w:rPr>
            <w:sz w:val="18"/>
          </w:rPr>
          <w:fldChar w:fldCharType="separate"/>
        </w:r>
        <w:r w:rsidR="00A979E8">
          <w:rPr>
            <w:noProof/>
            <w:sz w:val="18"/>
          </w:rPr>
          <w:t>4</w:t>
        </w:r>
        <w:r w:rsidRPr="00442D78">
          <w:rPr>
            <w:noProof/>
            <w:sz w:val="18"/>
          </w:rPr>
          <w:fldChar w:fldCharType="end"/>
        </w:r>
      </w:p>
    </w:sdtContent>
  </w:sdt>
  <w:p w14:paraId="1C0D2B03" w14:textId="77777777" w:rsidR="00045C08" w:rsidRDefault="00045C0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3FCCB8" w14:textId="77777777" w:rsidR="00A917F9" w:rsidRDefault="00A917F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9E36509" w14:textId="77777777" w:rsidR="000000BC" w:rsidRDefault="000000BC">
      <w:r>
        <w:separator/>
      </w:r>
    </w:p>
  </w:footnote>
  <w:footnote w:type="continuationSeparator" w:id="0">
    <w:p w14:paraId="6C70B196" w14:textId="77777777" w:rsidR="000000BC" w:rsidRDefault="000000BC">
      <w:r>
        <w:continuationSeparator/>
      </w:r>
    </w:p>
  </w:footnote>
  <w:footnote w:type="continuationNotice" w:id="1">
    <w:p w14:paraId="21AAC546" w14:textId="77777777" w:rsidR="000000BC" w:rsidRDefault="000000B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60CA71" w14:textId="77777777" w:rsidR="00A917F9" w:rsidRDefault="00A917F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223F69" w14:textId="39528AAA" w:rsidR="00045C08" w:rsidRPr="008734FD" w:rsidRDefault="009B2C76" w:rsidP="008734FD">
    <w:pPr>
      <w:pStyle w:val="Header"/>
      <w:ind w:left="720"/>
      <w:jc w:val="center"/>
      <w:rPr>
        <w:b/>
        <w:sz w:val="22"/>
        <w:szCs w:val="22"/>
      </w:rPr>
    </w:pPr>
    <w:r>
      <w:rPr>
        <w:b/>
        <w:sz w:val="22"/>
        <w:szCs w:val="22"/>
      </w:rPr>
      <w:t>SA.</w:t>
    </w:r>
    <w:r w:rsidR="00DC3765">
      <w:rPr>
        <w:b/>
        <w:sz w:val="22"/>
        <w:szCs w:val="22"/>
      </w:rPr>
      <w:t>103299</w:t>
    </w:r>
    <w:r>
      <w:rPr>
        <w:b/>
        <w:sz w:val="22"/>
        <w:szCs w:val="22"/>
      </w:rPr>
      <w:t xml:space="preserve">.MX </w:t>
    </w:r>
    <w:r w:rsidR="00336C1A">
      <w:rPr>
        <w:b/>
        <w:sz w:val="22"/>
        <w:szCs w:val="22"/>
      </w:rPr>
      <w:t>–</w:t>
    </w:r>
    <w:r>
      <w:rPr>
        <w:b/>
        <w:sz w:val="22"/>
        <w:szCs w:val="22"/>
      </w:rPr>
      <w:t xml:space="preserve"> </w:t>
    </w:r>
    <w:r w:rsidR="00045C08" w:rsidRPr="008734FD">
      <w:rPr>
        <w:b/>
        <w:sz w:val="22"/>
        <w:szCs w:val="22"/>
      </w:rPr>
      <w:t xml:space="preserve">Annex to </w:t>
    </w:r>
    <w:r w:rsidR="00045C08">
      <w:rPr>
        <w:b/>
        <w:sz w:val="22"/>
        <w:szCs w:val="22"/>
      </w:rPr>
      <w:t xml:space="preserve">the </w:t>
    </w:r>
    <w:r w:rsidR="00045C08" w:rsidRPr="008734FD">
      <w:rPr>
        <w:b/>
        <w:sz w:val="22"/>
        <w:szCs w:val="22"/>
      </w:rPr>
      <w:t>information request</w:t>
    </w:r>
    <w:r w:rsidR="008F493A">
      <w:rPr>
        <w:b/>
        <w:sz w:val="22"/>
        <w:szCs w:val="22"/>
      </w:rPr>
      <w:t xml:space="preserve"> </w:t>
    </w:r>
  </w:p>
  <w:p w14:paraId="5F223F6A" w14:textId="77777777" w:rsidR="00045C08" w:rsidRPr="008B71EA" w:rsidRDefault="00045C08">
    <w:pPr>
      <w:pStyle w:val="Header"/>
      <w:rPr>
        <w:sz w:val="20"/>
      </w:rPr>
    </w:pPr>
  </w:p>
  <w:p w14:paraId="5F223F6B" w14:textId="77777777" w:rsidR="00045C08" w:rsidRDefault="00045C0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43C7D3" w14:textId="77777777" w:rsidR="00A917F9" w:rsidRDefault="00A917F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B91837"/>
    <w:multiLevelType w:val="hybridMultilevel"/>
    <w:tmpl w:val="2ADA7302"/>
    <w:lvl w:ilvl="0" w:tplc="18090001">
      <w:start w:val="1"/>
      <w:numFmt w:val="bullet"/>
      <w:lvlText w:val=""/>
      <w:lvlJc w:val="left"/>
      <w:pPr>
        <w:ind w:left="36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0DB62E5"/>
    <w:multiLevelType w:val="hybridMultilevel"/>
    <w:tmpl w:val="E366658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2BF5078"/>
    <w:multiLevelType w:val="hybridMultilevel"/>
    <w:tmpl w:val="6EBA5878"/>
    <w:lvl w:ilvl="0" w:tplc="08090001">
      <w:start w:val="1"/>
      <w:numFmt w:val="bullet"/>
      <w:lvlText w:val=""/>
      <w:lvlJc w:val="left"/>
      <w:pPr>
        <w:tabs>
          <w:tab w:val="num" w:pos="360"/>
        </w:tabs>
        <w:ind w:left="360" w:hanging="360"/>
      </w:pPr>
      <w:rPr>
        <w:rFonts w:ascii="Symbol" w:hAnsi="Symbol" w:hint="default"/>
      </w:rPr>
    </w:lvl>
    <w:lvl w:ilvl="1" w:tplc="08090003">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14BA5B5E"/>
    <w:multiLevelType w:val="hybridMultilevel"/>
    <w:tmpl w:val="CDEC9492"/>
    <w:lvl w:ilvl="0" w:tplc="531A62E0">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04656B7"/>
    <w:multiLevelType w:val="hybridMultilevel"/>
    <w:tmpl w:val="A2AC41E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35D5C74"/>
    <w:multiLevelType w:val="hybridMultilevel"/>
    <w:tmpl w:val="D9B4726E"/>
    <w:lvl w:ilvl="0" w:tplc="3A6CACAC">
      <w:start w:val="1"/>
      <w:numFmt w:val="lowerLetter"/>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6" w15:restartNumberingAfterBreak="0">
    <w:nsid w:val="2C7F4D52"/>
    <w:multiLevelType w:val="hybridMultilevel"/>
    <w:tmpl w:val="2C10C468"/>
    <w:lvl w:ilvl="0" w:tplc="531A62E0">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93D12C9"/>
    <w:multiLevelType w:val="hybridMultilevel"/>
    <w:tmpl w:val="9704FA2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3A09397E"/>
    <w:multiLevelType w:val="hybridMultilevel"/>
    <w:tmpl w:val="B98EFE72"/>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D326541"/>
    <w:multiLevelType w:val="hybridMultilevel"/>
    <w:tmpl w:val="7CCAE292"/>
    <w:lvl w:ilvl="0" w:tplc="08090001">
      <w:start w:val="1"/>
      <w:numFmt w:val="bullet"/>
      <w:lvlText w:val=""/>
      <w:lvlJc w:val="left"/>
      <w:pPr>
        <w:tabs>
          <w:tab w:val="num" w:pos="360"/>
        </w:tabs>
        <w:ind w:left="360" w:hanging="360"/>
      </w:pPr>
      <w:rPr>
        <w:rFonts w:ascii="Symbol" w:hAnsi="Symbol" w:hint="default"/>
      </w:rPr>
    </w:lvl>
    <w:lvl w:ilvl="1" w:tplc="0ECCE3F2">
      <w:start w:val="1"/>
      <w:numFmt w:val="bullet"/>
      <w:lvlText w:val="-"/>
      <w:lvlJc w:val="left"/>
      <w:pPr>
        <w:tabs>
          <w:tab w:val="num" w:pos="1080"/>
        </w:tabs>
        <w:ind w:left="1080" w:hanging="360"/>
      </w:pPr>
      <w:rPr>
        <w:rFonts w:ascii="Courier New" w:hAnsi="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3F8C25C8"/>
    <w:multiLevelType w:val="hybridMultilevel"/>
    <w:tmpl w:val="20384E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520C6AAD"/>
    <w:multiLevelType w:val="hybridMultilevel"/>
    <w:tmpl w:val="99B671CE"/>
    <w:lvl w:ilvl="0" w:tplc="08090001">
      <w:start w:val="1"/>
      <w:numFmt w:val="bullet"/>
      <w:lvlText w:val=""/>
      <w:lvlJc w:val="left"/>
      <w:pPr>
        <w:tabs>
          <w:tab w:val="num" w:pos="360"/>
        </w:tabs>
        <w:ind w:left="360" w:hanging="360"/>
      </w:pPr>
      <w:rPr>
        <w:rFonts w:ascii="Symbol" w:hAnsi="Symbol" w:hint="default"/>
      </w:rPr>
    </w:lvl>
    <w:lvl w:ilvl="1" w:tplc="0ECCE3F2">
      <w:start w:val="1"/>
      <w:numFmt w:val="bullet"/>
      <w:lvlText w:val="-"/>
      <w:lvlJc w:val="left"/>
      <w:pPr>
        <w:tabs>
          <w:tab w:val="num" w:pos="1080"/>
        </w:tabs>
        <w:ind w:left="1080" w:hanging="360"/>
      </w:pPr>
      <w:rPr>
        <w:rFonts w:ascii="Courier New" w:hAnsi="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58087186"/>
    <w:multiLevelType w:val="hybridMultilevel"/>
    <w:tmpl w:val="D7D0F6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596C40E9"/>
    <w:multiLevelType w:val="hybridMultilevel"/>
    <w:tmpl w:val="24E4AD4A"/>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4" w15:restartNumberingAfterBreak="0">
    <w:nsid w:val="60126EAF"/>
    <w:multiLevelType w:val="hybridMultilevel"/>
    <w:tmpl w:val="F5B496AE"/>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69F064B4"/>
    <w:multiLevelType w:val="hybridMultilevel"/>
    <w:tmpl w:val="9C668D26"/>
    <w:lvl w:ilvl="0" w:tplc="061A6A34">
      <w:start w:val="1"/>
      <w:numFmt w:val="lowerLetter"/>
      <w:lvlText w:val="%1)"/>
      <w:lvlJc w:val="left"/>
      <w:pPr>
        <w:tabs>
          <w:tab w:val="num" w:pos="675"/>
        </w:tabs>
        <w:ind w:left="675" w:hanging="360"/>
      </w:pPr>
      <w:rPr>
        <w:rFonts w:hint="default"/>
      </w:rPr>
    </w:lvl>
    <w:lvl w:ilvl="1" w:tplc="08090003" w:tentative="1">
      <w:start w:val="1"/>
      <w:numFmt w:val="bullet"/>
      <w:lvlText w:val="o"/>
      <w:lvlJc w:val="left"/>
      <w:pPr>
        <w:tabs>
          <w:tab w:val="num" w:pos="1395"/>
        </w:tabs>
        <w:ind w:left="1395" w:hanging="360"/>
      </w:pPr>
      <w:rPr>
        <w:rFonts w:ascii="Courier New" w:hAnsi="Courier New" w:cs="Courier New" w:hint="default"/>
      </w:rPr>
    </w:lvl>
    <w:lvl w:ilvl="2" w:tplc="08090005" w:tentative="1">
      <w:start w:val="1"/>
      <w:numFmt w:val="bullet"/>
      <w:lvlText w:val=""/>
      <w:lvlJc w:val="left"/>
      <w:pPr>
        <w:tabs>
          <w:tab w:val="num" w:pos="2115"/>
        </w:tabs>
        <w:ind w:left="2115" w:hanging="360"/>
      </w:pPr>
      <w:rPr>
        <w:rFonts w:ascii="Wingdings" w:hAnsi="Wingdings" w:hint="default"/>
      </w:rPr>
    </w:lvl>
    <w:lvl w:ilvl="3" w:tplc="08090001" w:tentative="1">
      <w:start w:val="1"/>
      <w:numFmt w:val="bullet"/>
      <w:lvlText w:val=""/>
      <w:lvlJc w:val="left"/>
      <w:pPr>
        <w:tabs>
          <w:tab w:val="num" w:pos="2835"/>
        </w:tabs>
        <w:ind w:left="2835" w:hanging="360"/>
      </w:pPr>
      <w:rPr>
        <w:rFonts w:ascii="Symbol" w:hAnsi="Symbol" w:hint="default"/>
      </w:rPr>
    </w:lvl>
    <w:lvl w:ilvl="4" w:tplc="08090003" w:tentative="1">
      <w:start w:val="1"/>
      <w:numFmt w:val="bullet"/>
      <w:lvlText w:val="o"/>
      <w:lvlJc w:val="left"/>
      <w:pPr>
        <w:tabs>
          <w:tab w:val="num" w:pos="3555"/>
        </w:tabs>
        <w:ind w:left="3555" w:hanging="360"/>
      </w:pPr>
      <w:rPr>
        <w:rFonts w:ascii="Courier New" w:hAnsi="Courier New" w:cs="Courier New" w:hint="default"/>
      </w:rPr>
    </w:lvl>
    <w:lvl w:ilvl="5" w:tplc="08090005" w:tentative="1">
      <w:start w:val="1"/>
      <w:numFmt w:val="bullet"/>
      <w:lvlText w:val=""/>
      <w:lvlJc w:val="left"/>
      <w:pPr>
        <w:tabs>
          <w:tab w:val="num" w:pos="4275"/>
        </w:tabs>
        <w:ind w:left="4275" w:hanging="360"/>
      </w:pPr>
      <w:rPr>
        <w:rFonts w:ascii="Wingdings" w:hAnsi="Wingdings" w:hint="default"/>
      </w:rPr>
    </w:lvl>
    <w:lvl w:ilvl="6" w:tplc="08090001" w:tentative="1">
      <w:start w:val="1"/>
      <w:numFmt w:val="bullet"/>
      <w:lvlText w:val=""/>
      <w:lvlJc w:val="left"/>
      <w:pPr>
        <w:tabs>
          <w:tab w:val="num" w:pos="4995"/>
        </w:tabs>
        <w:ind w:left="4995" w:hanging="360"/>
      </w:pPr>
      <w:rPr>
        <w:rFonts w:ascii="Symbol" w:hAnsi="Symbol" w:hint="default"/>
      </w:rPr>
    </w:lvl>
    <w:lvl w:ilvl="7" w:tplc="08090003" w:tentative="1">
      <w:start w:val="1"/>
      <w:numFmt w:val="bullet"/>
      <w:lvlText w:val="o"/>
      <w:lvlJc w:val="left"/>
      <w:pPr>
        <w:tabs>
          <w:tab w:val="num" w:pos="5715"/>
        </w:tabs>
        <w:ind w:left="5715" w:hanging="360"/>
      </w:pPr>
      <w:rPr>
        <w:rFonts w:ascii="Courier New" w:hAnsi="Courier New" w:cs="Courier New" w:hint="default"/>
      </w:rPr>
    </w:lvl>
    <w:lvl w:ilvl="8" w:tplc="08090005" w:tentative="1">
      <w:start w:val="1"/>
      <w:numFmt w:val="bullet"/>
      <w:lvlText w:val=""/>
      <w:lvlJc w:val="left"/>
      <w:pPr>
        <w:tabs>
          <w:tab w:val="num" w:pos="6435"/>
        </w:tabs>
        <w:ind w:left="6435" w:hanging="360"/>
      </w:pPr>
      <w:rPr>
        <w:rFonts w:ascii="Wingdings" w:hAnsi="Wingdings" w:hint="default"/>
      </w:rPr>
    </w:lvl>
  </w:abstractNum>
  <w:abstractNum w:abstractNumId="16" w15:restartNumberingAfterBreak="0">
    <w:nsid w:val="70D6170D"/>
    <w:multiLevelType w:val="hybridMultilevel"/>
    <w:tmpl w:val="DFFA34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74106ADA"/>
    <w:multiLevelType w:val="hybridMultilevel"/>
    <w:tmpl w:val="A170E3A2"/>
    <w:lvl w:ilvl="0" w:tplc="18090015">
      <w:start w:val="1"/>
      <w:numFmt w:val="upperLetter"/>
      <w:lvlText w:val="%1."/>
      <w:lvlJc w:val="left"/>
      <w:pPr>
        <w:ind w:left="360" w:hanging="360"/>
      </w:pPr>
      <w:rPr>
        <w:rFonts w:hint="default"/>
      </w:rPr>
    </w:lvl>
    <w:lvl w:ilvl="1" w:tplc="18090019" w:tentative="1">
      <w:start w:val="1"/>
      <w:numFmt w:val="lowerLetter"/>
      <w:lvlText w:val="%2."/>
      <w:lvlJc w:val="left"/>
      <w:pPr>
        <w:ind w:left="1080" w:hanging="360"/>
      </w:pPr>
    </w:lvl>
    <w:lvl w:ilvl="2" w:tplc="1809001B" w:tentative="1">
      <w:start w:val="1"/>
      <w:numFmt w:val="lowerRoman"/>
      <w:lvlText w:val="%3."/>
      <w:lvlJc w:val="right"/>
      <w:pPr>
        <w:ind w:left="1800" w:hanging="180"/>
      </w:pPr>
    </w:lvl>
    <w:lvl w:ilvl="3" w:tplc="1809000F" w:tentative="1">
      <w:start w:val="1"/>
      <w:numFmt w:val="decimal"/>
      <w:lvlText w:val="%4."/>
      <w:lvlJc w:val="left"/>
      <w:pPr>
        <w:ind w:left="2520" w:hanging="360"/>
      </w:pPr>
    </w:lvl>
    <w:lvl w:ilvl="4" w:tplc="18090019" w:tentative="1">
      <w:start w:val="1"/>
      <w:numFmt w:val="lowerLetter"/>
      <w:lvlText w:val="%5."/>
      <w:lvlJc w:val="left"/>
      <w:pPr>
        <w:ind w:left="3240" w:hanging="360"/>
      </w:pPr>
    </w:lvl>
    <w:lvl w:ilvl="5" w:tplc="1809001B" w:tentative="1">
      <w:start w:val="1"/>
      <w:numFmt w:val="lowerRoman"/>
      <w:lvlText w:val="%6."/>
      <w:lvlJc w:val="right"/>
      <w:pPr>
        <w:ind w:left="3960" w:hanging="180"/>
      </w:pPr>
    </w:lvl>
    <w:lvl w:ilvl="6" w:tplc="1809000F" w:tentative="1">
      <w:start w:val="1"/>
      <w:numFmt w:val="decimal"/>
      <w:lvlText w:val="%7."/>
      <w:lvlJc w:val="left"/>
      <w:pPr>
        <w:ind w:left="4680" w:hanging="360"/>
      </w:pPr>
    </w:lvl>
    <w:lvl w:ilvl="7" w:tplc="18090019" w:tentative="1">
      <w:start w:val="1"/>
      <w:numFmt w:val="lowerLetter"/>
      <w:lvlText w:val="%8."/>
      <w:lvlJc w:val="left"/>
      <w:pPr>
        <w:ind w:left="5400" w:hanging="360"/>
      </w:pPr>
    </w:lvl>
    <w:lvl w:ilvl="8" w:tplc="1809001B" w:tentative="1">
      <w:start w:val="1"/>
      <w:numFmt w:val="lowerRoman"/>
      <w:lvlText w:val="%9."/>
      <w:lvlJc w:val="right"/>
      <w:pPr>
        <w:ind w:left="6120" w:hanging="180"/>
      </w:pPr>
    </w:lvl>
  </w:abstractNum>
  <w:abstractNum w:abstractNumId="18" w15:restartNumberingAfterBreak="0">
    <w:nsid w:val="75447C67"/>
    <w:multiLevelType w:val="hybridMultilevel"/>
    <w:tmpl w:val="7D187A7E"/>
    <w:lvl w:ilvl="0" w:tplc="08090001">
      <w:start w:val="1"/>
      <w:numFmt w:val="bullet"/>
      <w:lvlText w:val=""/>
      <w:lvlJc w:val="left"/>
      <w:pPr>
        <w:tabs>
          <w:tab w:val="num" w:pos="360"/>
        </w:tabs>
        <w:ind w:left="360" w:hanging="360"/>
      </w:pPr>
      <w:rPr>
        <w:rFonts w:ascii="Symbol" w:hAnsi="Symbol" w:hint="default"/>
      </w:rPr>
    </w:lvl>
    <w:lvl w:ilvl="1" w:tplc="08090003">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num w:numId="1" w16cid:durableId="507405479">
    <w:abstractNumId w:val="15"/>
  </w:num>
  <w:num w:numId="2" w16cid:durableId="1222641678">
    <w:abstractNumId w:val="8"/>
  </w:num>
  <w:num w:numId="3" w16cid:durableId="380636457">
    <w:abstractNumId w:val="4"/>
  </w:num>
  <w:num w:numId="4" w16cid:durableId="1541287115">
    <w:abstractNumId w:val="2"/>
  </w:num>
  <w:num w:numId="5" w16cid:durableId="643857325">
    <w:abstractNumId w:val="14"/>
  </w:num>
  <w:num w:numId="6" w16cid:durableId="1884171141">
    <w:abstractNumId w:val="12"/>
  </w:num>
  <w:num w:numId="7" w16cid:durableId="1372803477">
    <w:abstractNumId w:val="7"/>
  </w:num>
  <w:num w:numId="8" w16cid:durableId="1698964123">
    <w:abstractNumId w:val="18"/>
  </w:num>
  <w:num w:numId="9" w16cid:durableId="510874933">
    <w:abstractNumId w:val="10"/>
  </w:num>
  <w:num w:numId="10" w16cid:durableId="1689406759">
    <w:abstractNumId w:val="1"/>
  </w:num>
  <w:num w:numId="11" w16cid:durableId="1409155502">
    <w:abstractNumId w:val="6"/>
  </w:num>
  <w:num w:numId="12" w16cid:durableId="2043899366">
    <w:abstractNumId w:val="17"/>
  </w:num>
  <w:num w:numId="13" w16cid:durableId="7218180">
    <w:abstractNumId w:val="3"/>
  </w:num>
  <w:num w:numId="14" w16cid:durableId="53623024">
    <w:abstractNumId w:val="9"/>
  </w:num>
  <w:num w:numId="15" w16cid:durableId="307562927">
    <w:abstractNumId w:val="11"/>
  </w:num>
  <w:num w:numId="16" w16cid:durableId="1165245002">
    <w:abstractNumId w:val="10"/>
  </w:num>
  <w:num w:numId="17" w16cid:durableId="912859677">
    <w:abstractNumId w:val="5"/>
  </w:num>
  <w:num w:numId="18" w16cid:durableId="1861582463">
    <w:abstractNumId w:val="0"/>
  </w:num>
  <w:num w:numId="19" w16cid:durableId="1990211810">
    <w:abstractNumId w:val="16"/>
  </w:num>
  <w:num w:numId="20" w16cid:durableId="1024595152">
    <w:abstractNumId w:val="13"/>
  </w:num>
  <w:numIdMacAtCleanup w:val="19"/>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Pirkko-Liisa Meius">
    <w15:presenceInfo w15:providerId="AD" w15:userId="S::Pirkko-Liisa.Meius@agri.ee::6e099378-7147-415c-9046-85da559ee7f6"/>
  </w15:person>
  <w15:person w15:author="Ljudmila Sokolnikova - RAM">
    <w15:presenceInfo w15:providerId="AD" w15:userId="S::ljudmila.sokolnikova@fin.ee::83428c22-9217-4832-9e6b-84b4f2fe226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7D461F"/>
    <w:rsid w:val="000000BC"/>
    <w:rsid w:val="00003443"/>
    <w:rsid w:val="00003D17"/>
    <w:rsid w:val="00005297"/>
    <w:rsid w:val="000116D1"/>
    <w:rsid w:val="00016DF2"/>
    <w:rsid w:val="0002066D"/>
    <w:rsid w:val="00027265"/>
    <w:rsid w:val="000307FC"/>
    <w:rsid w:val="000372A4"/>
    <w:rsid w:val="0004275D"/>
    <w:rsid w:val="00045763"/>
    <w:rsid w:val="00045C08"/>
    <w:rsid w:val="00045C91"/>
    <w:rsid w:val="00047DB1"/>
    <w:rsid w:val="00050669"/>
    <w:rsid w:val="0005176E"/>
    <w:rsid w:val="000550A4"/>
    <w:rsid w:val="0005550B"/>
    <w:rsid w:val="00060E75"/>
    <w:rsid w:val="0006561F"/>
    <w:rsid w:val="00066155"/>
    <w:rsid w:val="000729AA"/>
    <w:rsid w:val="0007495E"/>
    <w:rsid w:val="00085359"/>
    <w:rsid w:val="00092654"/>
    <w:rsid w:val="000934FB"/>
    <w:rsid w:val="000969AA"/>
    <w:rsid w:val="0009762A"/>
    <w:rsid w:val="000A0383"/>
    <w:rsid w:val="000A19E8"/>
    <w:rsid w:val="000A2636"/>
    <w:rsid w:val="000B062A"/>
    <w:rsid w:val="000B0C62"/>
    <w:rsid w:val="000B6D6E"/>
    <w:rsid w:val="000C38DE"/>
    <w:rsid w:val="000C51C2"/>
    <w:rsid w:val="000C5680"/>
    <w:rsid w:val="000C70B2"/>
    <w:rsid w:val="000C7644"/>
    <w:rsid w:val="000D2B5A"/>
    <w:rsid w:val="000D3DFE"/>
    <w:rsid w:val="000E10AB"/>
    <w:rsid w:val="000E4DAE"/>
    <w:rsid w:val="000E6AE6"/>
    <w:rsid w:val="000F1FCD"/>
    <w:rsid w:val="000F2C08"/>
    <w:rsid w:val="000F75EF"/>
    <w:rsid w:val="00111BAB"/>
    <w:rsid w:val="00124A60"/>
    <w:rsid w:val="00125B17"/>
    <w:rsid w:val="0012665D"/>
    <w:rsid w:val="0013488D"/>
    <w:rsid w:val="0013556A"/>
    <w:rsid w:val="0014060F"/>
    <w:rsid w:val="001429E3"/>
    <w:rsid w:val="001536FE"/>
    <w:rsid w:val="00162ACB"/>
    <w:rsid w:val="001656D9"/>
    <w:rsid w:val="00165C30"/>
    <w:rsid w:val="00176DBE"/>
    <w:rsid w:val="00180209"/>
    <w:rsid w:val="00180EAA"/>
    <w:rsid w:val="00190CE6"/>
    <w:rsid w:val="001910C8"/>
    <w:rsid w:val="001A76F3"/>
    <w:rsid w:val="001A78F8"/>
    <w:rsid w:val="001A7F16"/>
    <w:rsid w:val="001B05F1"/>
    <w:rsid w:val="001B1C38"/>
    <w:rsid w:val="001B4783"/>
    <w:rsid w:val="001C0C3A"/>
    <w:rsid w:val="001C417D"/>
    <w:rsid w:val="001C4DC2"/>
    <w:rsid w:val="001D0FD1"/>
    <w:rsid w:val="001D53FF"/>
    <w:rsid w:val="001E1351"/>
    <w:rsid w:val="001F0FF1"/>
    <w:rsid w:val="001F48D0"/>
    <w:rsid w:val="00205AC3"/>
    <w:rsid w:val="0020708C"/>
    <w:rsid w:val="00221B84"/>
    <w:rsid w:val="00222F1C"/>
    <w:rsid w:val="0022735E"/>
    <w:rsid w:val="002307F0"/>
    <w:rsid w:val="00231442"/>
    <w:rsid w:val="00231553"/>
    <w:rsid w:val="00232A68"/>
    <w:rsid w:val="00241C4A"/>
    <w:rsid w:val="002427AF"/>
    <w:rsid w:val="002438C8"/>
    <w:rsid w:val="002470A3"/>
    <w:rsid w:val="00253E59"/>
    <w:rsid w:val="00255D0C"/>
    <w:rsid w:val="0025789A"/>
    <w:rsid w:val="00272AC3"/>
    <w:rsid w:val="00275069"/>
    <w:rsid w:val="002776C4"/>
    <w:rsid w:val="002779BE"/>
    <w:rsid w:val="00291068"/>
    <w:rsid w:val="002920BD"/>
    <w:rsid w:val="00293736"/>
    <w:rsid w:val="002963B3"/>
    <w:rsid w:val="002A00C7"/>
    <w:rsid w:val="002A7B34"/>
    <w:rsid w:val="002B3E57"/>
    <w:rsid w:val="002B4358"/>
    <w:rsid w:val="002B4CA9"/>
    <w:rsid w:val="002B54DF"/>
    <w:rsid w:val="002B7D7E"/>
    <w:rsid w:val="002C0BB3"/>
    <w:rsid w:val="002C1D40"/>
    <w:rsid w:val="002C5863"/>
    <w:rsid w:val="002D1FE8"/>
    <w:rsid w:val="002D4CC4"/>
    <w:rsid w:val="002E0C81"/>
    <w:rsid w:val="002E180B"/>
    <w:rsid w:val="002E3BB9"/>
    <w:rsid w:val="002E5D29"/>
    <w:rsid w:val="002E643C"/>
    <w:rsid w:val="002F4921"/>
    <w:rsid w:val="002F7791"/>
    <w:rsid w:val="003011AB"/>
    <w:rsid w:val="003031CF"/>
    <w:rsid w:val="00307511"/>
    <w:rsid w:val="00311BDC"/>
    <w:rsid w:val="00321646"/>
    <w:rsid w:val="00335128"/>
    <w:rsid w:val="00336C1A"/>
    <w:rsid w:val="00336EAF"/>
    <w:rsid w:val="00337965"/>
    <w:rsid w:val="00356870"/>
    <w:rsid w:val="003714C9"/>
    <w:rsid w:val="0037514B"/>
    <w:rsid w:val="0037615F"/>
    <w:rsid w:val="00383D53"/>
    <w:rsid w:val="00387C93"/>
    <w:rsid w:val="0039532D"/>
    <w:rsid w:val="00397EC8"/>
    <w:rsid w:val="003A1CEE"/>
    <w:rsid w:val="003A34CB"/>
    <w:rsid w:val="003A70AE"/>
    <w:rsid w:val="003B4754"/>
    <w:rsid w:val="003B5535"/>
    <w:rsid w:val="003B745C"/>
    <w:rsid w:val="003D41BA"/>
    <w:rsid w:val="003E0049"/>
    <w:rsid w:val="003E00A3"/>
    <w:rsid w:val="003E0356"/>
    <w:rsid w:val="003E4E9D"/>
    <w:rsid w:val="003E790E"/>
    <w:rsid w:val="003F244B"/>
    <w:rsid w:val="003F4EC4"/>
    <w:rsid w:val="003F7596"/>
    <w:rsid w:val="00400566"/>
    <w:rsid w:val="00413A61"/>
    <w:rsid w:val="00420FE3"/>
    <w:rsid w:val="00421231"/>
    <w:rsid w:val="0042377F"/>
    <w:rsid w:val="00424808"/>
    <w:rsid w:val="0043003F"/>
    <w:rsid w:val="00432A1C"/>
    <w:rsid w:val="004412F5"/>
    <w:rsid w:val="00442D78"/>
    <w:rsid w:val="004441D7"/>
    <w:rsid w:val="004452B6"/>
    <w:rsid w:val="0045170D"/>
    <w:rsid w:val="0045730D"/>
    <w:rsid w:val="004618BB"/>
    <w:rsid w:val="00461A7C"/>
    <w:rsid w:val="00462433"/>
    <w:rsid w:val="00462813"/>
    <w:rsid w:val="004745B1"/>
    <w:rsid w:val="00477B26"/>
    <w:rsid w:val="00481FD8"/>
    <w:rsid w:val="004A34C8"/>
    <w:rsid w:val="004A4C5E"/>
    <w:rsid w:val="004B7EF7"/>
    <w:rsid w:val="004C3368"/>
    <w:rsid w:val="004C5B3B"/>
    <w:rsid w:val="004C60B0"/>
    <w:rsid w:val="004C6335"/>
    <w:rsid w:val="004D0D76"/>
    <w:rsid w:val="004D4C37"/>
    <w:rsid w:val="004D5832"/>
    <w:rsid w:val="004D6D0A"/>
    <w:rsid w:val="004E0D96"/>
    <w:rsid w:val="004F201B"/>
    <w:rsid w:val="004F4CE8"/>
    <w:rsid w:val="004F6330"/>
    <w:rsid w:val="004F7C3E"/>
    <w:rsid w:val="00500183"/>
    <w:rsid w:val="00502676"/>
    <w:rsid w:val="00511F7D"/>
    <w:rsid w:val="00512547"/>
    <w:rsid w:val="00513516"/>
    <w:rsid w:val="00531692"/>
    <w:rsid w:val="00534552"/>
    <w:rsid w:val="005370EE"/>
    <w:rsid w:val="005442C1"/>
    <w:rsid w:val="00544BFD"/>
    <w:rsid w:val="00554D95"/>
    <w:rsid w:val="00557283"/>
    <w:rsid w:val="00562D41"/>
    <w:rsid w:val="00571298"/>
    <w:rsid w:val="00573852"/>
    <w:rsid w:val="0058184F"/>
    <w:rsid w:val="005875CA"/>
    <w:rsid w:val="00593387"/>
    <w:rsid w:val="005B3277"/>
    <w:rsid w:val="005B598E"/>
    <w:rsid w:val="005B780B"/>
    <w:rsid w:val="005C054A"/>
    <w:rsid w:val="005C10A1"/>
    <w:rsid w:val="005C421A"/>
    <w:rsid w:val="005D56B3"/>
    <w:rsid w:val="005E23C6"/>
    <w:rsid w:val="005E7699"/>
    <w:rsid w:val="005F14EC"/>
    <w:rsid w:val="0061207C"/>
    <w:rsid w:val="0061345C"/>
    <w:rsid w:val="006149DC"/>
    <w:rsid w:val="006155AB"/>
    <w:rsid w:val="00620255"/>
    <w:rsid w:val="00624BDF"/>
    <w:rsid w:val="006250A2"/>
    <w:rsid w:val="00625692"/>
    <w:rsid w:val="00626599"/>
    <w:rsid w:val="00627107"/>
    <w:rsid w:val="0063569E"/>
    <w:rsid w:val="00644BCF"/>
    <w:rsid w:val="00644C5E"/>
    <w:rsid w:val="00654CC5"/>
    <w:rsid w:val="00660ED7"/>
    <w:rsid w:val="00661C49"/>
    <w:rsid w:val="00663D78"/>
    <w:rsid w:val="0066573A"/>
    <w:rsid w:val="006665BF"/>
    <w:rsid w:val="0067010A"/>
    <w:rsid w:val="00674F49"/>
    <w:rsid w:val="00682CD5"/>
    <w:rsid w:val="006A2560"/>
    <w:rsid w:val="006A58CF"/>
    <w:rsid w:val="006B0756"/>
    <w:rsid w:val="006B32ED"/>
    <w:rsid w:val="006B5336"/>
    <w:rsid w:val="006B700A"/>
    <w:rsid w:val="006C6F39"/>
    <w:rsid w:val="006D137E"/>
    <w:rsid w:val="006D1FC7"/>
    <w:rsid w:val="006D2A3F"/>
    <w:rsid w:val="006D612B"/>
    <w:rsid w:val="006E1F72"/>
    <w:rsid w:val="006E4ACD"/>
    <w:rsid w:val="006E5C47"/>
    <w:rsid w:val="006F2053"/>
    <w:rsid w:val="00700693"/>
    <w:rsid w:val="0070535F"/>
    <w:rsid w:val="00723B58"/>
    <w:rsid w:val="007306DD"/>
    <w:rsid w:val="00732619"/>
    <w:rsid w:val="00733E9C"/>
    <w:rsid w:val="007405A0"/>
    <w:rsid w:val="00750A7B"/>
    <w:rsid w:val="00761D21"/>
    <w:rsid w:val="0076242B"/>
    <w:rsid w:val="0076480A"/>
    <w:rsid w:val="00765C55"/>
    <w:rsid w:val="007660AB"/>
    <w:rsid w:val="00772B86"/>
    <w:rsid w:val="00773F1E"/>
    <w:rsid w:val="007756EA"/>
    <w:rsid w:val="0077679C"/>
    <w:rsid w:val="00782E44"/>
    <w:rsid w:val="00783CA1"/>
    <w:rsid w:val="0079018B"/>
    <w:rsid w:val="00791D7A"/>
    <w:rsid w:val="007A2C05"/>
    <w:rsid w:val="007A464C"/>
    <w:rsid w:val="007A4C41"/>
    <w:rsid w:val="007B0B68"/>
    <w:rsid w:val="007B4054"/>
    <w:rsid w:val="007B6E14"/>
    <w:rsid w:val="007C29B4"/>
    <w:rsid w:val="007C4733"/>
    <w:rsid w:val="007D0CC8"/>
    <w:rsid w:val="007D40A8"/>
    <w:rsid w:val="007D461F"/>
    <w:rsid w:val="007D6D47"/>
    <w:rsid w:val="007E0908"/>
    <w:rsid w:val="007E1A2F"/>
    <w:rsid w:val="007E2284"/>
    <w:rsid w:val="007E28AE"/>
    <w:rsid w:val="007E7397"/>
    <w:rsid w:val="007F481A"/>
    <w:rsid w:val="007F572A"/>
    <w:rsid w:val="007F7EA8"/>
    <w:rsid w:val="00801247"/>
    <w:rsid w:val="00810782"/>
    <w:rsid w:val="00822E9F"/>
    <w:rsid w:val="00824FD4"/>
    <w:rsid w:val="00832DAB"/>
    <w:rsid w:val="0083439D"/>
    <w:rsid w:val="008476F4"/>
    <w:rsid w:val="00852C3B"/>
    <w:rsid w:val="00856814"/>
    <w:rsid w:val="00862EDC"/>
    <w:rsid w:val="00867005"/>
    <w:rsid w:val="008704C3"/>
    <w:rsid w:val="008734FD"/>
    <w:rsid w:val="00875A7C"/>
    <w:rsid w:val="00875BEF"/>
    <w:rsid w:val="00883DFF"/>
    <w:rsid w:val="00885BB0"/>
    <w:rsid w:val="00895393"/>
    <w:rsid w:val="008A3231"/>
    <w:rsid w:val="008A3AC1"/>
    <w:rsid w:val="008A3D6A"/>
    <w:rsid w:val="008B33CE"/>
    <w:rsid w:val="008B5BE9"/>
    <w:rsid w:val="008B71EA"/>
    <w:rsid w:val="008C0F0E"/>
    <w:rsid w:val="008C1495"/>
    <w:rsid w:val="008C5BB2"/>
    <w:rsid w:val="008C6088"/>
    <w:rsid w:val="008D32AA"/>
    <w:rsid w:val="008D3D7C"/>
    <w:rsid w:val="008F28E4"/>
    <w:rsid w:val="008F31DD"/>
    <w:rsid w:val="008F3609"/>
    <w:rsid w:val="008F493A"/>
    <w:rsid w:val="008F7532"/>
    <w:rsid w:val="0091200B"/>
    <w:rsid w:val="00913EE4"/>
    <w:rsid w:val="00913FAE"/>
    <w:rsid w:val="00917062"/>
    <w:rsid w:val="00920585"/>
    <w:rsid w:val="009216DD"/>
    <w:rsid w:val="00922269"/>
    <w:rsid w:val="0092466F"/>
    <w:rsid w:val="00931208"/>
    <w:rsid w:val="00932F72"/>
    <w:rsid w:val="00935945"/>
    <w:rsid w:val="00947544"/>
    <w:rsid w:val="0095164F"/>
    <w:rsid w:val="0095335C"/>
    <w:rsid w:val="009573BF"/>
    <w:rsid w:val="00960792"/>
    <w:rsid w:val="0096724B"/>
    <w:rsid w:val="00967B1A"/>
    <w:rsid w:val="00971195"/>
    <w:rsid w:val="0097217B"/>
    <w:rsid w:val="00973747"/>
    <w:rsid w:val="0097794A"/>
    <w:rsid w:val="00977A9A"/>
    <w:rsid w:val="00980103"/>
    <w:rsid w:val="00981AB9"/>
    <w:rsid w:val="00986F2B"/>
    <w:rsid w:val="00991733"/>
    <w:rsid w:val="00994B7C"/>
    <w:rsid w:val="00995DBB"/>
    <w:rsid w:val="009A3ECC"/>
    <w:rsid w:val="009B0CDD"/>
    <w:rsid w:val="009B2C76"/>
    <w:rsid w:val="009B6F2A"/>
    <w:rsid w:val="009C12C5"/>
    <w:rsid w:val="009C13FD"/>
    <w:rsid w:val="009C7607"/>
    <w:rsid w:val="009D4F26"/>
    <w:rsid w:val="009E14D9"/>
    <w:rsid w:val="009E7F5C"/>
    <w:rsid w:val="009F0902"/>
    <w:rsid w:val="009F18C1"/>
    <w:rsid w:val="009F4409"/>
    <w:rsid w:val="009F52DA"/>
    <w:rsid w:val="009F530E"/>
    <w:rsid w:val="009F73FF"/>
    <w:rsid w:val="00A0736C"/>
    <w:rsid w:val="00A1235C"/>
    <w:rsid w:val="00A17704"/>
    <w:rsid w:val="00A21C2F"/>
    <w:rsid w:val="00A23CC0"/>
    <w:rsid w:val="00A2428C"/>
    <w:rsid w:val="00A24976"/>
    <w:rsid w:val="00A3446A"/>
    <w:rsid w:val="00A37B20"/>
    <w:rsid w:val="00A404CF"/>
    <w:rsid w:val="00A415C5"/>
    <w:rsid w:val="00A4202D"/>
    <w:rsid w:val="00A432F4"/>
    <w:rsid w:val="00A43E85"/>
    <w:rsid w:val="00A46329"/>
    <w:rsid w:val="00A46614"/>
    <w:rsid w:val="00A52DC0"/>
    <w:rsid w:val="00A57B85"/>
    <w:rsid w:val="00A636A9"/>
    <w:rsid w:val="00A64BA1"/>
    <w:rsid w:val="00A6604D"/>
    <w:rsid w:val="00A67375"/>
    <w:rsid w:val="00A67BA9"/>
    <w:rsid w:val="00A8428A"/>
    <w:rsid w:val="00A917F9"/>
    <w:rsid w:val="00A96B23"/>
    <w:rsid w:val="00A979E8"/>
    <w:rsid w:val="00AA37CE"/>
    <w:rsid w:val="00AA60FC"/>
    <w:rsid w:val="00AA6116"/>
    <w:rsid w:val="00AA62DA"/>
    <w:rsid w:val="00AA779E"/>
    <w:rsid w:val="00AB0C99"/>
    <w:rsid w:val="00AB1D4E"/>
    <w:rsid w:val="00AB57BD"/>
    <w:rsid w:val="00AB6771"/>
    <w:rsid w:val="00AB7FD4"/>
    <w:rsid w:val="00AC1C17"/>
    <w:rsid w:val="00AC2856"/>
    <w:rsid w:val="00AC39C3"/>
    <w:rsid w:val="00AC4476"/>
    <w:rsid w:val="00AC7ADE"/>
    <w:rsid w:val="00AD2B50"/>
    <w:rsid w:val="00AD2B5B"/>
    <w:rsid w:val="00AD417F"/>
    <w:rsid w:val="00AE1488"/>
    <w:rsid w:val="00AE56FC"/>
    <w:rsid w:val="00AE5F0D"/>
    <w:rsid w:val="00AE7DE8"/>
    <w:rsid w:val="00AF03B6"/>
    <w:rsid w:val="00B01AE4"/>
    <w:rsid w:val="00B02DF7"/>
    <w:rsid w:val="00B106C8"/>
    <w:rsid w:val="00B36960"/>
    <w:rsid w:val="00B4159B"/>
    <w:rsid w:val="00B41E8E"/>
    <w:rsid w:val="00B46C58"/>
    <w:rsid w:val="00B55BDD"/>
    <w:rsid w:val="00B70C80"/>
    <w:rsid w:val="00B80C12"/>
    <w:rsid w:val="00B8123F"/>
    <w:rsid w:val="00B82243"/>
    <w:rsid w:val="00B82343"/>
    <w:rsid w:val="00B87F87"/>
    <w:rsid w:val="00B936E7"/>
    <w:rsid w:val="00B94558"/>
    <w:rsid w:val="00BA376D"/>
    <w:rsid w:val="00BA710B"/>
    <w:rsid w:val="00BB06AE"/>
    <w:rsid w:val="00BB080C"/>
    <w:rsid w:val="00BB1884"/>
    <w:rsid w:val="00BB2CA7"/>
    <w:rsid w:val="00BC780C"/>
    <w:rsid w:val="00BC78B8"/>
    <w:rsid w:val="00BD3F80"/>
    <w:rsid w:val="00BE01D7"/>
    <w:rsid w:val="00BE0F35"/>
    <w:rsid w:val="00BE13EB"/>
    <w:rsid w:val="00BE36CB"/>
    <w:rsid w:val="00BF4423"/>
    <w:rsid w:val="00BF4C99"/>
    <w:rsid w:val="00BF553C"/>
    <w:rsid w:val="00C00191"/>
    <w:rsid w:val="00C02D08"/>
    <w:rsid w:val="00C032F5"/>
    <w:rsid w:val="00C12FD6"/>
    <w:rsid w:val="00C146A4"/>
    <w:rsid w:val="00C203DD"/>
    <w:rsid w:val="00C400E7"/>
    <w:rsid w:val="00C44373"/>
    <w:rsid w:val="00C4593E"/>
    <w:rsid w:val="00C5368A"/>
    <w:rsid w:val="00C6055A"/>
    <w:rsid w:val="00C615C4"/>
    <w:rsid w:val="00C62BFC"/>
    <w:rsid w:val="00C64EBE"/>
    <w:rsid w:val="00C6515B"/>
    <w:rsid w:val="00C7107C"/>
    <w:rsid w:val="00C71B8F"/>
    <w:rsid w:val="00C83767"/>
    <w:rsid w:val="00C90B65"/>
    <w:rsid w:val="00C928A0"/>
    <w:rsid w:val="00C93DBE"/>
    <w:rsid w:val="00C95499"/>
    <w:rsid w:val="00CA2F50"/>
    <w:rsid w:val="00CB0A29"/>
    <w:rsid w:val="00CB12B9"/>
    <w:rsid w:val="00CB55F1"/>
    <w:rsid w:val="00CB64EA"/>
    <w:rsid w:val="00CC29BE"/>
    <w:rsid w:val="00CD5054"/>
    <w:rsid w:val="00CD53A6"/>
    <w:rsid w:val="00CE18A8"/>
    <w:rsid w:val="00CE25D0"/>
    <w:rsid w:val="00CE58B8"/>
    <w:rsid w:val="00CE73F7"/>
    <w:rsid w:val="00D04671"/>
    <w:rsid w:val="00D14293"/>
    <w:rsid w:val="00D177B0"/>
    <w:rsid w:val="00D17FF1"/>
    <w:rsid w:val="00D30804"/>
    <w:rsid w:val="00D324A5"/>
    <w:rsid w:val="00D3640F"/>
    <w:rsid w:val="00D40C63"/>
    <w:rsid w:val="00D42B4C"/>
    <w:rsid w:val="00D432C8"/>
    <w:rsid w:val="00D435B4"/>
    <w:rsid w:val="00D44F34"/>
    <w:rsid w:val="00D50CD1"/>
    <w:rsid w:val="00D51610"/>
    <w:rsid w:val="00D51612"/>
    <w:rsid w:val="00D53F45"/>
    <w:rsid w:val="00D55F5A"/>
    <w:rsid w:val="00D57C5A"/>
    <w:rsid w:val="00D64EFF"/>
    <w:rsid w:val="00D77616"/>
    <w:rsid w:val="00D807E0"/>
    <w:rsid w:val="00D87C67"/>
    <w:rsid w:val="00D90EB2"/>
    <w:rsid w:val="00D929E2"/>
    <w:rsid w:val="00D95CEB"/>
    <w:rsid w:val="00DA4BB5"/>
    <w:rsid w:val="00DB18F6"/>
    <w:rsid w:val="00DB569B"/>
    <w:rsid w:val="00DC3765"/>
    <w:rsid w:val="00DD1B39"/>
    <w:rsid w:val="00DD24CA"/>
    <w:rsid w:val="00DD52F8"/>
    <w:rsid w:val="00DD57E1"/>
    <w:rsid w:val="00DE1EEC"/>
    <w:rsid w:val="00DE6449"/>
    <w:rsid w:val="00DE6687"/>
    <w:rsid w:val="00DE7770"/>
    <w:rsid w:val="00E002A5"/>
    <w:rsid w:val="00E00B55"/>
    <w:rsid w:val="00E02694"/>
    <w:rsid w:val="00E138CC"/>
    <w:rsid w:val="00E13FCC"/>
    <w:rsid w:val="00E158B2"/>
    <w:rsid w:val="00E16CB5"/>
    <w:rsid w:val="00E25E2E"/>
    <w:rsid w:val="00E268B4"/>
    <w:rsid w:val="00E351CB"/>
    <w:rsid w:val="00E37A77"/>
    <w:rsid w:val="00E40421"/>
    <w:rsid w:val="00E41CAB"/>
    <w:rsid w:val="00E451A7"/>
    <w:rsid w:val="00E50FC8"/>
    <w:rsid w:val="00E57D5E"/>
    <w:rsid w:val="00E60B67"/>
    <w:rsid w:val="00E649EB"/>
    <w:rsid w:val="00E66CC0"/>
    <w:rsid w:val="00E71C38"/>
    <w:rsid w:val="00E747B7"/>
    <w:rsid w:val="00E82719"/>
    <w:rsid w:val="00E90E18"/>
    <w:rsid w:val="00EA0570"/>
    <w:rsid w:val="00EA5920"/>
    <w:rsid w:val="00EA594D"/>
    <w:rsid w:val="00EA7B22"/>
    <w:rsid w:val="00EB1875"/>
    <w:rsid w:val="00EB4A0A"/>
    <w:rsid w:val="00EC1BC9"/>
    <w:rsid w:val="00EC3C1E"/>
    <w:rsid w:val="00ED5B7F"/>
    <w:rsid w:val="00ED63BB"/>
    <w:rsid w:val="00EE12F9"/>
    <w:rsid w:val="00EE4443"/>
    <w:rsid w:val="00EE5371"/>
    <w:rsid w:val="00EF14CC"/>
    <w:rsid w:val="00EF2B54"/>
    <w:rsid w:val="00EF4AEC"/>
    <w:rsid w:val="00EF641B"/>
    <w:rsid w:val="00EF7825"/>
    <w:rsid w:val="00F02157"/>
    <w:rsid w:val="00F037A7"/>
    <w:rsid w:val="00F06472"/>
    <w:rsid w:val="00F0671F"/>
    <w:rsid w:val="00F1470E"/>
    <w:rsid w:val="00F172DC"/>
    <w:rsid w:val="00F177AC"/>
    <w:rsid w:val="00F23858"/>
    <w:rsid w:val="00F24F5B"/>
    <w:rsid w:val="00F26421"/>
    <w:rsid w:val="00F27FDA"/>
    <w:rsid w:val="00F350B5"/>
    <w:rsid w:val="00F35FBA"/>
    <w:rsid w:val="00F3792F"/>
    <w:rsid w:val="00F4298C"/>
    <w:rsid w:val="00F50360"/>
    <w:rsid w:val="00F6027A"/>
    <w:rsid w:val="00F65BD5"/>
    <w:rsid w:val="00F83023"/>
    <w:rsid w:val="00F851C2"/>
    <w:rsid w:val="00F856AA"/>
    <w:rsid w:val="00FA329D"/>
    <w:rsid w:val="00FB1D1F"/>
    <w:rsid w:val="00FB4961"/>
    <w:rsid w:val="00FB562F"/>
    <w:rsid w:val="00FC2D31"/>
    <w:rsid w:val="00FC42D8"/>
    <w:rsid w:val="00FD01FD"/>
    <w:rsid w:val="00FD2944"/>
    <w:rsid w:val="00FE7B86"/>
    <w:rsid w:val="00FE7F60"/>
    <w:rsid w:val="00FF0AF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F223EB3"/>
  <w15:docId w15:val="{D7AC5B87-7B96-4106-8008-FE563F38D9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4298C"/>
    <w:rPr>
      <w:sz w:val="24"/>
      <w:szCs w:val="24"/>
      <w:lang w:eastAsia="en-US"/>
    </w:rPr>
  </w:style>
  <w:style w:type="paragraph" w:styleId="Heading2">
    <w:name w:val="heading 2"/>
    <w:basedOn w:val="Normal"/>
    <w:next w:val="Normal"/>
    <w:link w:val="Heading2Char"/>
    <w:semiHidden/>
    <w:unhideWhenUsed/>
    <w:qFormat/>
    <w:rsid w:val="00F23858"/>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semiHidden/>
    <w:unhideWhenUsed/>
    <w:qFormat/>
    <w:rsid w:val="00D14293"/>
    <w:pPr>
      <w:keepNext/>
      <w:keepLines/>
      <w:spacing w:before="40"/>
      <w:outlineLvl w:val="2"/>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7D46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semiHidden/>
    <w:rsid w:val="007D461F"/>
    <w:rPr>
      <w:sz w:val="20"/>
      <w:szCs w:val="20"/>
    </w:rPr>
  </w:style>
  <w:style w:type="character" w:styleId="FootnoteReference">
    <w:name w:val="footnote reference"/>
    <w:semiHidden/>
    <w:rsid w:val="007D461F"/>
    <w:rPr>
      <w:vertAlign w:val="superscript"/>
    </w:rPr>
  </w:style>
  <w:style w:type="paragraph" w:styleId="BalloonText">
    <w:name w:val="Balloon Text"/>
    <w:basedOn w:val="Normal"/>
    <w:link w:val="BalloonTextChar"/>
    <w:rsid w:val="00F1470E"/>
    <w:rPr>
      <w:rFonts w:ascii="Tahoma" w:hAnsi="Tahoma" w:cs="Tahoma"/>
      <w:sz w:val="16"/>
      <w:szCs w:val="16"/>
    </w:rPr>
  </w:style>
  <w:style w:type="character" w:customStyle="1" w:styleId="BalloonTextChar">
    <w:name w:val="Balloon Text Char"/>
    <w:link w:val="BalloonText"/>
    <w:rsid w:val="00F1470E"/>
    <w:rPr>
      <w:rFonts w:ascii="Tahoma" w:hAnsi="Tahoma" w:cs="Tahoma"/>
      <w:sz w:val="16"/>
      <w:szCs w:val="16"/>
      <w:lang w:eastAsia="en-US"/>
    </w:rPr>
  </w:style>
  <w:style w:type="paragraph" w:styleId="Revision">
    <w:name w:val="Revision"/>
    <w:hidden/>
    <w:uiPriority w:val="99"/>
    <w:semiHidden/>
    <w:rsid w:val="00003D17"/>
    <w:rPr>
      <w:sz w:val="24"/>
      <w:szCs w:val="24"/>
      <w:lang w:eastAsia="en-US"/>
    </w:rPr>
  </w:style>
  <w:style w:type="paragraph" w:styleId="Header">
    <w:name w:val="header"/>
    <w:basedOn w:val="Normal"/>
    <w:link w:val="HeaderChar"/>
    <w:uiPriority w:val="99"/>
    <w:rsid w:val="008B71EA"/>
    <w:pPr>
      <w:tabs>
        <w:tab w:val="center" w:pos="4536"/>
        <w:tab w:val="right" w:pos="9072"/>
      </w:tabs>
    </w:pPr>
  </w:style>
  <w:style w:type="character" w:customStyle="1" w:styleId="HeaderChar">
    <w:name w:val="Header Char"/>
    <w:link w:val="Header"/>
    <w:uiPriority w:val="99"/>
    <w:rsid w:val="008B71EA"/>
    <w:rPr>
      <w:sz w:val="24"/>
      <w:szCs w:val="24"/>
      <w:lang w:eastAsia="en-US"/>
    </w:rPr>
  </w:style>
  <w:style w:type="paragraph" w:styleId="Footer">
    <w:name w:val="footer"/>
    <w:basedOn w:val="Normal"/>
    <w:link w:val="FooterChar"/>
    <w:uiPriority w:val="99"/>
    <w:rsid w:val="008B71EA"/>
    <w:pPr>
      <w:tabs>
        <w:tab w:val="center" w:pos="4536"/>
        <w:tab w:val="right" w:pos="9072"/>
      </w:tabs>
    </w:pPr>
  </w:style>
  <w:style w:type="character" w:customStyle="1" w:styleId="FooterChar">
    <w:name w:val="Footer Char"/>
    <w:link w:val="Footer"/>
    <w:uiPriority w:val="99"/>
    <w:rsid w:val="008B71EA"/>
    <w:rPr>
      <w:sz w:val="24"/>
      <w:szCs w:val="24"/>
      <w:lang w:eastAsia="en-US"/>
    </w:rPr>
  </w:style>
  <w:style w:type="paragraph" w:styleId="ListParagraph">
    <w:name w:val="List Paragraph"/>
    <w:basedOn w:val="Normal"/>
    <w:uiPriority w:val="34"/>
    <w:qFormat/>
    <w:rsid w:val="0091200B"/>
    <w:pPr>
      <w:ind w:left="720"/>
      <w:contextualSpacing/>
    </w:pPr>
  </w:style>
  <w:style w:type="character" w:customStyle="1" w:styleId="italic">
    <w:name w:val="italic"/>
    <w:basedOn w:val="DefaultParagraphFont"/>
    <w:rsid w:val="006A2560"/>
  </w:style>
  <w:style w:type="character" w:styleId="CommentReference">
    <w:name w:val="annotation reference"/>
    <w:basedOn w:val="DefaultParagraphFont"/>
    <w:semiHidden/>
    <w:unhideWhenUsed/>
    <w:rsid w:val="00060E75"/>
    <w:rPr>
      <w:sz w:val="16"/>
      <w:szCs w:val="16"/>
    </w:rPr>
  </w:style>
  <w:style w:type="paragraph" w:styleId="CommentText">
    <w:name w:val="annotation text"/>
    <w:basedOn w:val="Normal"/>
    <w:link w:val="CommentTextChar"/>
    <w:unhideWhenUsed/>
    <w:rsid w:val="00060E75"/>
    <w:rPr>
      <w:sz w:val="20"/>
      <w:szCs w:val="20"/>
    </w:rPr>
  </w:style>
  <w:style w:type="character" w:customStyle="1" w:styleId="CommentTextChar">
    <w:name w:val="Comment Text Char"/>
    <w:basedOn w:val="DefaultParagraphFont"/>
    <w:link w:val="CommentText"/>
    <w:rsid w:val="00060E75"/>
    <w:rPr>
      <w:lang w:eastAsia="en-US"/>
    </w:rPr>
  </w:style>
  <w:style w:type="paragraph" w:styleId="CommentSubject">
    <w:name w:val="annotation subject"/>
    <w:basedOn w:val="CommentText"/>
    <w:next w:val="CommentText"/>
    <w:link w:val="CommentSubjectChar"/>
    <w:semiHidden/>
    <w:unhideWhenUsed/>
    <w:rsid w:val="00060E75"/>
    <w:rPr>
      <w:b/>
      <w:bCs/>
    </w:rPr>
  </w:style>
  <w:style w:type="character" w:customStyle="1" w:styleId="CommentSubjectChar">
    <w:name w:val="Comment Subject Char"/>
    <w:basedOn w:val="CommentTextChar"/>
    <w:link w:val="CommentSubject"/>
    <w:semiHidden/>
    <w:rsid w:val="00060E75"/>
    <w:rPr>
      <w:b/>
      <w:bCs/>
      <w:lang w:eastAsia="en-US"/>
    </w:rPr>
  </w:style>
  <w:style w:type="character" w:styleId="Hyperlink">
    <w:name w:val="Hyperlink"/>
    <w:basedOn w:val="DefaultParagraphFont"/>
    <w:unhideWhenUsed/>
    <w:rsid w:val="008C6088"/>
    <w:rPr>
      <w:color w:val="0000FF" w:themeColor="hyperlink"/>
      <w:u w:val="single"/>
    </w:rPr>
  </w:style>
  <w:style w:type="character" w:styleId="UnresolvedMention">
    <w:name w:val="Unresolved Mention"/>
    <w:basedOn w:val="DefaultParagraphFont"/>
    <w:uiPriority w:val="99"/>
    <w:semiHidden/>
    <w:unhideWhenUsed/>
    <w:rsid w:val="008C6088"/>
    <w:rPr>
      <w:color w:val="605E5C"/>
      <w:shd w:val="clear" w:color="auto" w:fill="E1DFDD"/>
    </w:rPr>
  </w:style>
  <w:style w:type="character" w:styleId="FollowedHyperlink">
    <w:name w:val="FollowedHyperlink"/>
    <w:basedOn w:val="DefaultParagraphFont"/>
    <w:semiHidden/>
    <w:unhideWhenUsed/>
    <w:rsid w:val="00162ACB"/>
    <w:rPr>
      <w:color w:val="800080" w:themeColor="followedHyperlink"/>
      <w:u w:val="single"/>
    </w:rPr>
  </w:style>
  <w:style w:type="character" w:customStyle="1" w:styleId="Heading3Char">
    <w:name w:val="Heading 3 Char"/>
    <w:basedOn w:val="DefaultParagraphFont"/>
    <w:link w:val="Heading3"/>
    <w:semiHidden/>
    <w:rsid w:val="00D14293"/>
    <w:rPr>
      <w:rFonts w:asciiTheme="majorHAnsi" w:eastAsiaTheme="majorEastAsia" w:hAnsiTheme="majorHAnsi" w:cstheme="majorBidi"/>
      <w:color w:val="243F60" w:themeColor="accent1" w:themeShade="7F"/>
      <w:sz w:val="24"/>
      <w:szCs w:val="24"/>
      <w:lang w:eastAsia="en-US"/>
    </w:rPr>
  </w:style>
  <w:style w:type="character" w:customStyle="1" w:styleId="Heading2Char">
    <w:name w:val="Heading 2 Char"/>
    <w:basedOn w:val="DefaultParagraphFont"/>
    <w:link w:val="Heading2"/>
    <w:semiHidden/>
    <w:rsid w:val="00F23858"/>
    <w:rPr>
      <w:rFonts w:asciiTheme="majorHAnsi" w:eastAsiaTheme="majorEastAsia" w:hAnsiTheme="majorHAnsi" w:cstheme="majorBidi"/>
      <w:color w:val="365F91" w:themeColor="accent1" w:themeShade="BF"/>
      <w:sz w:val="26"/>
      <w:szCs w:val="2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301759">
      <w:bodyDiv w:val="1"/>
      <w:marLeft w:val="0"/>
      <w:marRight w:val="0"/>
      <w:marTop w:val="0"/>
      <w:marBottom w:val="0"/>
      <w:divBdr>
        <w:top w:val="none" w:sz="0" w:space="0" w:color="auto"/>
        <w:left w:val="none" w:sz="0" w:space="0" w:color="auto"/>
        <w:bottom w:val="none" w:sz="0" w:space="0" w:color="auto"/>
        <w:right w:val="none" w:sz="0" w:space="0" w:color="auto"/>
      </w:divBdr>
    </w:div>
    <w:div w:id="14574006">
      <w:bodyDiv w:val="1"/>
      <w:marLeft w:val="0"/>
      <w:marRight w:val="0"/>
      <w:marTop w:val="0"/>
      <w:marBottom w:val="0"/>
      <w:divBdr>
        <w:top w:val="none" w:sz="0" w:space="0" w:color="auto"/>
        <w:left w:val="none" w:sz="0" w:space="0" w:color="auto"/>
        <w:bottom w:val="none" w:sz="0" w:space="0" w:color="auto"/>
        <w:right w:val="none" w:sz="0" w:space="0" w:color="auto"/>
      </w:divBdr>
    </w:div>
    <w:div w:id="38747946">
      <w:bodyDiv w:val="1"/>
      <w:marLeft w:val="0"/>
      <w:marRight w:val="0"/>
      <w:marTop w:val="0"/>
      <w:marBottom w:val="0"/>
      <w:divBdr>
        <w:top w:val="none" w:sz="0" w:space="0" w:color="auto"/>
        <w:left w:val="none" w:sz="0" w:space="0" w:color="auto"/>
        <w:bottom w:val="none" w:sz="0" w:space="0" w:color="auto"/>
        <w:right w:val="none" w:sz="0" w:space="0" w:color="auto"/>
      </w:divBdr>
    </w:div>
    <w:div w:id="104273132">
      <w:bodyDiv w:val="1"/>
      <w:marLeft w:val="0"/>
      <w:marRight w:val="0"/>
      <w:marTop w:val="0"/>
      <w:marBottom w:val="0"/>
      <w:divBdr>
        <w:top w:val="none" w:sz="0" w:space="0" w:color="auto"/>
        <w:left w:val="none" w:sz="0" w:space="0" w:color="auto"/>
        <w:bottom w:val="none" w:sz="0" w:space="0" w:color="auto"/>
        <w:right w:val="none" w:sz="0" w:space="0" w:color="auto"/>
      </w:divBdr>
    </w:div>
    <w:div w:id="189803360">
      <w:bodyDiv w:val="1"/>
      <w:marLeft w:val="0"/>
      <w:marRight w:val="0"/>
      <w:marTop w:val="0"/>
      <w:marBottom w:val="0"/>
      <w:divBdr>
        <w:top w:val="none" w:sz="0" w:space="0" w:color="auto"/>
        <w:left w:val="none" w:sz="0" w:space="0" w:color="auto"/>
        <w:bottom w:val="none" w:sz="0" w:space="0" w:color="auto"/>
        <w:right w:val="none" w:sz="0" w:space="0" w:color="auto"/>
      </w:divBdr>
      <w:divsChild>
        <w:div w:id="1338190387">
          <w:marLeft w:val="450"/>
          <w:marRight w:val="450"/>
          <w:marTop w:val="0"/>
          <w:marBottom w:val="150"/>
          <w:divBdr>
            <w:top w:val="single" w:sz="6" w:space="8" w:color="112449"/>
            <w:left w:val="single" w:sz="6" w:space="8" w:color="112449"/>
            <w:bottom w:val="single" w:sz="6" w:space="8" w:color="112449"/>
            <w:right w:val="single" w:sz="6" w:space="8" w:color="112449"/>
          </w:divBdr>
        </w:div>
      </w:divsChild>
    </w:div>
    <w:div w:id="277876785">
      <w:bodyDiv w:val="1"/>
      <w:marLeft w:val="0"/>
      <w:marRight w:val="0"/>
      <w:marTop w:val="0"/>
      <w:marBottom w:val="0"/>
      <w:divBdr>
        <w:top w:val="none" w:sz="0" w:space="0" w:color="auto"/>
        <w:left w:val="none" w:sz="0" w:space="0" w:color="auto"/>
        <w:bottom w:val="none" w:sz="0" w:space="0" w:color="auto"/>
        <w:right w:val="none" w:sz="0" w:space="0" w:color="auto"/>
      </w:divBdr>
      <w:divsChild>
        <w:div w:id="942886331">
          <w:marLeft w:val="0"/>
          <w:marRight w:val="0"/>
          <w:marTop w:val="0"/>
          <w:marBottom w:val="0"/>
          <w:divBdr>
            <w:top w:val="none" w:sz="0" w:space="0" w:color="auto"/>
            <w:left w:val="none" w:sz="0" w:space="0" w:color="auto"/>
            <w:bottom w:val="none" w:sz="0" w:space="0" w:color="auto"/>
            <w:right w:val="none" w:sz="0" w:space="0" w:color="auto"/>
          </w:divBdr>
          <w:divsChild>
            <w:div w:id="1517042930">
              <w:marLeft w:val="0"/>
              <w:marRight w:val="0"/>
              <w:marTop w:val="0"/>
              <w:marBottom w:val="0"/>
              <w:divBdr>
                <w:top w:val="none" w:sz="0" w:space="0" w:color="auto"/>
                <w:left w:val="none" w:sz="0" w:space="0" w:color="auto"/>
                <w:bottom w:val="none" w:sz="0" w:space="0" w:color="auto"/>
                <w:right w:val="none" w:sz="0" w:space="0" w:color="auto"/>
              </w:divBdr>
              <w:divsChild>
                <w:div w:id="1428816141">
                  <w:marLeft w:val="0"/>
                  <w:marRight w:val="0"/>
                  <w:marTop w:val="0"/>
                  <w:marBottom w:val="0"/>
                  <w:divBdr>
                    <w:top w:val="none" w:sz="0" w:space="0" w:color="auto"/>
                    <w:left w:val="none" w:sz="0" w:space="0" w:color="auto"/>
                    <w:bottom w:val="none" w:sz="0" w:space="0" w:color="auto"/>
                    <w:right w:val="none" w:sz="0" w:space="0" w:color="auto"/>
                  </w:divBdr>
                  <w:divsChild>
                    <w:div w:id="368839433">
                      <w:marLeft w:val="0"/>
                      <w:marRight w:val="0"/>
                      <w:marTop w:val="0"/>
                      <w:marBottom w:val="0"/>
                      <w:divBdr>
                        <w:top w:val="none" w:sz="0" w:space="0" w:color="auto"/>
                        <w:left w:val="none" w:sz="0" w:space="0" w:color="auto"/>
                        <w:bottom w:val="none" w:sz="0" w:space="0" w:color="auto"/>
                        <w:right w:val="none" w:sz="0" w:space="0" w:color="auto"/>
                      </w:divBdr>
                      <w:divsChild>
                        <w:div w:id="1426654155">
                          <w:marLeft w:val="0"/>
                          <w:marRight w:val="0"/>
                          <w:marTop w:val="0"/>
                          <w:marBottom w:val="0"/>
                          <w:divBdr>
                            <w:top w:val="none" w:sz="0" w:space="0" w:color="auto"/>
                            <w:left w:val="none" w:sz="0" w:space="0" w:color="auto"/>
                            <w:bottom w:val="none" w:sz="0" w:space="0" w:color="auto"/>
                            <w:right w:val="none" w:sz="0" w:space="0" w:color="auto"/>
                          </w:divBdr>
                          <w:divsChild>
                            <w:div w:id="1082408623">
                              <w:marLeft w:val="0"/>
                              <w:marRight w:val="0"/>
                              <w:marTop w:val="0"/>
                              <w:marBottom w:val="0"/>
                              <w:divBdr>
                                <w:top w:val="none" w:sz="0" w:space="0" w:color="auto"/>
                                <w:left w:val="none" w:sz="0" w:space="0" w:color="auto"/>
                                <w:bottom w:val="none" w:sz="0" w:space="0" w:color="auto"/>
                                <w:right w:val="none" w:sz="0" w:space="0" w:color="auto"/>
                              </w:divBdr>
                              <w:divsChild>
                                <w:div w:id="437141511">
                                  <w:marLeft w:val="0"/>
                                  <w:marRight w:val="0"/>
                                  <w:marTop w:val="0"/>
                                  <w:marBottom w:val="0"/>
                                  <w:divBdr>
                                    <w:top w:val="none" w:sz="0" w:space="0" w:color="auto"/>
                                    <w:left w:val="none" w:sz="0" w:space="0" w:color="auto"/>
                                    <w:bottom w:val="none" w:sz="0" w:space="0" w:color="auto"/>
                                    <w:right w:val="none" w:sz="0" w:space="0" w:color="auto"/>
                                  </w:divBdr>
                                </w:div>
                                <w:div w:id="824198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83773062">
      <w:bodyDiv w:val="1"/>
      <w:marLeft w:val="0"/>
      <w:marRight w:val="0"/>
      <w:marTop w:val="0"/>
      <w:marBottom w:val="0"/>
      <w:divBdr>
        <w:top w:val="none" w:sz="0" w:space="0" w:color="auto"/>
        <w:left w:val="none" w:sz="0" w:space="0" w:color="auto"/>
        <w:bottom w:val="none" w:sz="0" w:space="0" w:color="auto"/>
        <w:right w:val="none" w:sz="0" w:space="0" w:color="auto"/>
      </w:divBdr>
    </w:div>
    <w:div w:id="313682259">
      <w:bodyDiv w:val="1"/>
      <w:marLeft w:val="0"/>
      <w:marRight w:val="0"/>
      <w:marTop w:val="0"/>
      <w:marBottom w:val="0"/>
      <w:divBdr>
        <w:top w:val="none" w:sz="0" w:space="0" w:color="auto"/>
        <w:left w:val="none" w:sz="0" w:space="0" w:color="auto"/>
        <w:bottom w:val="none" w:sz="0" w:space="0" w:color="auto"/>
        <w:right w:val="none" w:sz="0" w:space="0" w:color="auto"/>
      </w:divBdr>
    </w:div>
    <w:div w:id="314726640">
      <w:bodyDiv w:val="1"/>
      <w:marLeft w:val="0"/>
      <w:marRight w:val="0"/>
      <w:marTop w:val="0"/>
      <w:marBottom w:val="0"/>
      <w:divBdr>
        <w:top w:val="none" w:sz="0" w:space="0" w:color="auto"/>
        <w:left w:val="none" w:sz="0" w:space="0" w:color="auto"/>
        <w:bottom w:val="none" w:sz="0" w:space="0" w:color="auto"/>
        <w:right w:val="none" w:sz="0" w:space="0" w:color="auto"/>
      </w:divBdr>
    </w:div>
    <w:div w:id="367728332">
      <w:bodyDiv w:val="1"/>
      <w:marLeft w:val="0"/>
      <w:marRight w:val="0"/>
      <w:marTop w:val="0"/>
      <w:marBottom w:val="0"/>
      <w:divBdr>
        <w:top w:val="none" w:sz="0" w:space="0" w:color="auto"/>
        <w:left w:val="none" w:sz="0" w:space="0" w:color="auto"/>
        <w:bottom w:val="none" w:sz="0" w:space="0" w:color="auto"/>
        <w:right w:val="none" w:sz="0" w:space="0" w:color="auto"/>
      </w:divBdr>
    </w:div>
    <w:div w:id="448746786">
      <w:bodyDiv w:val="1"/>
      <w:marLeft w:val="0"/>
      <w:marRight w:val="0"/>
      <w:marTop w:val="0"/>
      <w:marBottom w:val="0"/>
      <w:divBdr>
        <w:top w:val="none" w:sz="0" w:space="0" w:color="auto"/>
        <w:left w:val="none" w:sz="0" w:space="0" w:color="auto"/>
        <w:bottom w:val="none" w:sz="0" w:space="0" w:color="auto"/>
        <w:right w:val="none" w:sz="0" w:space="0" w:color="auto"/>
      </w:divBdr>
    </w:div>
    <w:div w:id="486632130">
      <w:bodyDiv w:val="1"/>
      <w:marLeft w:val="0"/>
      <w:marRight w:val="0"/>
      <w:marTop w:val="0"/>
      <w:marBottom w:val="0"/>
      <w:divBdr>
        <w:top w:val="none" w:sz="0" w:space="0" w:color="auto"/>
        <w:left w:val="none" w:sz="0" w:space="0" w:color="auto"/>
        <w:bottom w:val="none" w:sz="0" w:space="0" w:color="auto"/>
        <w:right w:val="none" w:sz="0" w:space="0" w:color="auto"/>
      </w:divBdr>
    </w:div>
    <w:div w:id="505218765">
      <w:bodyDiv w:val="1"/>
      <w:marLeft w:val="0"/>
      <w:marRight w:val="0"/>
      <w:marTop w:val="0"/>
      <w:marBottom w:val="0"/>
      <w:divBdr>
        <w:top w:val="none" w:sz="0" w:space="0" w:color="auto"/>
        <w:left w:val="none" w:sz="0" w:space="0" w:color="auto"/>
        <w:bottom w:val="none" w:sz="0" w:space="0" w:color="auto"/>
        <w:right w:val="none" w:sz="0" w:space="0" w:color="auto"/>
      </w:divBdr>
    </w:div>
    <w:div w:id="526214075">
      <w:bodyDiv w:val="1"/>
      <w:marLeft w:val="0"/>
      <w:marRight w:val="0"/>
      <w:marTop w:val="0"/>
      <w:marBottom w:val="0"/>
      <w:divBdr>
        <w:top w:val="none" w:sz="0" w:space="0" w:color="auto"/>
        <w:left w:val="none" w:sz="0" w:space="0" w:color="auto"/>
        <w:bottom w:val="none" w:sz="0" w:space="0" w:color="auto"/>
        <w:right w:val="none" w:sz="0" w:space="0" w:color="auto"/>
      </w:divBdr>
    </w:div>
    <w:div w:id="643892127">
      <w:bodyDiv w:val="1"/>
      <w:marLeft w:val="0"/>
      <w:marRight w:val="0"/>
      <w:marTop w:val="0"/>
      <w:marBottom w:val="0"/>
      <w:divBdr>
        <w:top w:val="none" w:sz="0" w:space="0" w:color="auto"/>
        <w:left w:val="none" w:sz="0" w:space="0" w:color="auto"/>
        <w:bottom w:val="none" w:sz="0" w:space="0" w:color="auto"/>
        <w:right w:val="none" w:sz="0" w:space="0" w:color="auto"/>
      </w:divBdr>
    </w:div>
    <w:div w:id="658193331">
      <w:bodyDiv w:val="1"/>
      <w:marLeft w:val="0"/>
      <w:marRight w:val="0"/>
      <w:marTop w:val="0"/>
      <w:marBottom w:val="0"/>
      <w:divBdr>
        <w:top w:val="none" w:sz="0" w:space="0" w:color="auto"/>
        <w:left w:val="none" w:sz="0" w:space="0" w:color="auto"/>
        <w:bottom w:val="none" w:sz="0" w:space="0" w:color="auto"/>
        <w:right w:val="none" w:sz="0" w:space="0" w:color="auto"/>
      </w:divBdr>
      <w:divsChild>
        <w:div w:id="1512791411">
          <w:marLeft w:val="0"/>
          <w:marRight w:val="0"/>
          <w:marTop w:val="0"/>
          <w:marBottom w:val="0"/>
          <w:divBdr>
            <w:top w:val="none" w:sz="0" w:space="0" w:color="auto"/>
            <w:left w:val="none" w:sz="0" w:space="0" w:color="auto"/>
            <w:bottom w:val="none" w:sz="0" w:space="0" w:color="auto"/>
            <w:right w:val="none" w:sz="0" w:space="0" w:color="auto"/>
          </w:divBdr>
          <w:divsChild>
            <w:div w:id="402872222">
              <w:marLeft w:val="0"/>
              <w:marRight w:val="0"/>
              <w:marTop w:val="0"/>
              <w:marBottom w:val="0"/>
              <w:divBdr>
                <w:top w:val="none" w:sz="0" w:space="0" w:color="auto"/>
                <w:left w:val="none" w:sz="0" w:space="0" w:color="auto"/>
                <w:bottom w:val="none" w:sz="0" w:space="0" w:color="auto"/>
                <w:right w:val="none" w:sz="0" w:space="0" w:color="auto"/>
              </w:divBdr>
              <w:divsChild>
                <w:div w:id="1892837210">
                  <w:marLeft w:val="0"/>
                  <w:marRight w:val="0"/>
                  <w:marTop w:val="0"/>
                  <w:marBottom w:val="0"/>
                  <w:divBdr>
                    <w:top w:val="none" w:sz="0" w:space="0" w:color="auto"/>
                    <w:left w:val="none" w:sz="0" w:space="0" w:color="auto"/>
                    <w:bottom w:val="none" w:sz="0" w:space="0" w:color="auto"/>
                    <w:right w:val="none" w:sz="0" w:space="0" w:color="auto"/>
                  </w:divBdr>
                  <w:divsChild>
                    <w:div w:id="1615794537">
                      <w:marLeft w:val="0"/>
                      <w:marRight w:val="0"/>
                      <w:marTop w:val="0"/>
                      <w:marBottom w:val="0"/>
                      <w:divBdr>
                        <w:top w:val="none" w:sz="0" w:space="0" w:color="auto"/>
                        <w:left w:val="none" w:sz="0" w:space="0" w:color="auto"/>
                        <w:bottom w:val="none" w:sz="0" w:space="0" w:color="auto"/>
                        <w:right w:val="none" w:sz="0" w:space="0" w:color="auto"/>
                      </w:divBdr>
                      <w:divsChild>
                        <w:div w:id="614754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34354810">
      <w:bodyDiv w:val="1"/>
      <w:marLeft w:val="0"/>
      <w:marRight w:val="0"/>
      <w:marTop w:val="0"/>
      <w:marBottom w:val="0"/>
      <w:divBdr>
        <w:top w:val="none" w:sz="0" w:space="0" w:color="auto"/>
        <w:left w:val="none" w:sz="0" w:space="0" w:color="auto"/>
        <w:bottom w:val="none" w:sz="0" w:space="0" w:color="auto"/>
        <w:right w:val="none" w:sz="0" w:space="0" w:color="auto"/>
      </w:divBdr>
    </w:div>
    <w:div w:id="859776196">
      <w:bodyDiv w:val="1"/>
      <w:marLeft w:val="0"/>
      <w:marRight w:val="0"/>
      <w:marTop w:val="0"/>
      <w:marBottom w:val="0"/>
      <w:divBdr>
        <w:top w:val="none" w:sz="0" w:space="0" w:color="auto"/>
        <w:left w:val="none" w:sz="0" w:space="0" w:color="auto"/>
        <w:bottom w:val="none" w:sz="0" w:space="0" w:color="auto"/>
        <w:right w:val="none" w:sz="0" w:space="0" w:color="auto"/>
      </w:divBdr>
    </w:div>
    <w:div w:id="957100972">
      <w:bodyDiv w:val="1"/>
      <w:marLeft w:val="0"/>
      <w:marRight w:val="0"/>
      <w:marTop w:val="0"/>
      <w:marBottom w:val="0"/>
      <w:divBdr>
        <w:top w:val="none" w:sz="0" w:space="0" w:color="auto"/>
        <w:left w:val="none" w:sz="0" w:space="0" w:color="auto"/>
        <w:bottom w:val="none" w:sz="0" w:space="0" w:color="auto"/>
        <w:right w:val="none" w:sz="0" w:space="0" w:color="auto"/>
      </w:divBdr>
    </w:div>
    <w:div w:id="1103189536">
      <w:bodyDiv w:val="1"/>
      <w:marLeft w:val="0"/>
      <w:marRight w:val="0"/>
      <w:marTop w:val="0"/>
      <w:marBottom w:val="0"/>
      <w:divBdr>
        <w:top w:val="none" w:sz="0" w:space="0" w:color="auto"/>
        <w:left w:val="none" w:sz="0" w:space="0" w:color="auto"/>
        <w:bottom w:val="none" w:sz="0" w:space="0" w:color="auto"/>
        <w:right w:val="none" w:sz="0" w:space="0" w:color="auto"/>
      </w:divBdr>
    </w:div>
    <w:div w:id="1244948680">
      <w:bodyDiv w:val="1"/>
      <w:marLeft w:val="0"/>
      <w:marRight w:val="0"/>
      <w:marTop w:val="0"/>
      <w:marBottom w:val="0"/>
      <w:divBdr>
        <w:top w:val="none" w:sz="0" w:space="0" w:color="auto"/>
        <w:left w:val="none" w:sz="0" w:space="0" w:color="auto"/>
        <w:bottom w:val="none" w:sz="0" w:space="0" w:color="auto"/>
        <w:right w:val="none" w:sz="0" w:space="0" w:color="auto"/>
      </w:divBdr>
    </w:div>
    <w:div w:id="1306815174">
      <w:bodyDiv w:val="1"/>
      <w:marLeft w:val="0"/>
      <w:marRight w:val="0"/>
      <w:marTop w:val="0"/>
      <w:marBottom w:val="0"/>
      <w:divBdr>
        <w:top w:val="none" w:sz="0" w:space="0" w:color="auto"/>
        <w:left w:val="none" w:sz="0" w:space="0" w:color="auto"/>
        <w:bottom w:val="none" w:sz="0" w:space="0" w:color="auto"/>
        <w:right w:val="none" w:sz="0" w:space="0" w:color="auto"/>
      </w:divBdr>
    </w:div>
    <w:div w:id="1416441123">
      <w:bodyDiv w:val="1"/>
      <w:marLeft w:val="0"/>
      <w:marRight w:val="0"/>
      <w:marTop w:val="0"/>
      <w:marBottom w:val="0"/>
      <w:divBdr>
        <w:top w:val="none" w:sz="0" w:space="0" w:color="auto"/>
        <w:left w:val="none" w:sz="0" w:space="0" w:color="auto"/>
        <w:bottom w:val="none" w:sz="0" w:space="0" w:color="auto"/>
        <w:right w:val="none" w:sz="0" w:space="0" w:color="auto"/>
      </w:divBdr>
    </w:div>
    <w:div w:id="1436361002">
      <w:bodyDiv w:val="1"/>
      <w:marLeft w:val="0"/>
      <w:marRight w:val="0"/>
      <w:marTop w:val="0"/>
      <w:marBottom w:val="0"/>
      <w:divBdr>
        <w:top w:val="none" w:sz="0" w:space="0" w:color="auto"/>
        <w:left w:val="none" w:sz="0" w:space="0" w:color="auto"/>
        <w:bottom w:val="none" w:sz="0" w:space="0" w:color="auto"/>
        <w:right w:val="none" w:sz="0" w:space="0" w:color="auto"/>
      </w:divBdr>
    </w:div>
    <w:div w:id="1456219092">
      <w:bodyDiv w:val="1"/>
      <w:marLeft w:val="0"/>
      <w:marRight w:val="0"/>
      <w:marTop w:val="0"/>
      <w:marBottom w:val="0"/>
      <w:divBdr>
        <w:top w:val="none" w:sz="0" w:space="0" w:color="auto"/>
        <w:left w:val="none" w:sz="0" w:space="0" w:color="auto"/>
        <w:bottom w:val="none" w:sz="0" w:space="0" w:color="auto"/>
        <w:right w:val="none" w:sz="0" w:space="0" w:color="auto"/>
      </w:divBdr>
    </w:div>
    <w:div w:id="1507206329">
      <w:bodyDiv w:val="1"/>
      <w:marLeft w:val="0"/>
      <w:marRight w:val="0"/>
      <w:marTop w:val="0"/>
      <w:marBottom w:val="0"/>
      <w:divBdr>
        <w:top w:val="none" w:sz="0" w:space="0" w:color="auto"/>
        <w:left w:val="none" w:sz="0" w:space="0" w:color="auto"/>
        <w:bottom w:val="none" w:sz="0" w:space="0" w:color="auto"/>
        <w:right w:val="none" w:sz="0" w:space="0" w:color="auto"/>
      </w:divBdr>
    </w:div>
    <w:div w:id="1625498017">
      <w:bodyDiv w:val="1"/>
      <w:marLeft w:val="0"/>
      <w:marRight w:val="0"/>
      <w:marTop w:val="0"/>
      <w:marBottom w:val="0"/>
      <w:divBdr>
        <w:top w:val="none" w:sz="0" w:space="0" w:color="auto"/>
        <w:left w:val="none" w:sz="0" w:space="0" w:color="auto"/>
        <w:bottom w:val="none" w:sz="0" w:space="0" w:color="auto"/>
        <w:right w:val="none" w:sz="0" w:space="0" w:color="auto"/>
      </w:divBdr>
    </w:div>
    <w:div w:id="1660770022">
      <w:bodyDiv w:val="1"/>
      <w:marLeft w:val="0"/>
      <w:marRight w:val="0"/>
      <w:marTop w:val="0"/>
      <w:marBottom w:val="0"/>
      <w:divBdr>
        <w:top w:val="none" w:sz="0" w:space="0" w:color="auto"/>
        <w:left w:val="none" w:sz="0" w:space="0" w:color="auto"/>
        <w:bottom w:val="none" w:sz="0" w:space="0" w:color="auto"/>
        <w:right w:val="none" w:sz="0" w:space="0" w:color="auto"/>
      </w:divBdr>
    </w:div>
    <w:div w:id="1706563230">
      <w:bodyDiv w:val="1"/>
      <w:marLeft w:val="0"/>
      <w:marRight w:val="0"/>
      <w:marTop w:val="0"/>
      <w:marBottom w:val="0"/>
      <w:divBdr>
        <w:top w:val="none" w:sz="0" w:space="0" w:color="auto"/>
        <w:left w:val="none" w:sz="0" w:space="0" w:color="auto"/>
        <w:bottom w:val="none" w:sz="0" w:space="0" w:color="auto"/>
        <w:right w:val="none" w:sz="0" w:space="0" w:color="auto"/>
      </w:divBdr>
    </w:div>
    <w:div w:id="1803304185">
      <w:bodyDiv w:val="1"/>
      <w:marLeft w:val="0"/>
      <w:marRight w:val="0"/>
      <w:marTop w:val="0"/>
      <w:marBottom w:val="0"/>
      <w:divBdr>
        <w:top w:val="none" w:sz="0" w:space="0" w:color="auto"/>
        <w:left w:val="none" w:sz="0" w:space="0" w:color="auto"/>
        <w:bottom w:val="none" w:sz="0" w:space="0" w:color="auto"/>
        <w:right w:val="none" w:sz="0" w:space="0" w:color="auto"/>
      </w:divBdr>
    </w:div>
    <w:div w:id="1867593035">
      <w:bodyDiv w:val="1"/>
      <w:marLeft w:val="0"/>
      <w:marRight w:val="0"/>
      <w:marTop w:val="0"/>
      <w:marBottom w:val="0"/>
      <w:divBdr>
        <w:top w:val="none" w:sz="0" w:space="0" w:color="auto"/>
        <w:left w:val="none" w:sz="0" w:space="0" w:color="auto"/>
        <w:bottom w:val="none" w:sz="0" w:space="0" w:color="auto"/>
        <w:right w:val="none" w:sz="0" w:space="0" w:color="auto"/>
      </w:divBdr>
    </w:div>
    <w:div w:id="1951934272">
      <w:bodyDiv w:val="1"/>
      <w:marLeft w:val="0"/>
      <w:marRight w:val="0"/>
      <w:marTop w:val="0"/>
      <w:marBottom w:val="0"/>
      <w:divBdr>
        <w:top w:val="none" w:sz="0" w:space="0" w:color="auto"/>
        <w:left w:val="none" w:sz="0" w:space="0" w:color="auto"/>
        <w:bottom w:val="none" w:sz="0" w:space="0" w:color="auto"/>
        <w:right w:val="none" w:sz="0" w:space="0" w:color="auto"/>
      </w:divBdr>
    </w:div>
    <w:div w:id="1952936068">
      <w:bodyDiv w:val="1"/>
      <w:marLeft w:val="0"/>
      <w:marRight w:val="0"/>
      <w:marTop w:val="0"/>
      <w:marBottom w:val="0"/>
      <w:divBdr>
        <w:top w:val="none" w:sz="0" w:space="0" w:color="auto"/>
        <w:left w:val="none" w:sz="0" w:space="0" w:color="auto"/>
        <w:bottom w:val="none" w:sz="0" w:space="0" w:color="auto"/>
        <w:right w:val="none" w:sz="0" w:space="0" w:color="auto"/>
      </w:divBdr>
    </w:div>
    <w:div w:id="2046900298">
      <w:bodyDiv w:val="1"/>
      <w:marLeft w:val="390"/>
      <w:marRight w:val="390"/>
      <w:marTop w:val="0"/>
      <w:marBottom w:val="0"/>
      <w:divBdr>
        <w:top w:val="none" w:sz="0" w:space="0" w:color="auto"/>
        <w:left w:val="none" w:sz="0" w:space="0" w:color="auto"/>
        <w:bottom w:val="none" w:sz="0" w:space="0" w:color="auto"/>
        <w:right w:val="none" w:sz="0" w:space="0" w:color="auto"/>
      </w:divBdr>
    </w:div>
    <w:div w:id="21442246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riigiteataja.ee/akt/122032022001" TargetMode="External"/><Relationship Id="rId18" Type="http://schemas.openxmlformats.org/officeDocument/2006/relationships/hyperlink" Target="https://www.riigiteataja.ee/akt/KonkS" TargetMode="External"/><Relationship Id="rId26" Type="http://schemas.openxmlformats.org/officeDocument/2006/relationships/footer" Target="footer3.xml"/><Relationship Id="rId39" Type="http://schemas.openxmlformats.org/officeDocument/2006/relationships/hyperlink" Target="https://webgate.ec.europa.eu/competition/transparency/internal/search/results" TargetMode="External"/><Relationship Id="rId21" Type="http://schemas.openxmlformats.org/officeDocument/2006/relationships/header" Target="header1.xml"/><Relationship Id="rId34" Type="http://schemas.openxmlformats.org/officeDocument/2006/relationships/hyperlink" Target="https://rar.fin.ee/rar/providedAidsByRecipientAndMeasureReviewPage.action?fromMenu=true" TargetMode="External"/><Relationship Id="rId42" Type="http://schemas.openxmlformats.org/officeDocument/2006/relationships/hyperlink" Target="https://rar.fin.ee/rar/providedAidsByRecipientAndMeasureReviewPage.action?fromMenu=true" TargetMode="External"/><Relationship Id="rId47" Type="http://schemas.openxmlformats.org/officeDocument/2006/relationships/fontTable" Target="fontTab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riigiteataja.ee/en/eli/ee/509112022001/consolide" TargetMode="External"/><Relationship Id="rId29" Type="http://schemas.openxmlformats.org/officeDocument/2006/relationships/hyperlink" Target="https://ariregister.rik.ee/eng/company/14191794/Jaagum%C3%A4e-O%C3%9C?search_id=3b22213&amp;pos=1" TargetMode="External"/><Relationship Id="rId11" Type="http://schemas.openxmlformats.org/officeDocument/2006/relationships/hyperlink" Target="https://www.riigiteataja.ee/en/eli/ee/519042022002/consolide" TargetMode="External"/><Relationship Id="rId24" Type="http://schemas.openxmlformats.org/officeDocument/2006/relationships/footer" Target="footer2.xml"/><Relationship Id="rId32" Type="http://schemas.openxmlformats.org/officeDocument/2006/relationships/hyperlink" Target="https://rar.fin.ee/rar/providedAidsByRecipientAndMeasureReviewPage.action?fromMenu=true" TargetMode="External"/><Relationship Id="rId37" Type="http://schemas.openxmlformats.org/officeDocument/2006/relationships/hyperlink" Target="https://webgate.ec.europa.eu/competition/transparency/internal/search/results" TargetMode="External"/><Relationship Id="rId40" Type="http://schemas.openxmlformats.org/officeDocument/2006/relationships/hyperlink" Target="https://webgate.ec.europa.eu/competition/transparency/internal/search/results" TargetMode="External"/><Relationship Id="rId45" Type="http://schemas.openxmlformats.org/officeDocument/2006/relationships/hyperlink" Target="https://rar.fin.ee/rar/providedAidsByRecipientAndMeasureReviewPage.action?fromMenu=true" TargetMode="External"/><Relationship Id="rId5" Type="http://schemas.openxmlformats.org/officeDocument/2006/relationships/numbering" Target="numbering.xml"/><Relationship Id="rId15" Type="http://schemas.openxmlformats.org/officeDocument/2006/relationships/hyperlink" Target="https://www.riigiteataja.ee/en/eli/ee/509112022001/consolide" TargetMode="External"/><Relationship Id="rId23" Type="http://schemas.openxmlformats.org/officeDocument/2006/relationships/footer" Target="footer1.xml"/><Relationship Id="rId28" Type="http://schemas.openxmlformats.org/officeDocument/2006/relationships/hyperlink" Target="https://ariregister.rik.ee/eng/company/11489116/Tiigikalda-O%C3%9C?search_id=1319721&amp;pos=1" TargetMode="External"/><Relationship Id="rId36" Type="http://schemas.openxmlformats.org/officeDocument/2006/relationships/hyperlink" Target="https://rar.fin.ee/rar/providedAidsByRecipientAndMeasureReviewPage.action?fromMenu=true" TargetMode="External"/><Relationship Id="rId49"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www.riigiteataja.ee/en/eli/ee/526052022003/consolide" TargetMode="External"/><Relationship Id="rId31" Type="http://schemas.openxmlformats.org/officeDocument/2006/relationships/hyperlink" Target="https://ariregister.rik.ee/eng/company/10160744/Muuga-PM-Osa%C3%BChing?search_id=949460f&amp;pos=1" TargetMode="External"/><Relationship Id="rId44" Type="http://schemas.openxmlformats.org/officeDocument/2006/relationships/hyperlink" Target="https://rar.fin.ee/rar/providedAidsByRecipientAndMeasureReviewPage.action?fromMenu=true"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riigiteataja.ee/en/eli/ee/526052022003/consolide" TargetMode="External"/><Relationship Id="rId22" Type="http://schemas.openxmlformats.org/officeDocument/2006/relationships/header" Target="header2.xml"/><Relationship Id="rId27" Type="http://schemas.openxmlformats.org/officeDocument/2006/relationships/hyperlink" Target="https://ariregister.rik.ee/eng/company/10038386/Osa%C3%BChing-ESTONIA" TargetMode="External"/><Relationship Id="rId30" Type="http://schemas.openxmlformats.org/officeDocument/2006/relationships/hyperlink" Target="https://ariregister.rik.ee/eng/company/10020498/Vao-Agro-Osa%C3%BChing?search_id=22eb277&amp;pos=1" TargetMode="External"/><Relationship Id="rId35" Type="http://schemas.openxmlformats.org/officeDocument/2006/relationships/hyperlink" Target="https://rar.fin.ee/rar/providedAidsByRecipientAndMeasureReviewPage.action?fromMenu=true" TargetMode="External"/><Relationship Id="rId43" Type="http://schemas.openxmlformats.org/officeDocument/2006/relationships/hyperlink" Target="https://rar.fin.ee/rar/providedAidsByRecipientAndMeasureReviewPage.action?fromMenu=true" TargetMode="External"/><Relationship Id="rId48" Type="http://schemas.microsoft.com/office/2011/relationships/people" Target="people.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www.riigiteataja.ee/en/eli/ee/519042022002/consolide" TargetMode="External"/><Relationship Id="rId17" Type="http://schemas.openxmlformats.org/officeDocument/2006/relationships/hyperlink" Target="https://www.riigiteataja.ee/akt/KonkS" TargetMode="External"/><Relationship Id="rId25" Type="http://schemas.openxmlformats.org/officeDocument/2006/relationships/header" Target="header3.xml"/><Relationship Id="rId33" Type="http://schemas.openxmlformats.org/officeDocument/2006/relationships/hyperlink" Target="https://rar.fin.ee/rar/providedAidsByRecipientAndMeasureReviewPage.action?fromMenu=true" TargetMode="External"/><Relationship Id="rId38" Type="http://schemas.openxmlformats.org/officeDocument/2006/relationships/hyperlink" Target="https://webgate.ec.europa.eu/competition/transparency/internal/search/results" TargetMode="External"/><Relationship Id="rId46" Type="http://schemas.openxmlformats.org/officeDocument/2006/relationships/hyperlink" Target="https://rar.fin.ee/rar/providedAidsByRecipientAndMeasureReviewPage.action?fromMenu=true" TargetMode="External"/><Relationship Id="rId20" Type="http://schemas.openxmlformats.org/officeDocument/2006/relationships/hyperlink" Target="https://www.riigiteataja.ee/en/eli/526052022003/consolide" TargetMode="External"/><Relationship Id="rId41" Type="http://schemas.openxmlformats.org/officeDocument/2006/relationships/hyperlink" Target="https://webgate.ec.europa.eu/competition/transparency/internal/search/results" TargetMode="External"/><Relationship Id="rId1" Type="http://schemas.openxmlformats.org/officeDocument/2006/relationships/customXml" Target="../customXml/item1.xml"/><Relationship Id="rId6"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Work Document" ma:contentTypeID="0x01010400988603A364794F7AA753E65AAE7328050053AB22DE63FCA944B3584B423FA763C1" ma:contentTypeVersion="5" ma:contentTypeDescription="Upload a any type of Document to this Document Library, Tag and Categorize." ma:contentTypeScope="" ma:versionID="da43069e4b40018dc32afd8f23a99e8c">
  <xsd:schema xmlns:xsd="http://www.w3.org/2001/XMLSchema" xmlns:xs="http://www.w3.org/2001/XMLSchema" xmlns:p="http://schemas.microsoft.com/office/2006/metadata/properties" xmlns:ns1="3f2ecb14-6aec-4688-b279-ec9b9954e969" targetNamespace="http://schemas.microsoft.com/office/2006/metadata/properties" ma:root="true" ma:fieldsID="2fc43e199eef0581ee1a99441bc801af" ns1:_="">
    <xsd:import namespace="3f2ecb14-6aec-4688-b279-ec9b9954e969"/>
    <xsd:element name="properties">
      <xsd:complexType>
        <xsd:sequence>
          <xsd:element name="documentManagement">
            <xsd:complexType>
              <xsd:all>
                <xsd:element ref="ns1:documentTitle" minOccurs="0"/>
                <xsd:element ref="ns1:documentSummary" minOccurs="0"/>
                <xsd:element ref="ns1:documentFollowUp" minOccurs="0"/>
                <xsd:element ref="ns1:_dlc_DocId" minOccurs="0"/>
                <xsd:element ref="ns1:_dlc_DocIdUrl" minOccurs="0"/>
                <xsd:element ref="ns1:_dlc_DocIdPersistId" minOccurs="0"/>
                <xsd:element ref="ns1:e4549d1593cd435c8e74b5da4b7d96db" minOccurs="0"/>
                <xsd:element ref="ns1:TaxCatchAll" minOccurs="0"/>
                <xsd:element ref="ns1:TaxCatchAllLabel" minOccurs="0"/>
                <xsd:element ref="ns1:g9f3532c81524a6bb9b67f99c7753d9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2ecb14-6aec-4688-b279-ec9b9954e969" elementFormDefault="qualified">
    <xsd:import namespace="http://schemas.microsoft.com/office/2006/documentManagement/types"/>
    <xsd:import namespace="http://schemas.microsoft.com/office/infopath/2007/PartnerControls"/>
    <xsd:element name="documentTitle" ma:index="0" nillable="true" ma:displayName="Document Title" ma:description="The Title of the Document is different than its Filename." ma:internalName="documentTitle">
      <xsd:simpleType>
        <xsd:restriction base="dms:Text">
          <xsd:maxLength value="255"/>
        </xsd:restriction>
      </xsd:simpleType>
    </xsd:element>
    <xsd:element name="documentSummary" ma:index="1" nillable="true" ma:displayName="Summary" ma:description="The Summary is useful to further describe the document." ma:internalName="documentSummary">
      <xsd:simpleType>
        <xsd:restriction base="dms:Note">
          <xsd:maxLength value="255"/>
        </xsd:restriction>
      </xsd:simpleType>
    </xsd:element>
    <xsd:element name="documentFollowUp" ma:index="2" nillable="true" ma:displayName="Follow Up" ma:description="Any pertinent Information regarding the proposed Workflow to this document." ma:internalName="documentFollowUp">
      <xsd:simpleType>
        <xsd:restriction base="dms:Note">
          <xsd:maxLength value="255"/>
        </xsd:restriction>
      </xsd:simpleType>
    </xsd:element>
    <xsd:element name="_dlc_DocId" ma:index="3" nillable="true" ma:displayName="Document ID Value" ma:description="The value of the document ID assigned to this item." ma:internalName="_dlc_DocId" ma:readOnly="true">
      <xsd:simpleType>
        <xsd:restriction base="dms:Text"/>
      </xsd:simpleType>
    </xsd:element>
    <xsd:element name="_dlc_DocIdUrl" ma:index="4"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5" nillable="true" ma:displayName="Persist ID" ma:description="Keep ID on add." ma:hidden="true" ma:internalName="_dlc_DocIdPersistId" ma:readOnly="true">
      <xsd:simpleType>
        <xsd:restriction base="dms:Boolean"/>
      </xsd:simpleType>
    </xsd:element>
    <xsd:element name="e4549d1593cd435c8e74b5da4b7d96db" ma:index="6" nillable="true" ma:taxonomy="true" ma:internalName="e4549d1593cd435c8e74b5da4b7d96db" ma:taxonomyFieldName="documentGeneralTags" ma:displayName="General Tags" ma:fieldId="{e4549d15-93cd-435c-8e74-b5da4b7d96db}" ma:taxonomyMulti="true" ma:sspId="0b3cc5dc-dc2a-4346-9392-57628a0b46cb" ma:termSetId="8b7e80e7-ae8a-43b2-bd33-ab5e3dce1b12" ma:anchorId="00000000-0000-0000-0000-000000000000" ma:open="false" ma:isKeyword="false">
      <xsd:complexType>
        <xsd:sequence>
          <xsd:element ref="pc:Terms" minOccurs="0" maxOccurs="1"/>
        </xsd:sequence>
      </xsd:complexType>
    </xsd:element>
    <xsd:element name="TaxCatchAll" ma:index="7" nillable="true" ma:displayName="Taxonomy Catch All Column" ma:description="" ma:hidden="true" ma:list="{cfb85fa9-3d9b-4468-9f7e-a20cde10781b}" ma:internalName="TaxCatchAll" ma:showField="CatchAllData" ma:web="3f2ecb14-6aec-4688-b279-ec9b9954e969">
      <xsd:complexType>
        <xsd:complexContent>
          <xsd:extension base="dms:MultiChoiceLookup">
            <xsd:sequence>
              <xsd:element name="Value" type="dms:Lookup" maxOccurs="unbounded" minOccurs="0" nillable="true"/>
            </xsd:sequence>
          </xsd:extension>
        </xsd:complexContent>
      </xsd:complexType>
    </xsd:element>
    <xsd:element name="TaxCatchAllLabel" ma:index="8" nillable="true" ma:displayName="Taxonomy Catch All Column1" ma:description="" ma:hidden="true" ma:list="{cfb85fa9-3d9b-4468-9f7e-a20cde10781b}" ma:internalName="TaxCatchAllLabel" ma:readOnly="true" ma:showField="CatchAllDataLabel" ma:web="3f2ecb14-6aec-4688-b279-ec9b9954e969">
      <xsd:complexType>
        <xsd:complexContent>
          <xsd:extension base="dms:MultiChoiceLookup">
            <xsd:sequence>
              <xsd:element name="Value" type="dms:Lookup" maxOccurs="unbounded" minOccurs="0" nillable="true"/>
            </xsd:sequence>
          </xsd:extension>
        </xsd:complexContent>
      </xsd:complexType>
    </xsd:element>
    <xsd:element name="g9f3532c81524a6bb9b67f99c7753d9e" ma:index="10" nillable="true" ma:taxonomy="true" ma:internalName="g9f3532c81524a6bb9b67f99c7753d9e" ma:taxonomyFieldName="documentCaseTags" ma:displayName="Case Tags" ma:fieldId="{09f3532c-8152-4a6b-b9b6-7f99c7753d9e}" ma:taxonomyMulti="true" ma:sspId="0b3cc5dc-dc2a-4346-9392-57628a0b46cb" ma:termSetId="6fc33bb7-1682-4e7c-9f7f-6bf8fc53b4e0" ma:anchorId="00000000-0000-0000-0000-000000000000"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xsd:element ref="dc:title" minOccurs="0" maxOccurs="1"/>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p:properties xmlns:p="http://schemas.microsoft.com/office/2006/metadata/properties" xmlns:xsi="http://www.w3.org/2001/XMLSchema-instance" xmlns:pc="http://schemas.microsoft.com/office/infopath/2007/PartnerControls">
  <documentManagement>
    <_dlc_DocId xmlns="3f2ecb14-6aec-4688-b279-ec9b9954e969">DFHKP4SWDDZR-2-3059</_dlc_DocId>
    <_dlc_DocIdUrl xmlns="3f2ecb14-6aec-4688-b279-ec9b9954e969">
      <Url>https://workspace.comp.cec.eu.int/cases/HT.660/_layouts/15/DocIdRedir.aspx?ID=DFHKP4SWDDZR-2-3059</Url>
      <Description>DFHKP4SWDDZR-2-3059</Description>
    </_dlc_DocIdUrl>
    <g9f3532c81524a6bb9b67f99c7753d9e xmlns="3f2ecb14-6aec-4688-b279-ec9b9954e969">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g9f3532c81524a6bb9b67f99c7753d9e>
    <documentFollowUp xmlns="3f2ecb14-6aec-4688-b279-ec9b9954e969" xsi:nil="true"/>
    <e4549d1593cd435c8e74b5da4b7d96db xmlns="3f2ecb14-6aec-4688-b279-ec9b9954e969">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e4549d1593cd435c8e74b5da4b7d96db>
    <documentTitle xmlns="3f2ecb14-6aec-4688-b279-ec9b9954e969">MX 01 Annex 2014 GBER EN</documentTitle>
    <TaxCatchAll xmlns="3f2ecb14-6aec-4688-b279-ec9b9954e969"/>
    <documentSummary xmlns="3f2ecb14-6aec-4688-b279-ec9b9954e969"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4B4F0D-2468-4938-B245-F794F1822BC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2ecb14-6aec-4688-b279-ec9b9954e96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9B63783-B8F6-4046-BD3A-8D14F6ED4DD8}">
  <ds:schemaRefs>
    <ds:schemaRef ds:uri="http://schemas.microsoft.com/sharepoint/events"/>
  </ds:schemaRefs>
</ds:datastoreItem>
</file>

<file path=customXml/itemProps3.xml><?xml version="1.0" encoding="utf-8"?>
<ds:datastoreItem xmlns:ds="http://schemas.openxmlformats.org/officeDocument/2006/customXml" ds:itemID="{F06CBAE3-8D1C-4E0B-90F0-F852B6014F98}">
  <ds:schemaRefs>
    <ds:schemaRef ds:uri="http://schemas.microsoft.com/office/2006/metadata/properties"/>
    <ds:schemaRef ds:uri="http://schemas.microsoft.com/office/infopath/2007/PartnerControls"/>
    <ds:schemaRef ds:uri="3f2ecb14-6aec-4688-b279-ec9b9954e969"/>
  </ds:schemaRefs>
</ds:datastoreItem>
</file>

<file path=customXml/itemProps4.xml><?xml version="1.0" encoding="utf-8"?>
<ds:datastoreItem xmlns:ds="http://schemas.openxmlformats.org/officeDocument/2006/customXml" ds:itemID="{DDFC2C74-DE72-4978-9E37-707E880215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8</Pages>
  <Words>2810</Words>
  <Characters>16302</Characters>
  <Application>Microsoft Office Word</Application>
  <DocSecurity>0</DocSecurity>
  <Lines>135</Lines>
  <Paragraphs>38</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General block exemption Regulation (Reg</vt:lpstr>
      <vt:lpstr>General block exemption Regulation (Reg</vt:lpstr>
    </vt:vector>
  </TitlesOfParts>
  <Company>European Commission</Company>
  <LinksUpToDate>false</LinksUpToDate>
  <CharactersWithSpaces>19074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General block exemption Regulation (Reg</dc:title>
  <dc:creator>Stephanie Nieuwbourg</dc:creator>
  <cp:lastModifiedBy>Pirkko-Liisa Meius</cp:lastModifiedBy>
  <cp:revision>3</cp:revision>
  <cp:lastPrinted>2020-02-06T16:01:00Z</cp:lastPrinted>
  <dcterms:created xsi:type="dcterms:W3CDTF">2025-07-18T11:31:00Z</dcterms:created>
  <dcterms:modified xsi:type="dcterms:W3CDTF">2025-07-21T07:09:00Z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c401a065-81c6-4f3b-87d0-626e095bbc4b</vt:lpwstr>
  </property>
  <property fmtid="{D5CDD505-2E9C-101B-9397-08002B2CF9AE}" pid="3" name="ContentTypeId">
    <vt:lpwstr>0x01010400988603A364794F7AA753E65AAE7328050053AB22DE63FCA944B3584B423FA763C1</vt:lpwstr>
  </property>
  <property fmtid="{D5CDD505-2E9C-101B-9397-08002B2CF9AE}" pid="4" name="documentCaseTags">
    <vt:lpwstr/>
  </property>
  <property fmtid="{D5CDD505-2E9C-101B-9397-08002B2CF9AE}" pid="5" name="documentGeneralTags">
    <vt:lpwstr/>
  </property>
  <property fmtid="{D5CDD505-2E9C-101B-9397-08002B2CF9AE}" pid="6" name="documentComments">
    <vt:lpwstr/>
  </property>
  <property fmtid="{D5CDD505-2E9C-101B-9397-08002B2CF9AE}" pid="7" name="documentLanguages">
    <vt:lpwstr/>
  </property>
  <property fmtid="{D5CDD505-2E9C-101B-9397-08002B2CF9AE}" pid="8" name="le163f84aeac4c978e8c8f59becf4c6c">
    <vt:lpwstr/>
  </property>
  <property fmtid="{D5CDD505-2E9C-101B-9397-08002B2CF9AE}" pid="9" name="MSIP_Label_6bd9ddd1-4d20-43f6-abfa-fc3c07406f94_Enabled">
    <vt:lpwstr>true</vt:lpwstr>
  </property>
  <property fmtid="{D5CDD505-2E9C-101B-9397-08002B2CF9AE}" pid="10" name="MSIP_Label_6bd9ddd1-4d20-43f6-abfa-fc3c07406f94_SetDate">
    <vt:lpwstr>2024-05-07T14:55:51Z</vt:lpwstr>
  </property>
  <property fmtid="{D5CDD505-2E9C-101B-9397-08002B2CF9AE}" pid="11" name="MSIP_Label_6bd9ddd1-4d20-43f6-abfa-fc3c07406f94_Method">
    <vt:lpwstr>Standard</vt:lpwstr>
  </property>
  <property fmtid="{D5CDD505-2E9C-101B-9397-08002B2CF9AE}" pid="12" name="MSIP_Label_6bd9ddd1-4d20-43f6-abfa-fc3c07406f94_Name">
    <vt:lpwstr>Commission Use</vt:lpwstr>
  </property>
  <property fmtid="{D5CDD505-2E9C-101B-9397-08002B2CF9AE}" pid="13" name="MSIP_Label_6bd9ddd1-4d20-43f6-abfa-fc3c07406f94_SiteId">
    <vt:lpwstr>b24c8b06-522c-46fe-9080-70926f8dddb1</vt:lpwstr>
  </property>
  <property fmtid="{D5CDD505-2E9C-101B-9397-08002B2CF9AE}" pid="14" name="MSIP_Label_6bd9ddd1-4d20-43f6-abfa-fc3c07406f94_ActionId">
    <vt:lpwstr>66ae73d8-783f-4d6f-92ff-3698b4152c05</vt:lpwstr>
  </property>
  <property fmtid="{D5CDD505-2E9C-101B-9397-08002B2CF9AE}" pid="15" name="MSIP_Label_6bd9ddd1-4d20-43f6-abfa-fc3c07406f94_ContentBits">
    <vt:lpwstr>0</vt:lpwstr>
  </property>
  <property fmtid="{D5CDD505-2E9C-101B-9397-08002B2CF9AE}" pid="16" name="MSIP_Label_defa4170-0d19-0005-0004-bc88714345d2_Enabled">
    <vt:lpwstr>true</vt:lpwstr>
  </property>
  <property fmtid="{D5CDD505-2E9C-101B-9397-08002B2CF9AE}" pid="17" name="MSIP_Label_defa4170-0d19-0005-0004-bc88714345d2_SetDate">
    <vt:lpwstr>2025-07-18T08:59:37Z</vt:lpwstr>
  </property>
  <property fmtid="{D5CDD505-2E9C-101B-9397-08002B2CF9AE}" pid="18" name="MSIP_Label_defa4170-0d19-0005-0004-bc88714345d2_Method">
    <vt:lpwstr>Standard</vt:lpwstr>
  </property>
  <property fmtid="{D5CDD505-2E9C-101B-9397-08002B2CF9AE}" pid="19" name="MSIP_Label_defa4170-0d19-0005-0004-bc88714345d2_Name">
    <vt:lpwstr>defa4170-0d19-0005-0004-bc88714345d2</vt:lpwstr>
  </property>
  <property fmtid="{D5CDD505-2E9C-101B-9397-08002B2CF9AE}" pid="20" name="MSIP_Label_defa4170-0d19-0005-0004-bc88714345d2_SiteId">
    <vt:lpwstr>8fe098d2-428d-4bd4-9803-7195fe96f0e2</vt:lpwstr>
  </property>
  <property fmtid="{D5CDD505-2E9C-101B-9397-08002B2CF9AE}" pid="21" name="MSIP_Label_defa4170-0d19-0005-0004-bc88714345d2_ActionId">
    <vt:lpwstr>2c93a7e3-936a-407e-966c-c26c1d2d7665</vt:lpwstr>
  </property>
  <property fmtid="{D5CDD505-2E9C-101B-9397-08002B2CF9AE}" pid="22" name="MSIP_Label_defa4170-0d19-0005-0004-bc88714345d2_ContentBits">
    <vt:lpwstr>0</vt:lpwstr>
  </property>
  <property fmtid="{D5CDD505-2E9C-101B-9397-08002B2CF9AE}" pid="23" name="MSIP_Label_defa4170-0d19-0005-0004-bc88714345d2_Tag">
    <vt:lpwstr>10, 3, 0, 1</vt:lpwstr>
  </property>
</Properties>
</file>