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ECC696" w14:textId="77777777" w:rsidR="00DD764E" w:rsidRDefault="00D71BBD">
      <w:pPr>
        <w:spacing w:after="93" w:line="259" w:lineRule="auto"/>
        <w:ind w:left="501" w:firstLine="0"/>
        <w:jc w:val="center"/>
      </w:pPr>
      <w:r>
        <w:rPr>
          <w:sz w:val="20"/>
        </w:rPr>
        <w:t xml:space="preserve"> </w:t>
      </w:r>
    </w:p>
    <w:p w14:paraId="568B38E4" w14:textId="77777777" w:rsidR="00DD764E" w:rsidRDefault="00D71BBD">
      <w:pPr>
        <w:spacing w:after="860" w:line="259" w:lineRule="auto"/>
        <w:ind w:left="-704" w:firstLine="0"/>
        <w:jc w:val="left"/>
      </w:pPr>
      <w:r>
        <w:rPr>
          <w:noProof/>
        </w:rPr>
        <w:drawing>
          <wp:inline distT="0" distB="0" distL="0" distR="0" wp14:anchorId="5C310598" wp14:editId="5FB08756">
            <wp:extent cx="2948305" cy="957567"/>
            <wp:effectExtent l="0" t="0" r="0" b="0"/>
            <wp:docPr id="137" name="Picture 137"/>
            <wp:cNvGraphicFramePr/>
            <a:graphic xmlns:a="http://schemas.openxmlformats.org/drawingml/2006/main">
              <a:graphicData uri="http://schemas.openxmlformats.org/drawingml/2006/picture">
                <pic:pic xmlns:pic="http://schemas.openxmlformats.org/drawingml/2006/picture">
                  <pic:nvPicPr>
                    <pic:cNvPr id="137" name="Picture 137"/>
                    <pic:cNvPicPr/>
                  </pic:nvPicPr>
                  <pic:blipFill>
                    <a:blip r:embed="rId5"/>
                    <a:stretch>
                      <a:fillRect/>
                    </a:stretch>
                  </pic:blipFill>
                  <pic:spPr>
                    <a:xfrm>
                      <a:off x="0" y="0"/>
                      <a:ext cx="2948305" cy="957567"/>
                    </a:xfrm>
                    <a:prstGeom prst="rect">
                      <a:avLst/>
                    </a:prstGeom>
                  </pic:spPr>
                </pic:pic>
              </a:graphicData>
            </a:graphic>
          </wp:inline>
        </w:drawing>
      </w:r>
      <w:r>
        <w:t xml:space="preserve"> </w:t>
      </w:r>
    </w:p>
    <w:p w14:paraId="361258D9" w14:textId="77777777" w:rsidR="00DD764E" w:rsidRDefault="00D71BBD">
      <w:pPr>
        <w:tabs>
          <w:tab w:val="center" w:pos="4299"/>
          <w:tab w:val="center" w:pos="5137"/>
        </w:tabs>
        <w:spacing w:after="306"/>
        <w:ind w:left="0" w:firstLine="0"/>
        <w:jc w:val="left"/>
      </w:pPr>
      <w:r>
        <w:t xml:space="preserve">K Ä S K K I R I </w:t>
      </w:r>
      <w:r>
        <w:tab/>
        <w:t xml:space="preserve"> </w:t>
      </w:r>
      <w:r>
        <w:tab/>
        <w:t xml:space="preserve"> </w:t>
      </w:r>
    </w:p>
    <w:p w14:paraId="78E74463" w14:textId="77777777" w:rsidR="00DD764E" w:rsidRDefault="00D71BBD">
      <w:pPr>
        <w:tabs>
          <w:tab w:val="center" w:pos="4299"/>
          <w:tab w:val="right" w:pos="9448"/>
        </w:tabs>
        <w:ind w:left="0" w:firstLine="0"/>
        <w:jc w:val="left"/>
      </w:pPr>
      <w:r>
        <w:t xml:space="preserve">Tallinn </w:t>
      </w:r>
      <w:r>
        <w:tab/>
        <w:t xml:space="preserve"> </w:t>
      </w:r>
      <w:r>
        <w:tab/>
        <w:t xml:space="preserve">06.09.2023 nr 1-2/23/374 </w:t>
      </w:r>
    </w:p>
    <w:p w14:paraId="5B3775B6" w14:textId="77777777" w:rsidR="00DD764E" w:rsidRDefault="00D71BBD">
      <w:pPr>
        <w:spacing w:after="0" w:line="259" w:lineRule="auto"/>
        <w:ind w:left="34" w:firstLine="0"/>
        <w:jc w:val="left"/>
      </w:pPr>
      <w:r>
        <w:t xml:space="preserve"> </w:t>
      </w:r>
    </w:p>
    <w:p w14:paraId="79ABA8BF" w14:textId="77777777" w:rsidR="00DD764E" w:rsidRDefault="00D71BBD">
      <w:pPr>
        <w:spacing w:after="0" w:line="259" w:lineRule="auto"/>
        <w:ind w:left="34" w:firstLine="0"/>
        <w:jc w:val="left"/>
      </w:pPr>
      <w:r>
        <w:t xml:space="preserve"> </w:t>
      </w:r>
    </w:p>
    <w:p w14:paraId="49759B3A" w14:textId="77777777" w:rsidR="00DD764E" w:rsidRDefault="00D71BBD">
      <w:pPr>
        <w:ind w:left="47" w:right="2522" w:firstLine="0"/>
      </w:pPr>
      <w:r>
        <w:t xml:space="preserve">Toetuse andmise tingimuste kehtestamine ning 2024–2029 tegevuskava ja eelarve kinnitamine maavarade </w:t>
      </w:r>
    </w:p>
    <w:p w14:paraId="3FD0D304" w14:textId="7F54D15F" w:rsidR="00DD764E" w:rsidRDefault="00D71BBD">
      <w:pPr>
        <w:ind w:left="47" w:right="52" w:firstLine="0"/>
      </w:pPr>
      <w:r>
        <w:t>kaevandamise ja töötlemise pärandmõjude likvideerimiseks</w:t>
      </w:r>
    </w:p>
    <w:p w14:paraId="493C1D37" w14:textId="77777777" w:rsidR="00DD764E" w:rsidRDefault="00D71BBD">
      <w:pPr>
        <w:spacing w:after="0" w:line="259" w:lineRule="auto"/>
        <w:ind w:left="34" w:firstLine="0"/>
        <w:jc w:val="left"/>
      </w:pPr>
      <w:r>
        <w:t xml:space="preserve"> </w:t>
      </w:r>
    </w:p>
    <w:p w14:paraId="22399BE0" w14:textId="77777777" w:rsidR="00DD764E" w:rsidRDefault="00D71BBD">
      <w:pPr>
        <w:spacing w:after="0" w:line="259" w:lineRule="auto"/>
        <w:ind w:left="34" w:firstLine="0"/>
        <w:jc w:val="left"/>
      </w:pPr>
      <w:r>
        <w:t xml:space="preserve"> </w:t>
      </w:r>
    </w:p>
    <w:p w14:paraId="171DB280" w14:textId="73F1345A" w:rsidR="00DD764E" w:rsidRDefault="00D71BBD">
      <w:pPr>
        <w:ind w:left="47" w:right="52" w:firstLine="0"/>
      </w:pPr>
      <w:r>
        <w:t xml:space="preserve">Käskkiri kehtestatakse perioodi 2021–2027 Euroopa Liidu ühtekuuluvus- ja siseturvalisuspoliitika fondide rakendamise seaduse (edaspidi </w:t>
      </w:r>
      <w:r>
        <w:rPr>
          <w:i/>
        </w:rPr>
        <w:t>ÜSS2012_2027</w:t>
      </w:r>
      <w:r>
        <w:t>) § 10 lõigete 2 ja 4 alusel ja kooskõlas sama seaduse § 4 lõike 3 alusel kinnitatud meetmete nimekirjaga.</w:t>
      </w:r>
    </w:p>
    <w:p w14:paraId="69558EF8" w14:textId="077250DE" w:rsidR="00DD764E" w:rsidRDefault="00DD764E">
      <w:pPr>
        <w:spacing w:after="0" w:line="259" w:lineRule="auto"/>
        <w:ind w:left="34" w:firstLine="0"/>
        <w:jc w:val="left"/>
      </w:pPr>
    </w:p>
    <w:p w14:paraId="125AC252" w14:textId="479504FA" w:rsidR="00DD764E" w:rsidRDefault="00D71BBD">
      <w:pPr>
        <w:numPr>
          <w:ilvl w:val="0"/>
          <w:numId w:val="1"/>
        </w:numPr>
        <w:ind w:left="613" w:right="52" w:hanging="566"/>
      </w:pPr>
      <w:r>
        <w:t>Kehtestan toetuse andmise tingimused ühtekuuluvuspoliitika fondide rakenduskava 2021-2027 poliitikaeesmärgi „Rohelisem Eesti“ erieesmärgi „Ring- ja ressursitõhusale majandusele ülemineku edendamine“</w:t>
      </w:r>
      <w:r>
        <w:rPr>
          <w:b/>
          <w:i/>
        </w:rPr>
        <w:t xml:space="preserve"> </w:t>
      </w:r>
      <w:r>
        <w:t>maavarade kaevandamise ja töötlemise pärandmõjude likvideerimiseks (lisa 1).</w:t>
      </w:r>
    </w:p>
    <w:p w14:paraId="3EDD91CA" w14:textId="3AECCABB" w:rsidR="00DD764E" w:rsidRDefault="00DD764E">
      <w:pPr>
        <w:spacing w:after="0" w:line="259" w:lineRule="auto"/>
        <w:ind w:left="600" w:firstLine="0"/>
        <w:jc w:val="left"/>
      </w:pPr>
    </w:p>
    <w:p w14:paraId="552ECF98" w14:textId="292A2E98" w:rsidR="00DD764E" w:rsidRDefault="00D71BBD">
      <w:pPr>
        <w:numPr>
          <w:ilvl w:val="0"/>
          <w:numId w:val="1"/>
        </w:numPr>
        <w:ind w:left="613" w:right="52" w:hanging="566"/>
      </w:pPr>
      <w:r>
        <w:t>Kinnitan toetuse maavarade kaevandamise ja töötlemise pärandmõjude likvideerimiseks 2024–2029 tegevuskava ja eelarve (lisa 2).</w:t>
      </w:r>
    </w:p>
    <w:p w14:paraId="7FDED28E" w14:textId="524A3BB5" w:rsidR="00DD764E" w:rsidRDefault="00DD764E">
      <w:pPr>
        <w:spacing w:after="15" w:line="259" w:lineRule="auto"/>
        <w:ind w:left="744" w:firstLine="0"/>
        <w:jc w:val="left"/>
      </w:pPr>
    </w:p>
    <w:p w14:paraId="224097B6" w14:textId="04E17B54" w:rsidR="00DD764E" w:rsidRDefault="00D71BBD">
      <w:pPr>
        <w:numPr>
          <w:ilvl w:val="0"/>
          <w:numId w:val="1"/>
        </w:numPr>
        <w:ind w:left="613" w:right="52" w:hanging="566"/>
      </w:pPr>
      <w:r>
        <w:t>Volitan Riigimetsa Majandamise Keskuse täitma toetatavate tegevuste elluviija ülesandeid.</w:t>
      </w:r>
    </w:p>
    <w:p w14:paraId="2308D9FD" w14:textId="5945008F" w:rsidR="00DD764E" w:rsidRDefault="00DD764E">
      <w:pPr>
        <w:spacing w:after="0" w:line="259" w:lineRule="auto"/>
        <w:ind w:left="744" w:firstLine="0"/>
        <w:jc w:val="left"/>
      </w:pPr>
    </w:p>
    <w:p w14:paraId="259F9395" w14:textId="47334CE2" w:rsidR="00DD764E" w:rsidRDefault="00D71BBD">
      <w:pPr>
        <w:numPr>
          <w:ilvl w:val="0"/>
          <w:numId w:val="1"/>
        </w:numPr>
        <w:spacing w:after="31"/>
        <w:ind w:left="613" w:right="52" w:hanging="566"/>
      </w:pPr>
      <w:r>
        <w:t>Käskkiri jõustub perioodi 2021–2027 Euroopa Liidu ühtekuuluvus- ja siseturvalisuspoliitika fondide eeltingimuse täitumisel (riigi jäätmekava 2022-2028 kehtestamisel), mille on Euroopa Komisjon kinnitanud.</w:t>
      </w:r>
    </w:p>
    <w:p w14:paraId="75ED7858" w14:textId="16195943" w:rsidR="00DD764E" w:rsidRDefault="00D71BBD">
      <w:pPr>
        <w:spacing w:after="0" w:line="259" w:lineRule="auto"/>
        <w:ind w:left="34" w:firstLine="0"/>
        <w:jc w:val="left"/>
      </w:pPr>
      <w:r>
        <w:t xml:space="preserve"> </w:t>
      </w:r>
      <w:r>
        <w:tab/>
      </w:r>
    </w:p>
    <w:p w14:paraId="322EB12B" w14:textId="77777777" w:rsidR="00DD764E" w:rsidRDefault="00D71BBD">
      <w:pPr>
        <w:ind w:left="47" w:right="52" w:firstLine="0"/>
      </w:pPr>
      <w:r>
        <w:t xml:space="preserve">Käskkirja saab vaidlustada 30 päeva jooksul arvates selle teatavakstegemisest, esitades vaide </w:t>
      </w:r>
    </w:p>
    <w:p w14:paraId="444F995C" w14:textId="65822D0A" w:rsidR="00DD764E" w:rsidRDefault="00D71BBD">
      <w:pPr>
        <w:spacing w:after="0" w:line="243" w:lineRule="auto"/>
        <w:ind w:left="34" w:firstLine="0"/>
        <w:jc w:val="left"/>
      </w:pPr>
      <w:r>
        <w:t xml:space="preserve">Kliimaministeeriumile </w:t>
      </w:r>
      <w:r>
        <w:tab/>
        <w:t xml:space="preserve">haldusmenetluse </w:t>
      </w:r>
      <w:r>
        <w:tab/>
        <w:t xml:space="preserve">seaduses </w:t>
      </w:r>
      <w:r>
        <w:tab/>
        <w:t xml:space="preserve">sätestatud </w:t>
      </w:r>
      <w:r>
        <w:tab/>
        <w:t xml:space="preserve">korras, </w:t>
      </w:r>
      <w:r>
        <w:tab/>
        <w:t>arvestades  2021–2027 Euroopa Liidu ühtekuuluvus- ja siseturvalisuspoliitika fondide rakendamise seaduse § 31.</w:t>
      </w:r>
    </w:p>
    <w:p w14:paraId="3CBB36FD" w14:textId="77777777" w:rsidR="00DD764E" w:rsidRDefault="00D71BBD">
      <w:pPr>
        <w:spacing w:after="0" w:line="259" w:lineRule="auto"/>
        <w:ind w:left="34" w:firstLine="0"/>
        <w:jc w:val="left"/>
      </w:pPr>
      <w:r>
        <w:t xml:space="preserve"> </w:t>
      </w:r>
    </w:p>
    <w:p w14:paraId="75395635" w14:textId="77777777" w:rsidR="00DD764E" w:rsidRDefault="00D71BBD">
      <w:pPr>
        <w:spacing w:after="0" w:line="259" w:lineRule="auto"/>
        <w:ind w:left="34" w:firstLine="0"/>
        <w:jc w:val="left"/>
      </w:pPr>
      <w:r>
        <w:t xml:space="preserve"> </w:t>
      </w:r>
    </w:p>
    <w:p w14:paraId="33AD2857" w14:textId="4E06C055" w:rsidR="00DD764E" w:rsidRDefault="00D71BBD">
      <w:pPr>
        <w:ind w:left="47" w:right="52" w:firstLine="0"/>
      </w:pPr>
      <w:r>
        <w:t>(allkirjastatud digitaalselt)</w:t>
      </w:r>
    </w:p>
    <w:p w14:paraId="14F15977" w14:textId="740D65B3" w:rsidR="00DD764E" w:rsidRDefault="00D71BBD">
      <w:pPr>
        <w:ind w:left="47" w:right="52" w:firstLine="0"/>
      </w:pPr>
      <w:r>
        <w:t>Kristen Michal</w:t>
      </w:r>
    </w:p>
    <w:p w14:paraId="0A01E521" w14:textId="410388A7" w:rsidR="00DD764E" w:rsidRDefault="00D71BBD">
      <w:pPr>
        <w:ind w:left="47" w:right="52" w:firstLine="0"/>
      </w:pPr>
      <w:r>
        <w:t>kliimaminister</w:t>
      </w:r>
    </w:p>
    <w:p w14:paraId="05BFCDA0" w14:textId="77777777" w:rsidR="00DD764E" w:rsidRDefault="00D71BBD">
      <w:pPr>
        <w:spacing w:after="0" w:line="259" w:lineRule="auto"/>
        <w:ind w:left="34" w:firstLine="0"/>
        <w:jc w:val="left"/>
      </w:pPr>
      <w:r>
        <w:t xml:space="preserve"> </w:t>
      </w:r>
    </w:p>
    <w:p w14:paraId="2A40342A" w14:textId="77777777" w:rsidR="00DD764E" w:rsidRDefault="00D71BBD">
      <w:pPr>
        <w:spacing w:after="0" w:line="259" w:lineRule="auto"/>
        <w:ind w:left="34" w:firstLine="0"/>
        <w:jc w:val="left"/>
      </w:pPr>
      <w:r>
        <w:t xml:space="preserve"> </w:t>
      </w:r>
    </w:p>
    <w:p w14:paraId="7C1DFC35" w14:textId="77777777" w:rsidR="00DD764E" w:rsidRDefault="00D71BBD">
      <w:pPr>
        <w:spacing w:after="0" w:line="259" w:lineRule="auto"/>
        <w:ind w:left="34" w:firstLine="0"/>
        <w:jc w:val="left"/>
      </w:pPr>
      <w:r>
        <w:t xml:space="preserve"> </w:t>
      </w:r>
    </w:p>
    <w:p w14:paraId="25616C00" w14:textId="77777777" w:rsidR="00DD764E" w:rsidRDefault="00D71BBD">
      <w:pPr>
        <w:ind w:left="47" w:right="52" w:firstLine="0"/>
      </w:pPr>
      <w:r>
        <w:t xml:space="preserve">Saata: Riigimetsa Majandamise Keskus, SA Keskkonnainvesteeringute Keskus, Riigi </w:t>
      </w:r>
    </w:p>
    <w:p w14:paraId="25790176" w14:textId="7494FA1B" w:rsidR="00DD764E" w:rsidRDefault="00D71BBD">
      <w:pPr>
        <w:ind w:left="47" w:right="52" w:firstLine="0"/>
      </w:pPr>
      <w:r>
        <w:t>Tugiteenuste Keskus, Rahandusministeerium</w:t>
      </w:r>
      <w:del w:id="0" w:author="Eerika Purgel" w:date="2024-06-18T13:44:00Z" w16du:dateUtc="2024-06-18T10:44:00Z">
        <w:r w:rsidDel="00B13886">
          <w:delText xml:space="preserve"> </w:delText>
        </w:r>
      </w:del>
    </w:p>
    <w:p w14:paraId="37207FD3" w14:textId="77777777" w:rsidR="00B13886" w:rsidRDefault="00B13886">
      <w:pPr>
        <w:spacing w:after="0" w:line="265" w:lineRule="auto"/>
        <w:ind w:left="10" w:right="135" w:hanging="10"/>
        <w:jc w:val="right"/>
        <w:rPr>
          <w:ins w:id="1" w:author="Eerika Purgel" w:date="2024-06-18T13:44:00Z" w16du:dateUtc="2024-06-18T10:44:00Z"/>
          <w:sz w:val="20"/>
        </w:rPr>
      </w:pPr>
    </w:p>
    <w:p w14:paraId="34931602" w14:textId="77777777" w:rsidR="00B13886" w:rsidRDefault="00B13886">
      <w:pPr>
        <w:spacing w:after="0" w:line="265" w:lineRule="auto"/>
        <w:ind w:left="10" w:right="135" w:hanging="10"/>
        <w:jc w:val="right"/>
        <w:rPr>
          <w:ins w:id="2" w:author="Eerika Purgel" w:date="2024-06-18T13:44:00Z" w16du:dateUtc="2024-06-18T10:44:00Z"/>
          <w:sz w:val="20"/>
        </w:rPr>
      </w:pPr>
    </w:p>
    <w:p w14:paraId="2E39CDF5" w14:textId="0205D398" w:rsidR="00DD764E" w:rsidRDefault="00D71BBD">
      <w:pPr>
        <w:spacing w:after="0" w:line="265" w:lineRule="auto"/>
        <w:ind w:left="10" w:right="135" w:hanging="10"/>
        <w:jc w:val="right"/>
      </w:pPr>
      <w:r>
        <w:rPr>
          <w:sz w:val="20"/>
        </w:rPr>
        <w:lastRenderedPageBreak/>
        <w:t xml:space="preserve">KINNITATUD </w:t>
      </w:r>
    </w:p>
    <w:p w14:paraId="7A9EEB6B" w14:textId="77777777" w:rsidR="00DD764E" w:rsidRDefault="00D71BBD">
      <w:pPr>
        <w:spacing w:after="0" w:line="259" w:lineRule="auto"/>
        <w:ind w:left="0" w:right="87" w:firstLine="0"/>
        <w:jc w:val="right"/>
      </w:pPr>
      <w:r>
        <w:rPr>
          <w:sz w:val="20"/>
        </w:rPr>
        <w:t xml:space="preserve"> </w:t>
      </w:r>
    </w:p>
    <w:p w14:paraId="3DBA69A6" w14:textId="77777777" w:rsidR="00DD764E" w:rsidRDefault="00D71BBD">
      <w:pPr>
        <w:spacing w:after="0" w:line="265" w:lineRule="auto"/>
        <w:ind w:left="10" w:right="137" w:hanging="10"/>
        <w:jc w:val="right"/>
      </w:pPr>
      <w:r>
        <w:rPr>
          <w:sz w:val="20"/>
        </w:rPr>
        <w:t xml:space="preserve">06.09.2023 käskkirjaga nr 1-2/23/374 </w:t>
      </w:r>
    </w:p>
    <w:p w14:paraId="3373CFDC" w14:textId="77777777" w:rsidR="00DD764E" w:rsidRDefault="00D71BBD">
      <w:pPr>
        <w:tabs>
          <w:tab w:val="right" w:pos="9448"/>
        </w:tabs>
        <w:spacing w:after="44" w:line="259" w:lineRule="auto"/>
        <w:ind w:left="-15" w:firstLine="0"/>
        <w:jc w:val="left"/>
      </w:pPr>
      <w:r>
        <w:t xml:space="preserve"> </w:t>
      </w:r>
      <w:r>
        <w:tab/>
      </w:r>
      <w:r>
        <w:rPr>
          <w:sz w:val="20"/>
        </w:rPr>
        <w:t xml:space="preserve">Lisa nr 1 </w:t>
      </w:r>
    </w:p>
    <w:p w14:paraId="7CF9FA7E" w14:textId="77777777" w:rsidR="00DD764E" w:rsidRDefault="00D71BBD">
      <w:pPr>
        <w:spacing w:after="0" w:line="259" w:lineRule="auto"/>
        <w:ind w:left="0" w:firstLine="0"/>
        <w:jc w:val="right"/>
      </w:pPr>
      <w:r>
        <w:t xml:space="preserve"> </w:t>
      </w:r>
    </w:p>
    <w:p w14:paraId="1D0BB03B" w14:textId="77777777" w:rsidR="00DD764E" w:rsidRDefault="00D71BBD">
      <w:pPr>
        <w:spacing w:after="0" w:line="259" w:lineRule="auto"/>
        <w:ind w:left="0" w:firstLine="0"/>
        <w:jc w:val="right"/>
      </w:pPr>
      <w:r>
        <w:t xml:space="preserve"> </w:t>
      </w:r>
    </w:p>
    <w:p w14:paraId="64749608" w14:textId="00EBFB5D" w:rsidR="00DD764E" w:rsidRDefault="00D71BBD">
      <w:pPr>
        <w:spacing w:after="14" w:line="249" w:lineRule="auto"/>
        <w:ind w:left="57" w:hanging="10"/>
        <w:jc w:val="left"/>
      </w:pPr>
      <w:r>
        <w:rPr>
          <w:b/>
        </w:rPr>
        <w:t>Toetuse andmise tingimused maavarade kaevandamise ja töötlemise</w:t>
      </w:r>
      <w:r>
        <w:t xml:space="preserve"> </w:t>
      </w:r>
      <w:r>
        <w:rPr>
          <w:b/>
        </w:rPr>
        <w:t>pärandmõjude likvideerimiseks</w:t>
      </w:r>
    </w:p>
    <w:p w14:paraId="67AC9F80" w14:textId="7816C8BE" w:rsidR="00DD764E" w:rsidRDefault="00DD764E">
      <w:pPr>
        <w:spacing w:after="14" w:line="259" w:lineRule="auto"/>
        <w:ind w:left="34" w:firstLine="0"/>
        <w:jc w:val="left"/>
      </w:pPr>
    </w:p>
    <w:p w14:paraId="646FCF3C" w14:textId="1D201671" w:rsidR="00DD764E" w:rsidRDefault="00D71BBD">
      <w:pPr>
        <w:pStyle w:val="Pealkiri1"/>
        <w:tabs>
          <w:tab w:val="center" w:pos="1567"/>
        </w:tabs>
        <w:ind w:left="0" w:firstLine="0"/>
      </w:pPr>
      <w:r>
        <w:t xml:space="preserve">1. </w:t>
      </w:r>
      <w:r>
        <w:tab/>
        <w:t>Reguleerimisala</w:t>
      </w:r>
    </w:p>
    <w:p w14:paraId="306E138E" w14:textId="5B92E02D" w:rsidR="00DD764E" w:rsidRDefault="00D71BBD">
      <w:pPr>
        <w:ind w:left="765" w:right="249"/>
      </w:pPr>
      <w:r>
        <w:t xml:space="preserve">1.1. Toetust antakse „Ühtekuuluvuspoliitika fondide rakenduskava 2021–2027 (edaspidi </w:t>
      </w:r>
      <w:r>
        <w:rPr>
          <w:i/>
        </w:rPr>
        <w:t>rakenduskava</w:t>
      </w:r>
      <w:r>
        <w:t>)</w:t>
      </w:r>
      <w:r>
        <w:rPr>
          <w:b/>
        </w:rPr>
        <w:t xml:space="preserve"> </w:t>
      </w:r>
      <w:r>
        <w:t>poliitikaeesmärgi nr 2 „Rohelisem Eesti“ erieesmärgi nr 6 „Ring- ja ressursitõhusale majandusele ülemineku edendamine“ raames maavarade kaevandamise ja töötlemise pärandmõjude likvideerimiseks</w:t>
      </w:r>
      <w:r>
        <w:rPr>
          <w:b/>
        </w:rPr>
        <w:t>.</w:t>
      </w:r>
    </w:p>
    <w:p w14:paraId="09F0F180" w14:textId="759B22C4" w:rsidR="00DD764E" w:rsidRDefault="00D71BBD">
      <w:pPr>
        <w:ind w:left="765" w:right="255"/>
      </w:pPr>
      <w:r>
        <w:t>1.2. Toetust eraldatakse Eesti riigi 2023.-2026. aasta eelarvestrateegia programmi „Keskkonnakaitse ja -kasutus“ meetme „Ringmajanduse korraldamine“ tegevus</w:t>
      </w:r>
      <w:ins w:id="3" w:author="Eerika Purgel" w:date="2024-06-10T20:07:00Z">
        <w:r w:rsidR="0048681D">
          <w:t>t</w:t>
        </w:r>
      </w:ins>
      <w:r>
        <w:t>e „Maapõueressursside kasutamise ja kaitse korraldamine“ tulemuste saavutamiseks.</w:t>
      </w:r>
    </w:p>
    <w:p w14:paraId="7B6D76D7" w14:textId="3FE1FB14" w:rsidR="00DD764E" w:rsidRDefault="00D71BBD">
      <w:pPr>
        <w:ind w:left="765" w:right="223"/>
      </w:pPr>
      <w:r>
        <w:t>1.3. Toetus kajastatakse perioodi 2021–2027 Euroopa Liidu ühtekuuluvus- ja siseturvalisuspoliitika fondide meetme nimekirjas meetmes „Ringmajanduse korraldamine”, number 21.2.4.1, sekkumine „Ringmajanduspõhiste tootmis- ja tarbimismudelite kasutuselevõtu, sh tööstussümbioosi ja toorme hankimisega seotud kahjude vähendamise toetamine ning vastavate erialaekspertide koolitus”. Sekkumise number on 21.2.4.11.</w:t>
      </w:r>
    </w:p>
    <w:p w14:paraId="317510EA" w14:textId="082FCEF4" w:rsidR="00DD764E" w:rsidRDefault="00D71BBD">
      <w:pPr>
        <w:ind w:left="765" w:right="226"/>
      </w:pPr>
      <w:r>
        <w:t xml:space="preserve">1.4. </w:t>
      </w:r>
      <w:ins w:id="4" w:author="Eerika Purgel" w:date="2024-06-18T16:09:00Z" w16du:dateUtc="2024-06-18T13:09:00Z">
        <w:r w:rsidR="00B27608">
          <w:tab/>
        </w:r>
      </w:ins>
      <w:bookmarkStart w:id="5" w:name="_Hlk169619417"/>
      <w:r>
        <w:t xml:space="preserve">Toetatavate tegevuste valikul lähtutakse ühtekuuluvuspoliitika rakenduskava seirekomisjonis kinnitatud läbivatest valikukriteeriumidest ja -metoodikast. Toetatavate tegevuste valimiseks kasutatavad valikukriteeriumid ja metoodikad vastavad Vabariigi Valitsuse 12. mai 2022. a määruse nr 55 „Perioodi 2021–2027 Euroopa Liidu ühtekuuluvus- ja siseturvalisuspoliitika fondide rakenduskavade vahendite andmise ja kasutamise üldised tingimused“ (edaspidi </w:t>
      </w:r>
      <w:r>
        <w:rPr>
          <w:i/>
        </w:rPr>
        <w:t>ühendmäärus</w:t>
      </w:r>
      <w:r>
        <w:t>) §-le 7.</w:t>
      </w:r>
    </w:p>
    <w:bookmarkEnd w:id="5"/>
    <w:p w14:paraId="7316AFC1" w14:textId="3CD7B051" w:rsidR="00DD764E" w:rsidRDefault="00DD764E">
      <w:pPr>
        <w:spacing w:after="24" w:line="259" w:lineRule="auto"/>
        <w:ind w:left="34" w:firstLine="0"/>
        <w:jc w:val="left"/>
      </w:pPr>
    </w:p>
    <w:p w14:paraId="48617BA5" w14:textId="4A28DF22" w:rsidR="00DD764E" w:rsidRDefault="00D71BBD">
      <w:pPr>
        <w:pStyle w:val="Pealkiri1"/>
        <w:tabs>
          <w:tab w:val="center" w:pos="2060"/>
        </w:tabs>
        <w:ind w:left="0" w:firstLine="0"/>
      </w:pPr>
      <w:r>
        <w:t xml:space="preserve">2. </w:t>
      </w:r>
      <w:r>
        <w:tab/>
        <w:t>Toetuse andmise eesmärk</w:t>
      </w:r>
    </w:p>
    <w:p w14:paraId="5ED13E95" w14:textId="442A4064" w:rsidR="00DD764E" w:rsidRDefault="00D71BBD">
      <w:pPr>
        <w:ind w:left="765" w:right="52"/>
      </w:pPr>
      <w:r>
        <w:t xml:space="preserve">2.1. </w:t>
      </w:r>
      <w:r w:rsidR="00896BE7">
        <w:tab/>
      </w:r>
      <w:r>
        <w:t>Toetuse andmise eesmärk on vähendada tooraine hankimisest tulenenud kahjusid, mis on tekkinud maavarade kaevandamise ja töötlemisega ning taastada sealne elukeskkond ringmajanduse põhimõtetest lähtuvalt</w:t>
      </w:r>
      <w:r w:rsidR="00A55C05">
        <w:t>.</w:t>
      </w:r>
    </w:p>
    <w:p w14:paraId="1C5ACB93" w14:textId="1EE60DFE" w:rsidR="00DD764E" w:rsidRDefault="00D71BBD">
      <w:pPr>
        <w:ind w:left="765" w:right="52"/>
      </w:pPr>
      <w:r>
        <w:t xml:space="preserve">2.2. </w:t>
      </w:r>
      <w:r w:rsidR="00896BE7">
        <w:tab/>
      </w:r>
      <w:r>
        <w:t xml:space="preserve">Toetatavad tegevused arvestavad Euroopa Parlamendi ja nõukogu määruse (EL) nr 2021/1060, millega kehtestatakse ühissätted Euroopa Regionaalarengu Fondi, Euroopa Sotsiaalfond+, Ühtekuuluvusfondi, Õiglase Ülemineku Fondi ja Euroopa Merendus-, Kalandus- ja Vesiviljelusfondi kohta ning nende ja Varjupaiga-, Rände- ja </w:t>
      </w:r>
    </w:p>
    <w:p w14:paraId="62407A07" w14:textId="77777777" w:rsidR="00DD764E" w:rsidRDefault="00D71BBD">
      <w:pPr>
        <w:ind w:left="742" w:right="52" w:firstLine="0"/>
      </w:pPr>
      <w:r>
        <w:t xml:space="preserve">Integratsioonifondi, Sisejulgeolekufondi ning piirihalduse ja viisapoliitika rahastu suhtes kohaldatavad finantsreeglid (ELT L 231, 30.06.2021, lk 159–706) artiklis 9 nimetatud horisontaalseid põhimõtteid ja panustavad Riigikogu 12. mai 2021. a otsusega heaks kiidetud riigi pikaajalise arengustrateegia „Eesti 2035“ (edaspidi </w:t>
      </w:r>
      <w:r>
        <w:rPr>
          <w:i/>
        </w:rPr>
        <w:t>„Eesti 2035“</w:t>
      </w:r>
      <w:r>
        <w:t>) aluspõhimõtete hoidmisesse ning sihtide „Eesti majandus on tugev, uuendusmeelne ja vastutustundlik“ ja „</w:t>
      </w:r>
      <w:hyperlink r:id="rId6" w:anchor="Elukeskkond">
        <w:r>
          <w:t xml:space="preserve">Eestis on kõigi vajadusi arvestav, turvaline ja kvaliteetne </w:t>
        </w:r>
      </w:hyperlink>
      <w:hyperlink r:id="rId7" w:anchor="Elukeskkond">
        <w:r>
          <w:t>elukeskkond</w:t>
        </w:r>
      </w:hyperlink>
      <w:hyperlink r:id="rId8" w:anchor="Elukeskkond">
        <w:r>
          <w:t>“</w:t>
        </w:r>
      </w:hyperlink>
      <w:r>
        <w:t xml:space="preserve"> saavutamisse. </w:t>
      </w:r>
    </w:p>
    <w:p w14:paraId="5E963E26" w14:textId="1F01DED9" w:rsidR="00DD764E" w:rsidRDefault="00D71BBD">
      <w:pPr>
        <w:ind w:left="765" w:right="52"/>
      </w:pPr>
      <w:r>
        <w:t xml:space="preserve">2.3. </w:t>
      </w:r>
      <w:r w:rsidR="00896BE7">
        <w:tab/>
      </w:r>
      <w:r>
        <w:t xml:space="preserve">Punktis 2.3. nimetatud strateegia aluspõhimõtete hoidmist ja sihtide saavutamisele aidatakse kaasa keskkonna- ja kliimaeesmärkidesse ja  regionaalsesse arengusse panustamisega ning seda hinnatakse näitajatega: „Elukeskkonnaga rahul või pigem rahul olevate elanike osatähtsus", „Keskkonnatrendide indeks“ ja „Ringleva materjali määr“. </w:t>
      </w:r>
    </w:p>
    <w:p w14:paraId="44DB2F51" w14:textId="0E9AD90D" w:rsidR="00DD764E" w:rsidRDefault="00D71BBD">
      <w:pPr>
        <w:spacing w:after="14" w:line="259" w:lineRule="auto"/>
        <w:ind w:left="34" w:firstLine="0"/>
        <w:jc w:val="left"/>
      </w:pPr>
      <w:r>
        <w:t xml:space="preserve"> </w:t>
      </w:r>
    </w:p>
    <w:p w14:paraId="27B30567" w14:textId="2DAD52A3" w:rsidR="00DD764E" w:rsidRDefault="00D71BBD">
      <w:pPr>
        <w:pStyle w:val="Pealkiri1"/>
        <w:tabs>
          <w:tab w:val="center" w:pos="1849"/>
        </w:tabs>
        <w:ind w:left="0" w:firstLine="0"/>
      </w:pPr>
      <w:r>
        <w:t xml:space="preserve">3. </w:t>
      </w:r>
      <w:r>
        <w:tab/>
        <w:t>Toetatavad tegevused</w:t>
      </w:r>
    </w:p>
    <w:p w14:paraId="19E30521" w14:textId="04A8D2E0" w:rsidR="00DD764E" w:rsidRDefault="00D71BBD">
      <w:pPr>
        <w:ind w:left="765" w:right="52"/>
      </w:pPr>
      <w:r>
        <w:t>3.1.</w:t>
      </w:r>
      <w:r>
        <w:rPr>
          <w:rFonts w:ascii="Arial" w:eastAsia="Arial" w:hAnsi="Arial" w:cs="Arial"/>
        </w:rPr>
        <w:t xml:space="preserve"> </w:t>
      </w:r>
      <w:r w:rsidR="00B5067F">
        <w:rPr>
          <w:rFonts w:ascii="Arial" w:eastAsia="Arial" w:hAnsi="Arial" w:cs="Arial"/>
        </w:rPr>
        <w:tab/>
      </w:r>
      <w:r>
        <w:t xml:space="preserve">Toetatakse toormete hankimisega seotud hüljatud kaevandusalade ja nendega seotud pärandmõjude likvideerimist, korrastamist, taastamist (sh metsastamist) ja alade kasutuselevõttu, rakendades ringmajanduse põhimõtteid aladel, mis on ohtlikud inimestele </w:t>
      </w:r>
      <w:r>
        <w:lastRenderedPageBreak/>
        <w:t xml:space="preserve">ja loomadele või avaldavad negatiivset mõju looduskeskkonnale (jäätmete ebaseaduslik ladestamine, risk põhjaveele) ja võimaldaks </w:t>
      </w:r>
      <w:bookmarkStart w:id="6" w:name="_Hlk169528938"/>
      <w:r>
        <w:t>alad suurema lisandväärtusega kasutusele võtta</w:t>
      </w:r>
      <w:bookmarkEnd w:id="6"/>
      <w:r>
        <w:t>.</w:t>
      </w:r>
    </w:p>
    <w:p w14:paraId="203E2E32" w14:textId="6D63E948" w:rsidR="00896BE7" w:rsidRDefault="00D71BBD">
      <w:pPr>
        <w:ind w:left="765" w:right="52"/>
      </w:pPr>
      <w:r>
        <w:t>3.2.</w:t>
      </w:r>
      <w:r>
        <w:rPr>
          <w:rFonts w:ascii="Arial" w:eastAsia="Arial" w:hAnsi="Arial" w:cs="Arial"/>
        </w:rPr>
        <w:t xml:space="preserve"> </w:t>
      </w:r>
      <w:r w:rsidR="00B5067F">
        <w:rPr>
          <w:rFonts w:ascii="Arial" w:eastAsia="Arial" w:hAnsi="Arial" w:cs="Arial"/>
        </w:rPr>
        <w:tab/>
      </w:r>
      <w:r>
        <w:t>Toetatakse maapõueseaduse § 93 lõikest 5 lähtuvalt valitud toormete hankimisega seotud pärandmõjude alade taastamist.</w:t>
      </w:r>
    </w:p>
    <w:p w14:paraId="3B343F87" w14:textId="642E6C53" w:rsidR="00DD764E" w:rsidRDefault="00D71BBD">
      <w:pPr>
        <w:ind w:left="765" w:right="52"/>
      </w:pPr>
      <w:r>
        <w:t>3.3.</w:t>
      </w:r>
      <w:r>
        <w:rPr>
          <w:rFonts w:ascii="Arial" w:eastAsia="Arial" w:hAnsi="Arial" w:cs="Arial"/>
        </w:rPr>
        <w:t xml:space="preserve"> </w:t>
      </w:r>
      <w:r>
        <w:t>Toetatavad tegevused on kooskõlas „ei kahjusta oluliselt“ põhimõttega Euroopa Parlamendi ja nõukogu määruse (EL) 2020/852, millega kehtestatakse kestlike investeeringute hõlbustamise raamistik ja muudetakse määrust (EL) 2019/2088 (ELT L 198, 22.06.2020, lk 13–43), artikli 17 tähenduses.</w:t>
      </w:r>
    </w:p>
    <w:p w14:paraId="5E75F5B5" w14:textId="29936D87" w:rsidR="00DD764E" w:rsidRDefault="00D71BBD">
      <w:pPr>
        <w:ind w:left="765" w:right="52"/>
      </w:pPr>
      <w:r>
        <w:t>3.4.</w:t>
      </w:r>
      <w:r>
        <w:rPr>
          <w:rFonts w:ascii="Arial" w:eastAsia="Arial" w:hAnsi="Arial" w:cs="Arial"/>
        </w:rPr>
        <w:t xml:space="preserve"> </w:t>
      </w:r>
      <w:r>
        <w:t>Iga-aastase tegevuskava käesoleva käskkirja punktis 3 toodud toetatavate tegevuste elluviimiseks kinnitab projekti juhtrühm eelneva aasta 15. detsembriks. 2024. aasta eelarve kinnitab juhtrühm hiljemalt 90 päeva jooksul käesoleva käskkirja jõustumisest.</w:t>
      </w:r>
    </w:p>
    <w:p w14:paraId="79D0CEB9" w14:textId="77777777" w:rsidR="008E5BD3" w:rsidRDefault="00D71BBD" w:rsidP="008E5BD3">
      <w:pPr>
        <w:ind w:right="52"/>
      </w:pPr>
      <w:r>
        <w:t>3.5.</w:t>
      </w:r>
      <w:r>
        <w:rPr>
          <w:rFonts w:ascii="Arial" w:eastAsia="Arial" w:hAnsi="Arial" w:cs="Arial"/>
        </w:rPr>
        <w:t xml:space="preserve"> </w:t>
      </w:r>
      <w:r>
        <w:rPr>
          <w:rFonts w:ascii="Arial" w:eastAsia="Arial" w:hAnsi="Arial" w:cs="Arial"/>
        </w:rPr>
        <w:tab/>
      </w:r>
      <w:r>
        <w:t>Viiakse ellu toetuse kasutamisega seotud teavitustegevusi.</w:t>
      </w:r>
    </w:p>
    <w:p w14:paraId="761A087D" w14:textId="76DCC4F0" w:rsidR="00DD764E" w:rsidRDefault="00D71BBD" w:rsidP="00896BE7">
      <w:pPr>
        <w:tabs>
          <w:tab w:val="center" w:pos="3552"/>
        </w:tabs>
        <w:ind w:left="0" w:firstLine="0"/>
        <w:jc w:val="left"/>
      </w:pPr>
      <w:r>
        <w:t xml:space="preserve"> </w:t>
      </w:r>
    </w:p>
    <w:p w14:paraId="5FC48D22" w14:textId="77777777" w:rsidR="00DD764E" w:rsidRDefault="00D71BBD">
      <w:pPr>
        <w:pStyle w:val="Pealkiri1"/>
        <w:tabs>
          <w:tab w:val="center" w:pos="1307"/>
        </w:tabs>
        <w:ind w:left="0" w:firstLine="0"/>
      </w:pPr>
      <w:r>
        <w:t xml:space="preserve">4. </w:t>
      </w:r>
      <w:r>
        <w:tab/>
        <w:t xml:space="preserve">Tulemused </w:t>
      </w:r>
    </w:p>
    <w:p w14:paraId="12673695" w14:textId="12381597" w:rsidR="00DD764E" w:rsidRDefault="00D71BBD">
      <w:pPr>
        <w:ind w:left="765" w:right="52"/>
      </w:pPr>
      <w:r>
        <w:t xml:space="preserve">4.1. punktis 3.1 nimetatud tegevuste tulemusena on hüljatud toormeallikad ning  kaevandamisega rikutud ja mõjutatud alad korrastatud, muudetud ohutuks, taastatud elukeskkond ja aladel taastatud otstarbeline kasutus. </w:t>
      </w:r>
    </w:p>
    <w:p w14:paraId="1CA5B4D1" w14:textId="15FC0F09" w:rsidR="00DD764E" w:rsidRDefault="00D71BBD">
      <w:pPr>
        <w:tabs>
          <w:tab w:val="center" w:pos="4867"/>
        </w:tabs>
        <w:ind w:left="0" w:firstLine="0"/>
        <w:jc w:val="left"/>
      </w:pPr>
      <w:r>
        <w:t xml:space="preserve">4.2. </w:t>
      </w:r>
      <w:r>
        <w:tab/>
        <w:t xml:space="preserve">punktis 3.1 nimetatud tegevuste seireks ja hindamiseks kasutatav näitaja on järgmine: </w:t>
      </w:r>
    </w:p>
    <w:p w14:paraId="1C1682BB" w14:textId="77777777" w:rsidR="00DD764E" w:rsidRDefault="00D71BBD">
      <w:pPr>
        <w:spacing w:after="0" w:line="259" w:lineRule="auto"/>
        <w:ind w:left="34" w:firstLine="0"/>
        <w:jc w:val="left"/>
      </w:pPr>
      <w:r>
        <w:t xml:space="preserve"> </w:t>
      </w:r>
    </w:p>
    <w:tbl>
      <w:tblPr>
        <w:tblStyle w:val="TableGrid"/>
        <w:tblW w:w="8786" w:type="dxa"/>
        <w:tblInd w:w="730" w:type="dxa"/>
        <w:tblCellMar>
          <w:top w:w="47" w:type="dxa"/>
          <w:left w:w="108" w:type="dxa"/>
        </w:tblCellMar>
        <w:tblLook w:val="04A0" w:firstRow="1" w:lastRow="0" w:firstColumn="1" w:lastColumn="0" w:noHBand="0" w:noVBand="1"/>
      </w:tblPr>
      <w:tblGrid>
        <w:gridCol w:w="575"/>
        <w:gridCol w:w="1693"/>
        <w:gridCol w:w="564"/>
        <w:gridCol w:w="990"/>
        <w:gridCol w:w="830"/>
        <w:gridCol w:w="1325"/>
        <w:gridCol w:w="2809"/>
      </w:tblGrid>
      <w:tr w:rsidR="00DD764E" w14:paraId="1629A3E6" w14:textId="77777777" w:rsidTr="00FC17C4">
        <w:trPr>
          <w:trHeight w:val="701"/>
        </w:trPr>
        <w:tc>
          <w:tcPr>
            <w:tcW w:w="575" w:type="dxa"/>
            <w:tcBorders>
              <w:top w:val="single" w:sz="4" w:space="0" w:color="000000"/>
              <w:left w:val="single" w:sz="4" w:space="0" w:color="000000"/>
              <w:bottom w:val="single" w:sz="4" w:space="0" w:color="000000"/>
              <w:right w:val="single" w:sz="4" w:space="0" w:color="000000"/>
            </w:tcBorders>
          </w:tcPr>
          <w:p w14:paraId="26A1FA61" w14:textId="77777777" w:rsidR="00DD764E" w:rsidRDefault="00D71BBD">
            <w:pPr>
              <w:spacing w:after="0" w:line="259" w:lineRule="auto"/>
              <w:ind w:left="0" w:right="53" w:firstLine="0"/>
              <w:jc w:val="center"/>
            </w:pPr>
            <w:r>
              <w:rPr>
                <w:b/>
                <w:sz w:val="20"/>
              </w:rPr>
              <w:t xml:space="preserve"> </w:t>
            </w:r>
          </w:p>
        </w:tc>
        <w:tc>
          <w:tcPr>
            <w:tcW w:w="1693" w:type="dxa"/>
            <w:tcBorders>
              <w:top w:val="single" w:sz="4" w:space="0" w:color="000000"/>
              <w:left w:val="single" w:sz="4" w:space="0" w:color="000000"/>
              <w:bottom w:val="single" w:sz="4" w:space="0" w:color="000000"/>
              <w:right w:val="single" w:sz="4" w:space="0" w:color="000000"/>
            </w:tcBorders>
            <w:vAlign w:val="center"/>
          </w:tcPr>
          <w:p w14:paraId="2F0F28CA" w14:textId="77777777" w:rsidR="00DD764E" w:rsidRDefault="00D71BBD">
            <w:pPr>
              <w:spacing w:after="0" w:line="259" w:lineRule="auto"/>
              <w:ind w:left="0" w:right="39" w:firstLine="0"/>
              <w:jc w:val="center"/>
            </w:pPr>
            <w:r>
              <w:rPr>
                <w:b/>
                <w:sz w:val="20"/>
              </w:rPr>
              <w:t xml:space="preserve">Näitaja nimetus ja mõõtühik </w:t>
            </w:r>
          </w:p>
        </w:tc>
        <w:tc>
          <w:tcPr>
            <w:tcW w:w="564" w:type="dxa"/>
            <w:tcBorders>
              <w:top w:val="single" w:sz="4" w:space="0" w:color="000000"/>
              <w:left w:val="single" w:sz="4" w:space="0" w:color="000000"/>
              <w:bottom w:val="single" w:sz="4" w:space="0" w:color="000000"/>
              <w:right w:val="single" w:sz="4" w:space="0" w:color="000000"/>
            </w:tcBorders>
            <w:vAlign w:val="center"/>
          </w:tcPr>
          <w:p w14:paraId="739CA725" w14:textId="77777777" w:rsidR="00DD764E" w:rsidRDefault="00D71BBD">
            <w:pPr>
              <w:spacing w:after="0" w:line="259" w:lineRule="auto"/>
              <w:ind w:left="24" w:firstLine="0"/>
              <w:jc w:val="left"/>
            </w:pPr>
            <w:r>
              <w:rPr>
                <w:b/>
                <w:sz w:val="20"/>
              </w:rPr>
              <w:t>Alg</w:t>
            </w:r>
          </w:p>
          <w:p w14:paraId="5BC52782" w14:textId="77777777" w:rsidR="00DD764E" w:rsidRDefault="00D71BBD">
            <w:pPr>
              <w:spacing w:after="0" w:line="259" w:lineRule="auto"/>
              <w:ind w:left="7" w:firstLine="0"/>
              <w:jc w:val="left"/>
            </w:pPr>
            <w:r>
              <w:rPr>
                <w:b/>
                <w:sz w:val="20"/>
              </w:rPr>
              <w:t xml:space="preserve">tase </w:t>
            </w:r>
          </w:p>
        </w:tc>
        <w:tc>
          <w:tcPr>
            <w:tcW w:w="990" w:type="dxa"/>
            <w:tcBorders>
              <w:top w:val="single" w:sz="4" w:space="0" w:color="000000"/>
              <w:left w:val="single" w:sz="4" w:space="0" w:color="000000"/>
              <w:bottom w:val="single" w:sz="4" w:space="0" w:color="000000"/>
              <w:right w:val="single" w:sz="4" w:space="0" w:color="000000"/>
            </w:tcBorders>
            <w:vAlign w:val="center"/>
          </w:tcPr>
          <w:p w14:paraId="358983D0" w14:textId="77777777" w:rsidR="00DD764E" w:rsidRDefault="00D71BBD">
            <w:pPr>
              <w:spacing w:after="0" w:line="259" w:lineRule="auto"/>
              <w:ind w:left="0" w:right="105" w:firstLine="0"/>
              <w:jc w:val="center"/>
            </w:pPr>
            <w:r>
              <w:rPr>
                <w:b/>
                <w:sz w:val="20"/>
              </w:rPr>
              <w:t xml:space="preserve">Aasta </w:t>
            </w:r>
          </w:p>
        </w:tc>
        <w:tc>
          <w:tcPr>
            <w:tcW w:w="830" w:type="dxa"/>
            <w:tcBorders>
              <w:top w:val="single" w:sz="4" w:space="0" w:color="000000"/>
              <w:left w:val="single" w:sz="4" w:space="0" w:color="000000"/>
              <w:bottom w:val="single" w:sz="4" w:space="0" w:color="000000"/>
              <w:right w:val="single" w:sz="4" w:space="0" w:color="000000"/>
            </w:tcBorders>
          </w:tcPr>
          <w:p w14:paraId="77929761" w14:textId="77777777" w:rsidR="00DD764E" w:rsidRDefault="00D71BBD">
            <w:pPr>
              <w:spacing w:after="0" w:line="259" w:lineRule="auto"/>
              <w:ind w:left="0" w:right="45" w:firstLine="0"/>
              <w:jc w:val="center"/>
            </w:pPr>
            <w:r>
              <w:rPr>
                <w:b/>
                <w:sz w:val="20"/>
              </w:rPr>
              <w:t>2024 vahe sihttase</w:t>
            </w:r>
            <w:r>
              <w:rPr>
                <w:sz w:val="20"/>
              </w:rPr>
              <w:t xml:space="preserve"> </w:t>
            </w:r>
          </w:p>
        </w:tc>
        <w:tc>
          <w:tcPr>
            <w:tcW w:w="1325" w:type="dxa"/>
            <w:tcBorders>
              <w:top w:val="single" w:sz="4" w:space="0" w:color="000000"/>
              <w:left w:val="single" w:sz="4" w:space="0" w:color="000000"/>
              <w:bottom w:val="single" w:sz="4" w:space="0" w:color="000000"/>
              <w:right w:val="single" w:sz="4" w:space="0" w:color="000000"/>
            </w:tcBorders>
            <w:vAlign w:val="center"/>
          </w:tcPr>
          <w:p w14:paraId="4DC655C1" w14:textId="77777777" w:rsidR="00DD764E" w:rsidRDefault="00D71BBD">
            <w:pPr>
              <w:spacing w:after="0" w:line="259" w:lineRule="auto"/>
              <w:ind w:left="0" w:firstLine="0"/>
              <w:jc w:val="center"/>
            </w:pPr>
            <w:r>
              <w:rPr>
                <w:b/>
                <w:sz w:val="20"/>
              </w:rPr>
              <w:t xml:space="preserve">2029 sihttase </w:t>
            </w:r>
          </w:p>
        </w:tc>
        <w:tc>
          <w:tcPr>
            <w:tcW w:w="2809" w:type="dxa"/>
            <w:tcBorders>
              <w:top w:val="single" w:sz="4" w:space="0" w:color="000000"/>
              <w:left w:val="single" w:sz="4" w:space="0" w:color="000000"/>
              <w:bottom w:val="single" w:sz="4" w:space="0" w:color="000000"/>
              <w:right w:val="single" w:sz="4" w:space="0" w:color="000000"/>
            </w:tcBorders>
            <w:vAlign w:val="center"/>
          </w:tcPr>
          <w:p w14:paraId="4CD4AE25" w14:textId="77777777" w:rsidR="00DD764E" w:rsidRDefault="00D71BBD">
            <w:pPr>
              <w:spacing w:after="0" w:line="259" w:lineRule="auto"/>
              <w:ind w:left="0" w:right="109" w:firstLine="0"/>
              <w:jc w:val="center"/>
            </w:pPr>
            <w:r>
              <w:rPr>
                <w:b/>
                <w:sz w:val="20"/>
              </w:rPr>
              <w:t>Selgitav teave</w:t>
            </w:r>
            <w:r>
              <w:rPr>
                <w:sz w:val="20"/>
              </w:rPr>
              <w:t xml:space="preserve"> </w:t>
            </w:r>
          </w:p>
        </w:tc>
      </w:tr>
      <w:tr w:rsidR="00DD764E" w14:paraId="1334B486" w14:textId="77777777" w:rsidTr="00FC17C4">
        <w:trPr>
          <w:trHeight w:val="3231"/>
        </w:trPr>
        <w:tc>
          <w:tcPr>
            <w:tcW w:w="575" w:type="dxa"/>
            <w:tcBorders>
              <w:top w:val="single" w:sz="4" w:space="0" w:color="000000"/>
              <w:left w:val="single" w:sz="4" w:space="0" w:color="000000"/>
              <w:bottom w:val="single" w:sz="4" w:space="0" w:color="000000"/>
              <w:right w:val="single" w:sz="4" w:space="0" w:color="000000"/>
            </w:tcBorders>
          </w:tcPr>
          <w:p w14:paraId="56817BF4" w14:textId="77777777" w:rsidR="00DD764E" w:rsidRDefault="00D71BBD">
            <w:pPr>
              <w:spacing w:after="0" w:line="259" w:lineRule="auto"/>
              <w:ind w:left="51" w:right="-14" w:firstLine="0"/>
              <w:jc w:val="left"/>
            </w:pPr>
            <w:r>
              <w:rPr>
                <w:rFonts w:ascii="Calibri" w:eastAsia="Calibri" w:hAnsi="Calibri" w:cs="Calibri"/>
                <w:noProof/>
                <w:sz w:val="22"/>
              </w:rPr>
              <mc:AlternateContent>
                <mc:Choice Requires="wpg">
                  <w:drawing>
                    <wp:inline distT="0" distB="0" distL="0" distR="0" wp14:anchorId="1244D665" wp14:editId="75E1A699">
                      <wp:extent cx="264418" cy="1717421"/>
                      <wp:effectExtent l="0" t="0" r="0" b="0"/>
                      <wp:docPr id="12369" name="Group 12369"/>
                      <wp:cNvGraphicFramePr/>
                      <a:graphic xmlns:a="http://schemas.openxmlformats.org/drawingml/2006/main">
                        <a:graphicData uri="http://schemas.microsoft.com/office/word/2010/wordprocessingGroup">
                          <wpg:wgp>
                            <wpg:cNvGrpSpPr/>
                            <wpg:grpSpPr>
                              <a:xfrm>
                                <a:off x="0" y="0"/>
                                <a:ext cx="264418" cy="1717421"/>
                                <a:chOff x="0" y="0"/>
                                <a:chExt cx="264418" cy="1717421"/>
                              </a:xfrm>
                            </wpg:grpSpPr>
                            <wps:wsp>
                              <wps:cNvPr id="591" name="Rectangle 591"/>
                              <wps:cNvSpPr/>
                              <wps:spPr>
                                <a:xfrm rot="-5399999">
                                  <a:off x="-1043080" y="521302"/>
                                  <a:ext cx="2239200" cy="153038"/>
                                </a:xfrm>
                                <a:prstGeom prst="rect">
                                  <a:avLst/>
                                </a:prstGeom>
                                <a:ln>
                                  <a:noFill/>
                                </a:ln>
                              </wps:spPr>
                              <wps:txbx>
                                <w:txbxContent>
                                  <w:p w14:paraId="491462BD" w14:textId="77777777" w:rsidR="00DD764E" w:rsidRDefault="00D71BBD">
                                    <w:pPr>
                                      <w:spacing w:after="160" w:line="259" w:lineRule="auto"/>
                                      <w:ind w:left="0" w:firstLine="0"/>
                                      <w:jc w:val="left"/>
                                    </w:pPr>
                                    <w:r>
                                      <w:rPr>
                                        <w:sz w:val="20"/>
                                      </w:rPr>
                                      <w:t>Meetme nimekirja väljundnäitaja</w:t>
                                    </w:r>
                                  </w:p>
                                </w:txbxContent>
                              </wps:txbx>
                              <wps:bodyPr horzOverflow="overflow" vert="horz" lIns="0" tIns="0" rIns="0" bIns="0" rtlCol="0">
                                <a:noAutofit/>
                              </wps:bodyPr>
                            </wps:wsp>
                            <wps:wsp>
                              <wps:cNvPr id="592" name="Rectangle 592"/>
                              <wps:cNvSpPr/>
                              <wps:spPr>
                                <a:xfrm rot="-5399999">
                                  <a:off x="55489" y="-65924"/>
                                  <a:ext cx="42058" cy="153038"/>
                                </a:xfrm>
                                <a:prstGeom prst="rect">
                                  <a:avLst/>
                                </a:prstGeom>
                                <a:ln>
                                  <a:noFill/>
                                </a:ln>
                              </wps:spPr>
                              <wps:txbx>
                                <w:txbxContent>
                                  <w:p w14:paraId="218D6773" w14:textId="77777777" w:rsidR="00DD764E" w:rsidRDefault="00D71BBD">
                                    <w:pPr>
                                      <w:spacing w:after="160" w:line="259" w:lineRule="auto"/>
                                      <w:ind w:left="0" w:firstLine="0"/>
                                      <w:jc w:val="left"/>
                                    </w:pPr>
                                    <w:r>
                                      <w:rPr>
                                        <w:sz w:val="20"/>
                                      </w:rPr>
                                      <w:t xml:space="preserve"> </w:t>
                                    </w:r>
                                  </w:p>
                                </w:txbxContent>
                              </wps:txbx>
                              <wps:bodyPr horzOverflow="overflow" vert="horz" lIns="0" tIns="0" rIns="0" bIns="0" rtlCol="0">
                                <a:noAutofit/>
                              </wps:bodyPr>
                            </wps:wsp>
                            <wps:wsp>
                              <wps:cNvPr id="593" name="Rectangle 593"/>
                              <wps:cNvSpPr/>
                              <wps:spPr>
                                <a:xfrm rot="-5399999">
                                  <a:off x="204841" y="1619874"/>
                                  <a:ext cx="42058" cy="153037"/>
                                </a:xfrm>
                                <a:prstGeom prst="rect">
                                  <a:avLst/>
                                </a:prstGeom>
                                <a:ln>
                                  <a:noFill/>
                                </a:ln>
                              </wps:spPr>
                              <wps:txbx>
                                <w:txbxContent>
                                  <w:p w14:paraId="7ED166A4" w14:textId="77777777" w:rsidR="00DD764E" w:rsidRDefault="00D71BBD">
                                    <w:pPr>
                                      <w:spacing w:after="160" w:line="259" w:lineRule="auto"/>
                                      <w:ind w:left="0" w:firstLine="0"/>
                                      <w:jc w:val="left"/>
                                    </w:pPr>
                                    <w:r>
                                      <w:rPr>
                                        <w:sz w:val="20"/>
                                      </w:rPr>
                                      <w:t xml:space="preserve"> </w:t>
                                    </w:r>
                                  </w:p>
                                </w:txbxContent>
                              </wps:txbx>
                              <wps:bodyPr horzOverflow="overflow" vert="horz" lIns="0" tIns="0" rIns="0" bIns="0" rtlCol="0">
                                <a:noAutofit/>
                              </wps:bodyPr>
                            </wps:wsp>
                          </wpg:wgp>
                        </a:graphicData>
                      </a:graphic>
                    </wp:inline>
                  </w:drawing>
                </mc:Choice>
                <mc:Fallback>
                  <w:pict>
                    <v:group w14:anchorId="1244D665" id="Group 12369" o:spid="_x0000_s1026" style="width:20.8pt;height:135.25pt;mso-position-horizontal-relative:char;mso-position-vertical-relative:line" coordsize="2644,171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">
                      <v:rect id="Rectangle 591" o:spid="_x0000_s1027" style="position:absolute;left:-10431;top:5214;width:22391;height:1530;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" filled="f" stroked="f">
                        <v:textbox inset="0,0,0,0">
                          <w:txbxContent>
                            <w:p w14:paraId="491462BD" w14:textId="77777777" w:rsidR="00DD764E" w:rsidRDefault="00D71BBD">
                              <w:pPr>
                                <w:spacing w:after="160" w:line="259" w:lineRule="auto"/>
                                <w:ind w:left="0" w:firstLine="0"/>
                                <w:jc w:val="left"/>
                              </w:pPr>
                              <w:r>
                                <w:rPr>
                                  <w:sz w:val="20"/>
                                </w:rPr>
                                <w:t>Meetme nimekirja väljundnäitaja</w:t>
                              </w:r>
                            </w:p>
                          </w:txbxContent>
                        </v:textbox>
                      </v:rect>
                      <v:rect id="Rectangle 592" o:spid="_x0000_s1028" style="position:absolute;left:555;top:-659;width:420;height:1530;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" filled="f" stroked="f">
                        <v:textbox inset="0,0,0,0">
                          <w:txbxContent>
                            <w:p w14:paraId="218D6773" w14:textId="77777777" w:rsidR="00DD764E" w:rsidRDefault="00D71BBD">
                              <w:pPr>
                                <w:spacing w:after="160" w:line="259" w:lineRule="auto"/>
                                <w:ind w:left="0" w:firstLine="0"/>
                                <w:jc w:val="left"/>
                              </w:pPr>
                              <w:r>
                                <w:rPr>
                                  <w:sz w:val="20"/>
                                </w:rPr>
                                <w:t xml:space="preserve"> </w:t>
                              </w:r>
                            </w:p>
                          </w:txbxContent>
                        </v:textbox>
                      </v:rect>
                      <v:rect id="Rectangle 593" o:spid="_x0000_s1029" style="position:absolute;left:2047;top:16199;width:421;height:1530;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" filled="f" stroked="f">
                        <v:textbox inset="0,0,0,0">
                          <w:txbxContent>
                            <w:p w14:paraId="7ED166A4" w14:textId="77777777" w:rsidR="00DD764E" w:rsidRDefault="00D71BBD">
                              <w:pPr>
                                <w:spacing w:after="160" w:line="259" w:lineRule="auto"/>
                                <w:ind w:left="0" w:firstLine="0"/>
                                <w:jc w:val="left"/>
                              </w:pPr>
                              <w:r>
                                <w:rPr>
                                  <w:sz w:val="20"/>
                                </w:rPr>
                                <w:t xml:space="preserve"> </w:t>
                              </w:r>
                            </w:p>
                          </w:txbxContent>
                        </v:textbox>
                      </v:rect>
                      <w10:anchorlock/>
                    </v:group>
                  </w:pict>
                </mc:Fallback>
              </mc:AlternateContent>
            </w:r>
          </w:p>
        </w:tc>
        <w:tc>
          <w:tcPr>
            <w:tcW w:w="1693" w:type="dxa"/>
            <w:tcBorders>
              <w:top w:val="single" w:sz="4" w:space="0" w:color="000000"/>
              <w:left w:val="single" w:sz="4" w:space="0" w:color="000000"/>
              <w:bottom w:val="single" w:sz="4" w:space="0" w:color="000000"/>
              <w:right w:val="single" w:sz="4" w:space="0" w:color="000000"/>
            </w:tcBorders>
            <w:vAlign w:val="center"/>
          </w:tcPr>
          <w:p w14:paraId="407D31D5" w14:textId="77777777" w:rsidR="00DD764E" w:rsidRDefault="00D71BBD">
            <w:pPr>
              <w:spacing w:after="0" w:line="259" w:lineRule="auto"/>
              <w:ind w:left="2" w:firstLine="0"/>
              <w:jc w:val="left"/>
            </w:pPr>
            <w:r>
              <w:rPr>
                <w:sz w:val="20"/>
              </w:rPr>
              <w:t xml:space="preserve">Investeeringud ringmajanduse arendamisse (eurodes) </w:t>
            </w:r>
          </w:p>
        </w:tc>
        <w:tc>
          <w:tcPr>
            <w:tcW w:w="564" w:type="dxa"/>
            <w:tcBorders>
              <w:top w:val="single" w:sz="4" w:space="0" w:color="000000"/>
              <w:left w:val="single" w:sz="4" w:space="0" w:color="000000"/>
              <w:bottom w:val="single" w:sz="4" w:space="0" w:color="000000"/>
              <w:right w:val="single" w:sz="4" w:space="0" w:color="000000"/>
            </w:tcBorders>
            <w:vAlign w:val="center"/>
          </w:tcPr>
          <w:p w14:paraId="1DED8B54" w14:textId="77777777" w:rsidR="00DD764E" w:rsidRDefault="00D71BBD">
            <w:pPr>
              <w:spacing w:after="0" w:line="259" w:lineRule="auto"/>
              <w:ind w:left="0" w:right="109" w:firstLine="0"/>
              <w:jc w:val="center"/>
            </w:pPr>
            <w:r>
              <w:rPr>
                <w:sz w:val="20"/>
              </w:rPr>
              <w:t xml:space="preserve">0 </w:t>
            </w:r>
          </w:p>
        </w:tc>
        <w:tc>
          <w:tcPr>
            <w:tcW w:w="990" w:type="dxa"/>
            <w:tcBorders>
              <w:top w:val="single" w:sz="4" w:space="0" w:color="000000"/>
              <w:left w:val="single" w:sz="4" w:space="0" w:color="000000"/>
              <w:bottom w:val="single" w:sz="4" w:space="0" w:color="000000"/>
              <w:right w:val="single" w:sz="4" w:space="0" w:color="000000"/>
            </w:tcBorders>
            <w:vAlign w:val="center"/>
          </w:tcPr>
          <w:p w14:paraId="3D06CBEA" w14:textId="77777777" w:rsidR="00DD764E" w:rsidRDefault="00D71BBD">
            <w:pPr>
              <w:spacing w:after="0" w:line="259" w:lineRule="auto"/>
              <w:ind w:left="0" w:right="35" w:firstLine="0"/>
              <w:jc w:val="center"/>
            </w:pPr>
            <w:r>
              <w:rPr>
                <w:sz w:val="20"/>
              </w:rPr>
              <w:t xml:space="preserve">Ei kohaldu </w:t>
            </w:r>
          </w:p>
        </w:tc>
        <w:tc>
          <w:tcPr>
            <w:tcW w:w="830" w:type="dxa"/>
            <w:tcBorders>
              <w:top w:val="single" w:sz="4" w:space="0" w:color="000000"/>
              <w:left w:val="single" w:sz="4" w:space="0" w:color="000000"/>
              <w:bottom w:val="single" w:sz="4" w:space="0" w:color="000000"/>
              <w:right w:val="single" w:sz="4" w:space="0" w:color="000000"/>
            </w:tcBorders>
            <w:vAlign w:val="center"/>
          </w:tcPr>
          <w:p w14:paraId="48C9A4E7" w14:textId="77777777" w:rsidR="00DD764E" w:rsidRDefault="00D71BBD">
            <w:pPr>
              <w:spacing w:after="0" w:line="259" w:lineRule="auto"/>
              <w:ind w:left="0" w:right="111" w:firstLine="0"/>
              <w:jc w:val="center"/>
            </w:pPr>
            <w:r>
              <w:rPr>
                <w:sz w:val="20"/>
              </w:rPr>
              <w:t xml:space="preserve">0 </w:t>
            </w:r>
          </w:p>
        </w:tc>
        <w:tc>
          <w:tcPr>
            <w:tcW w:w="1325" w:type="dxa"/>
            <w:tcBorders>
              <w:top w:val="single" w:sz="4" w:space="0" w:color="000000"/>
              <w:left w:val="single" w:sz="4" w:space="0" w:color="000000"/>
              <w:bottom w:val="single" w:sz="4" w:space="0" w:color="000000"/>
              <w:right w:val="single" w:sz="4" w:space="0" w:color="000000"/>
            </w:tcBorders>
            <w:vAlign w:val="center"/>
          </w:tcPr>
          <w:p w14:paraId="7AC80409" w14:textId="4EC8963D" w:rsidR="00DD764E" w:rsidRDefault="00D71BBD">
            <w:pPr>
              <w:spacing w:after="0" w:line="259" w:lineRule="auto"/>
              <w:ind w:left="10" w:firstLine="0"/>
              <w:jc w:val="left"/>
            </w:pPr>
            <w:del w:id="7" w:author="Eerika Purgel" w:date="2024-06-10T19:19:00Z">
              <w:r w:rsidDel="006106C7">
                <w:rPr>
                  <w:sz w:val="20"/>
                </w:rPr>
                <w:delText xml:space="preserve">764 705,88 </w:delText>
              </w:r>
            </w:del>
            <w:ins w:id="8" w:author="Eerika Purgel" w:date="2024-07-10T22:12:00Z" w16du:dateUtc="2024-07-10T19:12:00Z">
              <w:r w:rsidR="00CE310F">
                <w:rPr>
                  <w:sz w:val="20"/>
                </w:rPr>
                <w:t>1 941 176,47</w:t>
              </w:r>
            </w:ins>
          </w:p>
        </w:tc>
        <w:tc>
          <w:tcPr>
            <w:tcW w:w="2809" w:type="dxa"/>
            <w:tcBorders>
              <w:top w:val="single" w:sz="4" w:space="0" w:color="000000"/>
              <w:left w:val="single" w:sz="4" w:space="0" w:color="000000"/>
              <w:bottom w:val="single" w:sz="4" w:space="0" w:color="000000"/>
              <w:right w:val="single" w:sz="4" w:space="0" w:color="000000"/>
            </w:tcBorders>
          </w:tcPr>
          <w:p w14:paraId="664FD078" w14:textId="77777777" w:rsidR="00DD764E" w:rsidRDefault="00D71BBD">
            <w:pPr>
              <w:spacing w:after="0" w:line="240" w:lineRule="auto"/>
              <w:ind w:left="0" w:firstLine="0"/>
              <w:jc w:val="left"/>
            </w:pPr>
            <w:r>
              <w:rPr>
                <w:sz w:val="20"/>
              </w:rPr>
              <w:t xml:space="preserve">Näitajasse arvestatakse investeeringud ringmajanduse arengu toetamiseks (nii EL </w:t>
            </w:r>
          </w:p>
          <w:p w14:paraId="1EFD6788" w14:textId="77777777" w:rsidR="00DD764E" w:rsidRDefault="00D71BBD">
            <w:pPr>
              <w:spacing w:after="0" w:line="240" w:lineRule="auto"/>
              <w:ind w:left="0" w:firstLine="0"/>
              <w:jc w:val="left"/>
            </w:pPr>
            <w:r>
              <w:rPr>
                <w:sz w:val="20"/>
              </w:rPr>
              <w:t xml:space="preserve">toetus kui riiklik kaasfinantseering). </w:t>
            </w:r>
          </w:p>
          <w:p w14:paraId="7A79A15F" w14:textId="77777777" w:rsidR="00DD764E" w:rsidRDefault="00D71BBD">
            <w:pPr>
              <w:spacing w:after="1" w:line="239" w:lineRule="auto"/>
              <w:ind w:left="0" w:right="11" w:firstLine="0"/>
              <w:jc w:val="left"/>
            </w:pPr>
            <w:r>
              <w:rPr>
                <w:sz w:val="20"/>
              </w:rPr>
              <w:t xml:space="preserve">Ringmajanduse jaoks on vajalik arendada riigi tasandil ühtset lähenemist nii teavituse, koolituse kui ka reaalsete lahenduste osas. </w:t>
            </w:r>
          </w:p>
          <w:p w14:paraId="2730B8F7" w14:textId="77777777" w:rsidR="00DD764E" w:rsidRDefault="00D71BBD">
            <w:pPr>
              <w:spacing w:after="0" w:line="259" w:lineRule="auto"/>
              <w:ind w:left="0" w:right="267" w:firstLine="0"/>
            </w:pPr>
            <w:r>
              <w:rPr>
                <w:sz w:val="20"/>
              </w:rPr>
              <w:t xml:space="preserve">Saavutustaset  raporteeritakse Jooksvalt vastavalt kulude tegemisele SFOS maksete info alusel. </w:t>
            </w:r>
          </w:p>
        </w:tc>
      </w:tr>
    </w:tbl>
    <w:p w14:paraId="67FE3585" w14:textId="77777777" w:rsidR="00DD764E" w:rsidRDefault="00D71BBD">
      <w:pPr>
        <w:spacing w:after="0" w:line="259" w:lineRule="auto"/>
        <w:ind w:left="34" w:firstLine="0"/>
        <w:jc w:val="left"/>
      </w:pPr>
      <w:r>
        <w:t xml:space="preserve"> </w:t>
      </w:r>
      <w:r>
        <w:tab/>
        <w:t xml:space="preserve"> </w:t>
      </w:r>
    </w:p>
    <w:p w14:paraId="1E581C0A" w14:textId="01D9952E" w:rsidR="00DD764E" w:rsidRDefault="00D71BBD">
      <w:pPr>
        <w:ind w:left="47" w:right="52" w:firstLine="0"/>
      </w:pPr>
      <w:r>
        <w:t xml:space="preserve">4.3 Projektile kehtestatakse vajaduse korral spetsiifilised näitajad projekti juhtrühmas. </w:t>
      </w:r>
    </w:p>
    <w:p w14:paraId="3538749D" w14:textId="77777777" w:rsidR="00DD764E" w:rsidRDefault="00D71BBD">
      <w:pPr>
        <w:spacing w:after="14" w:line="259" w:lineRule="auto"/>
        <w:ind w:left="34" w:firstLine="0"/>
        <w:jc w:val="left"/>
      </w:pPr>
      <w:r>
        <w:t xml:space="preserve"> </w:t>
      </w:r>
    </w:p>
    <w:p w14:paraId="51DE81BA" w14:textId="77777777" w:rsidR="00DD764E" w:rsidRDefault="00D71BBD">
      <w:pPr>
        <w:pStyle w:val="Pealkiri1"/>
        <w:tabs>
          <w:tab w:val="center" w:pos="3035"/>
        </w:tabs>
        <w:ind w:left="0" w:firstLine="0"/>
      </w:pPr>
      <w:r>
        <w:t xml:space="preserve">5. </w:t>
      </w:r>
      <w:r>
        <w:tab/>
        <w:t xml:space="preserve">Rakendusasutus, rakendussüksus ja elluviija </w:t>
      </w:r>
    </w:p>
    <w:p w14:paraId="60239C7A" w14:textId="77777777" w:rsidR="00DD764E" w:rsidRDefault="00D71BBD">
      <w:pPr>
        <w:tabs>
          <w:tab w:val="center" w:pos="2691"/>
        </w:tabs>
        <w:ind w:left="0" w:firstLine="0"/>
        <w:jc w:val="left"/>
      </w:pPr>
      <w:r>
        <w:t xml:space="preserve">5.1. </w:t>
      </w:r>
      <w:r>
        <w:tab/>
        <w:t xml:space="preserve">Rakendusasutus on Kliimaministeerium. </w:t>
      </w:r>
    </w:p>
    <w:p w14:paraId="5136E157" w14:textId="77777777" w:rsidR="00DD764E" w:rsidRDefault="00D71BBD">
      <w:pPr>
        <w:tabs>
          <w:tab w:val="center" w:pos="3878"/>
        </w:tabs>
        <w:ind w:left="0" w:firstLine="0"/>
        <w:jc w:val="left"/>
      </w:pPr>
      <w:r>
        <w:t xml:space="preserve">5.2. </w:t>
      </w:r>
      <w:r>
        <w:tab/>
        <w:t>Rakendusüksus on Sihtasutus Keskkonnainvesteeringute Keskus.</w:t>
      </w:r>
      <w:r>
        <w:rPr>
          <w:i/>
        </w:rPr>
        <w:t xml:space="preserve"> </w:t>
      </w:r>
    </w:p>
    <w:p w14:paraId="416FAB76" w14:textId="77777777" w:rsidR="00DD764E" w:rsidRDefault="00D71BBD">
      <w:pPr>
        <w:tabs>
          <w:tab w:val="center" w:pos="3446"/>
        </w:tabs>
        <w:ind w:left="0" w:firstLine="0"/>
        <w:jc w:val="left"/>
      </w:pPr>
      <w:r>
        <w:t xml:space="preserve">5.3. </w:t>
      </w:r>
      <w:r>
        <w:tab/>
        <w:t xml:space="preserve">Tegevuste elluviija on Riigimetsa Majandamise Keskus. </w:t>
      </w:r>
    </w:p>
    <w:p w14:paraId="74119412" w14:textId="77777777" w:rsidR="00DD764E" w:rsidRDefault="00D71BBD">
      <w:pPr>
        <w:spacing w:after="9" w:line="259" w:lineRule="auto"/>
        <w:ind w:left="62" w:firstLine="0"/>
        <w:jc w:val="left"/>
      </w:pPr>
      <w:r>
        <w:rPr>
          <w:b/>
          <w:i/>
        </w:rPr>
        <w:t xml:space="preserve"> </w:t>
      </w:r>
    </w:p>
    <w:p w14:paraId="616A7E4F" w14:textId="77777777" w:rsidR="00DD764E" w:rsidRDefault="00D71BBD">
      <w:pPr>
        <w:pStyle w:val="Pealkiri1"/>
        <w:tabs>
          <w:tab w:val="center" w:pos="1692"/>
        </w:tabs>
        <w:ind w:left="0" w:firstLine="0"/>
      </w:pPr>
      <w:r>
        <w:t xml:space="preserve">6. </w:t>
      </w:r>
      <w:r>
        <w:tab/>
        <w:t xml:space="preserve">Projekti juhtrühm </w:t>
      </w:r>
    </w:p>
    <w:p w14:paraId="4D7C7BA2" w14:textId="18F4F06F" w:rsidR="00DD764E" w:rsidRDefault="00D71BBD">
      <w:pPr>
        <w:ind w:left="765" w:right="52"/>
      </w:pPr>
      <w:r>
        <w:t>6.1. Elluviija moodustab projekti juhtrühma, mis koosneb elluviija, Kliimaministeeriumi, Maa</w:t>
      </w:r>
      <w:ins w:id="9" w:author="Helena Gailan" w:date="2024-06-17T15:00:00Z" w16du:dateUtc="2024-06-17T12:00:00Z">
        <w:r w:rsidR="009E41D3">
          <w:t>-</w:t>
        </w:r>
      </w:ins>
      <w:r>
        <w:t xml:space="preserve">ameti, Keskkonnaameti ja Keskkonnaagentuuri esindajatest. </w:t>
      </w:r>
    </w:p>
    <w:p w14:paraId="3B9FD503" w14:textId="77777777" w:rsidR="00DD764E" w:rsidRDefault="00D71BBD">
      <w:pPr>
        <w:tabs>
          <w:tab w:val="center" w:pos="3947"/>
        </w:tabs>
        <w:ind w:left="0" w:firstLine="0"/>
        <w:jc w:val="left"/>
      </w:pPr>
      <w:r>
        <w:t xml:space="preserve">6.2. </w:t>
      </w:r>
      <w:r>
        <w:tab/>
        <w:t xml:space="preserve">Projekti juhtrühma kaasatakse vaatlejana rakendusüksuse esindaja. </w:t>
      </w:r>
    </w:p>
    <w:p w14:paraId="7DBBA1C9" w14:textId="77777777" w:rsidR="00DD764E" w:rsidRDefault="00D71BBD">
      <w:pPr>
        <w:ind w:left="765" w:right="52"/>
      </w:pPr>
      <w:r>
        <w:t xml:space="preserve">6.3. Projekti juhtrühm koordineerib projekti rakendamist, hindab projekti rakendamise edukust ning kinnitab projekti detailse tegevuskava, hankeplaanid, aastaeelarve ja edenemise aruanded. </w:t>
      </w:r>
    </w:p>
    <w:p w14:paraId="223AAA16" w14:textId="77777777" w:rsidR="00DD764E" w:rsidRDefault="00D71BBD">
      <w:pPr>
        <w:tabs>
          <w:tab w:val="center" w:pos="3986"/>
        </w:tabs>
        <w:ind w:left="0" w:firstLine="0"/>
        <w:jc w:val="left"/>
      </w:pPr>
      <w:r>
        <w:t xml:space="preserve">6.4. </w:t>
      </w:r>
      <w:r>
        <w:tab/>
        <w:t xml:space="preserve">Projekti elluviija ei osale projekti rakendamise edukuse hindamisel. </w:t>
      </w:r>
    </w:p>
    <w:p w14:paraId="3F9BD074" w14:textId="77777777" w:rsidR="00DD764E" w:rsidRDefault="00D71BBD">
      <w:pPr>
        <w:tabs>
          <w:tab w:val="center" w:pos="2831"/>
        </w:tabs>
        <w:ind w:left="0" w:firstLine="0"/>
        <w:jc w:val="left"/>
      </w:pPr>
      <w:r>
        <w:t xml:space="preserve">6.5. </w:t>
      </w:r>
      <w:r>
        <w:tab/>
        <w:t xml:space="preserve">Projekti juhtrühma tööd korraldab elluviija. </w:t>
      </w:r>
    </w:p>
    <w:p w14:paraId="5798D066" w14:textId="77777777" w:rsidR="00DD764E" w:rsidRDefault="00D71BBD">
      <w:pPr>
        <w:tabs>
          <w:tab w:val="center" w:pos="3852"/>
        </w:tabs>
        <w:ind w:left="0" w:firstLine="0"/>
        <w:jc w:val="left"/>
      </w:pPr>
      <w:r>
        <w:t xml:space="preserve">6.6. </w:t>
      </w:r>
      <w:r>
        <w:tab/>
        <w:t xml:space="preserve">Projekti juhtrühmal on õigus eelarve piires eelarveridasid muuta. </w:t>
      </w:r>
    </w:p>
    <w:p w14:paraId="1C7FC63A" w14:textId="77777777" w:rsidR="00DD764E" w:rsidRDefault="00D71BBD">
      <w:pPr>
        <w:ind w:left="765" w:right="52"/>
      </w:pPr>
      <w:r>
        <w:lastRenderedPageBreak/>
        <w:t xml:space="preserve">6.7. Juhtrühm otsustab konsensuslikult, millised tegevused, arvestades ühendmääruse §-s 7 nimetatud valikukriteeriume, projektis ära tehakse. </w:t>
      </w:r>
    </w:p>
    <w:p w14:paraId="6CE46B7F" w14:textId="2A152B85" w:rsidR="00DD764E" w:rsidRDefault="00D71BBD">
      <w:pPr>
        <w:tabs>
          <w:tab w:val="center" w:pos="4720"/>
        </w:tabs>
        <w:spacing w:after="0" w:line="259" w:lineRule="auto"/>
        <w:ind w:left="0" w:firstLine="0"/>
        <w:jc w:val="left"/>
      </w:pPr>
      <w:r>
        <w:rPr>
          <w:color w:val="242424"/>
        </w:rPr>
        <w:t xml:space="preserve">6.8. </w:t>
      </w:r>
      <w:r>
        <w:rPr>
          <w:color w:val="242424"/>
        </w:rPr>
        <w:tab/>
        <w:t xml:space="preserve">Kui juhtrühm ei jõua konsensusele, langetab otsuse </w:t>
      </w:r>
      <w:ins w:id="10" w:author="Eerika Purgel" w:date="2024-06-10T20:48:00Z">
        <w:r w:rsidR="00933D99">
          <w:t xml:space="preserve">arvestades ühendmääruse §-s 7 nimetatud valikukriteeriume </w:t>
        </w:r>
      </w:ins>
      <w:r>
        <w:rPr>
          <w:color w:val="242424"/>
        </w:rPr>
        <w:t>Kliimaministeerium</w:t>
      </w:r>
      <w:del w:id="11" w:author="Eerika Purgel" w:date="2024-09-13T13:35:00Z" w16du:dateUtc="2024-09-13T10:35:00Z">
        <w:r w:rsidDel="00B96258">
          <w:rPr>
            <w:color w:val="242424"/>
          </w:rPr>
          <w:delText>i juhtkond</w:delText>
        </w:r>
      </w:del>
      <w:r>
        <w:rPr>
          <w:color w:val="242424"/>
        </w:rPr>
        <w:t xml:space="preserve">. </w:t>
      </w:r>
    </w:p>
    <w:p w14:paraId="11FCCB78" w14:textId="77777777" w:rsidR="00DD764E" w:rsidRDefault="00D71BBD">
      <w:pPr>
        <w:spacing w:after="9" w:line="259" w:lineRule="auto"/>
        <w:ind w:left="34" w:firstLine="0"/>
        <w:jc w:val="left"/>
      </w:pPr>
      <w:r>
        <w:rPr>
          <w:b/>
        </w:rPr>
        <w:t xml:space="preserve"> </w:t>
      </w:r>
    </w:p>
    <w:p w14:paraId="2A167677" w14:textId="77777777" w:rsidR="00DD764E" w:rsidRDefault="00D71BBD">
      <w:pPr>
        <w:pStyle w:val="Pealkiri1"/>
        <w:tabs>
          <w:tab w:val="center" w:pos="2461"/>
        </w:tabs>
        <w:ind w:left="0" w:firstLine="0"/>
      </w:pPr>
      <w:r>
        <w:t xml:space="preserve">7. </w:t>
      </w:r>
      <w:r>
        <w:tab/>
        <w:t>Tegevuste abikõlblikkuse periood</w:t>
      </w:r>
      <w:r>
        <w:rPr>
          <w:b w:val="0"/>
          <w:i/>
        </w:rPr>
        <w:t xml:space="preserve"> </w:t>
      </w:r>
    </w:p>
    <w:p w14:paraId="3ACB6BBA" w14:textId="77777777" w:rsidR="00DD764E" w:rsidRDefault="00D71BBD">
      <w:pPr>
        <w:ind w:left="47" w:right="52" w:firstLine="0"/>
      </w:pPr>
      <w:r>
        <w:t xml:space="preserve">Tegevuste abikõlblikkuse periood algab 1. jaanuaril 2024. aastal ning lõpeb 31. detsembril 2029. aastal. </w:t>
      </w:r>
    </w:p>
    <w:p w14:paraId="28F096C3" w14:textId="77777777" w:rsidR="00DD764E" w:rsidRDefault="00D71BBD">
      <w:pPr>
        <w:spacing w:after="14" w:line="259" w:lineRule="auto"/>
        <w:ind w:left="34" w:firstLine="0"/>
        <w:jc w:val="left"/>
      </w:pPr>
      <w:r>
        <w:t xml:space="preserve"> </w:t>
      </w:r>
    </w:p>
    <w:p w14:paraId="30D488AA" w14:textId="77777777" w:rsidR="00DD764E" w:rsidRDefault="00D71BBD">
      <w:pPr>
        <w:pStyle w:val="Pealkiri1"/>
        <w:tabs>
          <w:tab w:val="center" w:pos="1650"/>
        </w:tabs>
        <w:ind w:left="0" w:firstLine="0"/>
      </w:pPr>
      <w:r>
        <w:t xml:space="preserve">8. </w:t>
      </w:r>
      <w:r>
        <w:tab/>
        <w:t>Tegevuste eelarve</w:t>
      </w:r>
      <w:r>
        <w:rPr>
          <w:i/>
        </w:rPr>
        <w:t xml:space="preserve"> </w:t>
      </w:r>
    </w:p>
    <w:p w14:paraId="648BA2B8" w14:textId="77777777" w:rsidR="00DD764E" w:rsidRDefault="00D71BBD">
      <w:pPr>
        <w:tabs>
          <w:tab w:val="center" w:pos="2698"/>
        </w:tabs>
        <w:ind w:left="0" w:firstLine="0"/>
        <w:jc w:val="left"/>
      </w:pPr>
      <w:r>
        <w:t xml:space="preserve">8.1. </w:t>
      </w:r>
      <w:r>
        <w:tab/>
        <w:t xml:space="preserve">Toetust makstakse Ühtekuuluvusfondist. </w:t>
      </w:r>
    </w:p>
    <w:p w14:paraId="5BEE5930" w14:textId="77777777" w:rsidR="00DD764E" w:rsidRDefault="00D71BBD">
      <w:pPr>
        <w:ind w:left="765" w:right="52"/>
      </w:pPr>
      <w:r>
        <w:t xml:space="preserve">8.2. Toetuse maksimaalne osakaal on 85% abikõlblikest kuludest ning projekti riikliku kaasfinantseerimise minimaalne osakaal on 15% abikõlblikest kuludest. </w:t>
      </w:r>
    </w:p>
    <w:p w14:paraId="61E0794D" w14:textId="56CFC0BF" w:rsidR="00DD764E" w:rsidRDefault="00D71BBD">
      <w:pPr>
        <w:ind w:left="765" w:right="52"/>
      </w:pPr>
      <w:r>
        <w:t xml:space="preserve">8.3. Projekti kogueelarve on </w:t>
      </w:r>
      <w:ins w:id="12" w:author="Eerika Purgel" w:date="2024-07-10T22:12:00Z" w16du:dateUtc="2024-07-10T19:12:00Z">
        <w:r w:rsidR="00AB5287">
          <w:t xml:space="preserve">1 941 176,47 </w:t>
        </w:r>
      </w:ins>
      <w:ins w:id="13" w:author="Eerika Purgel" w:date="2024-06-10T19:39:00Z">
        <w:r w:rsidR="00936419">
          <w:t>7</w:t>
        </w:r>
      </w:ins>
      <w:del w:id="14" w:author="Eerika Purgel" w:date="2024-06-10T19:39:00Z">
        <w:r w:rsidDel="00936419">
          <w:delText xml:space="preserve">764 705,88 </w:delText>
        </w:r>
      </w:del>
      <w:r>
        <w:t xml:space="preserve">eurot, millest EL toetus on </w:t>
      </w:r>
      <w:ins w:id="15" w:author="Eerika Purgel" w:date="2024-07-10T22:12:00Z" w16du:dateUtc="2024-07-10T19:12:00Z">
        <w:r w:rsidR="00AB5287">
          <w:rPr>
            <w:bCs/>
          </w:rPr>
          <w:t>1 650 000,00</w:t>
        </w:r>
      </w:ins>
      <w:del w:id="16" w:author="Eerika Purgel" w:date="2024-06-10T19:39:00Z">
        <w:r w:rsidDel="00936419">
          <w:delText>650 000,00</w:delText>
        </w:r>
        <w:r w:rsidDel="00936419">
          <w:rPr>
            <w:b/>
          </w:rPr>
          <w:delText xml:space="preserve"> </w:delText>
        </w:r>
      </w:del>
      <w:r>
        <w:t xml:space="preserve">eurot ning riiklik kaasfinantseering on </w:t>
      </w:r>
      <w:ins w:id="17" w:author="Eerika Purgel" w:date="2024-07-10T22:13:00Z" w16du:dateUtc="2024-07-10T19:13:00Z">
        <w:r w:rsidR="00AB5287">
          <w:t>291 176,47</w:t>
        </w:r>
      </w:ins>
      <w:del w:id="18" w:author="Eerika Purgel" w:date="2024-06-10T19:39:00Z">
        <w:r w:rsidDel="00936419">
          <w:delText xml:space="preserve">114 705,88 </w:delText>
        </w:r>
      </w:del>
      <w:r>
        <w:t xml:space="preserve">eurot. Projekti tegevuste üldine eelarve ja ajakava on toodud lisas 2. </w:t>
      </w:r>
    </w:p>
    <w:p w14:paraId="7B9A6A44" w14:textId="77777777" w:rsidR="00DD764E" w:rsidRDefault="00D71BBD">
      <w:pPr>
        <w:spacing w:after="14" w:line="259" w:lineRule="auto"/>
        <w:ind w:left="34" w:firstLine="0"/>
        <w:jc w:val="left"/>
      </w:pPr>
      <w:r>
        <w:t xml:space="preserve"> </w:t>
      </w:r>
    </w:p>
    <w:p w14:paraId="6DEBB719" w14:textId="77777777" w:rsidR="00DD764E" w:rsidRDefault="00D71BBD">
      <w:pPr>
        <w:pStyle w:val="Pealkiri1"/>
        <w:tabs>
          <w:tab w:val="center" w:pos="1853"/>
        </w:tabs>
        <w:ind w:left="0" w:firstLine="0"/>
      </w:pPr>
      <w:r>
        <w:t xml:space="preserve">9. </w:t>
      </w:r>
      <w:r>
        <w:tab/>
        <w:t>Kulude abikõlblikkus</w:t>
      </w:r>
      <w:r>
        <w:rPr>
          <w:b w:val="0"/>
          <w:i/>
        </w:rPr>
        <w:t xml:space="preserve"> </w:t>
      </w:r>
    </w:p>
    <w:p w14:paraId="06DC38CA" w14:textId="77777777" w:rsidR="00DD764E" w:rsidRDefault="00D71BBD">
      <w:pPr>
        <w:ind w:left="765" w:right="52"/>
      </w:pPr>
      <w:r>
        <w:t xml:space="preserve">9.1. Kulu on abikõlblik, kui see vastab ühendmääruse §-dele 15, 16, ja 21 ning käesolevas käskkirjas sätestatud tingimustele. </w:t>
      </w:r>
    </w:p>
    <w:p w14:paraId="497B56DA" w14:textId="77777777" w:rsidR="00DD764E" w:rsidRDefault="00D71BBD">
      <w:pPr>
        <w:ind w:left="765" w:right="52"/>
      </w:pPr>
      <w:r>
        <w:t xml:space="preserve">9.2. Abikõlblikud on järgmised projekti kulud, mis on otseselt vajalikud projekti punktis 3 nimetatud tegevuste elluviimisel ja meetme tulemuste ning projekti eesmärkide ja tulemuste saavutamiseks, muuhulgas: </w:t>
      </w:r>
    </w:p>
    <w:p w14:paraId="1BBFCF40" w14:textId="77777777" w:rsidR="00DD764E" w:rsidRDefault="00D71BBD">
      <w:pPr>
        <w:ind w:left="47" w:right="52" w:firstLine="0"/>
      </w:pPr>
      <w:r>
        <w:t>9.2.1</w:t>
      </w:r>
      <w:r>
        <w:rPr>
          <w:rFonts w:ascii="Arial" w:eastAsia="Arial" w:hAnsi="Arial" w:cs="Arial"/>
        </w:rPr>
        <w:t xml:space="preserve"> </w:t>
      </w:r>
      <w:r>
        <w:t xml:space="preserve">eeluuringute ja analüüside kulud; </w:t>
      </w:r>
    </w:p>
    <w:p w14:paraId="287E8CDD" w14:textId="77777777" w:rsidR="00DD764E" w:rsidRDefault="00D71BBD">
      <w:pPr>
        <w:ind w:left="47" w:right="52" w:firstLine="0"/>
      </w:pPr>
      <w:r>
        <w:t>9.2.2</w:t>
      </w:r>
      <w:r>
        <w:rPr>
          <w:rFonts w:ascii="Arial" w:eastAsia="Arial" w:hAnsi="Arial" w:cs="Arial"/>
        </w:rPr>
        <w:t xml:space="preserve"> </w:t>
      </w:r>
      <w:r>
        <w:t xml:space="preserve">projektlahenduste koostamise kulud; </w:t>
      </w:r>
    </w:p>
    <w:p w14:paraId="19EEC01F" w14:textId="77777777" w:rsidR="00DD764E" w:rsidRDefault="00D71BBD">
      <w:pPr>
        <w:ind w:left="47" w:right="52" w:firstLine="0"/>
      </w:pPr>
      <w:r>
        <w:t>9.2.3</w:t>
      </w:r>
      <w:r>
        <w:rPr>
          <w:rFonts w:ascii="Arial" w:eastAsia="Arial" w:hAnsi="Arial" w:cs="Arial"/>
        </w:rPr>
        <w:t xml:space="preserve"> </w:t>
      </w:r>
      <w:r>
        <w:t xml:space="preserve">korrastamistöödeks vajalike lubade taotlemise kulud; </w:t>
      </w:r>
    </w:p>
    <w:p w14:paraId="774D23D3" w14:textId="77777777" w:rsidR="00DD764E" w:rsidRDefault="00D71BBD">
      <w:pPr>
        <w:ind w:left="47" w:right="52" w:firstLine="0"/>
      </w:pPr>
      <w:r>
        <w:t>9.2.4</w:t>
      </w:r>
      <w:r>
        <w:rPr>
          <w:rFonts w:ascii="Arial" w:eastAsia="Arial" w:hAnsi="Arial" w:cs="Arial"/>
        </w:rPr>
        <w:t xml:space="preserve"> </w:t>
      </w:r>
      <w:r>
        <w:t xml:space="preserve">maaomanikega kokkulepete sõlmimise kulud; </w:t>
      </w:r>
    </w:p>
    <w:p w14:paraId="65644931" w14:textId="77777777" w:rsidR="00DD764E" w:rsidRDefault="00D71BBD">
      <w:pPr>
        <w:ind w:left="47" w:right="52" w:firstLine="0"/>
      </w:pPr>
      <w:r>
        <w:t>9.2.5</w:t>
      </w:r>
      <w:r>
        <w:rPr>
          <w:rFonts w:ascii="Arial" w:eastAsia="Arial" w:hAnsi="Arial" w:cs="Arial"/>
        </w:rPr>
        <w:t xml:space="preserve"> </w:t>
      </w:r>
      <w:r>
        <w:t xml:space="preserve">keskkonnamõju hindamise või analüüside kulud; </w:t>
      </w:r>
    </w:p>
    <w:p w14:paraId="5358BA3C" w14:textId="77777777" w:rsidR="00DD764E" w:rsidRDefault="00D71BBD">
      <w:pPr>
        <w:ind w:left="47" w:right="52" w:firstLine="0"/>
      </w:pPr>
      <w:r>
        <w:t>9.2.6</w:t>
      </w:r>
      <w:r>
        <w:rPr>
          <w:rFonts w:ascii="Arial" w:eastAsia="Arial" w:hAnsi="Arial" w:cs="Arial"/>
        </w:rPr>
        <w:t xml:space="preserve"> </w:t>
      </w:r>
      <w:r>
        <w:t xml:space="preserve">korrastamistööd ja selle teostamisega seotud kulud; </w:t>
      </w:r>
    </w:p>
    <w:p w14:paraId="0DED7D0C" w14:textId="77777777" w:rsidR="00DD764E" w:rsidRDefault="00D71BBD">
      <w:pPr>
        <w:ind w:left="47" w:right="52" w:firstLine="0"/>
      </w:pPr>
      <w:r>
        <w:t>9.2.7</w:t>
      </w:r>
      <w:r>
        <w:rPr>
          <w:rFonts w:ascii="Arial" w:eastAsia="Arial" w:hAnsi="Arial" w:cs="Arial"/>
        </w:rPr>
        <w:t xml:space="preserve"> </w:t>
      </w:r>
      <w:r>
        <w:t xml:space="preserve">omanikujärelevalve kulud; </w:t>
      </w:r>
    </w:p>
    <w:p w14:paraId="6AE2E264" w14:textId="77777777" w:rsidR="00DD764E" w:rsidRDefault="00D71BBD">
      <w:pPr>
        <w:ind w:left="47" w:right="52" w:firstLine="0"/>
      </w:pPr>
      <w:r>
        <w:t>9.2.8</w:t>
      </w:r>
      <w:r>
        <w:rPr>
          <w:rFonts w:ascii="Arial" w:eastAsia="Arial" w:hAnsi="Arial" w:cs="Arial"/>
        </w:rPr>
        <w:t xml:space="preserve"> </w:t>
      </w:r>
      <w:r>
        <w:t xml:space="preserve">struktuuritoetuse kasutamisest teavitamisega seotud kulud; </w:t>
      </w:r>
    </w:p>
    <w:p w14:paraId="1D13F68A" w14:textId="77777777" w:rsidR="00DD764E" w:rsidRDefault="00D71BBD">
      <w:pPr>
        <w:ind w:left="47" w:right="52" w:firstLine="0"/>
      </w:pPr>
      <w:r>
        <w:t>9.2.9</w:t>
      </w:r>
      <w:r>
        <w:rPr>
          <w:rFonts w:ascii="Arial" w:eastAsia="Arial" w:hAnsi="Arial" w:cs="Arial"/>
        </w:rPr>
        <w:t xml:space="preserve"> </w:t>
      </w:r>
      <w:r>
        <w:t xml:space="preserve">käibemaks juhul, kui see ei ole käibemaksuseaduse alusel tagasi saadav; </w:t>
      </w:r>
    </w:p>
    <w:p w14:paraId="7E85FF6E" w14:textId="0F3E960B" w:rsidR="00F56F74" w:rsidRDefault="00D71BBD" w:rsidP="00A870FF">
      <w:pPr>
        <w:spacing w:line="240" w:lineRule="auto"/>
        <w:ind w:left="851" w:hanging="851"/>
      </w:pPr>
      <w:r>
        <w:t>9.2.10</w:t>
      </w:r>
      <w:r>
        <w:rPr>
          <w:rFonts w:ascii="Arial" w:eastAsia="Arial" w:hAnsi="Arial" w:cs="Arial"/>
        </w:rPr>
        <w:t xml:space="preserve"> </w:t>
      </w:r>
      <w:r>
        <w:t>toetatava tegevuse- ja projekti juhtimise personalikulud, mis on nimetatud ühendmääruse §-s 16</w:t>
      </w:r>
      <w:r w:rsidR="007339FA">
        <w:t>.</w:t>
      </w:r>
    </w:p>
    <w:p w14:paraId="07420658" w14:textId="77777777" w:rsidR="00DD764E" w:rsidRDefault="00D71BBD" w:rsidP="00A870FF">
      <w:pPr>
        <w:spacing w:line="240" w:lineRule="auto"/>
        <w:ind w:left="0" w:firstLine="0"/>
      </w:pPr>
      <w:r>
        <w:t xml:space="preserve">9.3. Abikõlblikud on projekti kaudsed kulud, mis on nimetatud ühendmääruses § 21 lõikes 4 kokku 15 protsendi ulatuses projekti otseste personalikulude maksumusest. </w:t>
      </w:r>
    </w:p>
    <w:p w14:paraId="0AFA25AE" w14:textId="77777777" w:rsidR="00DD764E" w:rsidRDefault="00D71BBD" w:rsidP="00A870FF">
      <w:pPr>
        <w:spacing w:line="240" w:lineRule="auto"/>
        <w:ind w:left="851" w:hanging="851"/>
      </w:pPr>
      <w:r>
        <w:t xml:space="preserve">9.4. </w:t>
      </w:r>
      <w:r>
        <w:tab/>
        <w:t xml:space="preserve">Abikõlblikud ei ole: </w:t>
      </w:r>
    </w:p>
    <w:p w14:paraId="3984312B" w14:textId="77777777" w:rsidR="00DD764E" w:rsidRDefault="00D71BBD">
      <w:pPr>
        <w:ind w:left="47" w:right="52" w:firstLine="0"/>
      </w:pPr>
      <w:r>
        <w:t xml:space="preserve">9.4.1 ühendmääruse §-s 17 nimetatud kulud; </w:t>
      </w:r>
    </w:p>
    <w:p w14:paraId="1F5F17DD" w14:textId="77777777" w:rsidR="00DD764E" w:rsidRDefault="00D71BBD">
      <w:pPr>
        <w:ind w:left="47" w:right="52" w:firstLine="0"/>
      </w:pPr>
      <w:r>
        <w:t xml:space="preserve">9.4.2 üldkulud tegelike kulude alusel; </w:t>
      </w:r>
    </w:p>
    <w:p w14:paraId="1E233993" w14:textId="77777777" w:rsidR="00DD764E" w:rsidRDefault="00D71BBD" w:rsidP="00A870FF">
      <w:pPr>
        <w:spacing w:line="240" w:lineRule="auto"/>
        <w:ind w:left="851" w:hanging="851"/>
      </w:pPr>
      <w:r>
        <w:t xml:space="preserve">9.4.3  Õiglase Ülemineku Fondist kliimaministri käskkirja „Toetuse andmise tingimuste  kehtestamine ning 2023–2026 tegevuskava ja eelarve kinnitamine kaevandamisega ja põlevkivi töötlemisega seotud keskkonnaprobleemide lahendamiseks Ida- Virumaal“ alusel toetavad objektid. </w:t>
      </w:r>
    </w:p>
    <w:p w14:paraId="48649066" w14:textId="77777777" w:rsidR="00DD764E" w:rsidRDefault="00D71BBD">
      <w:pPr>
        <w:spacing w:after="14" w:line="259" w:lineRule="auto"/>
        <w:ind w:left="34" w:firstLine="0"/>
        <w:jc w:val="left"/>
      </w:pPr>
      <w:r>
        <w:t xml:space="preserve"> </w:t>
      </w:r>
    </w:p>
    <w:p w14:paraId="55046448" w14:textId="77777777" w:rsidR="00DD764E" w:rsidRDefault="00D71BBD">
      <w:pPr>
        <w:pStyle w:val="Pealkiri1"/>
        <w:tabs>
          <w:tab w:val="center" w:pos="2680"/>
        </w:tabs>
        <w:ind w:left="0" w:firstLine="0"/>
      </w:pPr>
      <w:r>
        <w:t xml:space="preserve">10. </w:t>
      </w:r>
      <w:r>
        <w:tab/>
        <w:t>Toetuse maksmise tingimused ja kord</w:t>
      </w:r>
      <w:r>
        <w:rPr>
          <w:b w:val="0"/>
          <w:i/>
        </w:rPr>
        <w:t xml:space="preserve"> </w:t>
      </w:r>
    </w:p>
    <w:p w14:paraId="24880615" w14:textId="77777777" w:rsidR="00DD764E" w:rsidRDefault="00D71BBD">
      <w:pPr>
        <w:ind w:left="765" w:right="52"/>
      </w:pPr>
      <w:r>
        <w:t xml:space="preserve">10.1. Toetust makstakse abikõlbliku kulu hüvitamiseks ühendmääruse 6. peatükis sätestatud tingimustel ja korras. </w:t>
      </w:r>
    </w:p>
    <w:p w14:paraId="115E2B00" w14:textId="77777777" w:rsidR="00DD764E" w:rsidRDefault="00D71BBD">
      <w:pPr>
        <w:ind w:left="765" w:right="52"/>
      </w:pPr>
      <w:r>
        <w:t xml:space="preserve">10.2. Toetust makstakse tegelike kulude alusel ühendmääruse § 27 lõikes 1 ja § 28 lõikes 3 nimetatud tingimustel. </w:t>
      </w:r>
    </w:p>
    <w:p w14:paraId="64A44A88" w14:textId="77777777" w:rsidR="00DD764E" w:rsidRDefault="00D71BBD">
      <w:pPr>
        <w:ind w:left="765" w:right="52"/>
      </w:pPr>
      <w:r>
        <w:t xml:space="preserve">10.3. Elluviija esitab maksetaotluse e-toetuse keskkonnas ja lisab sellele järgmised projektis tehtud kuludega seotud dokumendid: </w:t>
      </w:r>
    </w:p>
    <w:p w14:paraId="0DCC31B4" w14:textId="77777777" w:rsidR="00DD764E" w:rsidRDefault="00D71BBD">
      <w:pPr>
        <w:ind w:left="765" w:right="52"/>
      </w:pPr>
      <w:r>
        <w:rPr>
          <w:color w:val="202020"/>
        </w:rPr>
        <w:t xml:space="preserve">10.3.1 </w:t>
      </w:r>
      <w:r>
        <w:t>projekti raames sõlmitud hankelepingud, muud dokumendid ning teenuse osutamise lepingud ja töölepingud,</w:t>
      </w:r>
      <w:r>
        <w:rPr>
          <w:color w:val="202020"/>
        </w:rPr>
        <w:t xml:space="preserve"> kui see ei ole rakendusüksusele eelnevalt esitatud;</w:t>
      </w:r>
      <w:r>
        <w:t xml:space="preserve"> </w:t>
      </w:r>
    </w:p>
    <w:p w14:paraId="6D9B8840" w14:textId="268AE01A" w:rsidR="00DD764E" w:rsidRDefault="00D71BBD" w:rsidP="00D24C7A">
      <w:pPr>
        <w:spacing w:after="0" w:line="249" w:lineRule="auto"/>
        <w:ind w:left="727" w:hanging="708"/>
      </w:pPr>
      <w:r>
        <w:rPr>
          <w:color w:val="202020"/>
        </w:rPr>
        <w:lastRenderedPageBreak/>
        <w:t xml:space="preserve">10.3.2 lepingu muudatused, </w:t>
      </w:r>
      <w:r>
        <w:rPr>
          <w:color w:val="202020"/>
        </w:rPr>
        <w:tab/>
      </w:r>
      <w:r>
        <w:t>lepingukohase</w:t>
      </w:r>
      <w:r w:rsidR="00D24C7A">
        <w:t xml:space="preserve"> </w:t>
      </w:r>
      <w:r>
        <w:tab/>
        <w:t xml:space="preserve">reservi </w:t>
      </w:r>
      <w:r>
        <w:tab/>
        <w:t xml:space="preserve">kasutamist </w:t>
      </w:r>
      <w:r>
        <w:tab/>
        <w:t>õigustav</w:t>
      </w:r>
      <w:r w:rsidR="00D24C7A">
        <w:t xml:space="preserve"> </w:t>
      </w:r>
      <w:r>
        <w:t>dokument</w:t>
      </w:r>
      <w:r w:rsidR="00D24C7A">
        <w:t xml:space="preserve"> </w:t>
      </w:r>
      <w:r>
        <w:rPr>
          <w:color w:val="202020"/>
        </w:rPr>
        <w:t>ja</w:t>
      </w:r>
      <w:r w:rsidR="00D24C7A">
        <w:rPr>
          <w:color w:val="202020"/>
        </w:rPr>
        <w:t xml:space="preserve"> </w:t>
      </w:r>
      <w:r>
        <w:rPr>
          <w:color w:val="202020"/>
        </w:rPr>
        <w:t>õiguskaitsevahendite kasutamise teavitused, kui lepingut on täidetud algselt kokkulepitust erinevalt;</w:t>
      </w:r>
      <w:r>
        <w:t xml:space="preserve"> </w:t>
      </w:r>
    </w:p>
    <w:p w14:paraId="02C6F27E" w14:textId="77777777" w:rsidR="00DD764E" w:rsidRDefault="00D71BBD">
      <w:pPr>
        <w:spacing w:after="0" w:line="249" w:lineRule="auto"/>
        <w:ind w:left="29" w:hanging="10"/>
        <w:jc w:val="left"/>
      </w:pPr>
      <w:r>
        <w:rPr>
          <w:color w:val="202020"/>
        </w:rPr>
        <w:t xml:space="preserve">10.3.3 arved või muud raamatupidamise algdokumendid; </w:t>
      </w:r>
    </w:p>
    <w:p w14:paraId="25518D56" w14:textId="77777777" w:rsidR="00DD764E" w:rsidRDefault="00D71BBD">
      <w:pPr>
        <w:spacing w:after="0" w:line="249" w:lineRule="auto"/>
        <w:ind w:left="29" w:hanging="10"/>
        <w:jc w:val="left"/>
      </w:pPr>
      <w:r>
        <w:rPr>
          <w:color w:val="202020"/>
        </w:rPr>
        <w:t>10.3.4 asjade, teenuste või ehitustööde üleandmist ja vastuvõtmist tõendava dokumendi koopia;</w:t>
      </w:r>
      <w:r>
        <w:t xml:space="preserve"> </w:t>
      </w:r>
      <w:r>
        <w:rPr>
          <w:color w:val="202020"/>
        </w:rPr>
        <w:t xml:space="preserve">10.3.5 garantii, kindlustuse või täitmistagatise dokumendid, kui neid nõutakse lepingus; </w:t>
      </w:r>
    </w:p>
    <w:p w14:paraId="44A7F39C" w14:textId="77777777" w:rsidR="00DD764E" w:rsidRDefault="00D71BBD">
      <w:pPr>
        <w:ind w:left="47" w:right="52" w:firstLine="0"/>
      </w:pPr>
      <w:r>
        <w:t xml:space="preserve">10.3.6 raamatupidamises tegevuste kulude kajastamist tõendav dokument. </w:t>
      </w:r>
    </w:p>
    <w:p w14:paraId="7A399091" w14:textId="77777777" w:rsidR="00DD764E" w:rsidRDefault="00D71BBD" w:rsidP="00D24C7A">
      <w:pPr>
        <w:spacing w:line="247" w:lineRule="auto"/>
        <w:ind w:left="612" w:right="51" w:hanging="567"/>
      </w:pPr>
      <w:r>
        <w:t xml:space="preserve">10.4. Elluviija esitab riigihanke korraldamist tõendavad dokumendid, kui riigihange ei ole läbi viidud riigihangete registris ja hankelepingu abikõlblike kulude summa ilma käibemaksuta on võrdne 20 000 euroga või sellest suurem. </w:t>
      </w:r>
    </w:p>
    <w:p w14:paraId="0D6C1645" w14:textId="64D2AD4B" w:rsidR="00DD764E" w:rsidRDefault="00D71BBD">
      <w:pPr>
        <w:ind w:left="765" w:right="52"/>
      </w:pPr>
      <w:r>
        <w:t>10.5. Maksetaotlus esitatakse kord kuus kulude kohta, mille maksumus ületab 60 000 eurot, ja</w:t>
      </w:r>
      <w:r w:rsidR="00D24C7A">
        <w:t xml:space="preserve"> </w:t>
      </w:r>
      <w:r>
        <w:t xml:space="preserve">muudel juhtudel vähemalt kord kvartalis. </w:t>
      </w:r>
    </w:p>
    <w:p w14:paraId="069F17D5" w14:textId="77777777" w:rsidR="00DD764E" w:rsidRDefault="00D71BBD">
      <w:pPr>
        <w:ind w:left="765" w:right="52"/>
      </w:pPr>
      <w:r>
        <w:t xml:space="preserve">10.6. Rakendusüksus kontrollib 30 päeva jooksul maksetaotluse ja sellele lisatud dokumentide nõuetele vastavust, kulude abikõlblikkust ning vastavust käesolevas käskkirjas toodud tingimustele. Puuduste korral määrab rakendusüksus elluviijale tähtaja kuni 30 päeva nende kõrvaldamiseks. Menetlusaeg pikeneb aja võrra, mis kulub elluviijal puuduste kõrvaldamiseks. </w:t>
      </w:r>
    </w:p>
    <w:p w14:paraId="2061F3CA" w14:textId="77777777" w:rsidR="00DD764E" w:rsidRDefault="00D71BBD">
      <w:pPr>
        <w:ind w:left="765" w:right="52"/>
      </w:pPr>
      <w:r>
        <w:t xml:space="preserve">10.7. Viimane maksetaotlus esitatakse peale </w:t>
      </w:r>
      <w:r w:rsidRPr="00D24C7A">
        <w:t xml:space="preserve">toetuse saamisega seotud tingimuste ja kohustuste täitmist </w:t>
      </w:r>
      <w:r>
        <w:t xml:space="preserve">koos projekti lõpparuandega või pärast projekti lõpparuande esitamist kuid mitte hiljem kui 31. detsembril 2029. Lõppmakse tehakse pärast seda, kui rakendusüksus on lõpparuande kinnitanud. Ühendmääruse § 26 lg 1 kohaselt makstakse toetust kuni 31.märtsini 2030.a. </w:t>
      </w:r>
    </w:p>
    <w:p w14:paraId="68D242B4" w14:textId="10A37EB1" w:rsidR="00DD764E" w:rsidRDefault="00D71BBD">
      <w:pPr>
        <w:ind w:left="765" w:right="52"/>
      </w:pPr>
      <w:r>
        <w:t xml:space="preserve">10.8. Punktis 16.1. nimetatud tegevuse puhul esitatakse osavõtjate nimekiri, millele märgitakse osavõtjate kontaktandmed ja juriidilise isiku registrikood, kui üritus on käsitatav vähese tähtsusega abina. </w:t>
      </w:r>
    </w:p>
    <w:p w14:paraId="6555E7AD" w14:textId="77777777" w:rsidR="00DD764E" w:rsidRDefault="00D71BBD">
      <w:pPr>
        <w:ind w:left="47" w:right="52" w:firstLine="0"/>
      </w:pPr>
      <w:r>
        <w:t xml:space="preserve">10.9. Kuludega seotud dokumente ei esitata ühtse määra alusel hüvitatavate kulude kohta. </w:t>
      </w:r>
    </w:p>
    <w:p w14:paraId="2BA5D474" w14:textId="77777777" w:rsidR="00DD764E" w:rsidRDefault="00D71BBD">
      <w:pPr>
        <w:spacing w:after="134" w:line="259" w:lineRule="auto"/>
        <w:ind w:left="34" w:firstLine="0"/>
        <w:jc w:val="left"/>
      </w:pPr>
      <w:r>
        <w:rPr>
          <w:i/>
        </w:rPr>
        <w:t xml:space="preserve"> </w:t>
      </w:r>
    </w:p>
    <w:p w14:paraId="13D4429B" w14:textId="77777777" w:rsidR="00DD764E" w:rsidRDefault="00D71BBD">
      <w:pPr>
        <w:pStyle w:val="Pealkiri1"/>
        <w:tabs>
          <w:tab w:val="center" w:pos="1791"/>
        </w:tabs>
        <w:ind w:left="0" w:firstLine="0"/>
      </w:pPr>
      <w:r>
        <w:t xml:space="preserve">11. </w:t>
      </w:r>
      <w:r>
        <w:tab/>
        <w:t>Elluviija kohustused</w:t>
      </w:r>
      <w:r>
        <w:rPr>
          <w:b w:val="0"/>
          <w:i/>
        </w:rPr>
        <w:t xml:space="preserve"> </w:t>
      </w:r>
    </w:p>
    <w:p w14:paraId="510BED54" w14:textId="77777777" w:rsidR="00DD764E" w:rsidRDefault="00D71BBD">
      <w:pPr>
        <w:spacing w:after="0" w:line="249" w:lineRule="auto"/>
        <w:ind w:left="29" w:hanging="10"/>
        <w:jc w:val="left"/>
      </w:pPr>
      <w:r>
        <w:t>11.1. Elluviijale</w:t>
      </w:r>
      <w:r>
        <w:rPr>
          <w:color w:val="202020"/>
        </w:rPr>
        <w:t xml:space="preserve"> kohaldatakse toetuse saaja kohta ühendmääruses sätestatut. </w:t>
      </w:r>
    </w:p>
    <w:p w14:paraId="519C921F" w14:textId="40E54677" w:rsidR="00DD764E" w:rsidRDefault="00D71BBD">
      <w:pPr>
        <w:ind w:left="765" w:right="52"/>
      </w:pPr>
      <w:r>
        <w:t xml:space="preserve">11.2. Elluviija esitab rakendusüksusele info projekti kavandatavate, elluviidavate või lõpetatud riigihangete ja maksete kohta igal aastal 15. </w:t>
      </w:r>
      <w:ins w:id="19" w:author="Eerika Purgel" w:date="2024-06-10T20:23:00Z">
        <w:r w:rsidR="00555BB8">
          <w:t>jaanuariks</w:t>
        </w:r>
      </w:ins>
      <w:del w:id="20" w:author="Eerika Purgel" w:date="2024-06-10T20:23:00Z">
        <w:r w:rsidDel="00555BB8">
          <w:delText>det</w:delText>
        </w:r>
      </w:del>
      <w:del w:id="21" w:author="Eerika Purgel" w:date="2024-06-10T20:24:00Z">
        <w:r w:rsidDel="00555BB8">
          <w:delText>sembriks</w:delText>
        </w:r>
      </w:del>
      <w:r>
        <w:t xml:space="preserve"> ja 1. juuliks. </w:t>
      </w:r>
    </w:p>
    <w:p w14:paraId="7E9E8A99" w14:textId="77777777" w:rsidR="00DD764E" w:rsidRDefault="00D71BBD">
      <w:pPr>
        <w:ind w:left="765" w:right="52"/>
      </w:pPr>
      <w:r>
        <w:t xml:space="preserve">11.3. Elluviija tagab projekti väljundite ja tulemuse säilimise ning sihipärase kasutamise pärast projekti lõppmakse tegemist vähemalt 5 aasta jooksul. </w:t>
      </w:r>
    </w:p>
    <w:p w14:paraId="2337F988" w14:textId="77777777" w:rsidR="00DD764E" w:rsidRDefault="00D71BBD">
      <w:pPr>
        <w:ind w:left="47" w:right="52" w:firstLine="0"/>
      </w:pPr>
      <w:r>
        <w:t xml:space="preserve">11.4. Elluviija täidab tööde tegemisel asjakohaseid keskkonnaalaseid õigusakte.  </w:t>
      </w:r>
    </w:p>
    <w:p w14:paraId="356CAA41" w14:textId="77777777" w:rsidR="00DD764E" w:rsidRDefault="00D71BBD">
      <w:pPr>
        <w:ind w:left="765" w:right="52"/>
      </w:pPr>
      <w:r>
        <w:t xml:space="preserve">11.5.  Kaevandamisega rikutud või mõjutatud alade korrastamisel tuleb lähtuda eelkõige elurikkuse tõstmisest ja kliimaeesmärkidest. Kui kordatehtud ala metsastatakse, siis kasutatakse looduslähedasi ja kliimakindlaid võtteid, leppides need eelnevalt kokku rakendusasutusega. </w:t>
      </w:r>
    </w:p>
    <w:p w14:paraId="24CC3CE8" w14:textId="77777777" w:rsidR="00DD764E" w:rsidRDefault="00D71BBD">
      <w:pPr>
        <w:ind w:left="765" w:right="52"/>
      </w:pPr>
      <w:r>
        <w:t xml:space="preserve">11.6. Elluviija on kohustatud täitma teavitamisnõudeid vastavalt Vabariigi Valitsuse 12. mai 2022. a määruses nr 54 „Perioodi 2021–2027 ühtekuuluvus- ja siseturvalisuspoliitika fondide vahendite andmisest avalikkuse teavitamine“ toodud nõuetele. </w:t>
      </w:r>
    </w:p>
    <w:p w14:paraId="4A495A16" w14:textId="77777777" w:rsidR="00DD764E" w:rsidRDefault="00D71BBD">
      <w:pPr>
        <w:ind w:left="47" w:right="52" w:firstLine="0"/>
      </w:pPr>
      <w:r>
        <w:t xml:space="preserve">11.7.    Toetatavate tegevuste elluviimisel varingualade täitmise korral kasutab teisest tooret.  </w:t>
      </w:r>
    </w:p>
    <w:p w14:paraId="7B11D49B" w14:textId="0DA42B90" w:rsidR="00DD764E" w:rsidRDefault="00D71BBD">
      <w:pPr>
        <w:ind w:left="765" w:right="52"/>
      </w:pPr>
      <w:r>
        <w:t>11.8</w:t>
      </w:r>
      <w:ins w:id="22" w:author="Eerika Purgel" w:date="2024-09-16T14:09:00Z" w16du:dateUtc="2024-09-16T11:09:00Z">
        <w:r w:rsidR="004414BD">
          <w:t>.</w:t>
        </w:r>
        <w:r w:rsidR="004414BD">
          <w:tab/>
          <w:t xml:space="preserve">Kui projekt viiakse läbi ettevõtlusega tegeleva isiku kinnistul, on antav toetus vähese   tähtsusega abi Euroopa Komisjoni määruse </w:t>
        </w:r>
        <w:r w:rsidR="004414BD" w:rsidRPr="007A6FE6">
          <w:t>(EL) 2023/2831</w:t>
        </w:r>
        <w:r w:rsidR="004414BD" w:rsidRPr="008A5071">
          <w:t>, milles käsitletakse Euroopa Liidu toimimise lepingu artiklite 107 ja 108</w:t>
        </w:r>
        <w:r w:rsidR="004414BD">
          <w:t xml:space="preserve"> kohaldamist vähese tähtsusega abi suhtes </w:t>
        </w:r>
        <w:r w:rsidR="004414BD" w:rsidRPr="007A6FE6">
          <w:t>(ELT L, 2023/2831, 15.12.2023)</w:t>
        </w:r>
        <w:r w:rsidR="004414BD">
          <w:t xml:space="preserve">, artikli 3 mõistes või </w:t>
        </w:r>
        <w:r w:rsidR="004414BD" w:rsidRPr="007A6FE6">
          <w:t>Euroopa Komisjoni määrusele (EL) nr 1408/2013, milles käsitletakse Euroopa Liidu toimimise lepingu artiklite 107 ja 108 kohaldamist vähese tähtsusega abi suhtes põllumajandussektoris (ELT L 352, 24.12.2013)</w:t>
        </w:r>
        <w:r w:rsidR="004414BD">
          <w:t xml:space="preserve">. Sellisel juhul järgib elluviija toetuse kasutamisel nimetatud määruses ja konkurentsiseaduse §-s 33 sätestatut. Elluviija teavitab </w:t>
        </w:r>
        <w:commentRangeStart w:id="23"/>
        <w:r w:rsidR="004414BD">
          <w:t>ettevõtjaid</w:t>
        </w:r>
      </w:ins>
      <w:commentRangeEnd w:id="23"/>
      <w:r w:rsidR="00FA7192">
        <w:rPr>
          <w:rStyle w:val="Kommentaariviide"/>
        </w:rPr>
        <w:commentReference w:id="23"/>
      </w:r>
      <w:ins w:id="24" w:author="Eerika Purgel" w:date="2024-09-16T14:09:00Z" w16du:dateUtc="2024-09-16T11:09:00Z">
        <w:r w:rsidR="004414BD">
          <w:t xml:space="preserve"> neile projekti käigus antavast vähese tähtsusega abist, selle suurusest ja tingimustest, peab arvestust antava vähese tähtsusega abi kohta ning esitab sellekohase teabe rakendusüksusele koos kuludokumentidega. Rakendusüksus registreerib antud abi seaduses ettenähtud korras</w:t>
        </w:r>
      </w:ins>
      <w:del w:id="25" w:author="Eerika Purgel" w:date="2024-09-16T14:09:00Z" w16du:dateUtc="2024-09-16T11:09:00Z">
        <w:r w:rsidDel="004414BD">
          <w:delText xml:space="preserve">.    Kui projekt viiakse läbi ettevõtlusega tegeleva isiku kinnistul, on antav toetus vähese   </w:delText>
        </w:r>
        <w:r w:rsidDel="004414BD">
          <w:lastRenderedPageBreak/>
          <w:delText xml:space="preserve">tähtsusega abi Euroopa Komisjoni määruse </w:delText>
        </w:r>
      </w:del>
      <w:del w:id="26" w:author="Eerika Purgel" w:date="2024-06-10T20:26:00Z">
        <w:r w:rsidRPr="008A5071" w:rsidDel="006E46D2">
          <w:delText>(EL) nr 1407/2013</w:delText>
        </w:r>
      </w:del>
      <w:del w:id="27" w:author="Eerika Purgel" w:date="2024-09-16T14:09:00Z" w16du:dateUtc="2024-09-16T11:09:00Z">
        <w:r w:rsidRPr="008A5071" w:rsidDel="004414BD">
          <w:delText>, milles käsitletakse Euroopa Liidu toimimise lepingu artiklite 107 ja 108</w:delText>
        </w:r>
        <w:r w:rsidDel="004414BD">
          <w:delText xml:space="preserve"> kohaldamist vähese tähtsusega abi suhtes (ELT L 352, 24.12.2013, lk 1-8), artikli 3 mõistes. Sellisel juhul järgib elluviija toetuse kasutamisel nimetatud määruses ja konkurentsiseaduse §-s 33 sätestatut. Elluviija teavitab ettevõtjaid neile projekti käigus antavast vähese tähtsusega abist, selle suurusest ja tingimustest, peab arvestust antava vähese tähtsusega abi kohta ning esitab sellekohase teabe rakendusüksusele koos kuludokumentidega.   </w:delText>
        </w:r>
      </w:del>
    </w:p>
    <w:p w14:paraId="76163D9C" w14:textId="77777777" w:rsidR="00DD764E" w:rsidRDefault="00D71BBD">
      <w:pPr>
        <w:spacing w:after="14" w:line="259" w:lineRule="auto"/>
        <w:ind w:left="34" w:firstLine="0"/>
        <w:jc w:val="left"/>
      </w:pPr>
      <w:r>
        <w:t xml:space="preserve"> </w:t>
      </w:r>
    </w:p>
    <w:p w14:paraId="4E467AE3" w14:textId="77777777" w:rsidR="00DD764E" w:rsidRDefault="00D71BBD">
      <w:pPr>
        <w:pStyle w:val="Pealkiri1"/>
        <w:tabs>
          <w:tab w:val="center" w:pos="3454"/>
        </w:tabs>
        <w:ind w:left="0" w:firstLine="0"/>
      </w:pPr>
      <w:r>
        <w:t xml:space="preserve">12. </w:t>
      </w:r>
      <w:r>
        <w:tab/>
        <w:t xml:space="preserve">Riigihangete läbiviimise nõustamine ja kontrollimine </w:t>
      </w:r>
    </w:p>
    <w:p w14:paraId="00E541FE" w14:textId="77777777" w:rsidR="00DD764E" w:rsidRDefault="00D71BBD">
      <w:pPr>
        <w:ind w:left="47" w:right="52" w:firstLine="0"/>
      </w:pPr>
      <w:r>
        <w:t xml:space="preserve">12.1. Elluviijal on õigus saada rakendusüksuselt riigihangete läbiviimiseks nõustamist. </w:t>
      </w:r>
    </w:p>
    <w:p w14:paraId="7621537C" w14:textId="77777777" w:rsidR="00DD764E" w:rsidRDefault="00D71BBD">
      <w:pPr>
        <w:ind w:left="47" w:right="52" w:firstLine="0"/>
      </w:pPr>
      <w:r>
        <w:t xml:space="preserve">12.2. Elluviija lisab riigihangete registris rakendusüksuse töötaja riigihanke juurde vaatlejaks. </w:t>
      </w:r>
    </w:p>
    <w:p w14:paraId="778CAE50" w14:textId="77777777" w:rsidR="00DD764E" w:rsidRDefault="00D71BBD">
      <w:pPr>
        <w:ind w:left="765" w:right="52"/>
      </w:pPr>
      <w:r>
        <w:t xml:space="preserve">12.3. Elluviija teavitab rakendusüksust viivitamata hankelepingu sõlmimisest ja teeb rakendusüksusele sõlmitud hankelepingu kättesaadavaks. </w:t>
      </w:r>
    </w:p>
    <w:p w14:paraId="6B081897" w14:textId="77777777" w:rsidR="00DD764E" w:rsidRDefault="00D71BBD">
      <w:pPr>
        <w:ind w:left="765" w:right="52"/>
      </w:pPr>
      <w:r>
        <w:t xml:space="preserve">12.4 </w:t>
      </w:r>
      <w:r>
        <w:tab/>
        <w:t xml:space="preserve">Elluviija esitab rakendusüksusele teabe hankelepingu muudatuste ja selle põhjenduste kohta. </w:t>
      </w:r>
    </w:p>
    <w:p w14:paraId="30A4377E" w14:textId="77777777" w:rsidR="00DD764E" w:rsidRDefault="00D71BBD">
      <w:pPr>
        <w:spacing w:after="0" w:line="259" w:lineRule="auto"/>
        <w:ind w:left="62" w:firstLine="0"/>
        <w:jc w:val="left"/>
      </w:pPr>
      <w:r>
        <w:t xml:space="preserve"> </w:t>
      </w:r>
    </w:p>
    <w:p w14:paraId="26F1A023" w14:textId="77777777" w:rsidR="00DD764E" w:rsidRDefault="00D71BBD">
      <w:pPr>
        <w:pStyle w:val="Pealkiri1"/>
        <w:ind w:left="57"/>
      </w:pPr>
      <w:r>
        <w:t xml:space="preserve">13. Tegevuste elluviimise seire </w:t>
      </w:r>
    </w:p>
    <w:p w14:paraId="1E991D82" w14:textId="77777777" w:rsidR="00DD764E" w:rsidRDefault="00D71BBD">
      <w:pPr>
        <w:ind w:left="765" w:right="52"/>
      </w:pPr>
      <w:r>
        <w:t xml:space="preserve">13.1. Projekti elluviija esitab rakendusüksusele vahearuanded ja lõpparuande e-toetuse keskkonna kaudu. </w:t>
      </w:r>
    </w:p>
    <w:p w14:paraId="730DBFF1" w14:textId="77777777" w:rsidR="00DD764E" w:rsidRDefault="00D71BBD">
      <w:pPr>
        <w:ind w:left="765" w:right="52"/>
      </w:pPr>
      <w:r>
        <w:t xml:space="preserve">13.2. Projekti vahearuanne sisaldab vähemalt projekti aruandlusperioodi tegevuste ülevaadet, teavet väljundnäitaja saavutamise kohta ning hinnangut väljundnäitaja 2024. ja 2029. a sihttasemete saavutamise võimalikkuse kohta. </w:t>
      </w:r>
    </w:p>
    <w:p w14:paraId="718977D5" w14:textId="77777777" w:rsidR="00DD764E" w:rsidRDefault="00D71BBD">
      <w:pPr>
        <w:ind w:left="765" w:right="52"/>
      </w:pPr>
      <w:r>
        <w:t xml:space="preserve">13.3. Projekti elluviija esitab projekti vahearuande projekti iga rakendamise aasta kohta hiljemalt sama aasta 31.detsembriks, rakendusüksuse nõudmisel tihemini. </w:t>
      </w:r>
    </w:p>
    <w:p w14:paraId="41C72D2D" w14:textId="77777777" w:rsidR="00DD764E" w:rsidRDefault="00D71BBD">
      <w:pPr>
        <w:ind w:left="765" w:right="52"/>
      </w:pPr>
      <w:r>
        <w:t xml:space="preserve">13.4. Projekti lõpparuanne sisaldab vähemalt kogu projekti kõigi tegevuste ülevaadet ja teavet projekti väljundnäitaja saavutamise kohta. Lõpparuandes kirjeldab projekti elluviija „Eesti 2035“ aluspõhimõtete ja sihtidega seotud horisontaalsete põhimõtete edendamiseks ellu viidud tegevusi ja tegevuste tulemusi. </w:t>
      </w:r>
    </w:p>
    <w:p w14:paraId="111CE880" w14:textId="19F40224" w:rsidR="00DD764E" w:rsidRDefault="00D71BBD">
      <w:pPr>
        <w:ind w:left="765" w:right="52"/>
      </w:pPr>
      <w:r>
        <w:t xml:space="preserve">13.5.  Projekti juhtrühmas fikseeritakse ja elluviija poolt sisestatakse SFOSi vähemalt info  regioonis jäätmaa osakaalu vähenemise osas või otseselt likvideeritud pärandmõjude pindala või objektide arv regioonis. </w:t>
      </w:r>
    </w:p>
    <w:p w14:paraId="1D101F1D" w14:textId="77777777" w:rsidR="00DD764E" w:rsidRDefault="00D71BBD">
      <w:pPr>
        <w:ind w:left="765" w:right="52"/>
      </w:pPr>
      <w:r>
        <w:t>13.6. Vahearuannetes ja lõpparuandes tuuakse välja Vabariigi Valitsuse 12.05.2022 määruses nr 54: „Perioodi 2021–2027 ühtekuuluvus- ja siseturvalisuspoliitika fondide vahendite andmisest avalikkuse teavitamine“ sätestatud info teavitusnõude täitmiseks tehtud tegevuste kohta.</w:t>
      </w:r>
      <w:r>
        <w:rPr>
          <w:b/>
        </w:rPr>
        <w:t xml:space="preserve"> </w:t>
      </w:r>
    </w:p>
    <w:p w14:paraId="0E86603F" w14:textId="77777777" w:rsidR="00DD764E" w:rsidRDefault="00D71BBD">
      <w:pPr>
        <w:ind w:left="47" w:right="52" w:firstLine="0"/>
      </w:pPr>
      <w:r>
        <w:t xml:space="preserve">13.7. Projekti elluviija esitab projekti lõpparuande vastavalt punktis 10.7 kirjeldatule. </w:t>
      </w:r>
    </w:p>
    <w:p w14:paraId="54271A04" w14:textId="77777777" w:rsidR="00DD764E" w:rsidRDefault="00D71BBD">
      <w:pPr>
        <w:ind w:left="765" w:right="52"/>
      </w:pPr>
      <w:r>
        <w:t xml:space="preserve">13.8. Rakendusüksusel on õigus toetuse sihipärase kasutamise hindamiseks nõuda elluviijalt aruannete esitamist projekti viimase makse tegemise perioodile järgneva viie aasta jooksul. </w:t>
      </w:r>
    </w:p>
    <w:p w14:paraId="7B1DF014" w14:textId="77777777" w:rsidR="00DD764E" w:rsidRDefault="00D71BBD">
      <w:pPr>
        <w:spacing w:after="14" w:line="259" w:lineRule="auto"/>
        <w:ind w:left="67" w:firstLine="0"/>
        <w:jc w:val="left"/>
      </w:pPr>
      <w:r>
        <w:t xml:space="preserve"> </w:t>
      </w:r>
    </w:p>
    <w:p w14:paraId="46902D4C" w14:textId="77777777" w:rsidR="00DD764E" w:rsidRDefault="00D71BBD">
      <w:pPr>
        <w:tabs>
          <w:tab w:val="center" w:pos="3054"/>
        </w:tabs>
        <w:spacing w:after="14" w:line="249" w:lineRule="auto"/>
        <w:ind w:left="0" w:firstLine="0"/>
        <w:jc w:val="left"/>
      </w:pPr>
      <w:r>
        <w:rPr>
          <w:b/>
        </w:rPr>
        <w:t xml:space="preserve">14. </w:t>
      </w:r>
      <w:r>
        <w:rPr>
          <w:b/>
        </w:rPr>
        <w:tab/>
        <w:t>Finantskorrektsiooni tegemise alused ja kord</w:t>
      </w:r>
      <w:r>
        <w:t xml:space="preserve"> </w:t>
      </w:r>
    </w:p>
    <w:p w14:paraId="2426842B" w14:textId="77777777" w:rsidR="00DD764E" w:rsidRDefault="00D71BBD">
      <w:pPr>
        <w:ind w:left="47" w:right="52" w:firstLine="0"/>
      </w:pPr>
      <w:r>
        <w:t xml:space="preserve">Finantskorrektsioon tehakse ühendmääruse 7. peatüki kohaselt. </w:t>
      </w:r>
    </w:p>
    <w:p w14:paraId="74A92B00" w14:textId="77777777" w:rsidR="00DD764E" w:rsidRDefault="00D71BBD">
      <w:pPr>
        <w:spacing w:after="9" w:line="259" w:lineRule="auto"/>
        <w:ind w:left="34" w:firstLine="0"/>
        <w:jc w:val="left"/>
      </w:pPr>
      <w:r>
        <w:rPr>
          <w:b/>
        </w:rPr>
        <w:t xml:space="preserve"> </w:t>
      </w:r>
    </w:p>
    <w:p w14:paraId="18E3A6D9" w14:textId="77777777" w:rsidR="00DD764E" w:rsidRDefault="00D71BBD">
      <w:pPr>
        <w:pStyle w:val="Pealkiri1"/>
        <w:tabs>
          <w:tab w:val="center" w:pos="1558"/>
        </w:tabs>
        <w:ind w:left="0" w:firstLine="0"/>
      </w:pPr>
      <w:r>
        <w:t xml:space="preserve">15. </w:t>
      </w:r>
      <w:r>
        <w:tab/>
        <w:t xml:space="preserve">Vaide esitamine </w:t>
      </w:r>
    </w:p>
    <w:p w14:paraId="70849272" w14:textId="77777777" w:rsidR="00DD764E" w:rsidRDefault="00D71BBD">
      <w:pPr>
        <w:ind w:left="47" w:right="52" w:firstLine="0"/>
      </w:pPr>
      <w:r>
        <w:t xml:space="preserve">Rakendusüksuse toimingu või otsuse peale esitatakse enne halduskohtusse kaebuse esitamist vaie rakendusüksusele vastavalt ÜSS2021-2027 §-le 31. Vaie vaadatakse läbi haldusmenetluse seaduses sätestatud korras. </w:t>
      </w:r>
    </w:p>
    <w:p w14:paraId="28F3016C" w14:textId="77777777" w:rsidR="00DD764E" w:rsidRDefault="00D71BBD">
      <w:pPr>
        <w:spacing w:after="9" w:line="259" w:lineRule="auto"/>
        <w:ind w:left="34" w:firstLine="0"/>
        <w:jc w:val="left"/>
      </w:pPr>
      <w:r>
        <w:rPr>
          <w:b/>
        </w:rPr>
        <w:t xml:space="preserve"> </w:t>
      </w:r>
    </w:p>
    <w:p w14:paraId="0D8A5631" w14:textId="77777777" w:rsidR="00DD764E" w:rsidRDefault="00D71BBD">
      <w:pPr>
        <w:pStyle w:val="Pealkiri1"/>
        <w:tabs>
          <w:tab w:val="center" w:pos="1868"/>
        </w:tabs>
        <w:ind w:left="0" w:firstLine="0"/>
      </w:pPr>
      <w:r>
        <w:t xml:space="preserve">16. </w:t>
      </w:r>
      <w:r>
        <w:tab/>
        <w:t xml:space="preserve">Vähese tähtsusega abi </w:t>
      </w:r>
    </w:p>
    <w:p w14:paraId="0F1953FF" w14:textId="77777777" w:rsidR="00DD764E" w:rsidRDefault="00D71BBD">
      <w:pPr>
        <w:ind w:left="765" w:right="52"/>
      </w:pPr>
      <w:r>
        <w:t xml:space="preserve">16.1. Käesoleva käskkirja punktides 3.1 ja 3.2. nimetatud tegevused tuleb lugeda vähese  tähtsusega abiks kinnistu omanikele, kui läbi viidavate analüüside, projektilahenduste või tööde objektiks on ettevõtlusega tegeleva isiku kinnistu. </w:t>
      </w:r>
    </w:p>
    <w:p w14:paraId="59B807F8" w14:textId="77777777" w:rsidR="00DD764E" w:rsidDel="002B7634" w:rsidRDefault="00D71BBD">
      <w:pPr>
        <w:ind w:left="765" w:right="52"/>
        <w:rPr>
          <w:del w:id="28" w:author="Eerika Purgel" w:date="2024-06-10T19:41:00Z"/>
        </w:rPr>
      </w:pPr>
      <w:r>
        <w:t xml:space="preserve">16.2. Vähese tähtsusega abi andmise lubatavust ettevõtjatele kontrollib elluviija enne vastava projekti arutamist juhtrühmas. Kui ettevõtjal ei ole piisavalt vähese tähtsusega abi vaba jääki, siis projekti vastaval kinnistul läbi viia ei saa. </w:t>
      </w:r>
    </w:p>
    <w:p w14:paraId="4EACA7E2" w14:textId="77777777" w:rsidR="007F12CA" w:rsidRDefault="007F12CA" w:rsidP="007F12CA">
      <w:pPr>
        <w:ind w:left="765" w:right="52"/>
        <w:rPr>
          <w:ins w:id="29" w:author="Eerika Purgel" w:date="2024-09-16T14:16:00Z" w16du:dateUtc="2024-09-16T11:16:00Z"/>
          <w:rStyle w:val="cf01"/>
        </w:rPr>
      </w:pPr>
      <w:ins w:id="30" w:author="Eerika Purgel" w:date="2024-09-16T14:16:00Z" w16du:dateUtc="2024-09-16T11:16:00Z">
        <w:r>
          <w:lastRenderedPageBreak/>
          <w:t xml:space="preserve">16.3. </w:t>
        </w:r>
        <w:r>
          <w:rPr>
            <w:color w:val="auto"/>
          </w:rPr>
          <w:t>Vähese tähtsusega abi korral ei tohi antava abi suurus ühe ettevõtja kohta ületada kolme jooksva aasta jooksul 300 000 eurot</w:t>
        </w:r>
        <w:r>
          <w:rPr>
            <w:rStyle w:val="cf01"/>
          </w:rPr>
          <w:t xml:space="preserve">. </w:t>
        </w:r>
        <w:r w:rsidRPr="00FA7192">
          <w:rPr>
            <w:rStyle w:val="cf01"/>
            <w:rFonts w:ascii="Times New Roman" w:hAnsi="Times New Roman" w:cs="Times New Roman"/>
            <w:sz w:val="24"/>
            <w:szCs w:val="24"/>
            <w:rPrChange w:id="31" w:author="Reeli Sildnik" w:date="2024-09-17T11:26:00Z" w16du:dateUtc="2024-09-17T08:26:00Z">
              <w:rPr>
                <w:rStyle w:val="cf01"/>
              </w:rPr>
            </w:rPrChange>
          </w:rPr>
          <w:t>Kui tegemist on põllumajandusliku vähese tähtsusega abiga, ei tohi nimetatud summa ületada 25 000 eurot kolme eelarveaasta jooksul.</w:t>
        </w:r>
      </w:ins>
    </w:p>
    <w:p w14:paraId="50B15873" w14:textId="77777777" w:rsidR="007F12CA" w:rsidRDefault="007F12CA" w:rsidP="007F12CA">
      <w:pPr>
        <w:ind w:left="765" w:right="52"/>
        <w:rPr>
          <w:ins w:id="32" w:author="Eerika Purgel" w:date="2024-09-16T14:16:00Z" w16du:dateUtc="2024-09-16T11:16:00Z"/>
        </w:rPr>
      </w:pPr>
      <w:ins w:id="33" w:author="Eerika Purgel" w:date="2024-09-16T14:16:00Z" w16du:dateUtc="2024-09-16T11:16:00Z">
        <w:r>
          <w:t xml:space="preserve">16.4. Vähese tähtsusega abi ei anta punktis 11.8 viidatud Euroopa Komisjoni määrustes sätestatud juhtudel. </w:t>
        </w:r>
      </w:ins>
    </w:p>
    <w:p w14:paraId="3E9B1B54" w14:textId="77777777" w:rsidR="007F12CA" w:rsidRDefault="007F12CA" w:rsidP="007F12CA">
      <w:pPr>
        <w:ind w:left="765" w:right="52"/>
        <w:rPr>
          <w:ins w:id="34" w:author="Eerika Purgel" w:date="2024-09-16T14:16:00Z" w16du:dateUtc="2024-09-16T11:16:00Z"/>
        </w:rPr>
      </w:pPr>
      <w:ins w:id="35" w:author="Eerika Purgel" w:date="2024-09-16T14:16:00Z" w16du:dateUtc="2024-09-16T11:16:00Z">
        <w:r>
          <w:t xml:space="preserve">16.5. Vähese tähtsusega abi suuruse arvestamisel loetakse seotud ettevõtjad punktis 11.8 viidatud Euroopa Komisjoni määrustes sätestatud alustel üheks ettevõtjaks, kelle suhtes kehtivad eelmises punktis nimetatud piirmäärad. </w:t>
        </w:r>
      </w:ins>
    </w:p>
    <w:p w14:paraId="5F744067" w14:textId="366ED2EE" w:rsidR="007F12CA" w:rsidRDefault="007F12CA" w:rsidP="007F12CA">
      <w:pPr>
        <w:spacing w:after="0"/>
        <w:ind w:left="737"/>
        <w:rPr>
          <w:ins w:id="36" w:author="Eerika Purgel" w:date="2024-09-16T14:16:00Z" w16du:dateUtc="2024-09-16T11:16:00Z"/>
        </w:rPr>
      </w:pPr>
      <w:ins w:id="37" w:author="Eerika Purgel" w:date="2024-09-16T14:16:00Z" w16du:dateUtc="2024-09-16T11:16:00Z">
        <w:r>
          <w:t>16.6. Toetuse andmisel võetakse arvesse punktis 11.8 viidatud Euroopa Komisjoni määrustes sätestatud vähese tähtsusega abi kumuleerimisreegleid</w:t>
        </w:r>
      </w:ins>
      <w:ins w:id="38" w:author="Reeli Sildnik" w:date="2024-09-17T11:27:00Z" w16du:dateUtc="2024-09-17T08:27:00Z">
        <w:r w:rsidR="00FA7192">
          <w:t>.</w:t>
        </w:r>
      </w:ins>
      <w:ins w:id="39" w:author="Eerika Purgel" w:date="2024-09-16T14:16:00Z" w16du:dateUtc="2024-09-16T11:16:00Z">
        <w:r>
          <w:t xml:space="preserve"> </w:t>
        </w:r>
      </w:ins>
    </w:p>
    <w:p w14:paraId="0416A6FD" w14:textId="43668297" w:rsidR="00DD764E" w:rsidDel="002B7634" w:rsidRDefault="00D71BBD" w:rsidP="002B7634">
      <w:pPr>
        <w:ind w:left="765" w:right="52"/>
        <w:rPr>
          <w:del w:id="40" w:author="Eerika Purgel" w:date="2024-06-10T19:41:00Z"/>
        </w:rPr>
      </w:pPr>
      <w:del w:id="41" w:author="Eerika Purgel" w:date="2024-06-10T19:41:00Z">
        <w:r w:rsidDel="002B7634">
          <w:delText xml:space="preserve">16.3. Vähese tähtsusega abi korral ei tohi toetuse suurus koos taotluse esitamise majandusaasta ja sellele vahetult eelnenud kahe majandusaasta jooksul taotlejale muudest vahenditest antud vähese tähtsusega abiga ületada 200 000 eurot, maanteetranspordi valdkonnas rendi või tasu eest kaupu vedava ettevõtja puhul 100 000 eurot. </w:delText>
        </w:r>
      </w:del>
    </w:p>
    <w:p w14:paraId="7410EEFB" w14:textId="751EF511" w:rsidR="00DD764E" w:rsidDel="002B7634" w:rsidRDefault="00D71BBD">
      <w:pPr>
        <w:ind w:left="765" w:right="52"/>
        <w:rPr>
          <w:del w:id="42" w:author="Eerika Purgel" w:date="2024-06-10T19:41:00Z"/>
        </w:rPr>
      </w:pPr>
      <w:del w:id="43" w:author="Eerika Purgel" w:date="2024-06-10T19:41:00Z">
        <w:r w:rsidDel="002B7634">
          <w:delText xml:space="preserve">16.4. Vähese tähtsusega abi ei anta Euroopa Komisjoni määruse (EL) nr 1407/2013 artikli 1 lõikes 1 sätestatud juhtudel. </w:delText>
        </w:r>
      </w:del>
    </w:p>
    <w:p w14:paraId="48AD006E" w14:textId="56C495EC" w:rsidR="00DD764E" w:rsidDel="002B7634" w:rsidRDefault="00D71BBD">
      <w:pPr>
        <w:ind w:left="765" w:right="52"/>
        <w:rPr>
          <w:del w:id="44" w:author="Eerika Purgel" w:date="2024-06-10T19:41:00Z"/>
        </w:rPr>
      </w:pPr>
      <w:del w:id="45" w:author="Eerika Purgel" w:date="2024-06-10T19:41:00Z">
        <w:r w:rsidDel="002B7634">
          <w:delText xml:space="preserve">16.5. Vähese tähtsusega abi suuruse arvestamisel loetakse üheks ettevõtjaks sellised ettevõtjad, kes on omavahel seotud Euroopa Komisjoni määruse (EL) nr 1407/2013 artikli 2 lõike 2 kohaselt. </w:delText>
        </w:r>
      </w:del>
    </w:p>
    <w:p w14:paraId="2FF64F82" w14:textId="128C612C" w:rsidR="00DD764E" w:rsidDel="002B7634" w:rsidRDefault="00D71BBD">
      <w:pPr>
        <w:ind w:left="765" w:right="52"/>
        <w:rPr>
          <w:del w:id="46" w:author="Eerika Purgel" w:date="2024-06-10T19:41:00Z"/>
        </w:rPr>
      </w:pPr>
      <w:del w:id="47" w:author="Eerika Purgel" w:date="2024-06-10T19:41:00Z">
        <w:r w:rsidDel="002B7634">
          <w:delText xml:space="preserve">16.6. Toetuse andmisel võetakse arvesse Euroopa Komisjoni määruse (EL) nr 1407/2013 artiklis 5 sätestatud eesmärkideks antava vähese tähtsusega abi kumuleerimisreegleid. </w:delText>
        </w:r>
      </w:del>
    </w:p>
    <w:p w14:paraId="1754F603" w14:textId="5FCD5769" w:rsidR="00DD764E" w:rsidDel="002B7634" w:rsidRDefault="00D71BBD">
      <w:pPr>
        <w:spacing w:after="0" w:line="259" w:lineRule="auto"/>
        <w:ind w:left="34" w:firstLine="0"/>
        <w:jc w:val="left"/>
        <w:rPr>
          <w:del w:id="48" w:author="Eerika Purgel" w:date="2024-06-10T19:41:00Z"/>
        </w:rPr>
      </w:pPr>
      <w:del w:id="49" w:author="Eerika Purgel" w:date="2024-06-10T19:41:00Z">
        <w:r w:rsidDel="002B7634">
          <w:delText xml:space="preserve"> </w:delText>
        </w:r>
      </w:del>
    </w:p>
    <w:p w14:paraId="316E8504" w14:textId="77777777" w:rsidR="00DD764E" w:rsidRDefault="00DD764E">
      <w:pPr>
        <w:sectPr w:rsidR="00DD764E">
          <w:pgSz w:w="11906" w:h="16838"/>
          <w:pgMar w:top="366" w:right="790" w:bottom="807" w:left="1668" w:header="708" w:footer="708" w:gutter="0"/>
          <w:cols w:space="708"/>
        </w:sectPr>
      </w:pPr>
    </w:p>
    <w:p w14:paraId="77F1BF92" w14:textId="77777777" w:rsidR="00DD764E" w:rsidRDefault="00D71BBD">
      <w:pPr>
        <w:spacing w:after="0" w:line="265" w:lineRule="auto"/>
        <w:ind w:left="10" w:right="-13" w:hanging="10"/>
        <w:jc w:val="right"/>
      </w:pPr>
      <w:r>
        <w:rPr>
          <w:sz w:val="20"/>
        </w:rPr>
        <w:lastRenderedPageBreak/>
        <w:t xml:space="preserve">KINNITATUD </w:t>
      </w:r>
    </w:p>
    <w:p w14:paraId="104F2B12" w14:textId="77777777" w:rsidR="00DD764E" w:rsidRDefault="00D71BBD">
      <w:pPr>
        <w:tabs>
          <w:tab w:val="right" w:pos="15726"/>
        </w:tabs>
        <w:spacing w:after="44" w:line="259" w:lineRule="auto"/>
        <w:ind w:left="-15" w:firstLine="0"/>
        <w:jc w:val="left"/>
      </w:pPr>
      <w:r>
        <w:t xml:space="preserve"> </w:t>
      </w:r>
      <w:r>
        <w:tab/>
      </w:r>
      <w:r>
        <w:rPr>
          <w:sz w:val="20"/>
        </w:rPr>
        <w:t xml:space="preserve">06.09.2023 käskkirjaga nr 1-2/23/374  </w:t>
      </w:r>
    </w:p>
    <w:p w14:paraId="4833FBB9" w14:textId="77777777" w:rsidR="00DD764E" w:rsidRDefault="00D71BBD">
      <w:pPr>
        <w:spacing w:after="657" w:line="265" w:lineRule="auto"/>
        <w:ind w:left="10" w:right="-13" w:hanging="10"/>
        <w:jc w:val="right"/>
      </w:pPr>
      <w:r>
        <w:rPr>
          <w:sz w:val="20"/>
        </w:rPr>
        <w:t xml:space="preserve">Lisa nr 2 </w:t>
      </w:r>
    </w:p>
    <w:p w14:paraId="0D4CCC2A" w14:textId="77777777" w:rsidR="00DD764E" w:rsidRDefault="00D71BBD">
      <w:pPr>
        <w:spacing w:after="14" w:line="249" w:lineRule="auto"/>
        <w:ind w:left="57" w:hanging="10"/>
        <w:jc w:val="left"/>
      </w:pPr>
      <w:r>
        <w:rPr>
          <w:b/>
        </w:rPr>
        <w:t>Toetuse andmine</w:t>
      </w:r>
      <w:r>
        <w:rPr>
          <w:b/>
          <w:i/>
        </w:rPr>
        <w:t xml:space="preserve"> </w:t>
      </w:r>
      <w:r>
        <w:rPr>
          <w:b/>
        </w:rPr>
        <w:t>maavarade kaevandamise ja töötlemise</w:t>
      </w:r>
      <w:r>
        <w:t xml:space="preserve"> </w:t>
      </w:r>
      <w:r>
        <w:rPr>
          <w:b/>
        </w:rPr>
        <w:t xml:space="preserve">pärandmõjude likvideerimiseks 2024–2029 tegevuskava ja eelarve </w:t>
      </w:r>
    </w:p>
    <w:p w14:paraId="6EB2EC4F" w14:textId="77777777" w:rsidR="00997947" w:rsidRPr="009A6870" w:rsidRDefault="00D71BBD" w:rsidP="00997947">
      <w:pPr>
        <w:spacing w:after="0" w:line="240" w:lineRule="auto"/>
        <w:rPr>
          <w:ins w:id="50" w:author="Eerika Purgel" w:date="2024-07-10T22:21:00Z" w16du:dateUtc="2024-07-10T19:21:00Z"/>
          <w:b/>
        </w:rPr>
      </w:pPr>
      <w:r>
        <w:rPr>
          <w:b/>
        </w:rPr>
        <w:t xml:space="preserve"> </w:t>
      </w:r>
    </w:p>
    <w:p w14:paraId="68508EE1" w14:textId="77777777" w:rsidR="00997947" w:rsidRPr="00BF273E" w:rsidRDefault="00997947" w:rsidP="00997947">
      <w:pPr>
        <w:spacing w:after="0" w:line="240" w:lineRule="auto"/>
        <w:ind w:left="-142" w:firstLine="142"/>
        <w:rPr>
          <w:ins w:id="51" w:author="Eerika Purgel" w:date="2024-07-10T22:21:00Z" w16du:dateUtc="2024-07-10T19:21:00Z"/>
          <w:rFonts w:eastAsiaTheme="minorHAnsi"/>
          <w:b/>
        </w:rPr>
      </w:pPr>
      <w:ins w:id="52" w:author="Eerika Purgel" w:date="2024-07-10T22:21:00Z" w16du:dateUtc="2024-07-10T19:21:00Z">
        <w:r w:rsidRPr="00BF273E">
          <w:rPr>
            <w:rFonts w:eastAsiaTheme="minorHAnsi"/>
            <w:b/>
          </w:rPr>
          <w:t>Projekti maksumus</w:t>
        </w:r>
      </w:ins>
    </w:p>
    <w:p w14:paraId="75863583" w14:textId="77777777" w:rsidR="00997947" w:rsidRPr="00BF273E" w:rsidRDefault="00997947" w:rsidP="00997947">
      <w:pPr>
        <w:spacing w:after="0" w:line="240" w:lineRule="auto"/>
        <w:ind w:left="-142" w:firstLine="142"/>
        <w:rPr>
          <w:ins w:id="53" w:author="Eerika Purgel" w:date="2024-07-10T22:21:00Z" w16du:dateUtc="2024-07-10T19:21:00Z"/>
          <w:rFonts w:eastAsiaTheme="minorHAnsi"/>
          <w:b/>
        </w:rPr>
      </w:pPr>
    </w:p>
    <w:tbl>
      <w:tblPr>
        <w:tblStyle w:val="Kontuurtabel"/>
        <w:tblW w:w="12191" w:type="dxa"/>
        <w:tblInd w:w="-5" w:type="dxa"/>
        <w:tblLayout w:type="fixed"/>
        <w:tblLook w:val="04A0" w:firstRow="1" w:lastRow="0" w:firstColumn="1" w:lastColumn="0" w:noHBand="0" w:noVBand="1"/>
      </w:tblPr>
      <w:tblGrid>
        <w:gridCol w:w="2151"/>
        <w:gridCol w:w="2020"/>
        <w:gridCol w:w="2208"/>
        <w:gridCol w:w="2268"/>
        <w:gridCol w:w="3544"/>
      </w:tblGrid>
      <w:tr w:rsidR="00997947" w:rsidRPr="00272EF4" w14:paraId="130CC26E" w14:textId="77777777" w:rsidTr="00100D19">
        <w:trPr>
          <w:trHeight w:val="422"/>
          <w:ins w:id="54" w:author="Eerika Purgel" w:date="2024-07-10T22:21:00Z"/>
        </w:trPr>
        <w:tc>
          <w:tcPr>
            <w:tcW w:w="2151" w:type="dxa"/>
            <w:vAlign w:val="center"/>
          </w:tcPr>
          <w:p w14:paraId="38BFD262" w14:textId="77777777" w:rsidR="00997947" w:rsidRPr="00272EF4" w:rsidRDefault="00997947" w:rsidP="00100D19">
            <w:pPr>
              <w:jc w:val="center"/>
              <w:rPr>
                <w:ins w:id="55" w:author="Eerika Purgel" w:date="2024-07-10T22:21:00Z" w16du:dateUtc="2024-07-10T19:21:00Z"/>
                <w:rFonts w:eastAsiaTheme="minorHAnsi"/>
                <w:b/>
                <w:sz w:val="24"/>
                <w:szCs w:val="24"/>
              </w:rPr>
            </w:pPr>
            <w:ins w:id="56" w:author="Eerika Purgel" w:date="2024-07-10T22:21:00Z" w16du:dateUtc="2024-07-10T19:21:00Z">
              <w:r w:rsidRPr="00272EF4">
                <w:rPr>
                  <w:rFonts w:eastAsiaTheme="minorHAnsi"/>
                  <w:b/>
                  <w:sz w:val="24"/>
                  <w:szCs w:val="24"/>
                </w:rPr>
                <w:t>Kogumaksumus (EUR)</w:t>
              </w:r>
            </w:ins>
          </w:p>
        </w:tc>
        <w:tc>
          <w:tcPr>
            <w:tcW w:w="2020" w:type="dxa"/>
            <w:vAlign w:val="center"/>
          </w:tcPr>
          <w:p w14:paraId="31F6D3BE" w14:textId="77777777" w:rsidR="00997947" w:rsidRPr="00272EF4" w:rsidRDefault="00997947" w:rsidP="00100D19">
            <w:pPr>
              <w:jc w:val="center"/>
              <w:rPr>
                <w:ins w:id="57" w:author="Eerika Purgel" w:date="2024-07-10T22:21:00Z" w16du:dateUtc="2024-07-10T19:21:00Z"/>
                <w:rFonts w:eastAsiaTheme="minorHAnsi"/>
                <w:b/>
                <w:sz w:val="24"/>
                <w:szCs w:val="24"/>
              </w:rPr>
            </w:pPr>
            <w:ins w:id="58" w:author="Eerika Purgel" w:date="2024-07-10T22:21:00Z" w16du:dateUtc="2024-07-10T19:21:00Z">
              <w:r w:rsidRPr="00272EF4">
                <w:rPr>
                  <w:rFonts w:eastAsiaTheme="minorHAnsi"/>
                  <w:b/>
                  <w:sz w:val="24"/>
                  <w:szCs w:val="24"/>
                </w:rPr>
                <w:t>Abikõlblik summa (EUR)</w:t>
              </w:r>
            </w:ins>
          </w:p>
        </w:tc>
        <w:tc>
          <w:tcPr>
            <w:tcW w:w="2208" w:type="dxa"/>
            <w:vAlign w:val="center"/>
          </w:tcPr>
          <w:p w14:paraId="6525E734" w14:textId="77777777" w:rsidR="00997947" w:rsidRPr="00272EF4" w:rsidRDefault="00997947" w:rsidP="00100D19">
            <w:pPr>
              <w:jc w:val="center"/>
              <w:rPr>
                <w:ins w:id="59" w:author="Eerika Purgel" w:date="2024-07-10T22:21:00Z" w16du:dateUtc="2024-07-10T19:21:00Z"/>
                <w:rFonts w:eastAsiaTheme="minorHAnsi"/>
                <w:b/>
                <w:sz w:val="24"/>
                <w:szCs w:val="24"/>
              </w:rPr>
            </w:pPr>
            <w:ins w:id="60" w:author="Eerika Purgel" w:date="2024-07-10T22:21:00Z" w16du:dateUtc="2024-07-10T19:21:00Z">
              <w:r w:rsidRPr="00272EF4">
                <w:rPr>
                  <w:rFonts w:eastAsiaTheme="minorHAnsi"/>
                  <w:b/>
                  <w:sz w:val="24"/>
                  <w:szCs w:val="24"/>
                </w:rPr>
                <w:t>Toetuse summa kokku (EUR)</w:t>
              </w:r>
            </w:ins>
          </w:p>
        </w:tc>
        <w:tc>
          <w:tcPr>
            <w:tcW w:w="2268" w:type="dxa"/>
            <w:vAlign w:val="center"/>
          </w:tcPr>
          <w:p w14:paraId="7A23A528" w14:textId="77777777" w:rsidR="00997947" w:rsidRPr="00272EF4" w:rsidRDefault="00997947" w:rsidP="00100D19">
            <w:pPr>
              <w:jc w:val="center"/>
              <w:rPr>
                <w:ins w:id="61" w:author="Eerika Purgel" w:date="2024-07-10T22:21:00Z" w16du:dateUtc="2024-07-10T19:21:00Z"/>
                <w:rFonts w:eastAsiaTheme="minorHAnsi"/>
                <w:b/>
                <w:sz w:val="24"/>
                <w:szCs w:val="24"/>
              </w:rPr>
            </w:pPr>
            <w:ins w:id="62" w:author="Eerika Purgel" w:date="2024-07-10T22:21:00Z" w16du:dateUtc="2024-07-10T19:21:00Z">
              <w:r w:rsidRPr="00272EF4">
                <w:rPr>
                  <w:rFonts w:eastAsiaTheme="minorHAnsi"/>
                  <w:b/>
                  <w:sz w:val="24"/>
                  <w:szCs w:val="24"/>
                </w:rPr>
                <w:t>Ühtekuuluvusfondi toetuse määr (%)</w:t>
              </w:r>
            </w:ins>
          </w:p>
        </w:tc>
        <w:tc>
          <w:tcPr>
            <w:tcW w:w="3544" w:type="dxa"/>
            <w:vAlign w:val="center"/>
          </w:tcPr>
          <w:p w14:paraId="4483E59E" w14:textId="77777777" w:rsidR="00997947" w:rsidRPr="00272EF4" w:rsidRDefault="00997947" w:rsidP="00100D19">
            <w:pPr>
              <w:jc w:val="center"/>
              <w:rPr>
                <w:ins w:id="63" w:author="Eerika Purgel" w:date="2024-07-10T22:21:00Z" w16du:dateUtc="2024-07-10T19:21:00Z"/>
                <w:rFonts w:eastAsiaTheme="minorHAnsi"/>
                <w:b/>
                <w:sz w:val="24"/>
                <w:szCs w:val="24"/>
              </w:rPr>
            </w:pPr>
            <w:ins w:id="64" w:author="Eerika Purgel" w:date="2024-07-10T22:21:00Z" w16du:dateUtc="2024-07-10T19:21:00Z">
              <w:r w:rsidRPr="00272EF4">
                <w:rPr>
                  <w:b/>
                  <w:bCs/>
                  <w:sz w:val="24"/>
                  <w:szCs w:val="24"/>
                  <w:lang w:eastAsia="et-EE"/>
                </w:rPr>
                <w:t>Riikliku kaasfinantseeringu määr (</w:t>
              </w:r>
              <w:r w:rsidRPr="00272EF4">
                <w:rPr>
                  <w:rFonts w:eastAsiaTheme="minorHAnsi"/>
                  <w:b/>
                  <w:sz w:val="24"/>
                  <w:szCs w:val="24"/>
                </w:rPr>
                <w:t>%)</w:t>
              </w:r>
            </w:ins>
          </w:p>
        </w:tc>
      </w:tr>
      <w:tr w:rsidR="00997947" w:rsidRPr="00272EF4" w14:paraId="17C5FB6A" w14:textId="77777777" w:rsidTr="00100D19">
        <w:trPr>
          <w:trHeight w:val="189"/>
          <w:ins w:id="65" w:author="Eerika Purgel" w:date="2024-07-10T22:21:00Z"/>
        </w:trPr>
        <w:tc>
          <w:tcPr>
            <w:tcW w:w="2151" w:type="dxa"/>
          </w:tcPr>
          <w:p w14:paraId="6B8BBC3E" w14:textId="77777777" w:rsidR="00997947" w:rsidRPr="00272EF4" w:rsidRDefault="00997947" w:rsidP="00100D19">
            <w:pPr>
              <w:jc w:val="center"/>
              <w:rPr>
                <w:ins w:id="66" w:author="Eerika Purgel" w:date="2024-07-10T22:21:00Z" w16du:dateUtc="2024-07-10T19:21:00Z"/>
                <w:rFonts w:eastAsiaTheme="minorHAnsi"/>
                <w:sz w:val="24"/>
                <w:szCs w:val="24"/>
              </w:rPr>
            </w:pPr>
            <w:ins w:id="67" w:author="Eerika Purgel" w:date="2024-07-10T22:21:00Z" w16du:dateUtc="2024-07-10T19:21:00Z">
              <w:r>
                <w:rPr>
                  <w:b/>
                  <w:sz w:val="24"/>
                  <w:szCs w:val="24"/>
                  <w:lang w:eastAsia="et-EE"/>
                </w:rPr>
                <w:t>1 941 176,47</w:t>
              </w:r>
            </w:ins>
          </w:p>
        </w:tc>
        <w:tc>
          <w:tcPr>
            <w:tcW w:w="2020" w:type="dxa"/>
          </w:tcPr>
          <w:p w14:paraId="6AC17EE5" w14:textId="77777777" w:rsidR="00997947" w:rsidRPr="00272EF4" w:rsidRDefault="00997947" w:rsidP="00100D19">
            <w:pPr>
              <w:jc w:val="center"/>
              <w:rPr>
                <w:ins w:id="68" w:author="Eerika Purgel" w:date="2024-07-10T22:21:00Z" w16du:dateUtc="2024-07-10T19:21:00Z"/>
                <w:rFonts w:eastAsiaTheme="minorHAnsi"/>
                <w:sz w:val="24"/>
                <w:szCs w:val="24"/>
              </w:rPr>
            </w:pPr>
            <w:ins w:id="69" w:author="Eerika Purgel" w:date="2024-07-10T22:21:00Z" w16du:dateUtc="2024-07-10T19:21:00Z">
              <w:r>
                <w:rPr>
                  <w:b/>
                  <w:sz w:val="24"/>
                  <w:szCs w:val="24"/>
                  <w:lang w:eastAsia="et-EE"/>
                </w:rPr>
                <w:t>1 941 176,47</w:t>
              </w:r>
            </w:ins>
          </w:p>
        </w:tc>
        <w:tc>
          <w:tcPr>
            <w:tcW w:w="2208" w:type="dxa"/>
          </w:tcPr>
          <w:p w14:paraId="1C2E1872" w14:textId="77777777" w:rsidR="00997947" w:rsidRPr="00272EF4" w:rsidRDefault="00997947" w:rsidP="00100D19">
            <w:pPr>
              <w:jc w:val="center"/>
              <w:rPr>
                <w:ins w:id="70" w:author="Eerika Purgel" w:date="2024-07-10T22:21:00Z" w16du:dateUtc="2024-07-10T19:21:00Z"/>
                <w:sz w:val="24"/>
                <w:szCs w:val="24"/>
              </w:rPr>
            </w:pPr>
            <w:ins w:id="71" w:author="Eerika Purgel" w:date="2024-07-10T22:21:00Z" w16du:dateUtc="2024-07-10T19:21:00Z">
              <w:r>
                <w:rPr>
                  <w:b/>
                  <w:sz w:val="24"/>
                  <w:szCs w:val="24"/>
                  <w:lang w:eastAsia="et-EE"/>
                </w:rPr>
                <w:t>1 941 176,47</w:t>
              </w:r>
            </w:ins>
          </w:p>
        </w:tc>
        <w:tc>
          <w:tcPr>
            <w:tcW w:w="2268" w:type="dxa"/>
            <w:vAlign w:val="center"/>
          </w:tcPr>
          <w:p w14:paraId="2F6C8D8E" w14:textId="77777777" w:rsidR="00997947" w:rsidRPr="00272EF4" w:rsidRDefault="00997947" w:rsidP="00100D19">
            <w:pPr>
              <w:jc w:val="center"/>
              <w:rPr>
                <w:ins w:id="72" w:author="Eerika Purgel" w:date="2024-07-10T22:21:00Z" w16du:dateUtc="2024-07-10T19:21:00Z"/>
                <w:rFonts w:eastAsiaTheme="minorHAnsi"/>
                <w:sz w:val="24"/>
                <w:szCs w:val="24"/>
              </w:rPr>
            </w:pPr>
            <w:ins w:id="73" w:author="Eerika Purgel" w:date="2024-07-10T22:21:00Z" w16du:dateUtc="2024-07-10T19:21:00Z">
              <w:r w:rsidRPr="00272EF4">
                <w:rPr>
                  <w:rFonts w:eastAsiaTheme="minorHAnsi"/>
                  <w:sz w:val="24"/>
                  <w:szCs w:val="24"/>
                </w:rPr>
                <w:t>85</w:t>
              </w:r>
            </w:ins>
          </w:p>
        </w:tc>
        <w:tc>
          <w:tcPr>
            <w:tcW w:w="3544" w:type="dxa"/>
          </w:tcPr>
          <w:p w14:paraId="727F46A4" w14:textId="77777777" w:rsidR="00997947" w:rsidRPr="00272EF4" w:rsidRDefault="00997947" w:rsidP="00100D19">
            <w:pPr>
              <w:jc w:val="center"/>
              <w:rPr>
                <w:ins w:id="74" w:author="Eerika Purgel" w:date="2024-07-10T22:21:00Z" w16du:dateUtc="2024-07-10T19:21:00Z"/>
                <w:rFonts w:eastAsiaTheme="minorHAnsi"/>
                <w:sz w:val="24"/>
                <w:szCs w:val="24"/>
              </w:rPr>
            </w:pPr>
            <w:ins w:id="75" w:author="Eerika Purgel" w:date="2024-07-10T22:21:00Z" w16du:dateUtc="2024-07-10T19:21:00Z">
              <w:r w:rsidRPr="00272EF4">
                <w:rPr>
                  <w:rFonts w:eastAsiaTheme="minorHAnsi"/>
                  <w:sz w:val="24"/>
                  <w:szCs w:val="24"/>
                </w:rPr>
                <w:t>15</w:t>
              </w:r>
            </w:ins>
          </w:p>
        </w:tc>
      </w:tr>
    </w:tbl>
    <w:p w14:paraId="214AD279" w14:textId="77777777" w:rsidR="00997947" w:rsidRPr="00272EF4" w:rsidRDefault="00997947" w:rsidP="00997947">
      <w:pPr>
        <w:tabs>
          <w:tab w:val="left" w:pos="2325"/>
        </w:tabs>
        <w:spacing w:after="0" w:line="240" w:lineRule="auto"/>
        <w:jc w:val="right"/>
        <w:rPr>
          <w:ins w:id="76" w:author="Eerika Purgel" w:date="2024-07-10T22:21:00Z" w16du:dateUtc="2024-07-10T19:21:00Z"/>
          <w:b/>
        </w:rPr>
      </w:pPr>
    </w:p>
    <w:p w14:paraId="4E7931F1" w14:textId="77777777" w:rsidR="00997947" w:rsidRPr="00272EF4" w:rsidRDefault="00997947" w:rsidP="00997947">
      <w:pPr>
        <w:spacing w:after="60" w:line="240" w:lineRule="auto"/>
        <w:rPr>
          <w:ins w:id="77" w:author="Eerika Purgel" w:date="2024-07-10T22:21:00Z" w16du:dateUtc="2024-07-10T19:21:00Z"/>
          <w:rFonts w:eastAsiaTheme="minorHAnsi"/>
          <w:b/>
        </w:rPr>
      </w:pPr>
      <w:ins w:id="78" w:author="Eerika Purgel" w:date="2024-07-10T22:21:00Z" w16du:dateUtc="2024-07-10T19:21:00Z">
        <w:r w:rsidRPr="00272EF4">
          <w:rPr>
            <w:rFonts w:eastAsiaTheme="minorHAnsi"/>
            <w:b/>
          </w:rPr>
          <w:t>Eelarve jaotus rahastajate lõikes</w:t>
        </w:r>
      </w:ins>
    </w:p>
    <w:p w14:paraId="1A7DB70E" w14:textId="77777777" w:rsidR="00997947" w:rsidRPr="00272EF4" w:rsidRDefault="00997947" w:rsidP="00997947">
      <w:pPr>
        <w:spacing w:after="60" w:line="240" w:lineRule="auto"/>
        <w:rPr>
          <w:ins w:id="79" w:author="Eerika Purgel" w:date="2024-07-10T22:21:00Z" w16du:dateUtc="2024-07-10T19:21:00Z"/>
          <w:rFonts w:eastAsiaTheme="minorHAnsi"/>
          <w:b/>
        </w:rPr>
      </w:pPr>
    </w:p>
    <w:tbl>
      <w:tblPr>
        <w:tblStyle w:val="Kontuurtabel"/>
        <w:tblW w:w="0" w:type="auto"/>
        <w:tblLook w:val="04A0" w:firstRow="1" w:lastRow="0" w:firstColumn="1" w:lastColumn="0" w:noHBand="0" w:noVBand="1"/>
      </w:tblPr>
      <w:tblGrid>
        <w:gridCol w:w="3256"/>
        <w:gridCol w:w="2693"/>
      </w:tblGrid>
      <w:tr w:rsidR="00997947" w:rsidRPr="00272EF4" w14:paraId="5F6C6D76" w14:textId="77777777" w:rsidTr="00100D19">
        <w:trPr>
          <w:trHeight w:val="308"/>
          <w:ins w:id="80" w:author="Eerika Purgel" w:date="2024-07-10T22:21:00Z"/>
        </w:trPr>
        <w:tc>
          <w:tcPr>
            <w:tcW w:w="3256" w:type="dxa"/>
            <w:vAlign w:val="center"/>
          </w:tcPr>
          <w:p w14:paraId="63E45905" w14:textId="77777777" w:rsidR="00997947" w:rsidRPr="00272EF4" w:rsidRDefault="00997947" w:rsidP="00100D19">
            <w:pPr>
              <w:spacing w:after="60"/>
              <w:jc w:val="center"/>
              <w:rPr>
                <w:ins w:id="81" w:author="Eerika Purgel" w:date="2024-07-10T22:21:00Z" w16du:dateUtc="2024-07-10T19:21:00Z"/>
                <w:rFonts w:eastAsiaTheme="minorHAnsi"/>
                <w:b/>
                <w:sz w:val="24"/>
                <w:szCs w:val="24"/>
              </w:rPr>
            </w:pPr>
            <w:ins w:id="82" w:author="Eerika Purgel" w:date="2024-07-10T22:21:00Z" w16du:dateUtc="2024-07-10T19:21:00Z">
              <w:r w:rsidRPr="00272EF4">
                <w:rPr>
                  <w:rFonts w:eastAsiaTheme="minorHAnsi"/>
                  <w:b/>
                  <w:sz w:val="24"/>
                  <w:szCs w:val="24"/>
                </w:rPr>
                <w:t>Rahastaja</w:t>
              </w:r>
            </w:ins>
          </w:p>
        </w:tc>
        <w:tc>
          <w:tcPr>
            <w:tcW w:w="2693" w:type="dxa"/>
            <w:vAlign w:val="center"/>
          </w:tcPr>
          <w:p w14:paraId="4A37F2DA" w14:textId="77777777" w:rsidR="00997947" w:rsidRPr="00272EF4" w:rsidRDefault="00997947" w:rsidP="00100D19">
            <w:pPr>
              <w:spacing w:after="60"/>
              <w:jc w:val="center"/>
              <w:rPr>
                <w:ins w:id="83" w:author="Eerika Purgel" w:date="2024-07-10T22:21:00Z" w16du:dateUtc="2024-07-10T19:21:00Z"/>
                <w:rFonts w:eastAsiaTheme="minorHAnsi"/>
                <w:b/>
                <w:sz w:val="24"/>
                <w:szCs w:val="24"/>
              </w:rPr>
            </w:pPr>
            <w:ins w:id="84" w:author="Eerika Purgel" w:date="2024-07-10T22:21:00Z" w16du:dateUtc="2024-07-10T19:21:00Z">
              <w:r w:rsidRPr="00272EF4">
                <w:rPr>
                  <w:rFonts w:eastAsiaTheme="minorHAnsi"/>
                  <w:b/>
                  <w:sz w:val="24"/>
                  <w:szCs w:val="24"/>
                </w:rPr>
                <w:t>Abikõlblik summa (EUR)</w:t>
              </w:r>
            </w:ins>
          </w:p>
        </w:tc>
      </w:tr>
      <w:tr w:rsidR="00997947" w:rsidRPr="00272EF4" w14:paraId="1532DA85" w14:textId="77777777" w:rsidTr="00100D19">
        <w:trPr>
          <w:trHeight w:val="318"/>
          <w:ins w:id="85" w:author="Eerika Purgel" w:date="2024-07-10T22:21:00Z"/>
        </w:trPr>
        <w:tc>
          <w:tcPr>
            <w:tcW w:w="3256" w:type="dxa"/>
          </w:tcPr>
          <w:p w14:paraId="5DB020A8" w14:textId="77777777" w:rsidR="00997947" w:rsidRPr="00272EF4" w:rsidRDefault="00997947" w:rsidP="00100D19">
            <w:pPr>
              <w:spacing w:after="60"/>
              <w:rPr>
                <w:ins w:id="86" w:author="Eerika Purgel" w:date="2024-07-10T22:21:00Z" w16du:dateUtc="2024-07-10T19:21:00Z"/>
                <w:rFonts w:eastAsiaTheme="minorHAnsi"/>
                <w:sz w:val="24"/>
                <w:szCs w:val="24"/>
              </w:rPr>
            </w:pPr>
            <w:ins w:id="87" w:author="Eerika Purgel" w:date="2024-07-10T22:21:00Z" w16du:dateUtc="2024-07-10T19:21:00Z">
              <w:r w:rsidRPr="00272EF4">
                <w:rPr>
                  <w:rFonts w:eastAsiaTheme="minorHAnsi"/>
                  <w:sz w:val="24"/>
                  <w:szCs w:val="24"/>
                </w:rPr>
                <w:t>Riiklik kaasfinantseering</w:t>
              </w:r>
            </w:ins>
          </w:p>
        </w:tc>
        <w:tc>
          <w:tcPr>
            <w:tcW w:w="2693" w:type="dxa"/>
            <w:vAlign w:val="center"/>
          </w:tcPr>
          <w:p w14:paraId="48E1B03C" w14:textId="77777777" w:rsidR="00997947" w:rsidRPr="00272EF4" w:rsidRDefault="00997947" w:rsidP="00100D19">
            <w:pPr>
              <w:spacing w:after="60"/>
              <w:jc w:val="right"/>
              <w:rPr>
                <w:ins w:id="88" w:author="Eerika Purgel" w:date="2024-07-10T22:21:00Z" w16du:dateUtc="2024-07-10T19:21:00Z"/>
                <w:rFonts w:eastAsiaTheme="minorHAnsi"/>
                <w:sz w:val="24"/>
                <w:szCs w:val="24"/>
              </w:rPr>
            </w:pPr>
            <w:ins w:id="89" w:author="Eerika Purgel" w:date="2024-07-10T22:21:00Z" w16du:dateUtc="2024-07-10T19:21:00Z">
              <w:r>
                <w:rPr>
                  <w:bCs/>
                  <w:sz w:val="24"/>
                  <w:szCs w:val="24"/>
                  <w:lang w:eastAsia="et-EE"/>
                </w:rPr>
                <w:t>291 176,47</w:t>
              </w:r>
            </w:ins>
          </w:p>
        </w:tc>
      </w:tr>
      <w:tr w:rsidR="00997947" w:rsidRPr="00272EF4" w14:paraId="5A9A6CE1" w14:textId="77777777" w:rsidTr="00100D19">
        <w:trPr>
          <w:trHeight w:val="308"/>
          <w:ins w:id="90" w:author="Eerika Purgel" w:date="2024-07-10T22:21:00Z"/>
        </w:trPr>
        <w:tc>
          <w:tcPr>
            <w:tcW w:w="3256" w:type="dxa"/>
          </w:tcPr>
          <w:p w14:paraId="5AF5E94C" w14:textId="77777777" w:rsidR="00997947" w:rsidRPr="00272EF4" w:rsidRDefault="00997947" w:rsidP="00100D19">
            <w:pPr>
              <w:spacing w:after="60"/>
              <w:rPr>
                <w:ins w:id="91" w:author="Eerika Purgel" w:date="2024-07-10T22:21:00Z" w16du:dateUtc="2024-07-10T19:21:00Z"/>
                <w:rFonts w:eastAsiaTheme="minorHAnsi"/>
                <w:sz w:val="24"/>
                <w:szCs w:val="24"/>
              </w:rPr>
            </w:pPr>
            <w:ins w:id="92" w:author="Eerika Purgel" w:date="2024-07-10T22:21:00Z" w16du:dateUtc="2024-07-10T19:21:00Z">
              <w:r w:rsidRPr="00272EF4">
                <w:rPr>
                  <w:rFonts w:eastAsiaTheme="minorHAnsi"/>
                  <w:sz w:val="24"/>
                  <w:szCs w:val="24"/>
                </w:rPr>
                <w:t>Ühtekuuluvusfond</w:t>
              </w:r>
            </w:ins>
          </w:p>
        </w:tc>
        <w:tc>
          <w:tcPr>
            <w:tcW w:w="2693" w:type="dxa"/>
            <w:vAlign w:val="center"/>
          </w:tcPr>
          <w:p w14:paraId="2703DF4E" w14:textId="77777777" w:rsidR="00997947" w:rsidRPr="00272EF4" w:rsidRDefault="00997947" w:rsidP="00100D19">
            <w:pPr>
              <w:jc w:val="right"/>
              <w:rPr>
                <w:ins w:id="93" w:author="Eerika Purgel" w:date="2024-07-10T22:21:00Z" w16du:dateUtc="2024-07-10T19:21:00Z"/>
                <w:rFonts w:eastAsiaTheme="minorHAnsi"/>
                <w:sz w:val="24"/>
                <w:szCs w:val="24"/>
              </w:rPr>
            </w:pPr>
            <w:ins w:id="94" w:author="Eerika Purgel" w:date="2024-07-10T22:21:00Z" w16du:dateUtc="2024-07-10T19:21:00Z">
              <w:r>
                <w:rPr>
                  <w:bCs/>
                  <w:sz w:val="24"/>
                  <w:szCs w:val="24"/>
                  <w:lang w:eastAsia="et-EE"/>
                </w:rPr>
                <w:t>1 650 000,00</w:t>
              </w:r>
            </w:ins>
          </w:p>
        </w:tc>
      </w:tr>
      <w:tr w:rsidR="00997947" w:rsidRPr="00272EF4" w14:paraId="44191E3D" w14:textId="77777777" w:rsidTr="00100D19">
        <w:trPr>
          <w:trHeight w:val="324"/>
          <w:ins w:id="95" w:author="Eerika Purgel" w:date="2024-07-10T22:21:00Z"/>
        </w:trPr>
        <w:tc>
          <w:tcPr>
            <w:tcW w:w="3256" w:type="dxa"/>
          </w:tcPr>
          <w:p w14:paraId="714FE0C2" w14:textId="77777777" w:rsidR="00997947" w:rsidRPr="00272EF4" w:rsidRDefault="00997947" w:rsidP="00100D19">
            <w:pPr>
              <w:spacing w:after="60"/>
              <w:rPr>
                <w:ins w:id="96" w:author="Eerika Purgel" w:date="2024-07-10T22:21:00Z" w16du:dateUtc="2024-07-10T19:21:00Z"/>
                <w:rFonts w:eastAsiaTheme="minorHAnsi"/>
                <w:sz w:val="24"/>
                <w:szCs w:val="24"/>
              </w:rPr>
            </w:pPr>
            <w:ins w:id="97" w:author="Eerika Purgel" w:date="2024-07-10T22:21:00Z" w16du:dateUtc="2024-07-10T19:21:00Z">
              <w:r w:rsidRPr="00272EF4">
                <w:rPr>
                  <w:rFonts w:eastAsiaTheme="minorHAnsi"/>
                  <w:sz w:val="24"/>
                  <w:szCs w:val="24"/>
                </w:rPr>
                <w:t>Toetus kokku</w:t>
              </w:r>
            </w:ins>
          </w:p>
        </w:tc>
        <w:tc>
          <w:tcPr>
            <w:tcW w:w="2693" w:type="dxa"/>
            <w:vAlign w:val="center"/>
          </w:tcPr>
          <w:p w14:paraId="206E5755" w14:textId="77777777" w:rsidR="00997947" w:rsidRPr="00272EF4" w:rsidRDefault="00997947" w:rsidP="00100D19">
            <w:pPr>
              <w:jc w:val="right"/>
              <w:rPr>
                <w:ins w:id="98" w:author="Eerika Purgel" w:date="2024-07-10T22:21:00Z" w16du:dateUtc="2024-07-10T19:21:00Z"/>
                <w:rFonts w:eastAsiaTheme="minorHAnsi"/>
                <w:sz w:val="24"/>
                <w:szCs w:val="24"/>
              </w:rPr>
            </w:pPr>
            <w:ins w:id="99" w:author="Eerika Purgel" w:date="2024-07-10T22:21:00Z" w16du:dateUtc="2024-07-10T19:21:00Z">
              <w:r>
                <w:rPr>
                  <w:b/>
                  <w:sz w:val="24"/>
                  <w:szCs w:val="24"/>
                  <w:lang w:eastAsia="et-EE"/>
                </w:rPr>
                <w:t>1 941 176,47</w:t>
              </w:r>
            </w:ins>
          </w:p>
        </w:tc>
      </w:tr>
      <w:tr w:rsidR="00997947" w:rsidRPr="00272EF4" w14:paraId="1AA97F7A" w14:textId="77777777" w:rsidTr="00100D19">
        <w:trPr>
          <w:trHeight w:val="68"/>
          <w:ins w:id="100" w:author="Eerika Purgel" w:date="2024-07-10T22:21:00Z"/>
        </w:trPr>
        <w:tc>
          <w:tcPr>
            <w:tcW w:w="3256" w:type="dxa"/>
          </w:tcPr>
          <w:p w14:paraId="12A9D325" w14:textId="77777777" w:rsidR="00997947" w:rsidRPr="00272EF4" w:rsidRDefault="00997947" w:rsidP="00100D19">
            <w:pPr>
              <w:spacing w:after="60"/>
              <w:rPr>
                <w:ins w:id="101" w:author="Eerika Purgel" w:date="2024-07-10T22:21:00Z" w16du:dateUtc="2024-07-10T19:21:00Z"/>
                <w:rFonts w:eastAsiaTheme="minorHAnsi"/>
                <w:sz w:val="24"/>
                <w:szCs w:val="24"/>
              </w:rPr>
            </w:pPr>
            <w:ins w:id="102" w:author="Eerika Purgel" w:date="2024-07-10T22:21:00Z" w16du:dateUtc="2024-07-10T19:21:00Z">
              <w:r w:rsidRPr="00272EF4">
                <w:rPr>
                  <w:rFonts w:eastAsiaTheme="minorHAnsi"/>
                  <w:sz w:val="24"/>
                  <w:szCs w:val="24"/>
                </w:rPr>
                <w:t>KOKKU</w:t>
              </w:r>
            </w:ins>
          </w:p>
        </w:tc>
        <w:tc>
          <w:tcPr>
            <w:tcW w:w="2693" w:type="dxa"/>
            <w:vAlign w:val="center"/>
          </w:tcPr>
          <w:p w14:paraId="1815E2C6" w14:textId="77777777" w:rsidR="00997947" w:rsidRPr="00272EF4" w:rsidRDefault="00997947" w:rsidP="00100D19">
            <w:pPr>
              <w:jc w:val="right"/>
              <w:rPr>
                <w:ins w:id="103" w:author="Eerika Purgel" w:date="2024-07-10T22:21:00Z" w16du:dateUtc="2024-07-10T19:21:00Z"/>
                <w:rFonts w:eastAsiaTheme="minorHAnsi"/>
                <w:sz w:val="24"/>
                <w:szCs w:val="24"/>
              </w:rPr>
            </w:pPr>
            <w:ins w:id="104" w:author="Eerika Purgel" w:date="2024-07-10T22:21:00Z" w16du:dateUtc="2024-07-10T19:21:00Z">
              <w:r>
                <w:rPr>
                  <w:b/>
                  <w:sz w:val="24"/>
                  <w:szCs w:val="24"/>
                  <w:lang w:eastAsia="et-EE"/>
                </w:rPr>
                <w:t>1 941 176,47</w:t>
              </w:r>
            </w:ins>
          </w:p>
        </w:tc>
      </w:tr>
    </w:tbl>
    <w:p w14:paraId="738C31FA" w14:textId="77777777" w:rsidR="00997947" w:rsidRPr="00272EF4" w:rsidRDefault="00997947" w:rsidP="00997947">
      <w:pPr>
        <w:tabs>
          <w:tab w:val="left" w:pos="2325"/>
        </w:tabs>
        <w:spacing w:after="0" w:line="240" w:lineRule="auto"/>
        <w:rPr>
          <w:ins w:id="105" w:author="Eerika Purgel" w:date="2024-07-10T22:21:00Z" w16du:dateUtc="2024-07-10T19:21:00Z"/>
        </w:rPr>
      </w:pPr>
    </w:p>
    <w:p w14:paraId="646628AC" w14:textId="77777777" w:rsidR="00997947" w:rsidRPr="00525961" w:rsidRDefault="00997947" w:rsidP="00997947">
      <w:pPr>
        <w:rPr>
          <w:ins w:id="106" w:author="Eerika Purgel" w:date="2024-07-10T22:21:00Z" w16du:dateUtc="2024-07-10T19:21:00Z"/>
        </w:rPr>
      </w:pPr>
      <w:ins w:id="107" w:author="Eerika Purgel" w:date="2024-07-10T22:21:00Z" w16du:dateUtc="2024-07-10T19:21:00Z">
        <w:r w:rsidRPr="00525961">
          <w:br w:type="page"/>
        </w:r>
      </w:ins>
    </w:p>
    <w:p w14:paraId="3E333B35" w14:textId="77777777" w:rsidR="00997947" w:rsidRDefault="00997947" w:rsidP="00997947">
      <w:pPr>
        <w:tabs>
          <w:tab w:val="left" w:pos="2325"/>
        </w:tabs>
        <w:spacing w:after="0" w:line="240" w:lineRule="auto"/>
        <w:rPr>
          <w:ins w:id="108" w:author="Eerika Purgel" w:date="2024-07-10T22:21:00Z" w16du:dateUtc="2024-07-10T19:21:00Z"/>
        </w:rPr>
      </w:pPr>
    </w:p>
    <w:tbl>
      <w:tblPr>
        <w:tblW w:w="135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101"/>
        <w:gridCol w:w="3969"/>
        <w:gridCol w:w="1559"/>
        <w:gridCol w:w="2268"/>
        <w:gridCol w:w="1701"/>
      </w:tblGrid>
      <w:tr w:rsidR="00997947" w:rsidRPr="00B419A8" w14:paraId="0F218F6D" w14:textId="77777777" w:rsidTr="00100D19">
        <w:trPr>
          <w:trHeight w:val="717"/>
          <w:ins w:id="109" w:author="Eerika Purgel" w:date="2024-07-10T22:21:00Z"/>
        </w:trPr>
        <w:tc>
          <w:tcPr>
            <w:tcW w:w="4101" w:type="dxa"/>
            <w:shd w:val="clear" w:color="auto" w:fill="auto"/>
            <w:vAlign w:val="center"/>
          </w:tcPr>
          <w:p w14:paraId="4E73293C" w14:textId="77777777" w:rsidR="00997947" w:rsidRPr="00B419A8" w:rsidRDefault="00997947" w:rsidP="00100D19">
            <w:pPr>
              <w:spacing w:after="0" w:line="240" w:lineRule="auto"/>
              <w:jc w:val="center"/>
              <w:rPr>
                <w:ins w:id="110" w:author="Eerika Purgel" w:date="2024-07-10T22:21:00Z" w16du:dateUtc="2024-07-10T19:21:00Z"/>
                <w:b/>
                <w:bCs/>
              </w:rPr>
            </w:pPr>
            <w:ins w:id="111" w:author="Eerika Purgel" w:date="2024-07-10T22:21:00Z" w16du:dateUtc="2024-07-10T19:21:00Z">
              <w:r w:rsidRPr="00B419A8">
                <w:rPr>
                  <w:b/>
                  <w:bCs/>
                </w:rPr>
                <w:t>Tegevuse nimetus:</w:t>
              </w:r>
            </w:ins>
          </w:p>
        </w:tc>
        <w:tc>
          <w:tcPr>
            <w:tcW w:w="3969" w:type="dxa"/>
            <w:shd w:val="clear" w:color="auto" w:fill="auto"/>
            <w:vAlign w:val="center"/>
            <w:hideMark/>
          </w:tcPr>
          <w:p w14:paraId="3301B97D" w14:textId="77777777" w:rsidR="00997947" w:rsidRPr="00B419A8" w:rsidRDefault="00997947" w:rsidP="00100D19">
            <w:pPr>
              <w:spacing w:after="0" w:line="240" w:lineRule="auto"/>
              <w:jc w:val="center"/>
              <w:rPr>
                <w:ins w:id="112" w:author="Eerika Purgel" w:date="2024-07-10T22:21:00Z" w16du:dateUtc="2024-07-10T19:21:00Z"/>
                <w:b/>
                <w:bCs/>
              </w:rPr>
            </w:pPr>
            <w:ins w:id="113" w:author="Eerika Purgel" w:date="2024-07-10T22:21:00Z" w16du:dateUtc="2024-07-10T19:21:00Z">
              <w:r>
                <w:rPr>
                  <w:b/>
                  <w:bCs/>
                </w:rPr>
                <w:t>Rakenduskava väljund</w:t>
              </w:r>
              <w:r w:rsidRPr="00B419A8">
                <w:rPr>
                  <w:b/>
                  <w:bCs/>
                </w:rPr>
                <w:t>näitaja: 01.01.202</w:t>
              </w:r>
              <w:r>
                <w:rPr>
                  <w:b/>
                  <w:bCs/>
                </w:rPr>
                <w:t>4</w:t>
              </w:r>
              <w:r w:rsidRPr="00B419A8">
                <w:rPr>
                  <w:b/>
                  <w:bCs/>
                </w:rPr>
                <w:sym w:font="Symbol" w:char="F02D"/>
              </w:r>
              <w:r w:rsidRPr="00B419A8">
                <w:rPr>
                  <w:b/>
                  <w:bCs/>
                </w:rPr>
                <w:t>31.12.2029</w:t>
              </w:r>
            </w:ins>
          </w:p>
        </w:tc>
        <w:tc>
          <w:tcPr>
            <w:tcW w:w="1559" w:type="dxa"/>
            <w:shd w:val="clear" w:color="auto" w:fill="auto"/>
            <w:vAlign w:val="center"/>
            <w:hideMark/>
          </w:tcPr>
          <w:p w14:paraId="6435D051" w14:textId="77777777" w:rsidR="00997947" w:rsidRPr="00B419A8" w:rsidRDefault="00997947" w:rsidP="00100D19">
            <w:pPr>
              <w:spacing w:after="0" w:line="240" w:lineRule="auto"/>
              <w:jc w:val="center"/>
              <w:rPr>
                <w:ins w:id="114" w:author="Eerika Purgel" w:date="2024-07-10T22:21:00Z" w16du:dateUtc="2024-07-10T19:21:00Z"/>
                <w:b/>
                <w:bCs/>
              </w:rPr>
            </w:pPr>
          </w:p>
        </w:tc>
        <w:tc>
          <w:tcPr>
            <w:tcW w:w="2268" w:type="dxa"/>
            <w:shd w:val="clear" w:color="auto" w:fill="auto"/>
            <w:vAlign w:val="center"/>
            <w:hideMark/>
          </w:tcPr>
          <w:p w14:paraId="7F85A071" w14:textId="77777777" w:rsidR="00997947" w:rsidRPr="00B419A8" w:rsidRDefault="00997947" w:rsidP="00100D19">
            <w:pPr>
              <w:spacing w:after="0" w:line="240" w:lineRule="auto"/>
              <w:jc w:val="center"/>
              <w:rPr>
                <w:ins w:id="115" w:author="Eerika Purgel" w:date="2024-07-10T22:21:00Z" w16du:dateUtc="2024-07-10T19:21:00Z"/>
                <w:b/>
                <w:bCs/>
              </w:rPr>
            </w:pPr>
          </w:p>
        </w:tc>
        <w:tc>
          <w:tcPr>
            <w:tcW w:w="1701" w:type="dxa"/>
            <w:shd w:val="clear" w:color="auto" w:fill="auto"/>
            <w:vAlign w:val="center"/>
            <w:hideMark/>
          </w:tcPr>
          <w:p w14:paraId="44691A45" w14:textId="77777777" w:rsidR="00997947" w:rsidRPr="00B419A8" w:rsidRDefault="00997947" w:rsidP="00100D19">
            <w:pPr>
              <w:spacing w:after="0" w:line="240" w:lineRule="auto"/>
              <w:jc w:val="center"/>
              <w:rPr>
                <w:ins w:id="116" w:author="Eerika Purgel" w:date="2024-07-10T22:21:00Z" w16du:dateUtc="2024-07-10T19:21:00Z"/>
                <w:b/>
                <w:bCs/>
              </w:rPr>
            </w:pPr>
          </w:p>
        </w:tc>
      </w:tr>
      <w:tr w:rsidR="00997947" w:rsidRPr="00B419A8" w14:paraId="590C826E" w14:textId="77777777" w:rsidTr="00100D19">
        <w:trPr>
          <w:trHeight w:val="717"/>
          <w:ins w:id="117" w:author="Eerika Purgel" w:date="2024-07-10T22:21:00Z"/>
        </w:trPr>
        <w:tc>
          <w:tcPr>
            <w:tcW w:w="4101" w:type="dxa"/>
            <w:vMerge w:val="restart"/>
            <w:shd w:val="clear" w:color="auto" w:fill="auto"/>
            <w:vAlign w:val="center"/>
          </w:tcPr>
          <w:p w14:paraId="15881195" w14:textId="77777777" w:rsidR="00997947" w:rsidRPr="00375B68" w:rsidRDefault="00997947" w:rsidP="00100D19">
            <w:pPr>
              <w:rPr>
                <w:ins w:id="118" w:author="Eerika Purgel" w:date="2024-07-10T22:21:00Z" w16du:dateUtc="2024-07-10T19:21:00Z"/>
                <w:b/>
                <w:bCs/>
              </w:rPr>
            </w:pPr>
            <w:ins w:id="119" w:author="Eerika Purgel" w:date="2024-07-10T22:21:00Z" w16du:dateUtc="2024-07-10T19:21:00Z">
              <w:r w:rsidRPr="00941D8B">
                <w:t>Pärandmõjude likvideerimine</w:t>
              </w:r>
              <w:r>
                <w:rPr>
                  <w:rFonts w:eastAsia="Calibri"/>
                </w:rPr>
                <w:t xml:space="preserve"> (t</w:t>
              </w:r>
              <w:r w:rsidRPr="00FB0955">
                <w:rPr>
                  <w:rFonts w:eastAsia="Calibri"/>
                </w:rPr>
                <w:t>oorme allikate taastamine</w:t>
              </w:r>
              <w:r>
                <w:rPr>
                  <w:rFonts w:eastAsia="Calibri"/>
                </w:rPr>
                <w:t>)</w:t>
              </w:r>
            </w:ins>
          </w:p>
        </w:tc>
        <w:tc>
          <w:tcPr>
            <w:tcW w:w="3969" w:type="dxa"/>
            <w:vMerge w:val="restart"/>
            <w:shd w:val="clear" w:color="auto" w:fill="auto"/>
            <w:vAlign w:val="center"/>
          </w:tcPr>
          <w:p w14:paraId="20173176" w14:textId="77777777" w:rsidR="00997947" w:rsidRPr="00B419A8" w:rsidRDefault="00997947" w:rsidP="00100D19">
            <w:pPr>
              <w:spacing w:after="0" w:line="240" w:lineRule="auto"/>
              <w:jc w:val="center"/>
              <w:rPr>
                <w:ins w:id="120" w:author="Eerika Purgel" w:date="2024-07-10T22:21:00Z" w16du:dateUtc="2024-07-10T19:21:00Z"/>
                <w:b/>
                <w:bCs/>
              </w:rPr>
            </w:pPr>
            <w:ins w:id="121" w:author="Eerika Purgel" w:date="2024-07-10T22:21:00Z" w16du:dateUtc="2024-07-10T19:21:00Z">
              <w:r w:rsidRPr="0004035C">
                <w:rPr>
                  <w:rFonts w:eastAsia="Calibri"/>
                </w:rPr>
                <w:t xml:space="preserve">Investeeringud ringmajanduse </w:t>
              </w:r>
              <w:r w:rsidRPr="00C952EE">
                <w:rPr>
                  <w:rFonts w:eastAsia="Calibri"/>
                </w:rPr>
                <w:t xml:space="preserve">arendamisse </w:t>
              </w:r>
              <w:r w:rsidRPr="00C952EE">
                <w:t>(eurodes</w:t>
              </w:r>
              <w:r w:rsidRPr="00C952EE">
                <w:rPr>
                  <w:rFonts w:eastAsia="Calibri"/>
                </w:rPr>
                <w:t>)</w:t>
              </w:r>
            </w:ins>
          </w:p>
        </w:tc>
        <w:tc>
          <w:tcPr>
            <w:tcW w:w="1559" w:type="dxa"/>
            <w:shd w:val="clear" w:color="auto" w:fill="auto"/>
            <w:vAlign w:val="center"/>
          </w:tcPr>
          <w:p w14:paraId="34D1356A" w14:textId="77777777" w:rsidR="00997947" w:rsidRPr="00B419A8" w:rsidRDefault="00997947" w:rsidP="00100D19">
            <w:pPr>
              <w:spacing w:after="0" w:line="240" w:lineRule="auto"/>
              <w:rPr>
                <w:ins w:id="122" w:author="Eerika Purgel" w:date="2024-07-10T22:21:00Z" w16du:dateUtc="2024-07-10T19:21:00Z"/>
                <w:b/>
                <w:bCs/>
              </w:rPr>
            </w:pPr>
            <w:ins w:id="123" w:author="Eerika Purgel" w:date="2024-07-10T22:21:00Z" w16du:dateUtc="2024-07-10T19:21:00Z">
              <w:r w:rsidRPr="00B419A8">
                <w:rPr>
                  <w:b/>
                  <w:bCs/>
                </w:rPr>
                <w:t>Abikõlblik kogusumma (EUR)</w:t>
              </w:r>
            </w:ins>
          </w:p>
        </w:tc>
        <w:tc>
          <w:tcPr>
            <w:tcW w:w="2268" w:type="dxa"/>
            <w:shd w:val="clear" w:color="auto" w:fill="auto"/>
            <w:vAlign w:val="center"/>
          </w:tcPr>
          <w:p w14:paraId="58FAEA2A" w14:textId="77777777" w:rsidR="00997947" w:rsidRDefault="00997947" w:rsidP="00100D19">
            <w:pPr>
              <w:spacing w:after="0" w:line="240" w:lineRule="auto"/>
              <w:rPr>
                <w:ins w:id="124" w:author="Eerika Purgel" w:date="2024-07-10T22:21:00Z" w16du:dateUtc="2024-07-10T19:21:00Z"/>
                <w:b/>
                <w:bCs/>
              </w:rPr>
            </w:pPr>
            <w:ins w:id="125" w:author="Eerika Purgel" w:date="2024-07-10T22:21:00Z" w16du:dateUtc="2024-07-10T19:21:00Z">
              <w:r w:rsidRPr="00B419A8">
                <w:rPr>
                  <w:b/>
                  <w:bCs/>
                </w:rPr>
                <w:t>Ühtekuuluvusfondi toetus</w:t>
              </w:r>
            </w:ins>
          </w:p>
          <w:p w14:paraId="2CF6321D" w14:textId="77777777" w:rsidR="00997947" w:rsidRPr="00B419A8" w:rsidRDefault="00997947" w:rsidP="00100D19">
            <w:pPr>
              <w:spacing w:after="0" w:line="240" w:lineRule="auto"/>
              <w:rPr>
                <w:ins w:id="126" w:author="Eerika Purgel" w:date="2024-07-10T22:21:00Z" w16du:dateUtc="2024-07-10T19:21:00Z"/>
                <w:b/>
                <w:bCs/>
              </w:rPr>
            </w:pPr>
            <w:ins w:id="127" w:author="Eerika Purgel" w:date="2024-07-10T22:21:00Z" w16du:dateUtc="2024-07-10T19:21:00Z">
              <w:r w:rsidRPr="00B419A8">
                <w:rPr>
                  <w:b/>
                  <w:bCs/>
                </w:rPr>
                <w:t>(EUR)</w:t>
              </w:r>
            </w:ins>
          </w:p>
        </w:tc>
        <w:tc>
          <w:tcPr>
            <w:tcW w:w="1701" w:type="dxa"/>
            <w:shd w:val="clear" w:color="auto" w:fill="auto"/>
            <w:vAlign w:val="center"/>
          </w:tcPr>
          <w:p w14:paraId="7BED48BD" w14:textId="77777777" w:rsidR="00997947" w:rsidRPr="00B419A8" w:rsidRDefault="00997947" w:rsidP="00100D19">
            <w:pPr>
              <w:spacing w:after="0" w:line="240" w:lineRule="auto"/>
              <w:rPr>
                <w:ins w:id="128" w:author="Eerika Purgel" w:date="2024-07-10T22:21:00Z" w16du:dateUtc="2024-07-10T19:21:00Z"/>
                <w:b/>
                <w:bCs/>
              </w:rPr>
            </w:pPr>
            <w:ins w:id="129" w:author="Eerika Purgel" w:date="2024-07-10T22:21:00Z" w16du:dateUtc="2024-07-10T19:21:00Z">
              <w:r w:rsidRPr="00B419A8">
                <w:rPr>
                  <w:b/>
                  <w:bCs/>
                </w:rPr>
                <w:t>Riiklik kaas-finantseering (EUR)</w:t>
              </w:r>
            </w:ins>
          </w:p>
        </w:tc>
      </w:tr>
      <w:tr w:rsidR="00997947" w:rsidRPr="00B419A8" w14:paraId="7025D151" w14:textId="77777777" w:rsidTr="00100D19">
        <w:trPr>
          <w:trHeight w:val="422"/>
          <w:ins w:id="130" w:author="Eerika Purgel" w:date="2024-07-10T22:21:00Z"/>
        </w:trPr>
        <w:tc>
          <w:tcPr>
            <w:tcW w:w="4101" w:type="dxa"/>
            <w:vMerge/>
            <w:shd w:val="clear" w:color="auto" w:fill="auto"/>
            <w:vAlign w:val="center"/>
            <w:hideMark/>
          </w:tcPr>
          <w:p w14:paraId="4FF494E5" w14:textId="77777777" w:rsidR="00997947" w:rsidRPr="00B419A8" w:rsidRDefault="00997947" w:rsidP="00100D19">
            <w:pPr>
              <w:rPr>
                <w:ins w:id="131" w:author="Eerika Purgel" w:date="2024-07-10T22:21:00Z" w16du:dateUtc="2024-07-10T19:21:00Z"/>
                <w:b/>
              </w:rPr>
            </w:pPr>
          </w:p>
        </w:tc>
        <w:tc>
          <w:tcPr>
            <w:tcW w:w="3969" w:type="dxa"/>
            <w:vMerge/>
            <w:shd w:val="clear" w:color="auto" w:fill="auto"/>
            <w:vAlign w:val="center"/>
            <w:hideMark/>
          </w:tcPr>
          <w:p w14:paraId="7500F459" w14:textId="77777777" w:rsidR="00997947" w:rsidRPr="00B419A8" w:rsidRDefault="00997947" w:rsidP="00100D19">
            <w:pPr>
              <w:spacing w:after="0" w:line="240" w:lineRule="auto"/>
              <w:rPr>
                <w:ins w:id="132" w:author="Eerika Purgel" w:date="2024-07-10T22:21:00Z" w16du:dateUtc="2024-07-10T19:21:00Z"/>
              </w:rPr>
            </w:pPr>
          </w:p>
        </w:tc>
        <w:tc>
          <w:tcPr>
            <w:tcW w:w="1559" w:type="dxa"/>
            <w:shd w:val="clear" w:color="auto" w:fill="auto"/>
            <w:vAlign w:val="center"/>
          </w:tcPr>
          <w:p w14:paraId="40AAEE65" w14:textId="77777777" w:rsidR="00997947" w:rsidRPr="002C30CB" w:rsidRDefault="00997947" w:rsidP="00100D19">
            <w:pPr>
              <w:spacing w:after="0" w:line="240" w:lineRule="auto"/>
              <w:jc w:val="right"/>
              <w:rPr>
                <w:ins w:id="133" w:author="Eerika Purgel" w:date="2024-07-10T22:21:00Z" w16du:dateUtc="2024-07-10T19:21:00Z"/>
              </w:rPr>
            </w:pPr>
            <w:ins w:id="134" w:author="Eerika Purgel" w:date="2024-07-10T22:21:00Z" w16du:dateUtc="2024-07-10T19:21:00Z">
              <w:r w:rsidRPr="002C30CB">
                <w:t>1</w:t>
              </w:r>
              <w:r>
                <w:t> 778 163,97</w:t>
              </w:r>
            </w:ins>
          </w:p>
        </w:tc>
        <w:tc>
          <w:tcPr>
            <w:tcW w:w="2268" w:type="dxa"/>
            <w:shd w:val="clear" w:color="auto" w:fill="auto"/>
            <w:vAlign w:val="center"/>
          </w:tcPr>
          <w:p w14:paraId="78888077" w14:textId="77777777" w:rsidR="00997947" w:rsidRPr="002C30CB" w:rsidRDefault="00997947" w:rsidP="00100D19">
            <w:pPr>
              <w:spacing w:after="0" w:line="240" w:lineRule="auto"/>
              <w:jc w:val="right"/>
              <w:rPr>
                <w:ins w:id="135" w:author="Eerika Purgel" w:date="2024-07-10T22:21:00Z" w16du:dateUtc="2024-07-10T19:21:00Z"/>
              </w:rPr>
            </w:pPr>
            <w:ins w:id="136" w:author="Eerika Purgel" w:date="2024-07-10T22:21:00Z" w16du:dateUtc="2024-07-10T19:21:00Z">
              <w:r>
                <w:t>1 511 439,37</w:t>
              </w:r>
            </w:ins>
          </w:p>
        </w:tc>
        <w:tc>
          <w:tcPr>
            <w:tcW w:w="1701" w:type="dxa"/>
            <w:shd w:val="clear" w:color="auto" w:fill="auto"/>
            <w:vAlign w:val="center"/>
          </w:tcPr>
          <w:p w14:paraId="27B54506" w14:textId="77777777" w:rsidR="00997947" w:rsidRPr="002C30CB" w:rsidRDefault="00997947" w:rsidP="00100D19">
            <w:pPr>
              <w:spacing w:after="0" w:line="240" w:lineRule="auto"/>
              <w:jc w:val="right"/>
              <w:rPr>
                <w:ins w:id="137" w:author="Eerika Purgel" w:date="2024-07-10T22:21:00Z" w16du:dateUtc="2024-07-10T19:21:00Z"/>
              </w:rPr>
            </w:pPr>
            <w:ins w:id="138" w:author="Eerika Purgel" w:date="2024-07-10T22:21:00Z" w16du:dateUtc="2024-07-10T19:21:00Z">
              <w:r>
                <w:t>266 724,60</w:t>
              </w:r>
            </w:ins>
          </w:p>
        </w:tc>
      </w:tr>
      <w:tr w:rsidR="00997947" w:rsidRPr="00B419A8" w14:paraId="69D2815D" w14:textId="77777777" w:rsidTr="00100D19">
        <w:trPr>
          <w:trHeight w:val="419"/>
          <w:ins w:id="139" w:author="Eerika Purgel" w:date="2024-07-10T22:21:00Z"/>
        </w:trPr>
        <w:tc>
          <w:tcPr>
            <w:tcW w:w="4101" w:type="dxa"/>
            <w:shd w:val="clear" w:color="auto" w:fill="auto"/>
            <w:vAlign w:val="center"/>
            <w:hideMark/>
          </w:tcPr>
          <w:p w14:paraId="75DBFDF8" w14:textId="77777777" w:rsidR="00997947" w:rsidRPr="00B419A8" w:rsidRDefault="00997947" w:rsidP="00100D19">
            <w:pPr>
              <w:spacing w:after="0" w:line="240" w:lineRule="auto"/>
              <w:rPr>
                <w:ins w:id="140" w:author="Eerika Purgel" w:date="2024-07-10T22:21:00Z" w16du:dateUtc="2024-07-10T19:21:00Z"/>
              </w:rPr>
            </w:pPr>
            <w:ins w:id="141" w:author="Eerika Purgel" w:date="2024-07-10T22:21:00Z" w16du:dateUtc="2024-07-10T19:21:00Z">
              <w:r w:rsidRPr="00B419A8">
                <w:t>Otsene personalikulu</w:t>
              </w:r>
            </w:ins>
          </w:p>
        </w:tc>
        <w:tc>
          <w:tcPr>
            <w:tcW w:w="3969" w:type="dxa"/>
            <w:vMerge/>
            <w:shd w:val="clear" w:color="auto" w:fill="auto"/>
            <w:vAlign w:val="center"/>
            <w:hideMark/>
          </w:tcPr>
          <w:p w14:paraId="13AB0284" w14:textId="77777777" w:rsidR="00997947" w:rsidRPr="00B419A8" w:rsidRDefault="00997947" w:rsidP="00100D19">
            <w:pPr>
              <w:spacing w:after="0" w:line="240" w:lineRule="auto"/>
              <w:rPr>
                <w:ins w:id="142" w:author="Eerika Purgel" w:date="2024-07-10T22:21:00Z" w16du:dateUtc="2024-07-10T19:21:00Z"/>
              </w:rPr>
            </w:pPr>
          </w:p>
        </w:tc>
        <w:tc>
          <w:tcPr>
            <w:tcW w:w="1559" w:type="dxa"/>
            <w:shd w:val="clear" w:color="auto" w:fill="auto"/>
            <w:noWrap/>
            <w:vAlign w:val="center"/>
          </w:tcPr>
          <w:p w14:paraId="228C3954" w14:textId="77777777" w:rsidR="00997947" w:rsidRPr="002C30CB" w:rsidRDefault="00997947" w:rsidP="00100D19">
            <w:pPr>
              <w:spacing w:after="0" w:line="240" w:lineRule="auto"/>
              <w:jc w:val="right"/>
              <w:rPr>
                <w:ins w:id="143" w:author="Eerika Purgel" w:date="2024-07-10T22:21:00Z" w16du:dateUtc="2024-07-10T19:21:00Z"/>
              </w:rPr>
            </w:pPr>
            <w:ins w:id="144" w:author="Eerika Purgel" w:date="2024-07-10T22:21:00Z" w16du:dateUtc="2024-07-10T19:21:00Z">
              <w:r>
                <w:t>141 750,00</w:t>
              </w:r>
            </w:ins>
          </w:p>
        </w:tc>
        <w:tc>
          <w:tcPr>
            <w:tcW w:w="2268" w:type="dxa"/>
            <w:shd w:val="clear" w:color="auto" w:fill="auto"/>
            <w:vAlign w:val="center"/>
          </w:tcPr>
          <w:p w14:paraId="788007E8" w14:textId="77777777" w:rsidR="00997947" w:rsidRPr="002C30CB" w:rsidRDefault="00997947" w:rsidP="00100D19">
            <w:pPr>
              <w:spacing w:after="0" w:line="240" w:lineRule="auto"/>
              <w:jc w:val="right"/>
              <w:rPr>
                <w:ins w:id="145" w:author="Eerika Purgel" w:date="2024-07-10T22:21:00Z" w16du:dateUtc="2024-07-10T19:21:00Z"/>
              </w:rPr>
            </w:pPr>
            <w:ins w:id="146" w:author="Eerika Purgel" w:date="2024-07-10T22:21:00Z" w16du:dateUtc="2024-07-10T19:21:00Z">
              <w:r>
                <w:t>120 487,50</w:t>
              </w:r>
            </w:ins>
          </w:p>
        </w:tc>
        <w:tc>
          <w:tcPr>
            <w:tcW w:w="1701" w:type="dxa"/>
            <w:shd w:val="clear" w:color="auto" w:fill="auto"/>
            <w:vAlign w:val="center"/>
          </w:tcPr>
          <w:p w14:paraId="62BC388E" w14:textId="77777777" w:rsidR="00997947" w:rsidRPr="002C30CB" w:rsidRDefault="00997947" w:rsidP="00100D19">
            <w:pPr>
              <w:spacing w:after="0" w:line="240" w:lineRule="auto"/>
              <w:jc w:val="right"/>
              <w:rPr>
                <w:ins w:id="147" w:author="Eerika Purgel" w:date="2024-07-10T22:21:00Z" w16du:dateUtc="2024-07-10T19:21:00Z"/>
              </w:rPr>
            </w:pPr>
            <w:ins w:id="148" w:author="Eerika Purgel" w:date="2024-07-10T22:21:00Z" w16du:dateUtc="2024-07-10T19:21:00Z">
              <w:r>
                <w:t>21 262,50</w:t>
              </w:r>
            </w:ins>
          </w:p>
        </w:tc>
      </w:tr>
      <w:tr w:rsidR="00997947" w:rsidRPr="00B419A8" w14:paraId="6C420443" w14:textId="77777777" w:rsidTr="00100D19">
        <w:trPr>
          <w:trHeight w:val="207"/>
          <w:ins w:id="149" w:author="Eerika Purgel" w:date="2024-07-10T22:21:00Z"/>
        </w:trPr>
        <w:tc>
          <w:tcPr>
            <w:tcW w:w="4101" w:type="dxa"/>
            <w:shd w:val="clear" w:color="auto" w:fill="auto"/>
            <w:vAlign w:val="center"/>
            <w:hideMark/>
          </w:tcPr>
          <w:p w14:paraId="4BB9CE90" w14:textId="77777777" w:rsidR="00997947" w:rsidRPr="00B419A8" w:rsidRDefault="00997947" w:rsidP="00100D19">
            <w:pPr>
              <w:spacing w:after="0" w:line="240" w:lineRule="auto"/>
              <w:rPr>
                <w:ins w:id="150" w:author="Eerika Purgel" w:date="2024-07-10T22:21:00Z" w16du:dateUtc="2024-07-10T19:21:00Z"/>
              </w:rPr>
            </w:pPr>
            <w:ins w:id="151" w:author="Eerika Purgel" w:date="2024-07-10T22:21:00Z" w16du:dateUtc="2024-07-10T19:21:00Z">
              <w:r w:rsidRPr="00B419A8">
                <w:t>Ühtne määr</w:t>
              </w:r>
              <w:r>
                <w:t xml:space="preserve"> (otsesest personalikulust 15%)</w:t>
              </w:r>
            </w:ins>
          </w:p>
        </w:tc>
        <w:tc>
          <w:tcPr>
            <w:tcW w:w="3969" w:type="dxa"/>
            <w:vMerge/>
            <w:shd w:val="clear" w:color="auto" w:fill="auto"/>
            <w:vAlign w:val="center"/>
            <w:hideMark/>
          </w:tcPr>
          <w:p w14:paraId="323634DE" w14:textId="77777777" w:rsidR="00997947" w:rsidRPr="00B419A8" w:rsidRDefault="00997947" w:rsidP="00100D19">
            <w:pPr>
              <w:spacing w:after="0" w:line="240" w:lineRule="auto"/>
              <w:rPr>
                <w:ins w:id="152" w:author="Eerika Purgel" w:date="2024-07-10T22:21:00Z" w16du:dateUtc="2024-07-10T19:21:00Z"/>
              </w:rPr>
            </w:pPr>
          </w:p>
        </w:tc>
        <w:tc>
          <w:tcPr>
            <w:tcW w:w="1559" w:type="dxa"/>
            <w:shd w:val="clear" w:color="auto" w:fill="auto"/>
            <w:noWrap/>
            <w:vAlign w:val="center"/>
          </w:tcPr>
          <w:p w14:paraId="6496F838" w14:textId="77777777" w:rsidR="00997947" w:rsidRPr="002C30CB" w:rsidRDefault="00997947" w:rsidP="00100D19">
            <w:pPr>
              <w:spacing w:after="0" w:line="240" w:lineRule="auto"/>
              <w:jc w:val="right"/>
              <w:rPr>
                <w:ins w:id="153" w:author="Eerika Purgel" w:date="2024-07-10T22:21:00Z" w16du:dateUtc="2024-07-10T19:21:00Z"/>
                <w:bCs/>
              </w:rPr>
            </w:pPr>
            <w:ins w:id="154" w:author="Eerika Purgel" w:date="2024-07-10T22:21:00Z" w16du:dateUtc="2024-07-10T19:21:00Z">
              <w:r>
                <w:rPr>
                  <w:bCs/>
                </w:rPr>
                <w:t>21 262,50</w:t>
              </w:r>
            </w:ins>
          </w:p>
        </w:tc>
        <w:tc>
          <w:tcPr>
            <w:tcW w:w="2268" w:type="dxa"/>
            <w:shd w:val="clear" w:color="auto" w:fill="auto"/>
            <w:vAlign w:val="center"/>
          </w:tcPr>
          <w:p w14:paraId="0EBD78CE" w14:textId="77777777" w:rsidR="00997947" w:rsidRPr="002C30CB" w:rsidRDefault="00997947" w:rsidP="00100D19">
            <w:pPr>
              <w:spacing w:after="0" w:line="240" w:lineRule="auto"/>
              <w:jc w:val="right"/>
              <w:rPr>
                <w:ins w:id="155" w:author="Eerika Purgel" w:date="2024-07-10T22:21:00Z" w16du:dateUtc="2024-07-10T19:21:00Z"/>
              </w:rPr>
            </w:pPr>
            <w:ins w:id="156" w:author="Eerika Purgel" w:date="2024-07-10T22:21:00Z" w16du:dateUtc="2024-07-10T19:21:00Z">
              <w:r>
                <w:t>18 073,13</w:t>
              </w:r>
            </w:ins>
          </w:p>
        </w:tc>
        <w:tc>
          <w:tcPr>
            <w:tcW w:w="1701" w:type="dxa"/>
            <w:shd w:val="clear" w:color="auto" w:fill="auto"/>
            <w:vAlign w:val="center"/>
          </w:tcPr>
          <w:p w14:paraId="15D01F00" w14:textId="77777777" w:rsidR="00997947" w:rsidRPr="002C30CB" w:rsidRDefault="00997947" w:rsidP="00100D19">
            <w:pPr>
              <w:spacing w:after="0" w:line="240" w:lineRule="auto"/>
              <w:jc w:val="right"/>
              <w:rPr>
                <w:ins w:id="157" w:author="Eerika Purgel" w:date="2024-07-10T22:21:00Z" w16du:dateUtc="2024-07-10T19:21:00Z"/>
              </w:rPr>
            </w:pPr>
            <w:ins w:id="158" w:author="Eerika Purgel" w:date="2024-07-10T22:21:00Z" w16du:dateUtc="2024-07-10T19:21:00Z">
              <w:r>
                <w:t>3 189,37</w:t>
              </w:r>
            </w:ins>
          </w:p>
        </w:tc>
      </w:tr>
      <w:tr w:rsidR="00997947" w:rsidRPr="00B419A8" w14:paraId="20150552" w14:textId="77777777" w:rsidTr="00100D19">
        <w:trPr>
          <w:trHeight w:val="419"/>
          <w:ins w:id="159" w:author="Eerika Purgel" w:date="2024-07-10T22:21:00Z"/>
        </w:trPr>
        <w:tc>
          <w:tcPr>
            <w:tcW w:w="4101" w:type="dxa"/>
            <w:shd w:val="clear" w:color="auto" w:fill="auto"/>
            <w:vAlign w:val="center"/>
            <w:hideMark/>
          </w:tcPr>
          <w:p w14:paraId="3BAA6032" w14:textId="77777777" w:rsidR="00997947" w:rsidRPr="009F26AA" w:rsidRDefault="00997947" w:rsidP="00100D19">
            <w:pPr>
              <w:spacing w:after="0" w:line="240" w:lineRule="auto"/>
              <w:jc w:val="right"/>
              <w:rPr>
                <w:ins w:id="160" w:author="Eerika Purgel" w:date="2024-07-10T22:21:00Z" w16du:dateUtc="2024-07-10T19:21:00Z"/>
                <w:b/>
              </w:rPr>
            </w:pPr>
            <w:ins w:id="161" w:author="Eerika Purgel" w:date="2024-07-10T22:21:00Z" w16du:dateUtc="2024-07-10T19:21:00Z">
              <w:r w:rsidRPr="009F26AA">
                <w:rPr>
                  <w:b/>
                </w:rPr>
                <w:t>Kokku:</w:t>
              </w:r>
            </w:ins>
          </w:p>
        </w:tc>
        <w:tc>
          <w:tcPr>
            <w:tcW w:w="3969" w:type="dxa"/>
            <w:shd w:val="clear" w:color="auto" w:fill="auto"/>
            <w:vAlign w:val="center"/>
            <w:hideMark/>
          </w:tcPr>
          <w:p w14:paraId="123940B3" w14:textId="77777777" w:rsidR="00997947" w:rsidRPr="009F26AA" w:rsidRDefault="00997947" w:rsidP="00100D19">
            <w:pPr>
              <w:spacing w:after="0" w:line="240" w:lineRule="auto"/>
              <w:rPr>
                <w:ins w:id="162" w:author="Eerika Purgel" w:date="2024-07-10T22:21:00Z" w16du:dateUtc="2024-07-10T19:21:00Z"/>
                <w:b/>
              </w:rPr>
            </w:pPr>
          </w:p>
        </w:tc>
        <w:tc>
          <w:tcPr>
            <w:tcW w:w="1559" w:type="dxa"/>
            <w:shd w:val="clear" w:color="auto" w:fill="auto"/>
            <w:noWrap/>
            <w:vAlign w:val="center"/>
          </w:tcPr>
          <w:p w14:paraId="3973C109" w14:textId="77777777" w:rsidR="00997947" w:rsidRPr="00B25508" w:rsidRDefault="00997947" w:rsidP="00100D19">
            <w:pPr>
              <w:spacing w:after="0" w:line="240" w:lineRule="auto"/>
              <w:jc w:val="right"/>
              <w:rPr>
                <w:ins w:id="163" w:author="Eerika Purgel" w:date="2024-07-10T22:21:00Z" w16du:dateUtc="2024-07-10T19:21:00Z"/>
                <w:b/>
              </w:rPr>
            </w:pPr>
            <w:ins w:id="164" w:author="Eerika Purgel" w:date="2024-07-10T22:21:00Z" w16du:dateUtc="2024-07-10T19:21:00Z">
              <w:r>
                <w:rPr>
                  <w:b/>
                </w:rPr>
                <w:t>1 941 176,47</w:t>
              </w:r>
            </w:ins>
          </w:p>
        </w:tc>
        <w:tc>
          <w:tcPr>
            <w:tcW w:w="2268" w:type="dxa"/>
            <w:shd w:val="clear" w:color="auto" w:fill="auto"/>
            <w:vAlign w:val="center"/>
          </w:tcPr>
          <w:p w14:paraId="28C13DFA" w14:textId="77777777" w:rsidR="00997947" w:rsidRPr="00C75C05" w:rsidRDefault="00997947" w:rsidP="00100D19">
            <w:pPr>
              <w:spacing w:after="0" w:line="240" w:lineRule="auto"/>
              <w:jc w:val="right"/>
              <w:rPr>
                <w:ins w:id="165" w:author="Eerika Purgel" w:date="2024-07-10T22:21:00Z" w16du:dateUtc="2024-07-10T19:21:00Z"/>
                <w:b/>
              </w:rPr>
            </w:pPr>
            <w:ins w:id="166" w:author="Eerika Purgel" w:date="2024-07-10T22:21:00Z" w16du:dateUtc="2024-07-10T19:21:00Z">
              <w:r w:rsidRPr="00C75C05">
                <w:rPr>
                  <w:b/>
                </w:rPr>
                <w:t>1 650 000,00</w:t>
              </w:r>
            </w:ins>
          </w:p>
        </w:tc>
        <w:tc>
          <w:tcPr>
            <w:tcW w:w="1701" w:type="dxa"/>
            <w:shd w:val="clear" w:color="auto" w:fill="auto"/>
            <w:vAlign w:val="center"/>
          </w:tcPr>
          <w:p w14:paraId="18737325" w14:textId="77777777" w:rsidR="00997947" w:rsidRPr="00C75C05" w:rsidRDefault="00997947" w:rsidP="00100D19">
            <w:pPr>
              <w:spacing w:after="0" w:line="240" w:lineRule="auto"/>
              <w:jc w:val="right"/>
              <w:rPr>
                <w:ins w:id="167" w:author="Eerika Purgel" w:date="2024-07-10T22:21:00Z" w16du:dateUtc="2024-07-10T19:21:00Z"/>
                <w:b/>
              </w:rPr>
            </w:pPr>
            <w:ins w:id="168" w:author="Eerika Purgel" w:date="2024-07-10T22:21:00Z" w16du:dateUtc="2024-07-10T19:21:00Z">
              <w:r w:rsidRPr="00C75C05">
                <w:rPr>
                  <w:b/>
                </w:rPr>
                <w:t>291 176,47</w:t>
              </w:r>
            </w:ins>
          </w:p>
        </w:tc>
      </w:tr>
    </w:tbl>
    <w:p w14:paraId="6179DB13" w14:textId="77777777" w:rsidR="00997947" w:rsidRDefault="00997947" w:rsidP="00997947">
      <w:pPr>
        <w:tabs>
          <w:tab w:val="left" w:pos="2325"/>
        </w:tabs>
        <w:spacing w:after="0" w:line="240" w:lineRule="auto"/>
        <w:rPr>
          <w:ins w:id="169" w:author="Eerika Purgel" w:date="2024-07-10T22:21:00Z" w16du:dateUtc="2024-07-10T19:21:00Z"/>
        </w:rPr>
      </w:pPr>
    </w:p>
    <w:p w14:paraId="56412692" w14:textId="1AD66243" w:rsidR="00DD764E" w:rsidDel="00997947" w:rsidRDefault="00997947" w:rsidP="00997947">
      <w:pPr>
        <w:spacing w:after="0" w:line="259" w:lineRule="auto"/>
        <w:ind w:left="0" w:firstLine="0"/>
        <w:jc w:val="left"/>
        <w:rPr>
          <w:del w:id="170" w:author="Eerika Purgel" w:date="2024-07-10T22:21:00Z" w16du:dateUtc="2024-07-10T19:21:00Z"/>
        </w:rPr>
      </w:pPr>
      <w:ins w:id="171" w:author="Eerika Purgel" w:date="2024-07-10T22:21:00Z" w16du:dateUtc="2024-07-10T19:21:00Z">
        <w:r>
          <w:t>Tabelis toodud tegevuste lõikes on võimalik juhtrühmal eelarvet muuta</w:t>
        </w:r>
      </w:ins>
    </w:p>
    <w:p w14:paraId="1C719B8A" w14:textId="38825D3A" w:rsidR="00DD764E" w:rsidDel="00997947" w:rsidRDefault="00D71BBD" w:rsidP="00997947">
      <w:pPr>
        <w:spacing w:after="0" w:line="259" w:lineRule="auto"/>
        <w:ind w:left="0" w:firstLine="0"/>
        <w:jc w:val="left"/>
        <w:rPr>
          <w:del w:id="172" w:author="Eerika Purgel" w:date="2024-07-10T22:21:00Z" w16du:dateUtc="2024-07-10T19:21:00Z"/>
        </w:rPr>
      </w:pPr>
      <w:del w:id="173" w:author="Eerika Purgel" w:date="2024-07-10T22:21:00Z" w16du:dateUtc="2024-07-10T19:21:00Z">
        <w:r w:rsidDel="00997947">
          <w:delText xml:space="preserve">Projekti maksumus </w:delText>
        </w:r>
      </w:del>
    </w:p>
    <w:p w14:paraId="4D68B135" w14:textId="1395A337" w:rsidR="00DD764E" w:rsidDel="00986C4C" w:rsidRDefault="00D71BBD" w:rsidP="00997947">
      <w:pPr>
        <w:spacing w:after="0" w:line="259" w:lineRule="auto"/>
        <w:ind w:left="0" w:firstLine="0"/>
        <w:jc w:val="left"/>
        <w:rPr>
          <w:del w:id="174" w:author="Eerika Purgel" w:date="2024-06-10T19:42:00Z"/>
        </w:rPr>
      </w:pPr>
      <w:del w:id="175" w:author="Eerika Purgel" w:date="2024-07-10T22:21:00Z" w16du:dateUtc="2024-07-10T19:21:00Z">
        <w:r w:rsidDel="00997947">
          <w:rPr>
            <w:b/>
          </w:rPr>
          <w:delText xml:space="preserve"> </w:delText>
        </w:r>
      </w:del>
    </w:p>
    <w:tbl>
      <w:tblPr>
        <w:tblStyle w:val="TableGrid"/>
        <w:tblW w:w="12194" w:type="dxa"/>
        <w:tblInd w:w="0" w:type="dxa"/>
        <w:tblCellMar>
          <w:top w:w="54" w:type="dxa"/>
          <w:left w:w="115" w:type="dxa"/>
          <w:right w:w="89" w:type="dxa"/>
        </w:tblCellMar>
        <w:tblLook w:val="04A0" w:firstRow="1" w:lastRow="0" w:firstColumn="1" w:lastColumn="0" w:noHBand="0" w:noVBand="1"/>
      </w:tblPr>
      <w:tblGrid>
        <w:gridCol w:w="2151"/>
        <w:gridCol w:w="2021"/>
        <w:gridCol w:w="2209"/>
        <w:gridCol w:w="2268"/>
        <w:gridCol w:w="3545"/>
      </w:tblGrid>
      <w:tr w:rsidR="00DD764E" w:rsidDel="00986C4C" w14:paraId="343D08B7" w14:textId="3731025B">
        <w:trPr>
          <w:trHeight w:val="562"/>
          <w:del w:id="176" w:author="Eerika Purgel" w:date="2024-06-10T19:42:00Z"/>
        </w:trPr>
        <w:tc>
          <w:tcPr>
            <w:tcW w:w="2151" w:type="dxa"/>
            <w:tcBorders>
              <w:top w:val="single" w:sz="4" w:space="0" w:color="000000"/>
              <w:left w:val="single" w:sz="4" w:space="0" w:color="000000"/>
              <w:bottom w:val="single" w:sz="4" w:space="0" w:color="000000"/>
              <w:right w:val="single" w:sz="4" w:space="0" w:color="000000"/>
            </w:tcBorders>
          </w:tcPr>
          <w:p w14:paraId="4463214F" w14:textId="06171C3A" w:rsidR="00DD764E" w:rsidDel="00986C4C" w:rsidRDefault="00D71BBD" w:rsidP="00997947">
            <w:pPr>
              <w:spacing w:after="0" w:line="259" w:lineRule="auto"/>
              <w:ind w:left="0" w:firstLine="0"/>
              <w:jc w:val="left"/>
              <w:rPr>
                <w:del w:id="177" w:author="Eerika Purgel" w:date="2024-06-10T19:42:00Z"/>
              </w:rPr>
            </w:pPr>
            <w:del w:id="178" w:author="Eerika Purgel" w:date="2024-06-10T19:42:00Z">
              <w:r w:rsidDel="00986C4C">
                <w:rPr>
                  <w:b/>
                </w:rPr>
                <w:delText xml:space="preserve">Kogumaksumus (EUR) </w:delText>
              </w:r>
            </w:del>
          </w:p>
        </w:tc>
        <w:tc>
          <w:tcPr>
            <w:tcW w:w="2021" w:type="dxa"/>
            <w:tcBorders>
              <w:top w:val="single" w:sz="4" w:space="0" w:color="000000"/>
              <w:left w:val="single" w:sz="4" w:space="0" w:color="000000"/>
              <w:bottom w:val="single" w:sz="4" w:space="0" w:color="000000"/>
              <w:right w:val="single" w:sz="4" w:space="0" w:color="000000"/>
            </w:tcBorders>
          </w:tcPr>
          <w:p w14:paraId="2A01B27C" w14:textId="5A5F3EBA" w:rsidR="00DD764E" w:rsidDel="00986C4C" w:rsidRDefault="00D71BBD" w:rsidP="00997947">
            <w:pPr>
              <w:spacing w:after="0" w:line="259" w:lineRule="auto"/>
              <w:ind w:left="0" w:firstLine="0"/>
              <w:jc w:val="left"/>
              <w:rPr>
                <w:del w:id="179" w:author="Eerika Purgel" w:date="2024-06-10T19:42:00Z"/>
              </w:rPr>
            </w:pPr>
            <w:del w:id="180" w:author="Eerika Purgel" w:date="2024-06-10T19:42:00Z">
              <w:r w:rsidDel="00986C4C">
                <w:rPr>
                  <w:b/>
                </w:rPr>
                <w:delText xml:space="preserve">Abikõlblik summa (EUR) </w:delText>
              </w:r>
            </w:del>
          </w:p>
        </w:tc>
        <w:tc>
          <w:tcPr>
            <w:tcW w:w="2209" w:type="dxa"/>
            <w:tcBorders>
              <w:top w:val="single" w:sz="4" w:space="0" w:color="000000"/>
              <w:left w:val="single" w:sz="4" w:space="0" w:color="000000"/>
              <w:bottom w:val="single" w:sz="4" w:space="0" w:color="000000"/>
              <w:right w:val="single" w:sz="4" w:space="0" w:color="000000"/>
            </w:tcBorders>
          </w:tcPr>
          <w:p w14:paraId="1E291046" w14:textId="109A1AE4" w:rsidR="00DD764E" w:rsidDel="00986C4C" w:rsidRDefault="00D71BBD" w:rsidP="00997947">
            <w:pPr>
              <w:spacing w:after="0" w:line="259" w:lineRule="auto"/>
              <w:ind w:left="0" w:firstLine="0"/>
              <w:jc w:val="left"/>
              <w:rPr>
                <w:del w:id="181" w:author="Eerika Purgel" w:date="2024-06-10T19:42:00Z"/>
              </w:rPr>
            </w:pPr>
            <w:del w:id="182" w:author="Eerika Purgel" w:date="2024-06-10T19:42:00Z">
              <w:r w:rsidDel="00986C4C">
                <w:rPr>
                  <w:b/>
                </w:rPr>
                <w:delText xml:space="preserve">Toetuse summa kokku (EUR) </w:delText>
              </w:r>
            </w:del>
          </w:p>
        </w:tc>
        <w:tc>
          <w:tcPr>
            <w:tcW w:w="2268" w:type="dxa"/>
            <w:tcBorders>
              <w:top w:val="single" w:sz="4" w:space="0" w:color="000000"/>
              <w:left w:val="single" w:sz="4" w:space="0" w:color="000000"/>
              <w:bottom w:val="single" w:sz="4" w:space="0" w:color="000000"/>
              <w:right w:val="single" w:sz="4" w:space="0" w:color="000000"/>
            </w:tcBorders>
          </w:tcPr>
          <w:p w14:paraId="2861FD03" w14:textId="25602535" w:rsidR="00DD764E" w:rsidDel="00986C4C" w:rsidRDefault="00D71BBD" w:rsidP="00997947">
            <w:pPr>
              <w:spacing w:after="0" w:line="259" w:lineRule="auto"/>
              <w:ind w:left="0" w:firstLine="0"/>
              <w:jc w:val="left"/>
              <w:rPr>
                <w:del w:id="183" w:author="Eerika Purgel" w:date="2024-06-10T19:42:00Z"/>
              </w:rPr>
            </w:pPr>
            <w:del w:id="184" w:author="Eerika Purgel" w:date="2024-06-10T19:42:00Z">
              <w:r w:rsidDel="00986C4C">
                <w:rPr>
                  <w:b/>
                </w:rPr>
                <w:delText xml:space="preserve">Ühtekuuluvusfondi toetuse määr (%) </w:delText>
              </w:r>
            </w:del>
          </w:p>
        </w:tc>
        <w:tc>
          <w:tcPr>
            <w:tcW w:w="3545" w:type="dxa"/>
            <w:tcBorders>
              <w:top w:val="single" w:sz="4" w:space="0" w:color="000000"/>
              <w:left w:val="single" w:sz="4" w:space="0" w:color="000000"/>
              <w:bottom w:val="single" w:sz="4" w:space="0" w:color="000000"/>
              <w:right w:val="single" w:sz="4" w:space="0" w:color="000000"/>
            </w:tcBorders>
          </w:tcPr>
          <w:p w14:paraId="52341CAD" w14:textId="72D6D833" w:rsidR="00DD764E" w:rsidDel="00986C4C" w:rsidRDefault="00D71BBD" w:rsidP="00997947">
            <w:pPr>
              <w:spacing w:after="0" w:line="259" w:lineRule="auto"/>
              <w:ind w:left="0" w:firstLine="0"/>
              <w:jc w:val="left"/>
              <w:rPr>
                <w:del w:id="185" w:author="Eerika Purgel" w:date="2024-06-10T19:42:00Z"/>
              </w:rPr>
            </w:pPr>
            <w:del w:id="186" w:author="Eerika Purgel" w:date="2024-06-10T19:42:00Z">
              <w:r w:rsidDel="00986C4C">
                <w:rPr>
                  <w:b/>
                </w:rPr>
                <w:delText xml:space="preserve">Riikliku kaasfinantseeringu määr (%) </w:delText>
              </w:r>
            </w:del>
          </w:p>
        </w:tc>
      </w:tr>
      <w:tr w:rsidR="00DD764E" w:rsidDel="00986C4C" w14:paraId="56C73CA0" w14:textId="2FE91158">
        <w:trPr>
          <w:trHeight w:val="286"/>
          <w:del w:id="187" w:author="Eerika Purgel" w:date="2024-06-10T19:42:00Z"/>
        </w:trPr>
        <w:tc>
          <w:tcPr>
            <w:tcW w:w="2151" w:type="dxa"/>
            <w:tcBorders>
              <w:top w:val="single" w:sz="4" w:space="0" w:color="000000"/>
              <w:left w:val="single" w:sz="4" w:space="0" w:color="000000"/>
              <w:bottom w:val="single" w:sz="4" w:space="0" w:color="000000"/>
              <w:right w:val="single" w:sz="4" w:space="0" w:color="000000"/>
            </w:tcBorders>
          </w:tcPr>
          <w:p w14:paraId="24843597" w14:textId="200E05EC" w:rsidR="00DD764E" w:rsidDel="00986C4C" w:rsidRDefault="00D71BBD" w:rsidP="00997947">
            <w:pPr>
              <w:spacing w:after="0" w:line="259" w:lineRule="auto"/>
              <w:ind w:left="0" w:firstLine="0"/>
              <w:jc w:val="left"/>
              <w:rPr>
                <w:del w:id="188" w:author="Eerika Purgel" w:date="2024-06-10T19:42:00Z"/>
              </w:rPr>
            </w:pPr>
            <w:del w:id="189" w:author="Eerika Purgel" w:date="2024-06-10T19:42:00Z">
              <w:r w:rsidDel="00986C4C">
                <w:rPr>
                  <w:b/>
                </w:rPr>
                <w:delText>764 705,88</w:delText>
              </w:r>
              <w:r w:rsidDel="00986C4C">
                <w:delText xml:space="preserve"> </w:delText>
              </w:r>
            </w:del>
          </w:p>
        </w:tc>
        <w:tc>
          <w:tcPr>
            <w:tcW w:w="2021" w:type="dxa"/>
            <w:tcBorders>
              <w:top w:val="single" w:sz="4" w:space="0" w:color="000000"/>
              <w:left w:val="single" w:sz="4" w:space="0" w:color="000000"/>
              <w:bottom w:val="single" w:sz="4" w:space="0" w:color="000000"/>
              <w:right w:val="single" w:sz="4" w:space="0" w:color="000000"/>
            </w:tcBorders>
          </w:tcPr>
          <w:p w14:paraId="7F08A4EA" w14:textId="7A947372" w:rsidR="00DD764E" w:rsidDel="00986C4C" w:rsidRDefault="00D71BBD" w:rsidP="00997947">
            <w:pPr>
              <w:spacing w:after="0" w:line="259" w:lineRule="auto"/>
              <w:ind w:left="0" w:firstLine="0"/>
              <w:jc w:val="left"/>
              <w:rPr>
                <w:del w:id="190" w:author="Eerika Purgel" w:date="2024-06-10T19:42:00Z"/>
              </w:rPr>
            </w:pPr>
            <w:del w:id="191" w:author="Eerika Purgel" w:date="2024-06-10T19:42:00Z">
              <w:r w:rsidDel="00986C4C">
                <w:rPr>
                  <w:b/>
                </w:rPr>
                <w:delText>764 705,88</w:delText>
              </w:r>
              <w:r w:rsidDel="00986C4C">
                <w:delText xml:space="preserve"> </w:delText>
              </w:r>
            </w:del>
          </w:p>
        </w:tc>
        <w:tc>
          <w:tcPr>
            <w:tcW w:w="2209" w:type="dxa"/>
            <w:tcBorders>
              <w:top w:val="single" w:sz="4" w:space="0" w:color="000000"/>
              <w:left w:val="single" w:sz="4" w:space="0" w:color="000000"/>
              <w:bottom w:val="single" w:sz="4" w:space="0" w:color="000000"/>
              <w:right w:val="single" w:sz="4" w:space="0" w:color="000000"/>
            </w:tcBorders>
          </w:tcPr>
          <w:p w14:paraId="09AB94A8" w14:textId="75C1829D" w:rsidR="00DD764E" w:rsidDel="00986C4C" w:rsidRDefault="00D71BBD" w:rsidP="00997947">
            <w:pPr>
              <w:spacing w:after="0" w:line="259" w:lineRule="auto"/>
              <w:ind w:left="0" w:firstLine="0"/>
              <w:jc w:val="left"/>
              <w:rPr>
                <w:del w:id="192" w:author="Eerika Purgel" w:date="2024-06-10T19:42:00Z"/>
              </w:rPr>
            </w:pPr>
            <w:del w:id="193" w:author="Eerika Purgel" w:date="2024-06-10T19:42:00Z">
              <w:r w:rsidDel="00986C4C">
                <w:rPr>
                  <w:b/>
                </w:rPr>
                <w:delText>764 705,88</w:delText>
              </w:r>
              <w:r w:rsidDel="00986C4C">
                <w:delText xml:space="preserve"> </w:delText>
              </w:r>
            </w:del>
          </w:p>
        </w:tc>
        <w:tc>
          <w:tcPr>
            <w:tcW w:w="2268" w:type="dxa"/>
            <w:tcBorders>
              <w:top w:val="single" w:sz="4" w:space="0" w:color="000000"/>
              <w:left w:val="single" w:sz="4" w:space="0" w:color="000000"/>
              <w:bottom w:val="single" w:sz="4" w:space="0" w:color="000000"/>
              <w:right w:val="single" w:sz="4" w:space="0" w:color="000000"/>
            </w:tcBorders>
          </w:tcPr>
          <w:p w14:paraId="16729706" w14:textId="3381D095" w:rsidR="00DD764E" w:rsidDel="00986C4C" w:rsidRDefault="00D71BBD" w:rsidP="00997947">
            <w:pPr>
              <w:spacing w:after="0" w:line="259" w:lineRule="auto"/>
              <w:ind w:left="0" w:firstLine="0"/>
              <w:jc w:val="left"/>
              <w:rPr>
                <w:del w:id="194" w:author="Eerika Purgel" w:date="2024-06-10T19:42:00Z"/>
              </w:rPr>
            </w:pPr>
            <w:del w:id="195" w:author="Eerika Purgel" w:date="2024-06-10T19:42:00Z">
              <w:r w:rsidDel="00986C4C">
                <w:delText xml:space="preserve">85 </w:delText>
              </w:r>
            </w:del>
          </w:p>
        </w:tc>
        <w:tc>
          <w:tcPr>
            <w:tcW w:w="3545" w:type="dxa"/>
            <w:tcBorders>
              <w:top w:val="single" w:sz="4" w:space="0" w:color="000000"/>
              <w:left w:val="single" w:sz="4" w:space="0" w:color="000000"/>
              <w:bottom w:val="single" w:sz="4" w:space="0" w:color="000000"/>
              <w:right w:val="single" w:sz="4" w:space="0" w:color="000000"/>
            </w:tcBorders>
          </w:tcPr>
          <w:p w14:paraId="4518782D" w14:textId="22BFB756" w:rsidR="00DD764E" w:rsidDel="00986C4C" w:rsidRDefault="00D71BBD" w:rsidP="00997947">
            <w:pPr>
              <w:spacing w:after="0" w:line="259" w:lineRule="auto"/>
              <w:ind w:left="0" w:firstLine="0"/>
              <w:jc w:val="left"/>
              <w:rPr>
                <w:del w:id="196" w:author="Eerika Purgel" w:date="2024-06-10T19:42:00Z"/>
              </w:rPr>
            </w:pPr>
            <w:del w:id="197" w:author="Eerika Purgel" w:date="2024-06-10T19:42:00Z">
              <w:r w:rsidDel="00986C4C">
                <w:delText xml:space="preserve">15 </w:delText>
              </w:r>
            </w:del>
          </w:p>
        </w:tc>
      </w:tr>
    </w:tbl>
    <w:p w14:paraId="346D9DA4" w14:textId="2ED03CE4" w:rsidR="00DD764E" w:rsidDel="00986C4C" w:rsidRDefault="00D71BBD" w:rsidP="00997947">
      <w:pPr>
        <w:spacing w:after="0" w:line="259" w:lineRule="auto"/>
        <w:ind w:left="0" w:firstLine="0"/>
        <w:jc w:val="left"/>
        <w:rPr>
          <w:del w:id="198" w:author="Eerika Purgel" w:date="2024-06-10T19:42:00Z"/>
        </w:rPr>
      </w:pPr>
      <w:del w:id="199" w:author="Eerika Purgel" w:date="2024-06-10T19:42:00Z">
        <w:r w:rsidDel="00986C4C">
          <w:rPr>
            <w:b/>
          </w:rPr>
          <w:delText xml:space="preserve"> </w:delText>
        </w:r>
      </w:del>
    </w:p>
    <w:p w14:paraId="6C457C69" w14:textId="35989913" w:rsidR="00DD764E" w:rsidDel="00986C4C" w:rsidRDefault="00D71BBD" w:rsidP="00997947">
      <w:pPr>
        <w:spacing w:after="0" w:line="259" w:lineRule="auto"/>
        <w:ind w:left="0" w:firstLine="0"/>
        <w:jc w:val="left"/>
        <w:rPr>
          <w:del w:id="200" w:author="Eerika Purgel" w:date="2024-06-10T19:42:00Z"/>
        </w:rPr>
      </w:pPr>
      <w:del w:id="201" w:author="Eerika Purgel" w:date="2024-06-10T19:42:00Z">
        <w:r w:rsidDel="00986C4C">
          <w:delText xml:space="preserve">Eelarve jaotus rahastajate lõikes </w:delText>
        </w:r>
      </w:del>
    </w:p>
    <w:p w14:paraId="40C2AE32" w14:textId="252B8272" w:rsidR="00DD764E" w:rsidDel="00986C4C" w:rsidRDefault="00D71BBD" w:rsidP="00997947">
      <w:pPr>
        <w:spacing w:after="0" w:line="259" w:lineRule="auto"/>
        <w:ind w:left="0" w:firstLine="0"/>
        <w:jc w:val="left"/>
        <w:rPr>
          <w:del w:id="202" w:author="Eerika Purgel" w:date="2024-06-10T19:42:00Z"/>
        </w:rPr>
      </w:pPr>
      <w:del w:id="203" w:author="Eerika Purgel" w:date="2024-06-10T19:42:00Z">
        <w:r w:rsidDel="00986C4C">
          <w:rPr>
            <w:b/>
          </w:rPr>
          <w:delText xml:space="preserve"> </w:delText>
        </w:r>
      </w:del>
    </w:p>
    <w:tbl>
      <w:tblPr>
        <w:tblStyle w:val="TableGrid"/>
        <w:tblW w:w="5951" w:type="dxa"/>
        <w:tblInd w:w="5" w:type="dxa"/>
        <w:tblCellMar>
          <w:top w:w="54" w:type="dxa"/>
          <w:left w:w="108" w:type="dxa"/>
          <w:right w:w="48" w:type="dxa"/>
        </w:tblCellMar>
        <w:tblLook w:val="04A0" w:firstRow="1" w:lastRow="0" w:firstColumn="1" w:lastColumn="0" w:noHBand="0" w:noVBand="1"/>
      </w:tblPr>
      <w:tblGrid>
        <w:gridCol w:w="3258"/>
        <w:gridCol w:w="2693"/>
      </w:tblGrid>
      <w:tr w:rsidR="00DD764E" w:rsidDel="00986C4C" w14:paraId="715F2A5A" w14:textId="78FBB45B">
        <w:trPr>
          <w:trHeight w:val="622"/>
          <w:del w:id="204" w:author="Eerika Purgel" w:date="2024-06-10T19:42:00Z"/>
        </w:trPr>
        <w:tc>
          <w:tcPr>
            <w:tcW w:w="3257" w:type="dxa"/>
            <w:tcBorders>
              <w:top w:val="single" w:sz="4" w:space="0" w:color="000000"/>
              <w:left w:val="single" w:sz="4" w:space="0" w:color="000000"/>
              <w:bottom w:val="single" w:sz="4" w:space="0" w:color="000000"/>
              <w:right w:val="single" w:sz="4" w:space="0" w:color="000000"/>
            </w:tcBorders>
            <w:vAlign w:val="center"/>
          </w:tcPr>
          <w:p w14:paraId="07A19D4B" w14:textId="2DB9AC28" w:rsidR="00DD764E" w:rsidDel="00986C4C" w:rsidRDefault="00D71BBD" w:rsidP="00997947">
            <w:pPr>
              <w:spacing w:after="0" w:line="259" w:lineRule="auto"/>
              <w:ind w:left="0" w:firstLine="0"/>
              <w:jc w:val="left"/>
              <w:rPr>
                <w:del w:id="205" w:author="Eerika Purgel" w:date="2024-06-10T19:42:00Z"/>
              </w:rPr>
            </w:pPr>
            <w:del w:id="206" w:author="Eerika Purgel" w:date="2024-06-10T19:42:00Z">
              <w:r w:rsidDel="00986C4C">
                <w:rPr>
                  <w:b/>
                </w:rPr>
                <w:delText xml:space="preserve">Rahastaja </w:delText>
              </w:r>
            </w:del>
          </w:p>
        </w:tc>
        <w:tc>
          <w:tcPr>
            <w:tcW w:w="2693" w:type="dxa"/>
            <w:tcBorders>
              <w:top w:val="single" w:sz="4" w:space="0" w:color="000000"/>
              <w:left w:val="single" w:sz="4" w:space="0" w:color="000000"/>
              <w:bottom w:val="single" w:sz="4" w:space="0" w:color="000000"/>
              <w:right w:val="single" w:sz="4" w:space="0" w:color="000000"/>
            </w:tcBorders>
          </w:tcPr>
          <w:p w14:paraId="5E1BF3A7" w14:textId="084C7A47" w:rsidR="00DD764E" w:rsidDel="00986C4C" w:rsidRDefault="00D71BBD" w:rsidP="00997947">
            <w:pPr>
              <w:spacing w:after="0" w:line="259" w:lineRule="auto"/>
              <w:ind w:left="0" w:firstLine="0"/>
              <w:jc w:val="left"/>
              <w:rPr>
                <w:del w:id="207" w:author="Eerika Purgel" w:date="2024-06-10T19:42:00Z"/>
              </w:rPr>
            </w:pPr>
            <w:del w:id="208" w:author="Eerika Purgel" w:date="2024-06-10T19:42:00Z">
              <w:r w:rsidDel="00986C4C">
                <w:rPr>
                  <w:b/>
                </w:rPr>
                <w:delText xml:space="preserve">Abikõlblik summa (EUR) </w:delText>
              </w:r>
            </w:del>
          </w:p>
        </w:tc>
      </w:tr>
      <w:tr w:rsidR="00DD764E" w:rsidDel="00986C4C" w14:paraId="096078EC" w14:textId="108A0E7C">
        <w:trPr>
          <w:trHeight w:val="346"/>
          <w:del w:id="209" w:author="Eerika Purgel" w:date="2024-06-10T19:42:00Z"/>
        </w:trPr>
        <w:tc>
          <w:tcPr>
            <w:tcW w:w="3257" w:type="dxa"/>
            <w:tcBorders>
              <w:top w:val="single" w:sz="4" w:space="0" w:color="000000"/>
              <w:left w:val="single" w:sz="4" w:space="0" w:color="000000"/>
              <w:bottom w:val="single" w:sz="4" w:space="0" w:color="000000"/>
              <w:right w:val="single" w:sz="4" w:space="0" w:color="000000"/>
            </w:tcBorders>
          </w:tcPr>
          <w:p w14:paraId="6AE8B2FB" w14:textId="03949D06" w:rsidR="00DD764E" w:rsidDel="00986C4C" w:rsidRDefault="00D71BBD" w:rsidP="00997947">
            <w:pPr>
              <w:spacing w:after="0" w:line="259" w:lineRule="auto"/>
              <w:ind w:left="0" w:firstLine="0"/>
              <w:jc w:val="left"/>
              <w:rPr>
                <w:del w:id="210" w:author="Eerika Purgel" w:date="2024-06-10T19:42:00Z"/>
              </w:rPr>
            </w:pPr>
            <w:del w:id="211" w:author="Eerika Purgel" w:date="2024-06-10T19:42:00Z">
              <w:r w:rsidDel="00986C4C">
                <w:delText xml:space="preserve">Riiklik kaasfinantseering </w:delText>
              </w:r>
            </w:del>
          </w:p>
        </w:tc>
        <w:tc>
          <w:tcPr>
            <w:tcW w:w="2693" w:type="dxa"/>
            <w:tcBorders>
              <w:top w:val="single" w:sz="4" w:space="0" w:color="000000"/>
              <w:left w:val="single" w:sz="4" w:space="0" w:color="000000"/>
              <w:bottom w:val="single" w:sz="4" w:space="0" w:color="000000"/>
              <w:right w:val="single" w:sz="4" w:space="0" w:color="000000"/>
            </w:tcBorders>
          </w:tcPr>
          <w:p w14:paraId="7C2743C9" w14:textId="1B90794C" w:rsidR="00DD764E" w:rsidDel="00986C4C" w:rsidRDefault="00D71BBD" w:rsidP="00997947">
            <w:pPr>
              <w:spacing w:after="0" w:line="259" w:lineRule="auto"/>
              <w:ind w:left="0" w:firstLine="0"/>
              <w:jc w:val="left"/>
              <w:rPr>
                <w:del w:id="212" w:author="Eerika Purgel" w:date="2024-06-10T19:42:00Z"/>
              </w:rPr>
            </w:pPr>
            <w:del w:id="213" w:author="Eerika Purgel" w:date="2024-06-10T19:42:00Z">
              <w:r w:rsidDel="00986C4C">
                <w:delText xml:space="preserve">114 705,88 </w:delText>
              </w:r>
            </w:del>
          </w:p>
        </w:tc>
      </w:tr>
      <w:tr w:rsidR="00DD764E" w:rsidDel="00986C4C" w14:paraId="6368C3E7" w14:textId="67C5AA60">
        <w:trPr>
          <w:trHeight w:val="348"/>
          <w:del w:id="214" w:author="Eerika Purgel" w:date="2024-06-10T19:42:00Z"/>
        </w:trPr>
        <w:tc>
          <w:tcPr>
            <w:tcW w:w="3257" w:type="dxa"/>
            <w:tcBorders>
              <w:top w:val="single" w:sz="4" w:space="0" w:color="000000"/>
              <w:left w:val="single" w:sz="4" w:space="0" w:color="000000"/>
              <w:bottom w:val="single" w:sz="4" w:space="0" w:color="000000"/>
              <w:right w:val="single" w:sz="4" w:space="0" w:color="000000"/>
            </w:tcBorders>
          </w:tcPr>
          <w:p w14:paraId="550BB5CC" w14:textId="785B84A5" w:rsidR="00DD764E" w:rsidDel="00986C4C" w:rsidRDefault="00D71BBD" w:rsidP="00997947">
            <w:pPr>
              <w:spacing w:after="0" w:line="259" w:lineRule="auto"/>
              <w:ind w:left="0" w:firstLine="0"/>
              <w:jc w:val="left"/>
              <w:rPr>
                <w:del w:id="215" w:author="Eerika Purgel" w:date="2024-06-10T19:42:00Z"/>
              </w:rPr>
            </w:pPr>
            <w:del w:id="216" w:author="Eerika Purgel" w:date="2024-06-10T19:42:00Z">
              <w:r w:rsidDel="00986C4C">
                <w:delText xml:space="preserve">Ühtekuuluvusfond </w:delText>
              </w:r>
            </w:del>
          </w:p>
        </w:tc>
        <w:tc>
          <w:tcPr>
            <w:tcW w:w="2693" w:type="dxa"/>
            <w:tcBorders>
              <w:top w:val="single" w:sz="4" w:space="0" w:color="000000"/>
              <w:left w:val="single" w:sz="4" w:space="0" w:color="000000"/>
              <w:bottom w:val="single" w:sz="4" w:space="0" w:color="000000"/>
              <w:right w:val="single" w:sz="4" w:space="0" w:color="000000"/>
            </w:tcBorders>
          </w:tcPr>
          <w:p w14:paraId="3D4A3890" w14:textId="1DBFF278" w:rsidR="00DD764E" w:rsidDel="00986C4C" w:rsidRDefault="00D71BBD" w:rsidP="00997947">
            <w:pPr>
              <w:spacing w:after="0" w:line="259" w:lineRule="auto"/>
              <w:ind w:left="0" w:firstLine="0"/>
              <w:jc w:val="left"/>
              <w:rPr>
                <w:del w:id="217" w:author="Eerika Purgel" w:date="2024-06-10T19:42:00Z"/>
              </w:rPr>
            </w:pPr>
            <w:del w:id="218" w:author="Eerika Purgel" w:date="2024-06-10T19:42:00Z">
              <w:r w:rsidDel="00986C4C">
                <w:delText xml:space="preserve">650 000,00 </w:delText>
              </w:r>
            </w:del>
          </w:p>
        </w:tc>
      </w:tr>
      <w:tr w:rsidR="00DD764E" w:rsidDel="00986C4C" w14:paraId="653B2C47" w14:textId="4890FEAF">
        <w:trPr>
          <w:trHeight w:val="346"/>
          <w:del w:id="219" w:author="Eerika Purgel" w:date="2024-06-10T19:42:00Z"/>
        </w:trPr>
        <w:tc>
          <w:tcPr>
            <w:tcW w:w="3257" w:type="dxa"/>
            <w:tcBorders>
              <w:top w:val="single" w:sz="4" w:space="0" w:color="000000"/>
              <w:left w:val="single" w:sz="4" w:space="0" w:color="000000"/>
              <w:bottom w:val="single" w:sz="4" w:space="0" w:color="000000"/>
              <w:right w:val="single" w:sz="4" w:space="0" w:color="000000"/>
            </w:tcBorders>
          </w:tcPr>
          <w:p w14:paraId="45305BB8" w14:textId="41F392C0" w:rsidR="00DD764E" w:rsidDel="00986C4C" w:rsidRDefault="00D71BBD" w:rsidP="00997947">
            <w:pPr>
              <w:spacing w:after="0" w:line="259" w:lineRule="auto"/>
              <w:ind w:left="0" w:firstLine="0"/>
              <w:jc w:val="left"/>
              <w:rPr>
                <w:del w:id="220" w:author="Eerika Purgel" w:date="2024-06-10T19:42:00Z"/>
              </w:rPr>
            </w:pPr>
            <w:del w:id="221" w:author="Eerika Purgel" w:date="2024-06-10T19:42:00Z">
              <w:r w:rsidDel="00986C4C">
                <w:delText xml:space="preserve">Toetus kokku </w:delText>
              </w:r>
            </w:del>
          </w:p>
        </w:tc>
        <w:tc>
          <w:tcPr>
            <w:tcW w:w="2693" w:type="dxa"/>
            <w:tcBorders>
              <w:top w:val="single" w:sz="4" w:space="0" w:color="000000"/>
              <w:left w:val="single" w:sz="4" w:space="0" w:color="000000"/>
              <w:bottom w:val="single" w:sz="4" w:space="0" w:color="000000"/>
              <w:right w:val="single" w:sz="4" w:space="0" w:color="000000"/>
            </w:tcBorders>
          </w:tcPr>
          <w:p w14:paraId="6B3B83C6" w14:textId="7C36420E" w:rsidR="00DD764E" w:rsidDel="00986C4C" w:rsidRDefault="00D71BBD" w:rsidP="00997947">
            <w:pPr>
              <w:spacing w:after="0" w:line="259" w:lineRule="auto"/>
              <w:ind w:left="0" w:firstLine="0"/>
              <w:jc w:val="left"/>
              <w:rPr>
                <w:del w:id="222" w:author="Eerika Purgel" w:date="2024-06-10T19:42:00Z"/>
              </w:rPr>
            </w:pPr>
            <w:del w:id="223" w:author="Eerika Purgel" w:date="2024-06-10T19:42:00Z">
              <w:r w:rsidDel="00986C4C">
                <w:rPr>
                  <w:b/>
                </w:rPr>
                <w:delText>764 705,88</w:delText>
              </w:r>
              <w:r w:rsidDel="00986C4C">
                <w:delText xml:space="preserve"> </w:delText>
              </w:r>
            </w:del>
          </w:p>
        </w:tc>
      </w:tr>
      <w:tr w:rsidR="00DD764E" w:rsidDel="00986C4C" w14:paraId="786F6133" w14:textId="6E700024">
        <w:trPr>
          <w:trHeight w:val="346"/>
          <w:del w:id="224" w:author="Eerika Purgel" w:date="2024-06-10T19:42:00Z"/>
        </w:trPr>
        <w:tc>
          <w:tcPr>
            <w:tcW w:w="3257" w:type="dxa"/>
            <w:tcBorders>
              <w:top w:val="single" w:sz="4" w:space="0" w:color="000000"/>
              <w:left w:val="single" w:sz="4" w:space="0" w:color="000000"/>
              <w:bottom w:val="single" w:sz="4" w:space="0" w:color="000000"/>
              <w:right w:val="single" w:sz="4" w:space="0" w:color="000000"/>
            </w:tcBorders>
          </w:tcPr>
          <w:p w14:paraId="2A1E889F" w14:textId="4B8C940B" w:rsidR="00DD764E" w:rsidDel="00986C4C" w:rsidRDefault="00D71BBD" w:rsidP="00997947">
            <w:pPr>
              <w:spacing w:after="0" w:line="259" w:lineRule="auto"/>
              <w:ind w:left="0" w:firstLine="0"/>
              <w:jc w:val="left"/>
              <w:rPr>
                <w:del w:id="225" w:author="Eerika Purgel" w:date="2024-06-10T19:42:00Z"/>
              </w:rPr>
            </w:pPr>
            <w:del w:id="226" w:author="Eerika Purgel" w:date="2024-06-10T19:42:00Z">
              <w:r w:rsidDel="00986C4C">
                <w:lastRenderedPageBreak/>
                <w:delText xml:space="preserve">KOKKU </w:delText>
              </w:r>
            </w:del>
          </w:p>
        </w:tc>
        <w:tc>
          <w:tcPr>
            <w:tcW w:w="2693" w:type="dxa"/>
            <w:tcBorders>
              <w:top w:val="single" w:sz="4" w:space="0" w:color="000000"/>
              <w:left w:val="single" w:sz="4" w:space="0" w:color="000000"/>
              <w:bottom w:val="single" w:sz="4" w:space="0" w:color="000000"/>
              <w:right w:val="single" w:sz="4" w:space="0" w:color="000000"/>
            </w:tcBorders>
          </w:tcPr>
          <w:p w14:paraId="706BF3A8" w14:textId="12D41D2D" w:rsidR="00DD764E" w:rsidDel="00986C4C" w:rsidRDefault="00D71BBD" w:rsidP="00997947">
            <w:pPr>
              <w:spacing w:after="0" w:line="259" w:lineRule="auto"/>
              <w:ind w:left="0" w:firstLine="0"/>
              <w:jc w:val="left"/>
              <w:rPr>
                <w:del w:id="227" w:author="Eerika Purgel" w:date="2024-06-10T19:42:00Z"/>
              </w:rPr>
            </w:pPr>
            <w:del w:id="228" w:author="Eerika Purgel" w:date="2024-06-10T19:42:00Z">
              <w:r w:rsidDel="00986C4C">
                <w:rPr>
                  <w:b/>
                </w:rPr>
                <w:delText>764 705,88</w:delText>
              </w:r>
              <w:r w:rsidDel="00986C4C">
                <w:delText xml:space="preserve"> </w:delText>
              </w:r>
            </w:del>
          </w:p>
        </w:tc>
      </w:tr>
    </w:tbl>
    <w:p w14:paraId="63F0D464" w14:textId="0FE2A1DB" w:rsidR="00DD764E" w:rsidDel="00986C4C" w:rsidRDefault="00D71BBD" w:rsidP="00997947">
      <w:pPr>
        <w:spacing w:after="0" w:line="259" w:lineRule="auto"/>
        <w:ind w:left="0" w:firstLine="0"/>
        <w:jc w:val="left"/>
        <w:rPr>
          <w:del w:id="229" w:author="Eerika Purgel" w:date="2024-06-10T19:42:00Z"/>
        </w:rPr>
      </w:pPr>
      <w:del w:id="230" w:author="Eerika Purgel" w:date="2024-06-10T19:42:00Z">
        <w:r w:rsidDel="00986C4C">
          <w:delText xml:space="preserve"> </w:delText>
        </w:r>
      </w:del>
    </w:p>
    <w:p w14:paraId="2910EBB4" w14:textId="286D1F0D" w:rsidR="00DD764E" w:rsidDel="00986C4C" w:rsidRDefault="00D71BBD" w:rsidP="00997947">
      <w:pPr>
        <w:spacing w:after="0" w:line="259" w:lineRule="auto"/>
        <w:ind w:left="0" w:firstLine="0"/>
        <w:jc w:val="left"/>
        <w:rPr>
          <w:del w:id="231" w:author="Eerika Purgel" w:date="2024-06-10T19:42:00Z"/>
        </w:rPr>
      </w:pPr>
      <w:del w:id="232" w:author="Eerika Purgel" w:date="2024-06-10T19:42:00Z">
        <w:r w:rsidDel="00986C4C">
          <w:delText xml:space="preserve"> </w:delText>
        </w:r>
      </w:del>
    </w:p>
    <w:tbl>
      <w:tblPr>
        <w:tblStyle w:val="TableGrid"/>
        <w:tblW w:w="13600" w:type="dxa"/>
        <w:tblInd w:w="10" w:type="dxa"/>
        <w:tblCellMar>
          <w:top w:w="51" w:type="dxa"/>
          <w:left w:w="70" w:type="dxa"/>
          <w:right w:w="10" w:type="dxa"/>
        </w:tblCellMar>
        <w:tblLook w:val="04A0" w:firstRow="1" w:lastRow="0" w:firstColumn="1" w:lastColumn="0" w:noHBand="0" w:noVBand="1"/>
      </w:tblPr>
      <w:tblGrid>
        <w:gridCol w:w="3637"/>
        <w:gridCol w:w="3675"/>
        <w:gridCol w:w="1516"/>
        <w:gridCol w:w="2229"/>
        <w:gridCol w:w="2543"/>
      </w:tblGrid>
      <w:tr w:rsidR="00DD764E" w:rsidDel="00986C4C" w14:paraId="07120859" w14:textId="345AEAD8">
        <w:trPr>
          <w:trHeight w:val="727"/>
          <w:del w:id="233" w:author="Eerika Purgel" w:date="2024-06-10T19:42:00Z"/>
        </w:trPr>
        <w:tc>
          <w:tcPr>
            <w:tcW w:w="4102" w:type="dxa"/>
            <w:tcBorders>
              <w:top w:val="single" w:sz="4" w:space="0" w:color="000000"/>
              <w:left w:val="single" w:sz="4" w:space="0" w:color="000000"/>
              <w:bottom w:val="single" w:sz="4" w:space="0" w:color="000000"/>
              <w:right w:val="single" w:sz="4" w:space="0" w:color="000000"/>
            </w:tcBorders>
            <w:vAlign w:val="center"/>
          </w:tcPr>
          <w:p w14:paraId="092F1709" w14:textId="0D8F1931" w:rsidR="00DD764E" w:rsidDel="00986C4C" w:rsidRDefault="00D71BBD" w:rsidP="00997947">
            <w:pPr>
              <w:spacing w:after="0" w:line="259" w:lineRule="auto"/>
              <w:ind w:left="0" w:firstLine="0"/>
              <w:jc w:val="left"/>
              <w:rPr>
                <w:del w:id="234" w:author="Eerika Purgel" w:date="2024-06-10T19:42:00Z"/>
              </w:rPr>
            </w:pPr>
            <w:del w:id="235" w:author="Eerika Purgel" w:date="2024-06-10T19:42:00Z">
              <w:r w:rsidDel="00986C4C">
                <w:rPr>
                  <w:b/>
                </w:rPr>
                <w:delText xml:space="preserve">Tegevuse nimetus: </w:delText>
              </w:r>
            </w:del>
          </w:p>
        </w:tc>
        <w:tc>
          <w:tcPr>
            <w:tcW w:w="3970" w:type="dxa"/>
            <w:tcBorders>
              <w:top w:val="single" w:sz="4" w:space="0" w:color="000000"/>
              <w:left w:val="single" w:sz="4" w:space="0" w:color="000000"/>
              <w:bottom w:val="single" w:sz="4" w:space="0" w:color="000000"/>
              <w:right w:val="single" w:sz="4" w:space="0" w:color="000000"/>
            </w:tcBorders>
          </w:tcPr>
          <w:p w14:paraId="6E93620C" w14:textId="5B4FE6CB" w:rsidR="00DD764E" w:rsidDel="00986C4C" w:rsidRDefault="00D71BBD" w:rsidP="00997947">
            <w:pPr>
              <w:spacing w:after="0" w:line="259" w:lineRule="auto"/>
              <w:ind w:left="0" w:firstLine="0"/>
              <w:jc w:val="left"/>
              <w:rPr>
                <w:del w:id="236" w:author="Eerika Purgel" w:date="2024-06-10T19:42:00Z"/>
              </w:rPr>
            </w:pPr>
            <w:del w:id="237" w:author="Eerika Purgel" w:date="2024-06-10T19:42:00Z">
              <w:r w:rsidDel="00986C4C">
                <w:rPr>
                  <w:b/>
                </w:rPr>
                <w:delText xml:space="preserve">Rakenduskava väljundnäitaja: </w:delText>
              </w:r>
            </w:del>
          </w:p>
          <w:p w14:paraId="272565E4" w14:textId="0736F547" w:rsidR="00DD764E" w:rsidDel="00986C4C" w:rsidRDefault="00D71BBD" w:rsidP="00997947">
            <w:pPr>
              <w:spacing w:after="0" w:line="259" w:lineRule="auto"/>
              <w:ind w:left="0" w:firstLine="0"/>
              <w:jc w:val="left"/>
              <w:rPr>
                <w:del w:id="238" w:author="Eerika Purgel" w:date="2024-06-10T19:42:00Z"/>
              </w:rPr>
            </w:pPr>
            <w:del w:id="239" w:author="Eerika Purgel" w:date="2024-06-10T19:42:00Z">
              <w:r w:rsidDel="00986C4C">
                <w:rPr>
                  <w:b/>
                </w:rPr>
                <w:delText>01.01.2024</w:delText>
              </w:r>
              <w:r w:rsidDel="00986C4C">
                <w:rPr>
                  <w:rFonts w:ascii="Segoe UI Symbol" w:eastAsia="Segoe UI Symbol" w:hAnsi="Segoe UI Symbol" w:cs="Segoe UI Symbol"/>
                </w:rPr>
                <w:delText></w:delText>
              </w:r>
              <w:r w:rsidDel="00986C4C">
                <w:rPr>
                  <w:b/>
                </w:rPr>
                <w:delText xml:space="preserve">31.12.2029 </w:delText>
              </w:r>
            </w:del>
          </w:p>
        </w:tc>
        <w:tc>
          <w:tcPr>
            <w:tcW w:w="1558" w:type="dxa"/>
            <w:tcBorders>
              <w:top w:val="single" w:sz="4" w:space="0" w:color="000000"/>
              <w:left w:val="single" w:sz="4" w:space="0" w:color="000000"/>
              <w:bottom w:val="single" w:sz="4" w:space="0" w:color="000000"/>
              <w:right w:val="single" w:sz="4" w:space="0" w:color="000000"/>
            </w:tcBorders>
          </w:tcPr>
          <w:p w14:paraId="60C2954C" w14:textId="6F723888" w:rsidR="00DD764E" w:rsidDel="00986C4C" w:rsidRDefault="00D71BBD" w:rsidP="00997947">
            <w:pPr>
              <w:spacing w:after="0" w:line="259" w:lineRule="auto"/>
              <w:ind w:left="0" w:firstLine="0"/>
              <w:jc w:val="left"/>
              <w:rPr>
                <w:del w:id="240" w:author="Eerika Purgel" w:date="2024-06-10T19:42:00Z"/>
              </w:rPr>
            </w:pPr>
            <w:del w:id="241" w:author="Eerika Purgel" w:date="2024-06-10T19:42:00Z">
              <w:r w:rsidDel="00986C4C">
                <w:rPr>
                  <w:b/>
                </w:rPr>
                <w:delText xml:space="preserve"> </w:delText>
              </w:r>
            </w:del>
          </w:p>
        </w:tc>
        <w:tc>
          <w:tcPr>
            <w:tcW w:w="2269" w:type="dxa"/>
            <w:tcBorders>
              <w:top w:val="single" w:sz="4" w:space="0" w:color="000000"/>
              <w:left w:val="single" w:sz="4" w:space="0" w:color="000000"/>
              <w:bottom w:val="single" w:sz="4" w:space="0" w:color="000000"/>
              <w:right w:val="single" w:sz="4" w:space="0" w:color="000000"/>
            </w:tcBorders>
          </w:tcPr>
          <w:p w14:paraId="23E66AAA" w14:textId="054637B8" w:rsidR="00DD764E" w:rsidDel="00986C4C" w:rsidRDefault="00D71BBD" w:rsidP="00997947">
            <w:pPr>
              <w:spacing w:after="0" w:line="259" w:lineRule="auto"/>
              <w:ind w:left="0" w:firstLine="0"/>
              <w:jc w:val="left"/>
              <w:rPr>
                <w:del w:id="242" w:author="Eerika Purgel" w:date="2024-06-10T19:42:00Z"/>
              </w:rPr>
            </w:pPr>
            <w:del w:id="243" w:author="Eerika Purgel" w:date="2024-06-10T19:42:00Z">
              <w:r w:rsidDel="00986C4C">
                <w:rPr>
                  <w:b/>
                </w:rPr>
                <w:delText xml:space="preserve"> </w:delText>
              </w:r>
            </w:del>
          </w:p>
        </w:tc>
        <w:tc>
          <w:tcPr>
            <w:tcW w:w="1702" w:type="dxa"/>
            <w:tcBorders>
              <w:top w:val="single" w:sz="4" w:space="0" w:color="000000"/>
              <w:left w:val="single" w:sz="4" w:space="0" w:color="000000"/>
              <w:bottom w:val="single" w:sz="4" w:space="0" w:color="000000"/>
              <w:right w:val="single" w:sz="4" w:space="0" w:color="000000"/>
            </w:tcBorders>
          </w:tcPr>
          <w:p w14:paraId="5996BE5E" w14:textId="7528ABFC" w:rsidR="00DD764E" w:rsidDel="00986C4C" w:rsidRDefault="00D71BBD" w:rsidP="00997947">
            <w:pPr>
              <w:spacing w:after="0" w:line="259" w:lineRule="auto"/>
              <w:ind w:left="0" w:firstLine="0"/>
              <w:jc w:val="left"/>
              <w:rPr>
                <w:del w:id="244" w:author="Eerika Purgel" w:date="2024-06-10T19:42:00Z"/>
              </w:rPr>
            </w:pPr>
            <w:del w:id="245" w:author="Eerika Purgel" w:date="2024-06-10T19:42:00Z">
              <w:r w:rsidDel="00986C4C">
                <w:rPr>
                  <w:b/>
                </w:rPr>
                <w:delText xml:space="preserve"> </w:delText>
              </w:r>
            </w:del>
          </w:p>
        </w:tc>
      </w:tr>
      <w:tr w:rsidR="00DD764E" w:rsidDel="00986C4C" w14:paraId="52D5CC31" w14:textId="163E074F">
        <w:trPr>
          <w:trHeight w:val="838"/>
          <w:del w:id="246" w:author="Eerika Purgel" w:date="2024-06-10T19:42:00Z"/>
        </w:trPr>
        <w:tc>
          <w:tcPr>
            <w:tcW w:w="4102" w:type="dxa"/>
            <w:vMerge w:val="restart"/>
            <w:tcBorders>
              <w:top w:val="single" w:sz="4" w:space="0" w:color="000000"/>
              <w:left w:val="single" w:sz="4" w:space="0" w:color="000000"/>
              <w:bottom w:val="single" w:sz="4" w:space="0" w:color="000000"/>
              <w:right w:val="single" w:sz="4" w:space="0" w:color="000000"/>
            </w:tcBorders>
            <w:vAlign w:val="center"/>
          </w:tcPr>
          <w:p w14:paraId="59D6FCE5" w14:textId="76E9D993" w:rsidR="00DD764E" w:rsidDel="00986C4C" w:rsidRDefault="00D71BBD" w:rsidP="00997947">
            <w:pPr>
              <w:spacing w:after="0" w:line="259" w:lineRule="auto"/>
              <w:ind w:left="0" w:firstLine="0"/>
              <w:jc w:val="left"/>
              <w:rPr>
                <w:del w:id="247" w:author="Eerika Purgel" w:date="2024-06-10T19:42:00Z"/>
              </w:rPr>
            </w:pPr>
            <w:del w:id="248" w:author="Eerika Purgel" w:date="2024-06-10T19:42:00Z">
              <w:r w:rsidDel="00986C4C">
                <w:rPr>
                  <w:b/>
                </w:rPr>
                <w:delText>Pärandmõjude likvideerimine</w:delText>
              </w:r>
              <w:r w:rsidDel="00986C4C">
                <w:delText xml:space="preserve"> (toorme allikate taastamine)</w:delText>
              </w:r>
              <w:r w:rsidDel="00986C4C">
                <w:rPr>
                  <w:b/>
                </w:rPr>
                <w:delText xml:space="preserve"> </w:delText>
              </w:r>
            </w:del>
          </w:p>
        </w:tc>
        <w:tc>
          <w:tcPr>
            <w:tcW w:w="3970" w:type="dxa"/>
            <w:vMerge w:val="restart"/>
            <w:tcBorders>
              <w:top w:val="single" w:sz="4" w:space="0" w:color="000000"/>
              <w:left w:val="single" w:sz="4" w:space="0" w:color="000000"/>
              <w:bottom w:val="single" w:sz="4" w:space="0" w:color="000000"/>
              <w:right w:val="single" w:sz="4" w:space="0" w:color="000000"/>
            </w:tcBorders>
            <w:vAlign w:val="center"/>
          </w:tcPr>
          <w:p w14:paraId="27B0D0BC" w14:textId="7A5C0B34" w:rsidR="00DD764E" w:rsidDel="00986C4C" w:rsidRDefault="00D71BBD" w:rsidP="00997947">
            <w:pPr>
              <w:spacing w:after="0" w:line="259" w:lineRule="auto"/>
              <w:ind w:left="0" w:firstLine="0"/>
              <w:jc w:val="left"/>
              <w:rPr>
                <w:del w:id="249" w:author="Eerika Purgel" w:date="2024-06-10T19:42:00Z"/>
              </w:rPr>
            </w:pPr>
            <w:del w:id="250" w:author="Eerika Purgel" w:date="2024-06-10T19:42:00Z">
              <w:r w:rsidDel="00986C4C">
                <w:delText>Investeeringud ringmajanduse arendamisse (eurodes)</w:delText>
              </w:r>
              <w:r w:rsidDel="00986C4C">
                <w:rPr>
                  <w:b/>
                </w:rPr>
                <w:delText xml:space="preserve"> </w:delText>
              </w:r>
            </w:del>
          </w:p>
        </w:tc>
        <w:tc>
          <w:tcPr>
            <w:tcW w:w="1558" w:type="dxa"/>
            <w:tcBorders>
              <w:top w:val="single" w:sz="4" w:space="0" w:color="000000"/>
              <w:left w:val="single" w:sz="4" w:space="0" w:color="000000"/>
              <w:bottom w:val="single" w:sz="4" w:space="0" w:color="000000"/>
              <w:right w:val="single" w:sz="4" w:space="0" w:color="000000"/>
            </w:tcBorders>
          </w:tcPr>
          <w:p w14:paraId="45447338" w14:textId="44DE788D" w:rsidR="00DD764E" w:rsidDel="00986C4C" w:rsidRDefault="00D71BBD" w:rsidP="00997947">
            <w:pPr>
              <w:spacing w:after="0" w:line="259" w:lineRule="auto"/>
              <w:ind w:left="0" w:firstLine="0"/>
              <w:jc w:val="left"/>
              <w:rPr>
                <w:del w:id="251" w:author="Eerika Purgel" w:date="2024-06-10T19:42:00Z"/>
              </w:rPr>
            </w:pPr>
            <w:del w:id="252" w:author="Eerika Purgel" w:date="2024-06-10T19:42:00Z">
              <w:r w:rsidDel="00986C4C">
                <w:rPr>
                  <w:b/>
                </w:rPr>
                <w:delText xml:space="preserve">Abikõlblik kogusumma (EUR) </w:delText>
              </w:r>
            </w:del>
          </w:p>
        </w:tc>
        <w:tc>
          <w:tcPr>
            <w:tcW w:w="2269" w:type="dxa"/>
            <w:tcBorders>
              <w:top w:val="single" w:sz="4" w:space="0" w:color="000000"/>
              <w:left w:val="single" w:sz="4" w:space="0" w:color="000000"/>
              <w:bottom w:val="single" w:sz="4" w:space="0" w:color="000000"/>
              <w:right w:val="single" w:sz="4" w:space="0" w:color="000000"/>
            </w:tcBorders>
          </w:tcPr>
          <w:p w14:paraId="6E050AA6" w14:textId="58C8972F" w:rsidR="00DD764E" w:rsidDel="00986C4C" w:rsidRDefault="00D71BBD" w:rsidP="00997947">
            <w:pPr>
              <w:spacing w:after="0" w:line="259" w:lineRule="auto"/>
              <w:ind w:left="0" w:firstLine="0"/>
              <w:jc w:val="left"/>
              <w:rPr>
                <w:del w:id="253" w:author="Eerika Purgel" w:date="2024-06-10T19:42:00Z"/>
              </w:rPr>
            </w:pPr>
            <w:del w:id="254" w:author="Eerika Purgel" w:date="2024-06-10T19:42:00Z">
              <w:r w:rsidDel="00986C4C">
                <w:rPr>
                  <w:b/>
                </w:rPr>
                <w:delText xml:space="preserve">Ühtekuuluvusfondi </w:delText>
              </w:r>
            </w:del>
          </w:p>
          <w:p w14:paraId="5276844E" w14:textId="5E23C42F" w:rsidR="00DD764E" w:rsidDel="00986C4C" w:rsidRDefault="00D71BBD" w:rsidP="00997947">
            <w:pPr>
              <w:spacing w:after="0" w:line="259" w:lineRule="auto"/>
              <w:ind w:left="0" w:firstLine="0"/>
              <w:jc w:val="left"/>
              <w:rPr>
                <w:del w:id="255" w:author="Eerika Purgel" w:date="2024-06-10T19:42:00Z"/>
              </w:rPr>
            </w:pPr>
            <w:del w:id="256" w:author="Eerika Purgel" w:date="2024-06-10T19:42:00Z">
              <w:r w:rsidDel="00986C4C">
                <w:rPr>
                  <w:b/>
                </w:rPr>
                <w:delText xml:space="preserve">toetus (EUR) </w:delText>
              </w:r>
            </w:del>
          </w:p>
        </w:tc>
        <w:tc>
          <w:tcPr>
            <w:tcW w:w="1702" w:type="dxa"/>
            <w:tcBorders>
              <w:top w:val="single" w:sz="4" w:space="0" w:color="000000"/>
              <w:left w:val="single" w:sz="4" w:space="0" w:color="000000"/>
              <w:bottom w:val="single" w:sz="4" w:space="0" w:color="000000"/>
              <w:right w:val="single" w:sz="4" w:space="0" w:color="000000"/>
            </w:tcBorders>
          </w:tcPr>
          <w:p w14:paraId="27BE83DF" w14:textId="73FEEFAF" w:rsidR="00DD764E" w:rsidDel="00986C4C" w:rsidRDefault="00D71BBD" w:rsidP="00997947">
            <w:pPr>
              <w:spacing w:after="0" w:line="259" w:lineRule="auto"/>
              <w:ind w:left="0" w:firstLine="0"/>
              <w:jc w:val="left"/>
              <w:rPr>
                <w:del w:id="257" w:author="Eerika Purgel" w:date="2024-06-10T19:42:00Z"/>
              </w:rPr>
            </w:pPr>
            <w:del w:id="258" w:author="Eerika Purgel" w:date="2024-06-10T19:42:00Z">
              <w:r w:rsidDel="00986C4C">
                <w:rPr>
                  <w:b/>
                </w:rPr>
                <w:delText xml:space="preserve">Riiklik </w:delText>
              </w:r>
              <w:r w:rsidDel="00986C4C">
                <w:rPr>
                  <w:b/>
                </w:rPr>
                <w:tab/>
                <w:delText xml:space="preserve">kaasfinantseering (EUR) </w:delText>
              </w:r>
            </w:del>
          </w:p>
        </w:tc>
      </w:tr>
      <w:tr w:rsidR="00DD764E" w:rsidDel="00986C4C" w14:paraId="79A7C040" w14:textId="49DD169B">
        <w:trPr>
          <w:trHeight w:val="432"/>
          <w:del w:id="259" w:author="Eerika Purgel" w:date="2024-06-10T19:42:00Z"/>
        </w:trPr>
        <w:tc>
          <w:tcPr>
            <w:tcW w:w="0" w:type="auto"/>
            <w:vMerge/>
            <w:tcBorders>
              <w:top w:val="nil"/>
              <w:left w:val="single" w:sz="4" w:space="0" w:color="000000"/>
              <w:bottom w:val="single" w:sz="4" w:space="0" w:color="000000"/>
              <w:right w:val="single" w:sz="4" w:space="0" w:color="000000"/>
            </w:tcBorders>
          </w:tcPr>
          <w:p w14:paraId="6F0746E5" w14:textId="64AB298E" w:rsidR="00DD764E" w:rsidDel="00986C4C" w:rsidRDefault="00DD764E" w:rsidP="00997947">
            <w:pPr>
              <w:spacing w:after="0" w:line="259" w:lineRule="auto"/>
              <w:ind w:left="0" w:firstLine="0"/>
              <w:jc w:val="left"/>
              <w:rPr>
                <w:del w:id="260" w:author="Eerika Purgel" w:date="2024-06-10T19:42:00Z"/>
              </w:rPr>
            </w:pPr>
          </w:p>
        </w:tc>
        <w:tc>
          <w:tcPr>
            <w:tcW w:w="0" w:type="auto"/>
            <w:vMerge/>
            <w:tcBorders>
              <w:top w:val="nil"/>
              <w:left w:val="single" w:sz="4" w:space="0" w:color="000000"/>
              <w:bottom w:val="nil"/>
              <w:right w:val="single" w:sz="4" w:space="0" w:color="000000"/>
            </w:tcBorders>
          </w:tcPr>
          <w:p w14:paraId="0537A9E5" w14:textId="15660DD9" w:rsidR="00DD764E" w:rsidDel="00986C4C" w:rsidRDefault="00DD764E" w:rsidP="00997947">
            <w:pPr>
              <w:spacing w:after="0" w:line="259" w:lineRule="auto"/>
              <w:ind w:left="0" w:firstLine="0"/>
              <w:jc w:val="left"/>
              <w:rPr>
                <w:del w:id="261" w:author="Eerika Purgel" w:date="2024-06-10T19:42:00Z"/>
              </w:rPr>
            </w:pPr>
          </w:p>
        </w:tc>
        <w:tc>
          <w:tcPr>
            <w:tcW w:w="1558" w:type="dxa"/>
            <w:tcBorders>
              <w:top w:val="single" w:sz="4" w:space="0" w:color="000000"/>
              <w:left w:val="single" w:sz="4" w:space="0" w:color="000000"/>
              <w:bottom w:val="single" w:sz="4" w:space="0" w:color="000000"/>
              <w:right w:val="single" w:sz="4" w:space="0" w:color="000000"/>
            </w:tcBorders>
          </w:tcPr>
          <w:p w14:paraId="437D5C7B" w14:textId="073C04A3" w:rsidR="00DD764E" w:rsidDel="00986C4C" w:rsidRDefault="00D71BBD" w:rsidP="00997947">
            <w:pPr>
              <w:spacing w:after="0" w:line="259" w:lineRule="auto"/>
              <w:ind w:left="0" w:firstLine="0"/>
              <w:jc w:val="left"/>
              <w:rPr>
                <w:del w:id="262" w:author="Eerika Purgel" w:date="2024-06-10T19:42:00Z"/>
              </w:rPr>
            </w:pPr>
            <w:del w:id="263" w:author="Eerika Purgel" w:date="2024-06-10T19:42:00Z">
              <w:r w:rsidDel="00986C4C">
                <w:delText xml:space="preserve">671 497,23 </w:delText>
              </w:r>
            </w:del>
          </w:p>
        </w:tc>
        <w:tc>
          <w:tcPr>
            <w:tcW w:w="2269" w:type="dxa"/>
            <w:tcBorders>
              <w:top w:val="single" w:sz="4" w:space="0" w:color="000000"/>
              <w:left w:val="single" w:sz="4" w:space="0" w:color="000000"/>
              <w:bottom w:val="single" w:sz="4" w:space="0" w:color="000000"/>
              <w:right w:val="single" w:sz="4" w:space="0" w:color="000000"/>
            </w:tcBorders>
          </w:tcPr>
          <w:p w14:paraId="3B51AD8E" w14:textId="7188B237" w:rsidR="00DD764E" w:rsidDel="00986C4C" w:rsidRDefault="00D71BBD" w:rsidP="00997947">
            <w:pPr>
              <w:spacing w:after="0" w:line="259" w:lineRule="auto"/>
              <w:ind w:left="0" w:firstLine="0"/>
              <w:jc w:val="left"/>
              <w:rPr>
                <w:del w:id="264" w:author="Eerika Purgel" w:date="2024-06-10T19:42:00Z"/>
              </w:rPr>
            </w:pPr>
            <w:del w:id="265" w:author="Eerika Purgel" w:date="2024-06-10T19:42:00Z">
              <w:r w:rsidDel="00986C4C">
                <w:delText xml:space="preserve">570 772,65 </w:delText>
              </w:r>
            </w:del>
          </w:p>
        </w:tc>
        <w:tc>
          <w:tcPr>
            <w:tcW w:w="1702" w:type="dxa"/>
            <w:tcBorders>
              <w:top w:val="single" w:sz="4" w:space="0" w:color="000000"/>
              <w:left w:val="single" w:sz="4" w:space="0" w:color="000000"/>
              <w:bottom w:val="single" w:sz="4" w:space="0" w:color="000000"/>
              <w:right w:val="single" w:sz="4" w:space="0" w:color="000000"/>
            </w:tcBorders>
          </w:tcPr>
          <w:p w14:paraId="477BF661" w14:textId="73A98841" w:rsidR="00DD764E" w:rsidDel="00986C4C" w:rsidRDefault="00D71BBD" w:rsidP="00997947">
            <w:pPr>
              <w:spacing w:after="0" w:line="259" w:lineRule="auto"/>
              <w:ind w:left="0" w:firstLine="0"/>
              <w:jc w:val="left"/>
              <w:rPr>
                <w:del w:id="266" w:author="Eerika Purgel" w:date="2024-06-10T19:42:00Z"/>
              </w:rPr>
            </w:pPr>
            <w:del w:id="267" w:author="Eerika Purgel" w:date="2024-06-10T19:42:00Z">
              <w:r w:rsidDel="00986C4C">
                <w:delText xml:space="preserve">100 724,58 </w:delText>
              </w:r>
            </w:del>
          </w:p>
        </w:tc>
      </w:tr>
      <w:tr w:rsidR="00DD764E" w:rsidDel="00986C4C" w14:paraId="5635B8DE" w14:textId="122358E7">
        <w:trPr>
          <w:trHeight w:val="430"/>
          <w:del w:id="268" w:author="Eerika Purgel" w:date="2024-06-10T19:42:00Z"/>
        </w:trPr>
        <w:tc>
          <w:tcPr>
            <w:tcW w:w="4102" w:type="dxa"/>
            <w:tcBorders>
              <w:top w:val="single" w:sz="4" w:space="0" w:color="000000"/>
              <w:left w:val="single" w:sz="4" w:space="0" w:color="000000"/>
              <w:bottom w:val="single" w:sz="4" w:space="0" w:color="000000"/>
              <w:right w:val="single" w:sz="4" w:space="0" w:color="000000"/>
            </w:tcBorders>
          </w:tcPr>
          <w:p w14:paraId="33874F5C" w14:textId="737B932A" w:rsidR="00DD764E" w:rsidDel="00986C4C" w:rsidRDefault="00D71BBD" w:rsidP="00997947">
            <w:pPr>
              <w:spacing w:after="0" w:line="259" w:lineRule="auto"/>
              <w:ind w:left="0" w:firstLine="0"/>
              <w:jc w:val="left"/>
              <w:rPr>
                <w:del w:id="269" w:author="Eerika Purgel" w:date="2024-06-10T19:42:00Z"/>
              </w:rPr>
            </w:pPr>
            <w:del w:id="270" w:author="Eerika Purgel" w:date="2024-06-10T19:42:00Z">
              <w:r w:rsidDel="00986C4C">
                <w:delText xml:space="preserve">Otsene personalikulu </w:delText>
              </w:r>
            </w:del>
          </w:p>
        </w:tc>
        <w:tc>
          <w:tcPr>
            <w:tcW w:w="0" w:type="auto"/>
            <w:vMerge/>
            <w:tcBorders>
              <w:top w:val="nil"/>
              <w:left w:val="single" w:sz="4" w:space="0" w:color="000000"/>
              <w:bottom w:val="nil"/>
              <w:right w:val="single" w:sz="4" w:space="0" w:color="000000"/>
            </w:tcBorders>
          </w:tcPr>
          <w:p w14:paraId="68FC5CDA" w14:textId="66C9A785" w:rsidR="00DD764E" w:rsidDel="00986C4C" w:rsidRDefault="00DD764E" w:rsidP="00997947">
            <w:pPr>
              <w:spacing w:after="0" w:line="259" w:lineRule="auto"/>
              <w:ind w:left="0" w:firstLine="0"/>
              <w:jc w:val="left"/>
              <w:rPr>
                <w:del w:id="271" w:author="Eerika Purgel" w:date="2024-06-10T19:42:00Z"/>
              </w:rPr>
            </w:pPr>
          </w:p>
        </w:tc>
        <w:tc>
          <w:tcPr>
            <w:tcW w:w="1558" w:type="dxa"/>
            <w:tcBorders>
              <w:top w:val="single" w:sz="4" w:space="0" w:color="000000"/>
              <w:left w:val="single" w:sz="4" w:space="0" w:color="000000"/>
              <w:bottom w:val="single" w:sz="4" w:space="0" w:color="000000"/>
              <w:right w:val="single" w:sz="4" w:space="0" w:color="000000"/>
            </w:tcBorders>
          </w:tcPr>
          <w:p w14:paraId="34830EA2" w14:textId="02D7455C" w:rsidR="00DD764E" w:rsidDel="00986C4C" w:rsidRDefault="00D71BBD" w:rsidP="00997947">
            <w:pPr>
              <w:spacing w:after="0" w:line="259" w:lineRule="auto"/>
              <w:ind w:left="0" w:firstLine="0"/>
              <w:jc w:val="left"/>
              <w:rPr>
                <w:del w:id="272" w:author="Eerika Purgel" w:date="2024-06-10T19:42:00Z"/>
              </w:rPr>
            </w:pPr>
            <w:del w:id="273" w:author="Eerika Purgel" w:date="2024-06-10T19:42:00Z">
              <w:r w:rsidDel="00986C4C">
                <w:delText xml:space="preserve">81 051,00 </w:delText>
              </w:r>
            </w:del>
          </w:p>
        </w:tc>
        <w:tc>
          <w:tcPr>
            <w:tcW w:w="2269" w:type="dxa"/>
            <w:tcBorders>
              <w:top w:val="single" w:sz="4" w:space="0" w:color="000000"/>
              <w:left w:val="single" w:sz="4" w:space="0" w:color="000000"/>
              <w:bottom w:val="single" w:sz="4" w:space="0" w:color="000000"/>
              <w:right w:val="single" w:sz="4" w:space="0" w:color="000000"/>
            </w:tcBorders>
          </w:tcPr>
          <w:p w14:paraId="22D524DC" w14:textId="071DF75F" w:rsidR="00DD764E" w:rsidDel="00986C4C" w:rsidRDefault="00D71BBD" w:rsidP="00997947">
            <w:pPr>
              <w:spacing w:after="0" w:line="259" w:lineRule="auto"/>
              <w:ind w:left="0" w:firstLine="0"/>
              <w:jc w:val="left"/>
              <w:rPr>
                <w:del w:id="274" w:author="Eerika Purgel" w:date="2024-06-10T19:42:00Z"/>
              </w:rPr>
            </w:pPr>
            <w:del w:id="275" w:author="Eerika Purgel" w:date="2024-06-10T19:42:00Z">
              <w:r w:rsidDel="00986C4C">
                <w:delText xml:space="preserve">68 893,35 </w:delText>
              </w:r>
            </w:del>
          </w:p>
        </w:tc>
        <w:tc>
          <w:tcPr>
            <w:tcW w:w="1702" w:type="dxa"/>
            <w:tcBorders>
              <w:top w:val="single" w:sz="4" w:space="0" w:color="000000"/>
              <w:left w:val="single" w:sz="4" w:space="0" w:color="000000"/>
              <w:bottom w:val="single" w:sz="4" w:space="0" w:color="000000"/>
              <w:right w:val="single" w:sz="4" w:space="0" w:color="000000"/>
            </w:tcBorders>
          </w:tcPr>
          <w:p w14:paraId="65F3D4C0" w14:textId="6FD67A6B" w:rsidR="00DD764E" w:rsidDel="00986C4C" w:rsidRDefault="00D71BBD" w:rsidP="00997947">
            <w:pPr>
              <w:spacing w:after="0" w:line="259" w:lineRule="auto"/>
              <w:ind w:left="0" w:firstLine="0"/>
              <w:jc w:val="left"/>
              <w:rPr>
                <w:del w:id="276" w:author="Eerika Purgel" w:date="2024-06-10T19:42:00Z"/>
              </w:rPr>
            </w:pPr>
            <w:del w:id="277" w:author="Eerika Purgel" w:date="2024-06-10T19:42:00Z">
              <w:r w:rsidDel="00986C4C">
                <w:delText xml:space="preserve">12 157,65 </w:delText>
              </w:r>
            </w:del>
          </w:p>
        </w:tc>
      </w:tr>
      <w:tr w:rsidR="00DD764E" w:rsidDel="00986C4C" w14:paraId="0875BDBB" w14:textId="4486C887">
        <w:trPr>
          <w:trHeight w:val="286"/>
          <w:del w:id="278" w:author="Eerika Purgel" w:date="2024-06-10T19:42:00Z"/>
        </w:trPr>
        <w:tc>
          <w:tcPr>
            <w:tcW w:w="4102" w:type="dxa"/>
            <w:tcBorders>
              <w:top w:val="single" w:sz="4" w:space="0" w:color="000000"/>
              <w:left w:val="single" w:sz="4" w:space="0" w:color="000000"/>
              <w:bottom w:val="single" w:sz="4" w:space="0" w:color="000000"/>
              <w:right w:val="single" w:sz="4" w:space="0" w:color="000000"/>
            </w:tcBorders>
          </w:tcPr>
          <w:p w14:paraId="660204CC" w14:textId="020CD6B5" w:rsidR="00DD764E" w:rsidDel="00986C4C" w:rsidRDefault="00D71BBD" w:rsidP="00997947">
            <w:pPr>
              <w:spacing w:after="0" w:line="259" w:lineRule="auto"/>
              <w:ind w:left="0" w:firstLine="0"/>
              <w:jc w:val="left"/>
              <w:rPr>
                <w:del w:id="279" w:author="Eerika Purgel" w:date="2024-06-10T19:42:00Z"/>
              </w:rPr>
            </w:pPr>
            <w:del w:id="280" w:author="Eerika Purgel" w:date="2024-06-10T19:42:00Z">
              <w:r w:rsidDel="00986C4C">
                <w:delText xml:space="preserve">Ühtne määr </w:delText>
              </w:r>
            </w:del>
          </w:p>
        </w:tc>
        <w:tc>
          <w:tcPr>
            <w:tcW w:w="0" w:type="auto"/>
            <w:vMerge/>
            <w:tcBorders>
              <w:top w:val="nil"/>
              <w:left w:val="single" w:sz="4" w:space="0" w:color="000000"/>
              <w:bottom w:val="single" w:sz="4" w:space="0" w:color="000000"/>
              <w:right w:val="single" w:sz="4" w:space="0" w:color="000000"/>
            </w:tcBorders>
          </w:tcPr>
          <w:p w14:paraId="767EF261" w14:textId="41959906" w:rsidR="00DD764E" w:rsidDel="00986C4C" w:rsidRDefault="00DD764E" w:rsidP="00997947">
            <w:pPr>
              <w:spacing w:after="0" w:line="259" w:lineRule="auto"/>
              <w:ind w:left="0" w:firstLine="0"/>
              <w:jc w:val="left"/>
              <w:rPr>
                <w:del w:id="281" w:author="Eerika Purgel" w:date="2024-06-10T19:42:00Z"/>
              </w:rPr>
            </w:pPr>
          </w:p>
        </w:tc>
        <w:tc>
          <w:tcPr>
            <w:tcW w:w="1558" w:type="dxa"/>
            <w:tcBorders>
              <w:top w:val="single" w:sz="4" w:space="0" w:color="000000"/>
              <w:left w:val="single" w:sz="4" w:space="0" w:color="000000"/>
              <w:bottom w:val="single" w:sz="4" w:space="0" w:color="000000"/>
              <w:right w:val="single" w:sz="4" w:space="0" w:color="000000"/>
            </w:tcBorders>
          </w:tcPr>
          <w:p w14:paraId="7F255F22" w14:textId="0F1C3ED5" w:rsidR="00DD764E" w:rsidDel="00986C4C" w:rsidRDefault="00D71BBD" w:rsidP="00997947">
            <w:pPr>
              <w:spacing w:after="0" w:line="259" w:lineRule="auto"/>
              <w:ind w:left="0" w:firstLine="0"/>
              <w:jc w:val="left"/>
              <w:rPr>
                <w:del w:id="282" w:author="Eerika Purgel" w:date="2024-06-10T19:42:00Z"/>
              </w:rPr>
            </w:pPr>
            <w:del w:id="283" w:author="Eerika Purgel" w:date="2024-06-10T19:42:00Z">
              <w:r w:rsidDel="00986C4C">
                <w:delText xml:space="preserve">12 157,65 </w:delText>
              </w:r>
            </w:del>
          </w:p>
        </w:tc>
        <w:tc>
          <w:tcPr>
            <w:tcW w:w="2269" w:type="dxa"/>
            <w:tcBorders>
              <w:top w:val="single" w:sz="4" w:space="0" w:color="000000"/>
              <w:left w:val="single" w:sz="4" w:space="0" w:color="000000"/>
              <w:bottom w:val="single" w:sz="4" w:space="0" w:color="000000"/>
              <w:right w:val="single" w:sz="4" w:space="0" w:color="000000"/>
            </w:tcBorders>
          </w:tcPr>
          <w:p w14:paraId="57BF8AC5" w14:textId="158717AE" w:rsidR="00DD764E" w:rsidDel="00986C4C" w:rsidRDefault="00D71BBD" w:rsidP="00997947">
            <w:pPr>
              <w:spacing w:after="0" w:line="259" w:lineRule="auto"/>
              <w:ind w:left="0" w:firstLine="0"/>
              <w:jc w:val="left"/>
              <w:rPr>
                <w:del w:id="284" w:author="Eerika Purgel" w:date="2024-06-10T19:42:00Z"/>
              </w:rPr>
            </w:pPr>
            <w:del w:id="285" w:author="Eerika Purgel" w:date="2024-06-10T19:42:00Z">
              <w:r w:rsidDel="00986C4C">
                <w:delText xml:space="preserve">10 334,00 </w:delText>
              </w:r>
            </w:del>
          </w:p>
        </w:tc>
        <w:tc>
          <w:tcPr>
            <w:tcW w:w="1702" w:type="dxa"/>
            <w:tcBorders>
              <w:top w:val="single" w:sz="4" w:space="0" w:color="000000"/>
              <w:left w:val="single" w:sz="4" w:space="0" w:color="000000"/>
              <w:bottom w:val="single" w:sz="4" w:space="0" w:color="000000"/>
              <w:right w:val="single" w:sz="4" w:space="0" w:color="000000"/>
            </w:tcBorders>
          </w:tcPr>
          <w:p w14:paraId="6A3B854D" w14:textId="04657D5B" w:rsidR="00DD764E" w:rsidDel="00986C4C" w:rsidRDefault="00D71BBD" w:rsidP="00997947">
            <w:pPr>
              <w:spacing w:after="0" w:line="259" w:lineRule="auto"/>
              <w:ind w:left="0" w:firstLine="0"/>
              <w:jc w:val="left"/>
              <w:rPr>
                <w:del w:id="286" w:author="Eerika Purgel" w:date="2024-06-10T19:42:00Z"/>
              </w:rPr>
            </w:pPr>
            <w:del w:id="287" w:author="Eerika Purgel" w:date="2024-06-10T19:42:00Z">
              <w:r w:rsidDel="00986C4C">
                <w:delText xml:space="preserve">1 823,65 </w:delText>
              </w:r>
            </w:del>
          </w:p>
        </w:tc>
      </w:tr>
      <w:tr w:rsidR="00DD764E" w:rsidDel="00986C4C" w14:paraId="08F00304" w14:textId="1283DD87">
        <w:trPr>
          <w:trHeight w:val="430"/>
          <w:del w:id="288" w:author="Eerika Purgel" w:date="2024-06-10T19:42:00Z"/>
        </w:trPr>
        <w:tc>
          <w:tcPr>
            <w:tcW w:w="4102" w:type="dxa"/>
            <w:tcBorders>
              <w:top w:val="single" w:sz="4" w:space="0" w:color="000000"/>
              <w:left w:val="single" w:sz="4" w:space="0" w:color="000000"/>
              <w:bottom w:val="single" w:sz="4" w:space="0" w:color="000000"/>
              <w:right w:val="single" w:sz="4" w:space="0" w:color="000000"/>
            </w:tcBorders>
          </w:tcPr>
          <w:p w14:paraId="27FC71D9" w14:textId="6441B751" w:rsidR="00DD764E" w:rsidDel="00986C4C" w:rsidRDefault="00D71BBD" w:rsidP="00997947">
            <w:pPr>
              <w:spacing w:after="0" w:line="259" w:lineRule="auto"/>
              <w:ind w:left="0" w:firstLine="0"/>
              <w:jc w:val="left"/>
              <w:rPr>
                <w:del w:id="289" w:author="Eerika Purgel" w:date="2024-06-10T19:42:00Z"/>
              </w:rPr>
            </w:pPr>
            <w:del w:id="290" w:author="Eerika Purgel" w:date="2024-06-10T19:42:00Z">
              <w:r w:rsidDel="00986C4C">
                <w:rPr>
                  <w:b/>
                </w:rPr>
                <w:delText xml:space="preserve">Kokku: </w:delText>
              </w:r>
            </w:del>
          </w:p>
        </w:tc>
        <w:tc>
          <w:tcPr>
            <w:tcW w:w="3970" w:type="dxa"/>
            <w:tcBorders>
              <w:top w:val="single" w:sz="4" w:space="0" w:color="000000"/>
              <w:left w:val="single" w:sz="4" w:space="0" w:color="000000"/>
              <w:bottom w:val="single" w:sz="4" w:space="0" w:color="000000"/>
              <w:right w:val="single" w:sz="4" w:space="0" w:color="000000"/>
            </w:tcBorders>
          </w:tcPr>
          <w:p w14:paraId="1AA84D2E" w14:textId="726BD7D3" w:rsidR="00DD764E" w:rsidDel="00986C4C" w:rsidRDefault="00D71BBD" w:rsidP="00997947">
            <w:pPr>
              <w:spacing w:after="0" w:line="259" w:lineRule="auto"/>
              <w:ind w:left="0" w:firstLine="0"/>
              <w:jc w:val="left"/>
              <w:rPr>
                <w:del w:id="291" w:author="Eerika Purgel" w:date="2024-06-10T19:42:00Z"/>
              </w:rPr>
            </w:pPr>
            <w:del w:id="292" w:author="Eerika Purgel" w:date="2024-06-10T19:42:00Z">
              <w:r w:rsidDel="00986C4C">
                <w:rPr>
                  <w:b/>
                </w:rPr>
                <w:delText xml:space="preserve"> </w:delText>
              </w:r>
            </w:del>
          </w:p>
        </w:tc>
        <w:tc>
          <w:tcPr>
            <w:tcW w:w="1558" w:type="dxa"/>
            <w:tcBorders>
              <w:top w:val="single" w:sz="4" w:space="0" w:color="000000"/>
              <w:left w:val="single" w:sz="4" w:space="0" w:color="000000"/>
              <w:bottom w:val="single" w:sz="4" w:space="0" w:color="000000"/>
              <w:right w:val="single" w:sz="4" w:space="0" w:color="000000"/>
            </w:tcBorders>
          </w:tcPr>
          <w:p w14:paraId="45A58BCB" w14:textId="76F31BAA" w:rsidR="00DD764E" w:rsidDel="00986C4C" w:rsidRDefault="00D71BBD" w:rsidP="00997947">
            <w:pPr>
              <w:spacing w:after="0" w:line="259" w:lineRule="auto"/>
              <w:ind w:left="0" w:firstLine="0"/>
              <w:jc w:val="left"/>
              <w:rPr>
                <w:del w:id="293" w:author="Eerika Purgel" w:date="2024-06-10T19:42:00Z"/>
              </w:rPr>
            </w:pPr>
            <w:del w:id="294" w:author="Eerika Purgel" w:date="2024-06-10T19:42:00Z">
              <w:r w:rsidDel="00986C4C">
                <w:rPr>
                  <w:b/>
                </w:rPr>
                <w:delText xml:space="preserve">764 705,88 </w:delText>
              </w:r>
            </w:del>
          </w:p>
        </w:tc>
        <w:tc>
          <w:tcPr>
            <w:tcW w:w="2269" w:type="dxa"/>
            <w:tcBorders>
              <w:top w:val="single" w:sz="4" w:space="0" w:color="000000"/>
              <w:left w:val="single" w:sz="4" w:space="0" w:color="000000"/>
              <w:bottom w:val="single" w:sz="4" w:space="0" w:color="000000"/>
              <w:right w:val="single" w:sz="4" w:space="0" w:color="000000"/>
            </w:tcBorders>
          </w:tcPr>
          <w:p w14:paraId="7AF0B96B" w14:textId="32BA397F" w:rsidR="00DD764E" w:rsidDel="00986C4C" w:rsidRDefault="00D71BBD" w:rsidP="00997947">
            <w:pPr>
              <w:spacing w:after="0" w:line="259" w:lineRule="auto"/>
              <w:ind w:left="0" w:firstLine="0"/>
              <w:jc w:val="left"/>
              <w:rPr>
                <w:del w:id="295" w:author="Eerika Purgel" w:date="2024-06-10T19:42:00Z"/>
              </w:rPr>
            </w:pPr>
            <w:del w:id="296" w:author="Eerika Purgel" w:date="2024-06-10T19:42:00Z">
              <w:r w:rsidDel="00986C4C">
                <w:rPr>
                  <w:b/>
                </w:rPr>
                <w:delText xml:space="preserve">650 000,00 </w:delText>
              </w:r>
            </w:del>
          </w:p>
        </w:tc>
        <w:tc>
          <w:tcPr>
            <w:tcW w:w="1702" w:type="dxa"/>
            <w:tcBorders>
              <w:top w:val="single" w:sz="4" w:space="0" w:color="000000"/>
              <w:left w:val="single" w:sz="4" w:space="0" w:color="000000"/>
              <w:bottom w:val="single" w:sz="4" w:space="0" w:color="000000"/>
              <w:right w:val="single" w:sz="4" w:space="0" w:color="000000"/>
            </w:tcBorders>
          </w:tcPr>
          <w:p w14:paraId="00063370" w14:textId="08A3E48E" w:rsidR="00DD764E" w:rsidDel="00986C4C" w:rsidRDefault="00D71BBD" w:rsidP="00997947">
            <w:pPr>
              <w:spacing w:after="0" w:line="259" w:lineRule="auto"/>
              <w:ind w:left="0" w:firstLine="0"/>
              <w:jc w:val="left"/>
              <w:rPr>
                <w:del w:id="297" w:author="Eerika Purgel" w:date="2024-06-10T19:42:00Z"/>
              </w:rPr>
            </w:pPr>
            <w:del w:id="298" w:author="Eerika Purgel" w:date="2024-06-10T19:42:00Z">
              <w:r w:rsidDel="00986C4C">
                <w:rPr>
                  <w:b/>
                </w:rPr>
                <w:delText xml:space="preserve">114 705,88 </w:delText>
              </w:r>
            </w:del>
          </w:p>
        </w:tc>
      </w:tr>
    </w:tbl>
    <w:p w14:paraId="7AB07430" w14:textId="1F36C556" w:rsidR="00DD764E" w:rsidDel="00986C4C" w:rsidRDefault="00D71BBD" w:rsidP="00997947">
      <w:pPr>
        <w:spacing w:after="0" w:line="259" w:lineRule="auto"/>
        <w:ind w:left="0" w:firstLine="0"/>
        <w:jc w:val="left"/>
        <w:rPr>
          <w:del w:id="299" w:author="Eerika Purgel" w:date="2024-06-10T19:42:00Z"/>
        </w:rPr>
      </w:pPr>
      <w:del w:id="300" w:author="Eerika Purgel" w:date="2024-06-10T19:42:00Z">
        <w:r w:rsidDel="00986C4C">
          <w:delText xml:space="preserve"> </w:delText>
        </w:r>
      </w:del>
    </w:p>
    <w:p w14:paraId="5E6644B9" w14:textId="2F8228FA" w:rsidR="00DD764E" w:rsidDel="00986C4C" w:rsidRDefault="00D71BBD" w:rsidP="00997947">
      <w:pPr>
        <w:spacing w:after="0" w:line="259" w:lineRule="auto"/>
        <w:ind w:left="0" w:firstLine="0"/>
        <w:jc w:val="left"/>
        <w:rPr>
          <w:del w:id="301" w:author="Eerika Purgel" w:date="2024-06-10T19:42:00Z"/>
        </w:rPr>
      </w:pPr>
      <w:del w:id="302" w:author="Eerika Purgel" w:date="2024-06-10T19:42:00Z">
        <w:r w:rsidDel="00986C4C">
          <w:rPr>
            <w:b/>
          </w:rPr>
          <w:delText xml:space="preserve"> </w:delText>
        </w:r>
      </w:del>
    </w:p>
    <w:p w14:paraId="14675B94" w14:textId="2F6AD7C3" w:rsidR="00DD764E" w:rsidRDefault="00D71BBD" w:rsidP="00997947">
      <w:pPr>
        <w:spacing w:after="0" w:line="259" w:lineRule="auto"/>
        <w:ind w:left="0" w:firstLine="0"/>
        <w:jc w:val="left"/>
      </w:pPr>
      <w:del w:id="303" w:author="Eerika Purgel" w:date="2024-06-10T19:42:00Z">
        <w:r w:rsidDel="00986C4C">
          <w:rPr>
            <w:sz w:val="20"/>
          </w:rPr>
          <w:delText xml:space="preserve"> </w:delText>
        </w:r>
      </w:del>
    </w:p>
    <w:sectPr w:rsidR="00DD764E">
      <w:pgSz w:w="16838" w:h="11906" w:orient="landscape"/>
      <w:pgMar w:top="1440" w:right="433" w:bottom="1440" w:left="679" w:header="708" w:footer="708" w:gutter="0"/>
      <w:cols w:space="70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23" w:author="Reeli Sildnik" w:date="2024-09-17T11:25:00Z" w:initials="RS">
    <w:p w14:paraId="65AF875F" w14:textId="77777777" w:rsidR="00FA7192" w:rsidRDefault="00FA7192" w:rsidP="00FA7192">
      <w:pPr>
        <w:pStyle w:val="Kommentaaritekst"/>
        <w:ind w:left="0" w:firstLine="0"/>
        <w:jc w:val="left"/>
      </w:pPr>
      <w:r>
        <w:rPr>
          <w:rStyle w:val="Kommentaariviide"/>
        </w:rPr>
        <w:annotationRef/>
      </w:r>
      <w:r>
        <w:t>Kas siin ei peaks olema, et teavitab ettevõtjaid nõusoleku vastu.. Sellel koosolekul juristidega jäi kõrvu, et abi ei tohi peale suruda vaid isik peab sellega nõustuma, kuna mõnedel juhtudel võib tekkida ka tagasimakse kohustus.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65AF875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EC97579" w16cex:dateUtc="2024-09-17T08:2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5AF875F" w16cid:durableId="5EC97579"/>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CD1AAB"/>
    <w:multiLevelType w:val="hybridMultilevel"/>
    <w:tmpl w:val="797E4206"/>
    <w:lvl w:ilvl="0" w:tplc="6C80CECA">
      <w:start w:val="1"/>
      <w:numFmt w:val="decimal"/>
      <w:lvlText w:val="%1."/>
      <w:lvlJc w:val="left"/>
      <w:pPr>
        <w:ind w:left="6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3BEFF92">
      <w:start w:val="1"/>
      <w:numFmt w:val="lowerLetter"/>
      <w:lvlText w:val="%2"/>
      <w:lvlJc w:val="left"/>
      <w:pPr>
        <w:ind w:left="1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FAE4B12">
      <w:start w:val="1"/>
      <w:numFmt w:val="lowerRoman"/>
      <w:lvlText w:val="%3"/>
      <w:lvlJc w:val="left"/>
      <w:pPr>
        <w:ind w:left="18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958A904">
      <w:start w:val="1"/>
      <w:numFmt w:val="decimal"/>
      <w:lvlText w:val="%4"/>
      <w:lvlJc w:val="left"/>
      <w:pPr>
        <w:ind w:left="25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3364B60">
      <w:start w:val="1"/>
      <w:numFmt w:val="lowerLetter"/>
      <w:lvlText w:val="%5"/>
      <w:lvlJc w:val="left"/>
      <w:pPr>
        <w:ind w:left="3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368A5F6">
      <w:start w:val="1"/>
      <w:numFmt w:val="lowerRoman"/>
      <w:lvlText w:val="%6"/>
      <w:lvlJc w:val="left"/>
      <w:pPr>
        <w:ind w:left="39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472A988">
      <w:start w:val="1"/>
      <w:numFmt w:val="decimal"/>
      <w:lvlText w:val="%7"/>
      <w:lvlJc w:val="left"/>
      <w:pPr>
        <w:ind w:left="4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55C1B00">
      <w:start w:val="1"/>
      <w:numFmt w:val="lowerLetter"/>
      <w:lvlText w:val="%8"/>
      <w:lvlJc w:val="left"/>
      <w:pPr>
        <w:ind w:left="5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F6AD1DA">
      <w:start w:val="1"/>
      <w:numFmt w:val="lowerRoman"/>
      <w:lvlText w:val="%9"/>
      <w:lvlJc w:val="left"/>
      <w:pPr>
        <w:ind w:left="6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1557471328">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Eerika Purgel">
    <w15:presenceInfo w15:providerId="AD" w15:userId="S::Eerika.Purgel@envir.ee::0c6c4b8d-1728-431d-b5e7-fa8ad6bfe61d"/>
  </w15:person>
  <w15:person w15:author="Helena Gailan">
    <w15:presenceInfo w15:providerId="AD" w15:userId="S::Helena.Gailan@envir.ee::a09c4366-1ddb-4100-957c-6611ae414cdf"/>
  </w15:person>
  <w15:person w15:author="Reeli Sildnik">
    <w15:presenceInfo w15:providerId="AD" w15:userId="S::Reeli.Sildnik@kliimaministeerium.ee::540e4eda-c375-4a30-a029-5c1b2107c7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trackRevisions/>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764E"/>
    <w:rsid w:val="0005300E"/>
    <w:rsid w:val="000E2DDF"/>
    <w:rsid w:val="001268F7"/>
    <w:rsid w:val="00195505"/>
    <w:rsid w:val="00195975"/>
    <w:rsid w:val="001B3590"/>
    <w:rsid w:val="001D4B8A"/>
    <w:rsid w:val="001F6DF7"/>
    <w:rsid w:val="002236B8"/>
    <w:rsid w:val="00256B1D"/>
    <w:rsid w:val="002706C3"/>
    <w:rsid w:val="00273960"/>
    <w:rsid w:val="002B7634"/>
    <w:rsid w:val="002C296D"/>
    <w:rsid w:val="002D3266"/>
    <w:rsid w:val="0039768C"/>
    <w:rsid w:val="003B288D"/>
    <w:rsid w:val="003D1E54"/>
    <w:rsid w:val="003D418D"/>
    <w:rsid w:val="00411773"/>
    <w:rsid w:val="004414BD"/>
    <w:rsid w:val="004501F3"/>
    <w:rsid w:val="0048681D"/>
    <w:rsid w:val="004B194E"/>
    <w:rsid w:val="004C7810"/>
    <w:rsid w:val="005202AB"/>
    <w:rsid w:val="00555BB8"/>
    <w:rsid w:val="00580980"/>
    <w:rsid w:val="00586522"/>
    <w:rsid w:val="00610575"/>
    <w:rsid w:val="006106C7"/>
    <w:rsid w:val="00615089"/>
    <w:rsid w:val="0065178B"/>
    <w:rsid w:val="00653EA7"/>
    <w:rsid w:val="006A51E2"/>
    <w:rsid w:val="006E46D2"/>
    <w:rsid w:val="006F6A24"/>
    <w:rsid w:val="007339FA"/>
    <w:rsid w:val="007F12CA"/>
    <w:rsid w:val="008218C7"/>
    <w:rsid w:val="0084293B"/>
    <w:rsid w:val="008626C9"/>
    <w:rsid w:val="00871B46"/>
    <w:rsid w:val="00896BE7"/>
    <w:rsid w:val="008A5071"/>
    <w:rsid w:val="008E5BD3"/>
    <w:rsid w:val="00933D99"/>
    <w:rsid w:val="00936419"/>
    <w:rsid w:val="00942E2D"/>
    <w:rsid w:val="009530BE"/>
    <w:rsid w:val="009545C5"/>
    <w:rsid w:val="00966503"/>
    <w:rsid w:val="00986C4C"/>
    <w:rsid w:val="00997947"/>
    <w:rsid w:val="009A48C8"/>
    <w:rsid w:val="009B536F"/>
    <w:rsid w:val="009E41D3"/>
    <w:rsid w:val="00A55C05"/>
    <w:rsid w:val="00A601E3"/>
    <w:rsid w:val="00A870FF"/>
    <w:rsid w:val="00AB5287"/>
    <w:rsid w:val="00AB57F4"/>
    <w:rsid w:val="00AD1CA2"/>
    <w:rsid w:val="00AE7CBF"/>
    <w:rsid w:val="00AF6AB0"/>
    <w:rsid w:val="00B13886"/>
    <w:rsid w:val="00B17188"/>
    <w:rsid w:val="00B27608"/>
    <w:rsid w:val="00B33447"/>
    <w:rsid w:val="00B36729"/>
    <w:rsid w:val="00B47FD4"/>
    <w:rsid w:val="00B5067F"/>
    <w:rsid w:val="00B7130C"/>
    <w:rsid w:val="00B87D0A"/>
    <w:rsid w:val="00B96258"/>
    <w:rsid w:val="00C00AB4"/>
    <w:rsid w:val="00C61810"/>
    <w:rsid w:val="00CD24EA"/>
    <w:rsid w:val="00CD2A49"/>
    <w:rsid w:val="00CE310F"/>
    <w:rsid w:val="00D24C7A"/>
    <w:rsid w:val="00D34654"/>
    <w:rsid w:val="00D71BBD"/>
    <w:rsid w:val="00D810B5"/>
    <w:rsid w:val="00DA2F81"/>
    <w:rsid w:val="00DD764E"/>
    <w:rsid w:val="00E15D39"/>
    <w:rsid w:val="00E23AC8"/>
    <w:rsid w:val="00E3781A"/>
    <w:rsid w:val="00E8637C"/>
    <w:rsid w:val="00E92A53"/>
    <w:rsid w:val="00EA2803"/>
    <w:rsid w:val="00EB553C"/>
    <w:rsid w:val="00EE3F17"/>
    <w:rsid w:val="00F4313C"/>
    <w:rsid w:val="00F432F8"/>
    <w:rsid w:val="00F473A3"/>
    <w:rsid w:val="00F56F74"/>
    <w:rsid w:val="00FA7192"/>
    <w:rsid w:val="00FC17C4"/>
    <w:rsid w:val="00FD475D"/>
    <w:rsid w:val="00FE001D"/>
    <w:rsid w:val="00FF7C7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037FCC"/>
  <w15:docId w15:val="{BB2AB284-9F0B-4ED0-8AFC-C99CAEBE1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3" w:line="248" w:lineRule="auto"/>
      <w:ind w:left="718" w:hanging="718"/>
      <w:jc w:val="both"/>
    </w:pPr>
    <w:rPr>
      <w:rFonts w:ascii="Times New Roman" w:eastAsia="Times New Roman" w:hAnsi="Times New Roman" w:cs="Times New Roman"/>
      <w:color w:val="000000"/>
    </w:rPr>
  </w:style>
  <w:style w:type="paragraph" w:styleId="Pealkiri1">
    <w:name w:val="heading 1"/>
    <w:next w:val="Normaallaad"/>
    <w:link w:val="Pealkiri1Mrk"/>
    <w:uiPriority w:val="9"/>
    <w:qFormat/>
    <w:pPr>
      <w:keepNext/>
      <w:keepLines/>
      <w:spacing w:after="14" w:line="249" w:lineRule="auto"/>
      <w:ind w:left="44" w:hanging="10"/>
      <w:outlineLvl w:val="0"/>
    </w:pPr>
    <w:rPr>
      <w:rFonts w:ascii="Times New Roman" w:eastAsia="Times New Roman" w:hAnsi="Times New Roman" w:cs="Times New Roman"/>
      <w:b/>
      <w:color w:val="000000"/>
    </w:rPr>
  </w:style>
  <w:style w:type="paragraph" w:styleId="Pealkiri2">
    <w:name w:val="heading 2"/>
    <w:basedOn w:val="Normaallaad"/>
    <w:next w:val="Normaallaad"/>
    <w:link w:val="Pealkiri2Mrk"/>
    <w:uiPriority w:val="9"/>
    <w:semiHidden/>
    <w:unhideWhenUsed/>
    <w:qFormat/>
    <w:rsid w:val="00896BE7"/>
    <w:pPr>
      <w:keepNext/>
      <w:keepLines/>
      <w:spacing w:before="40" w:after="0"/>
      <w:outlineLvl w:val="1"/>
    </w:pPr>
    <w:rPr>
      <w:rFonts w:asciiTheme="majorHAnsi" w:eastAsiaTheme="majorEastAsia" w:hAnsiTheme="majorHAnsi" w:cstheme="majorBidi"/>
      <w:color w:val="0F4761" w:themeColor="accent1" w:themeShade="BF"/>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link w:val="Pealkiri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Redaktsioon">
    <w:name w:val="Revision"/>
    <w:hidden/>
    <w:uiPriority w:val="99"/>
    <w:semiHidden/>
    <w:rsid w:val="00896BE7"/>
    <w:pPr>
      <w:spacing w:after="0" w:line="240" w:lineRule="auto"/>
    </w:pPr>
    <w:rPr>
      <w:rFonts w:ascii="Times New Roman" w:eastAsia="Times New Roman" w:hAnsi="Times New Roman" w:cs="Times New Roman"/>
      <w:color w:val="000000"/>
    </w:rPr>
  </w:style>
  <w:style w:type="character" w:customStyle="1" w:styleId="Pealkiri2Mrk">
    <w:name w:val="Pealkiri 2 Märk"/>
    <w:basedOn w:val="Liguvaikefont"/>
    <w:link w:val="Pealkiri2"/>
    <w:uiPriority w:val="9"/>
    <w:semiHidden/>
    <w:rsid w:val="00896BE7"/>
    <w:rPr>
      <w:rFonts w:asciiTheme="majorHAnsi" w:eastAsiaTheme="majorEastAsia" w:hAnsiTheme="majorHAnsi" w:cstheme="majorBidi"/>
      <w:color w:val="0F4761" w:themeColor="accent1" w:themeShade="BF"/>
      <w:sz w:val="26"/>
      <w:szCs w:val="26"/>
    </w:rPr>
  </w:style>
  <w:style w:type="paragraph" w:styleId="Loendilik">
    <w:name w:val="List Paragraph"/>
    <w:basedOn w:val="Normaallaad"/>
    <w:uiPriority w:val="34"/>
    <w:qFormat/>
    <w:rsid w:val="00896BE7"/>
    <w:pPr>
      <w:spacing w:after="5" w:line="249" w:lineRule="auto"/>
      <w:ind w:left="720" w:hanging="10"/>
      <w:contextualSpacing/>
    </w:pPr>
    <w:rPr>
      <w:szCs w:val="22"/>
    </w:rPr>
  </w:style>
  <w:style w:type="character" w:customStyle="1" w:styleId="ui-provider">
    <w:name w:val="ui-provider"/>
    <w:basedOn w:val="Liguvaikefont"/>
    <w:rsid w:val="002B7634"/>
  </w:style>
  <w:style w:type="table" w:styleId="Kontuurtabel">
    <w:name w:val="Table Grid"/>
    <w:basedOn w:val="Normaaltabel"/>
    <w:uiPriority w:val="39"/>
    <w:rsid w:val="00986C4C"/>
    <w:pPr>
      <w:spacing w:after="0" w:line="240" w:lineRule="auto"/>
    </w:pPr>
    <w:rPr>
      <w:rFonts w:eastAsiaTheme="minorHAnsi"/>
      <w:kern w:val="0"/>
      <w:sz w:val="22"/>
      <w:szCs w:val="22"/>
      <w:lang w:eastAsia="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lgeltmrgatavrhutus">
    <w:name w:val="Intense Emphasis"/>
    <w:basedOn w:val="Liguvaikefont"/>
    <w:uiPriority w:val="21"/>
    <w:qFormat/>
    <w:rsid w:val="00986C4C"/>
    <w:rPr>
      <w:rFonts w:cs="Times New Roman"/>
      <w:b/>
      <w:bCs/>
      <w:i/>
      <w:iCs/>
      <w:color w:val="156082" w:themeColor="accent1"/>
    </w:rPr>
  </w:style>
  <w:style w:type="character" w:styleId="Kommentaariviide">
    <w:name w:val="annotation reference"/>
    <w:basedOn w:val="Liguvaikefont"/>
    <w:uiPriority w:val="99"/>
    <w:semiHidden/>
    <w:unhideWhenUsed/>
    <w:rsid w:val="00942E2D"/>
    <w:rPr>
      <w:sz w:val="16"/>
      <w:szCs w:val="16"/>
    </w:rPr>
  </w:style>
  <w:style w:type="paragraph" w:styleId="Kommentaaritekst">
    <w:name w:val="annotation text"/>
    <w:basedOn w:val="Normaallaad"/>
    <w:link w:val="KommentaaritekstMrk"/>
    <w:uiPriority w:val="99"/>
    <w:unhideWhenUsed/>
    <w:rsid w:val="00942E2D"/>
    <w:pPr>
      <w:spacing w:line="240" w:lineRule="auto"/>
    </w:pPr>
    <w:rPr>
      <w:sz w:val="20"/>
      <w:szCs w:val="20"/>
    </w:rPr>
  </w:style>
  <w:style w:type="character" w:customStyle="1" w:styleId="KommentaaritekstMrk">
    <w:name w:val="Kommentaari tekst Märk"/>
    <w:basedOn w:val="Liguvaikefont"/>
    <w:link w:val="Kommentaaritekst"/>
    <w:uiPriority w:val="99"/>
    <w:rsid w:val="00942E2D"/>
    <w:rPr>
      <w:rFonts w:ascii="Times New Roman" w:eastAsia="Times New Roman" w:hAnsi="Times New Roman" w:cs="Times New Roman"/>
      <w:color w:val="000000"/>
      <w:sz w:val="20"/>
      <w:szCs w:val="20"/>
    </w:rPr>
  </w:style>
  <w:style w:type="paragraph" w:styleId="Kommentaariteema">
    <w:name w:val="annotation subject"/>
    <w:basedOn w:val="Kommentaaritekst"/>
    <w:next w:val="Kommentaaritekst"/>
    <w:link w:val="KommentaariteemaMrk"/>
    <w:uiPriority w:val="99"/>
    <w:semiHidden/>
    <w:unhideWhenUsed/>
    <w:rsid w:val="00942E2D"/>
    <w:rPr>
      <w:b/>
      <w:bCs/>
    </w:rPr>
  </w:style>
  <w:style w:type="character" w:customStyle="1" w:styleId="KommentaariteemaMrk">
    <w:name w:val="Kommentaari teema Märk"/>
    <w:basedOn w:val="KommentaaritekstMrk"/>
    <w:link w:val="Kommentaariteema"/>
    <w:uiPriority w:val="99"/>
    <w:semiHidden/>
    <w:rsid w:val="00942E2D"/>
    <w:rPr>
      <w:rFonts w:ascii="Times New Roman" w:eastAsia="Times New Roman" w:hAnsi="Times New Roman" w:cs="Times New Roman"/>
      <w:b/>
      <w:bCs/>
      <w:color w:val="000000"/>
      <w:sz w:val="20"/>
      <w:szCs w:val="20"/>
    </w:rPr>
  </w:style>
  <w:style w:type="character" w:customStyle="1" w:styleId="cf01">
    <w:name w:val="cf01"/>
    <w:basedOn w:val="Liguvaikefont"/>
    <w:rsid w:val="00C00AB4"/>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543584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valitsus.ee/strateegia-eesti-2035-arengukavad-ja-planeering/strateegia/aluspohimotted-ja-sihid"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valitsus.ee/strateegia-eesti-2035-arengukavad-ja-planeering/strateegia/aluspohimotted-ja-sihid" TargetMode="External"/><Relationship Id="rId12" Type="http://schemas.microsoft.com/office/2018/08/relationships/commentsExtensible" Target="commentsExtensi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valitsus.ee/strateegia-eesti-2035-arengukavad-ja-planeering/strateegia/aluspohimotted-ja-sihid" TargetMode="External"/><Relationship Id="rId11" Type="http://schemas.microsoft.com/office/2016/09/relationships/commentsIds" Target="commentsIds.xml"/><Relationship Id="rId5" Type="http://schemas.openxmlformats.org/officeDocument/2006/relationships/image" Target="media/image1.jpg"/><Relationship Id="rId15" Type="http://schemas.openxmlformats.org/officeDocument/2006/relationships/theme" Target="theme/theme1.xml"/><Relationship Id="rId10" Type="http://schemas.microsoft.com/office/2011/relationships/commentsExtended" Target="commentsExtended.xml"/><Relationship Id="rId4" Type="http://schemas.openxmlformats.org/officeDocument/2006/relationships/webSettings" Target="webSettings.xml"/><Relationship Id="rId9" Type="http://schemas.openxmlformats.org/officeDocument/2006/relationships/comments" Target="comments.xml"/><Relationship Id="rId14" Type="http://schemas.microsoft.com/office/2011/relationships/people" Target="peop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15</TotalTime>
  <Pages>10</Pages>
  <Words>3283</Words>
  <Characters>19048</Characters>
  <Application>Microsoft Office Word</Application>
  <DocSecurity>0</DocSecurity>
  <Lines>158</Lines>
  <Paragraphs>44</Paragraphs>
  <ScaleCrop>false</ScaleCrop>
  <HeadingPairs>
    <vt:vector size="2" baseType="variant">
      <vt:variant>
        <vt:lpstr>Pealkiri</vt:lpstr>
      </vt:variant>
      <vt:variant>
        <vt:i4>1</vt:i4>
      </vt:variant>
    </vt:vector>
  </HeadingPairs>
  <TitlesOfParts>
    <vt:vector size="1" baseType="lpstr">
      <vt:lpstr>pärandmõjude likvi__terviktekst_062024</vt:lpstr>
    </vt:vector>
  </TitlesOfParts>
  <Company>Keskkonnaministeeriumi Infotehnoloogiakeskus</Company>
  <LinksUpToDate>false</LinksUpToDate>
  <CharactersWithSpaces>22287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pärandmõjude likvi__terviktekst_062024</dc:title>
  <dc:subject/>
  <dc:creator>Eerika Purgel</dc:creator>
  <cp:lastModifiedBy>Reeli Sildnik</cp:lastModifiedBy>
  <cp:revision>9</cp:revision>
  <dcterms:created xsi:type="dcterms:W3CDTF">2024-09-13T10:33:00Z</dcterms:created>
  <dcterms:modified xsi:type="dcterms:W3CDTF">2024-09-17T08:29:00Z</dcterms:modified>
</cp:coreProperties>
</file>