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5A0BA" w14:textId="5F09A3B7" w:rsidR="007408F3" w:rsidRDefault="007408F3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AVALDUS</w:t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</w:r>
      <w:r w:rsidR="00134115">
        <w:rPr>
          <w:rFonts w:ascii="Times New Roman" w:hAnsi="Times New Roman" w:cs="Times New Roman"/>
          <w:lang w:val="et-EE"/>
        </w:rPr>
        <w:tab/>
        <w:t>01.09.2025</w:t>
      </w:r>
    </w:p>
    <w:p w14:paraId="079763E9" w14:textId="77777777" w:rsidR="007408F3" w:rsidRDefault="007408F3">
      <w:pPr>
        <w:rPr>
          <w:rFonts w:ascii="Times New Roman" w:hAnsi="Times New Roman" w:cs="Times New Roman"/>
          <w:lang w:val="et-EE"/>
        </w:rPr>
      </w:pPr>
    </w:p>
    <w:p w14:paraId="0B793689" w14:textId="59E0E3F7" w:rsidR="00376665" w:rsidRDefault="007408F3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OÜ Lillepere Keskus palub </w:t>
      </w:r>
      <w:ins w:id="0" w:author="TEGOS" w:date="2025-08-28T16:51:00Z" w16du:dateUtc="2025-08-28T13:51:00Z">
        <w:r w:rsidR="006B4F47">
          <w:rPr>
            <w:rFonts w:ascii="Times New Roman" w:hAnsi="Times New Roman" w:cs="Times New Roman"/>
            <w:lang w:val="et-EE"/>
          </w:rPr>
          <w:t xml:space="preserve">enda nimele ümber vormistada seni MTÜ-ga Lillepere Keskus sõlmitud </w:t>
        </w:r>
      </w:ins>
      <w:r w:rsidRPr="007408F3">
        <w:rPr>
          <w:rFonts w:ascii="Times New Roman" w:hAnsi="Times New Roman" w:cs="Times New Roman"/>
          <w:lang w:val="et-EE"/>
        </w:rPr>
        <w:t>sotsiaalse rehabilitatsiooni teenuse eest tasu maksmise kohustuse riigi poolt ülevõtmise leping</w:t>
      </w:r>
      <w:del w:id="1" w:author="TEGOS" w:date="2025-08-28T16:51:00Z" w16du:dateUtc="2025-08-28T13:51:00Z">
        <w:r w:rsidRPr="007408F3" w:rsidDel="006B4F47">
          <w:rPr>
            <w:rFonts w:ascii="Times New Roman" w:hAnsi="Times New Roman" w:cs="Times New Roman"/>
            <w:lang w:val="et-EE"/>
          </w:rPr>
          <w:delText>u</w:delText>
        </w:r>
      </w:del>
      <w:r w:rsidRPr="007408F3">
        <w:rPr>
          <w:rFonts w:ascii="Times New Roman" w:hAnsi="Times New Roman" w:cs="Times New Roman"/>
          <w:lang w:val="et-EE"/>
        </w:rPr>
        <w:t xml:space="preserve"> nr 5.2-9/3778-1 </w:t>
      </w:r>
      <w:ins w:id="2" w:author="TEGOS" w:date="2025-08-28T16:51:00Z" w16du:dateUtc="2025-08-28T13:51:00Z">
        <w:r w:rsidR="006B4F47">
          <w:rPr>
            <w:rFonts w:ascii="Times New Roman" w:hAnsi="Times New Roman" w:cs="Times New Roman"/>
            <w:lang w:val="et-EE"/>
          </w:rPr>
          <w:t>seose</w:t>
        </w:r>
      </w:ins>
      <w:ins w:id="3" w:author="TEGOS" w:date="2025-08-28T16:52:00Z" w16du:dateUtc="2025-08-28T13:52:00Z">
        <w:r w:rsidR="006B4F47">
          <w:rPr>
            <w:rFonts w:ascii="Times New Roman" w:hAnsi="Times New Roman" w:cs="Times New Roman"/>
            <w:lang w:val="et-EE"/>
          </w:rPr>
          <w:t>s 01.09.2025 toimunud ettevõtte võõrandamisega. Senine MTÜ Lillepere Keskus tegevus on täies koosseisus üle antud OÜ-le Lillepere Keskus (sh on üle antud ka viidatud lepinguga seonduv tegevusluba)</w:t>
        </w:r>
      </w:ins>
      <w:del w:id="4" w:author="TEGOS" w:date="2025-08-28T16:53:00Z" w16du:dateUtc="2025-08-28T13:53:00Z">
        <w:r w:rsidRPr="007408F3" w:rsidDel="006B4F47">
          <w:rPr>
            <w:rFonts w:ascii="Times New Roman" w:hAnsi="Times New Roman" w:cs="Times New Roman"/>
            <w:lang w:val="et-EE"/>
          </w:rPr>
          <w:delText>üle võtmiseks</w:delText>
        </w:r>
      </w:del>
      <w:r>
        <w:rPr>
          <w:rFonts w:ascii="Times New Roman" w:hAnsi="Times New Roman" w:cs="Times New Roman"/>
          <w:lang w:val="et-EE"/>
        </w:rPr>
        <w:t xml:space="preserve">. </w:t>
      </w:r>
      <w:ins w:id="5" w:author="TEGOS" w:date="2025-08-28T16:53:00Z" w16du:dateUtc="2025-08-28T13:53:00Z">
        <w:r w:rsidR="006B4F47">
          <w:rPr>
            <w:rFonts w:ascii="Times New Roman" w:hAnsi="Times New Roman" w:cs="Times New Roman"/>
            <w:lang w:val="et-EE"/>
          </w:rPr>
          <w:t xml:space="preserve">Seoses tegevusloa ja tegevuse üle minekuga palume viidatud </w:t>
        </w:r>
      </w:ins>
      <w:del w:id="6" w:author="TEGOS" w:date="2025-08-28T16:53:00Z" w16du:dateUtc="2025-08-28T13:53:00Z">
        <w:r w:rsidDel="006B4F47">
          <w:rPr>
            <w:rFonts w:ascii="Times New Roman" w:hAnsi="Times New Roman" w:cs="Times New Roman"/>
            <w:lang w:val="et-EE"/>
          </w:rPr>
          <w:delText>L</w:delText>
        </w:r>
      </w:del>
      <w:ins w:id="7" w:author="TEGOS" w:date="2025-08-28T16:53:00Z" w16du:dateUtc="2025-08-28T13:53:00Z">
        <w:r w:rsidR="006B4F47">
          <w:rPr>
            <w:rFonts w:ascii="Times New Roman" w:hAnsi="Times New Roman" w:cs="Times New Roman"/>
            <w:lang w:val="et-EE"/>
          </w:rPr>
          <w:t>l</w:t>
        </w:r>
      </w:ins>
      <w:r w:rsidRPr="007408F3">
        <w:rPr>
          <w:rFonts w:ascii="Times New Roman" w:hAnsi="Times New Roman" w:cs="Times New Roman"/>
          <w:lang w:val="et-EE"/>
        </w:rPr>
        <w:t>epingu muudatus</w:t>
      </w:r>
      <w:del w:id="8" w:author="TEGOS" w:date="2025-08-28T16:53:00Z" w16du:dateUtc="2025-08-28T13:53:00Z">
        <w:r w:rsidRPr="007408F3" w:rsidDel="006B4F47">
          <w:rPr>
            <w:rFonts w:ascii="Times New Roman" w:hAnsi="Times New Roman" w:cs="Times New Roman"/>
            <w:lang w:val="et-EE"/>
          </w:rPr>
          <w:delText>es</w:delText>
        </w:r>
      </w:del>
      <w:r w:rsidRPr="007408F3">
        <w:rPr>
          <w:rFonts w:ascii="Times New Roman" w:hAnsi="Times New Roman" w:cs="Times New Roman"/>
          <w:lang w:val="et-EE"/>
        </w:rPr>
        <w:t xml:space="preserve"> </w:t>
      </w:r>
      <w:ins w:id="9" w:author="TEGOS" w:date="2025-08-28T16:53:00Z" w16du:dateUtc="2025-08-28T13:53:00Z">
        <w:r w:rsidR="006B4F47">
          <w:rPr>
            <w:rFonts w:ascii="Times New Roman" w:hAnsi="Times New Roman" w:cs="Times New Roman"/>
            <w:lang w:val="et-EE"/>
          </w:rPr>
          <w:t xml:space="preserve">vormistada selliselt, et </w:t>
        </w:r>
      </w:ins>
      <w:r w:rsidRPr="007408F3">
        <w:rPr>
          <w:rFonts w:ascii="Times New Roman" w:hAnsi="Times New Roman" w:cs="Times New Roman"/>
          <w:lang w:val="et-EE"/>
        </w:rPr>
        <w:t xml:space="preserve">lepingu üle minekuks </w:t>
      </w:r>
      <w:ins w:id="10" w:author="TEGOS" w:date="2025-08-28T16:53:00Z" w16du:dateUtc="2025-08-28T13:53:00Z">
        <w:r w:rsidR="006B4F47">
          <w:rPr>
            <w:rFonts w:ascii="Times New Roman" w:hAnsi="Times New Roman" w:cs="Times New Roman"/>
            <w:lang w:val="et-EE"/>
          </w:rPr>
          <w:t xml:space="preserve">tuleb </w:t>
        </w:r>
      </w:ins>
      <w:r w:rsidRPr="007408F3">
        <w:rPr>
          <w:rFonts w:ascii="Times New Roman" w:hAnsi="Times New Roman" w:cs="Times New Roman"/>
          <w:lang w:val="et-EE"/>
        </w:rPr>
        <w:t>lugeda 01.09.2025</w:t>
      </w:r>
      <w:r>
        <w:rPr>
          <w:rFonts w:ascii="Times New Roman" w:hAnsi="Times New Roman" w:cs="Times New Roman"/>
          <w:lang w:val="et-EE"/>
        </w:rPr>
        <w:t>.</w:t>
      </w:r>
    </w:p>
    <w:p w14:paraId="145B030C" w14:textId="77777777" w:rsidR="007408F3" w:rsidRDefault="007408F3">
      <w:pPr>
        <w:rPr>
          <w:rFonts w:ascii="Times New Roman" w:hAnsi="Times New Roman" w:cs="Times New Roman"/>
          <w:lang w:val="et-EE"/>
        </w:rPr>
      </w:pPr>
    </w:p>
    <w:p w14:paraId="00F1762B" w14:textId="2782B3C8" w:rsidR="007408F3" w:rsidRDefault="007408F3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Lillepere Keskus OÜ</w:t>
      </w:r>
    </w:p>
    <w:p w14:paraId="62A31135" w14:textId="2162A888" w:rsidR="007408F3" w:rsidRDefault="007408F3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Anne-Ly Gross</w:t>
      </w:r>
    </w:p>
    <w:p w14:paraId="43D3F9D5" w14:textId="2CD7433D" w:rsidR="007408F3" w:rsidRPr="007408F3" w:rsidRDefault="007408F3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Juhatuse liige</w:t>
      </w:r>
    </w:p>
    <w:sectPr w:rsidR="007408F3" w:rsidRPr="007408F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EGOS">
    <w15:presenceInfo w15:providerId="None" w15:userId="TEG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F3"/>
    <w:rsid w:val="00134115"/>
    <w:rsid w:val="00227408"/>
    <w:rsid w:val="002E6121"/>
    <w:rsid w:val="00376665"/>
    <w:rsid w:val="003D75D4"/>
    <w:rsid w:val="00454BA9"/>
    <w:rsid w:val="006955A6"/>
    <w:rsid w:val="006B4F47"/>
    <w:rsid w:val="007408F3"/>
    <w:rsid w:val="0083024E"/>
    <w:rsid w:val="00841990"/>
    <w:rsid w:val="00AD62DA"/>
    <w:rsid w:val="00BE600F"/>
    <w:rsid w:val="00D55750"/>
    <w:rsid w:val="00E3274B"/>
    <w:rsid w:val="00F2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D4B0"/>
  <w15:chartTrackingRefBased/>
  <w15:docId w15:val="{AFC94656-3A4A-4EFA-B961-28B18D1C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8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8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8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8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8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8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8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8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8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8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8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8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8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8F3"/>
    <w:rPr>
      <w:b/>
      <w:bCs/>
      <w:smallCaps/>
      <w:color w:val="2F5496" w:themeColor="accent1" w:themeShade="BF"/>
      <w:spacing w:val="5"/>
    </w:rPr>
  </w:style>
  <w:style w:type="paragraph" w:styleId="Revision">
    <w:name w:val="Revision"/>
    <w:hidden/>
    <w:uiPriority w:val="99"/>
    <w:semiHidden/>
    <w:rsid w:val="006B4F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556</Characters>
  <Application>Microsoft Office Word</Application>
  <DocSecurity>4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Menu Kirjastus</dc:creator>
  <cp:keywords/>
  <dc:description/>
  <cp:lastModifiedBy>TEGOS</cp:lastModifiedBy>
  <cp:revision>2</cp:revision>
  <dcterms:created xsi:type="dcterms:W3CDTF">2025-08-28T13:54:00Z</dcterms:created>
  <dcterms:modified xsi:type="dcterms:W3CDTF">2025-08-28T13:54:00Z</dcterms:modified>
</cp:coreProperties>
</file>