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0E265" w14:textId="77777777" w:rsidR="00943FE0" w:rsidRPr="0083139D" w:rsidRDefault="00943FE0" w:rsidP="00943FE0">
      <w:pPr>
        <w:spacing w:line="360" w:lineRule="auto"/>
        <w:jc w:val="center"/>
        <w:rPr>
          <w:rFonts w:ascii="Times New Roman" w:hAnsi="Times New Roman" w:cs="Times New Roman"/>
          <w:sz w:val="23"/>
          <w:szCs w:val="23"/>
        </w:rPr>
      </w:pPr>
      <w:r w:rsidRPr="0083139D">
        <w:rPr>
          <w:rFonts w:ascii="Times New Roman" w:hAnsi="Times New Roman" w:cs="Times New Roman"/>
          <w:sz w:val="23"/>
          <w:szCs w:val="23"/>
        </w:rPr>
        <w:t>JÄTKUTAOTLUS KOOSKÕLASTUSE SAAMISEKS TARTU ÜLIKOOLI INIMUURINGUTE EETIKA KOMITEELT</w:t>
      </w:r>
      <w:r w:rsidR="0083139D">
        <w:rPr>
          <w:rFonts w:ascii="Times New Roman" w:hAnsi="Times New Roman" w:cs="Times New Roman"/>
          <w:sz w:val="23"/>
          <w:szCs w:val="23"/>
        </w:rPr>
        <w:t xml:space="preserve"> </w:t>
      </w:r>
      <w:r w:rsidRPr="0083139D">
        <w:rPr>
          <w:rFonts w:ascii="Times New Roman" w:hAnsi="Times New Roman" w:cs="Times New Roman"/>
          <w:sz w:val="23"/>
          <w:szCs w:val="23"/>
        </w:rPr>
        <w:t>KAASKIRI</w:t>
      </w:r>
    </w:p>
    <w:p w14:paraId="12EA1DF4" w14:textId="77777777" w:rsidR="00943FE0" w:rsidRPr="00767471" w:rsidRDefault="00943FE0" w:rsidP="00943FE0">
      <w:pPr>
        <w:spacing w:line="360" w:lineRule="auto"/>
        <w:rPr>
          <w:rFonts w:ascii="Times New Roman" w:hAnsi="Times New Roman" w:cs="Times New Roman"/>
          <w:sz w:val="24"/>
        </w:rPr>
      </w:pPr>
    </w:p>
    <w:p w14:paraId="3A8BC46D" w14:textId="77777777" w:rsidR="00943FE0" w:rsidRPr="0083139D" w:rsidRDefault="00943FE0" w:rsidP="00943FE0">
      <w:pPr>
        <w:spacing w:line="360" w:lineRule="auto"/>
        <w:rPr>
          <w:rFonts w:ascii="Times New Roman" w:hAnsi="Times New Roman" w:cs="Times New Roman"/>
          <w:sz w:val="23"/>
          <w:szCs w:val="23"/>
        </w:rPr>
      </w:pPr>
      <w:proofErr w:type="spellStart"/>
      <w:r w:rsidRPr="0083139D">
        <w:rPr>
          <w:rFonts w:ascii="Times New Roman" w:hAnsi="Times New Roman" w:cs="Times New Roman"/>
          <w:b/>
          <w:sz w:val="23"/>
          <w:szCs w:val="23"/>
        </w:rPr>
        <w:t>Uurimistöö</w:t>
      </w:r>
      <w:proofErr w:type="spellEnd"/>
      <w:r w:rsidRPr="0083139D">
        <w:rPr>
          <w:rFonts w:ascii="Times New Roman" w:hAnsi="Times New Roman" w:cs="Times New Roman"/>
          <w:b/>
          <w:sz w:val="23"/>
          <w:szCs w:val="23"/>
        </w:rPr>
        <w:t xml:space="preserve"> </w:t>
      </w:r>
      <w:proofErr w:type="spellStart"/>
      <w:r w:rsidRPr="0083139D">
        <w:rPr>
          <w:rFonts w:ascii="Times New Roman" w:hAnsi="Times New Roman" w:cs="Times New Roman"/>
          <w:b/>
          <w:sz w:val="23"/>
          <w:szCs w:val="23"/>
        </w:rPr>
        <w:t>nimetus</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Uurimistöö</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täielik</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nimetus</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Äärmuslike</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ilmaolude</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õhusaaste</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ning</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suremuse</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haigestumise</w:t>
      </w:r>
      <w:proofErr w:type="spellEnd"/>
      <w:r w:rsidRPr="0083139D">
        <w:rPr>
          <w:rFonts w:ascii="Times New Roman" w:hAnsi="Times New Roman" w:cs="Times New Roman"/>
          <w:sz w:val="23"/>
          <w:szCs w:val="23"/>
        </w:rPr>
        <w:t xml:space="preserve"> ja </w:t>
      </w:r>
      <w:proofErr w:type="spellStart"/>
      <w:r w:rsidRPr="0083139D">
        <w:rPr>
          <w:rFonts w:ascii="Times New Roman" w:hAnsi="Times New Roman" w:cs="Times New Roman"/>
          <w:sz w:val="23"/>
          <w:szCs w:val="23"/>
        </w:rPr>
        <w:t>sünninäitajate</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vaheliste</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seoste</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analüüs</w:t>
      </w:r>
      <w:proofErr w:type="spellEnd"/>
    </w:p>
    <w:p w14:paraId="1EFB5893" w14:textId="77777777" w:rsidR="00943FE0" w:rsidRPr="0083139D" w:rsidRDefault="00943FE0" w:rsidP="00943FE0">
      <w:pPr>
        <w:spacing w:line="360" w:lineRule="auto"/>
        <w:rPr>
          <w:rFonts w:ascii="Times New Roman" w:hAnsi="Times New Roman" w:cs="Times New Roman"/>
          <w:sz w:val="23"/>
          <w:szCs w:val="23"/>
        </w:rPr>
      </w:pPr>
    </w:p>
    <w:p w14:paraId="2B81C41D" w14:textId="77777777" w:rsidR="00943FE0" w:rsidRPr="0083139D" w:rsidRDefault="00943FE0" w:rsidP="00943FE0">
      <w:pPr>
        <w:spacing w:line="360" w:lineRule="auto"/>
        <w:rPr>
          <w:rFonts w:ascii="Times New Roman" w:hAnsi="Times New Roman" w:cs="Times New Roman"/>
          <w:sz w:val="23"/>
          <w:szCs w:val="23"/>
        </w:rPr>
      </w:pPr>
      <w:proofErr w:type="spellStart"/>
      <w:r w:rsidRPr="0083139D">
        <w:rPr>
          <w:rFonts w:ascii="Times New Roman" w:hAnsi="Times New Roman" w:cs="Times New Roman"/>
          <w:b/>
          <w:sz w:val="23"/>
          <w:szCs w:val="23"/>
        </w:rPr>
        <w:t>Vastutav</w:t>
      </w:r>
      <w:proofErr w:type="spellEnd"/>
      <w:r w:rsidRPr="0083139D">
        <w:rPr>
          <w:rFonts w:ascii="Times New Roman" w:hAnsi="Times New Roman" w:cs="Times New Roman"/>
          <w:b/>
          <w:sz w:val="23"/>
          <w:szCs w:val="23"/>
        </w:rPr>
        <w:t xml:space="preserve"> </w:t>
      </w:r>
      <w:proofErr w:type="spellStart"/>
      <w:r w:rsidRPr="0083139D">
        <w:rPr>
          <w:rFonts w:ascii="Times New Roman" w:hAnsi="Times New Roman" w:cs="Times New Roman"/>
          <w:b/>
          <w:sz w:val="23"/>
          <w:szCs w:val="23"/>
        </w:rPr>
        <w:t>uurija</w:t>
      </w:r>
      <w:proofErr w:type="spellEnd"/>
      <w:r w:rsidRPr="0083139D">
        <w:rPr>
          <w:rFonts w:ascii="Times New Roman" w:hAnsi="Times New Roman" w:cs="Times New Roman"/>
          <w:b/>
          <w:sz w:val="23"/>
          <w:szCs w:val="23"/>
        </w:rPr>
        <w:t xml:space="preserve"> (</w:t>
      </w:r>
      <w:proofErr w:type="spellStart"/>
      <w:r w:rsidRPr="0083139D">
        <w:rPr>
          <w:rFonts w:ascii="Times New Roman" w:hAnsi="Times New Roman" w:cs="Times New Roman"/>
          <w:b/>
          <w:sz w:val="23"/>
          <w:szCs w:val="23"/>
        </w:rPr>
        <w:t>asutus</w:t>
      </w:r>
      <w:proofErr w:type="spellEnd"/>
      <w:r w:rsidRPr="0083139D">
        <w:rPr>
          <w:rFonts w:ascii="Times New Roman" w:hAnsi="Times New Roman" w:cs="Times New Roman"/>
          <w:b/>
          <w:sz w:val="23"/>
          <w:szCs w:val="23"/>
        </w:rPr>
        <w:t>)</w:t>
      </w:r>
      <w:r w:rsidRPr="0083139D">
        <w:rPr>
          <w:rFonts w:ascii="Times New Roman" w:hAnsi="Times New Roman" w:cs="Times New Roman"/>
          <w:sz w:val="23"/>
          <w:szCs w:val="23"/>
        </w:rPr>
        <w:t xml:space="preserve">: Hans Orru (Tartu </w:t>
      </w:r>
      <w:proofErr w:type="spellStart"/>
      <w:r w:rsidRPr="0083139D">
        <w:rPr>
          <w:rFonts w:ascii="Times New Roman" w:hAnsi="Times New Roman" w:cs="Times New Roman"/>
          <w:sz w:val="23"/>
          <w:szCs w:val="23"/>
        </w:rPr>
        <w:t>Ülikool</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meditsiiniteaduste</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valdkond</w:t>
      </w:r>
      <w:proofErr w:type="spellEnd"/>
      <w:r w:rsidRPr="0083139D">
        <w:rPr>
          <w:rFonts w:ascii="Times New Roman" w:hAnsi="Times New Roman" w:cs="Times New Roman"/>
          <w:sz w:val="23"/>
          <w:szCs w:val="23"/>
        </w:rPr>
        <w:t xml:space="preserve">, </w:t>
      </w:r>
      <w:proofErr w:type="spellStart"/>
      <w:r w:rsidRPr="0083139D">
        <w:rPr>
          <w:rFonts w:ascii="Times New Roman" w:hAnsi="Times New Roman" w:cs="Times New Roman"/>
          <w:sz w:val="23"/>
          <w:szCs w:val="23"/>
        </w:rPr>
        <w:t>peremeditsiini</w:t>
      </w:r>
      <w:proofErr w:type="spellEnd"/>
    </w:p>
    <w:p w14:paraId="2C4D55AB" w14:textId="77777777" w:rsidR="00943FE0" w:rsidRPr="0083139D" w:rsidRDefault="00943FE0" w:rsidP="00943FE0">
      <w:pPr>
        <w:spacing w:line="360" w:lineRule="auto"/>
        <w:rPr>
          <w:rFonts w:ascii="Times New Roman" w:hAnsi="Times New Roman" w:cs="Times New Roman"/>
          <w:sz w:val="23"/>
          <w:szCs w:val="23"/>
          <w:lang w:val="sv-SE"/>
        </w:rPr>
      </w:pPr>
      <w:r w:rsidRPr="0083139D">
        <w:rPr>
          <w:rFonts w:ascii="Times New Roman" w:hAnsi="Times New Roman" w:cs="Times New Roman"/>
          <w:sz w:val="23"/>
          <w:szCs w:val="23"/>
          <w:lang w:val="sv-SE"/>
        </w:rPr>
        <w:t>ja rahvatervishoiu instituut, Ravila 19, 50411 Tartu)</w:t>
      </w:r>
    </w:p>
    <w:p w14:paraId="2DDC3F63" w14:textId="77777777" w:rsidR="00943FE0" w:rsidRPr="0083139D" w:rsidRDefault="00943FE0" w:rsidP="00943FE0">
      <w:pPr>
        <w:spacing w:line="360" w:lineRule="auto"/>
        <w:rPr>
          <w:rFonts w:ascii="Times New Roman" w:hAnsi="Times New Roman" w:cs="Times New Roman"/>
          <w:sz w:val="23"/>
          <w:szCs w:val="23"/>
          <w:lang w:val="sv-SE"/>
        </w:rPr>
      </w:pPr>
    </w:p>
    <w:p w14:paraId="757890A1" w14:textId="77777777" w:rsidR="00943FE0" w:rsidRPr="0083139D" w:rsidRDefault="00943FE0" w:rsidP="00943FE0">
      <w:pPr>
        <w:spacing w:line="360" w:lineRule="auto"/>
        <w:rPr>
          <w:rFonts w:ascii="Times New Roman" w:hAnsi="Times New Roman" w:cs="Times New Roman"/>
          <w:sz w:val="23"/>
          <w:szCs w:val="23"/>
          <w:lang w:val="sv-SE"/>
        </w:rPr>
      </w:pPr>
      <w:r w:rsidRPr="0083139D">
        <w:rPr>
          <w:rFonts w:ascii="Times New Roman" w:hAnsi="Times New Roman" w:cs="Times New Roman"/>
          <w:b/>
          <w:sz w:val="23"/>
          <w:szCs w:val="23"/>
          <w:lang w:val="sv-SE"/>
        </w:rPr>
        <w:t>Eetikakomitee poolt väljastatud kooskõlastuste protokolli number:</w:t>
      </w:r>
      <w:r w:rsidRPr="0083139D">
        <w:rPr>
          <w:rFonts w:ascii="Times New Roman" w:hAnsi="Times New Roman" w:cs="Times New Roman"/>
          <w:sz w:val="23"/>
          <w:szCs w:val="23"/>
          <w:lang w:val="sv-SE"/>
        </w:rPr>
        <w:t xml:space="preserve"> 295/T-17 (koosolek: 26.08.2019) </w:t>
      </w:r>
    </w:p>
    <w:p w14:paraId="2D515E42" w14:textId="77777777" w:rsidR="00943FE0" w:rsidRPr="0083139D" w:rsidRDefault="00943FE0" w:rsidP="00943FE0">
      <w:pPr>
        <w:spacing w:line="360" w:lineRule="auto"/>
        <w:jc w:val="both"/>
        <w:rPr>
          <w:rFonts w:ascii="Times New Roman" w:hAnsi="Times New Roman" w:cs="Times New Roman"/>
          <w:b/>
          <w:sz w:val="23"/>
          <w:szCs w:val="23"/>
          <w:lang w:val="sv-SE"/>
        </w:rPr>
      </w:pPr>
    </w:p>
    <w:p w14:paraId="2599E7DD" w14:textId="77777777" w:rsidR="00943FE0" w:rsidRPr="0083139D" w:rsidRDefault="00943FE0" w:rsidP="00943FE0">
      <w:pPr>
        <w:spacing w:line="360" w:lineRule="auto"/>
        <w:jc w:val="both"/>
        <w:rPr>
          <w:rFonts w:ascii="Times New Roman" w:hAnsi="Times New Roman" w:cs="Times New Roman"/>
          <w:sz w:val="23"/>
          <w:szCs w:val="23"/>
          <w:lang w:val="sv-SE"/>
        </w:rPr>
      </w:pPr>
      <w:r w:rsidRPr="0083139D">
        <w:rPr>
          <w:rFonts w:ascii="Times New Roman" w:hAnsi="Times New Roman" w:cs="Times New Roman"/>
          <w:b/>
          <w:sz w:val="23"/>
          <w:szCs w:val="23"/>
          <w:lang w:val="sv-SE"/>
        </w:rPr>
        <w:t>Tehtava muudatuse lühike selgitus ja põhjendus:</w:t>
      </w:r>
      <w:r w:rsidRPr="0083139D">
        <w:rPr>
          <w:rFonts w:ascii="Times New Roman" w:hAnsi="Times New Roman" w:cs="Times New Roman"/>
          <w:sz w:val="23"/>
          <w:szCs w:val="23"/>
          <w:lang w:val="sv-SE"/>
        </w:rPr>
        <w:t xml:space="preserve"> </w:t>
      </w:r>
    </w:p>
    <w:p w14:paraId="1C60D39E" w14:textId="77777777" w:rsidR="00943FE0" w:rsidRPr="0083139D" w:rsidRDefault="00943FE0" w:rsidP="00943FE0">
      <w:pPr>
        <w:spacing w:line="360" w:lineRule="auto"/>
        <w:jc w:val="both"/>
        <w:rPr>
          <w:rFonts w:ascii="Times New Roman" w:hAnsi="Times New Roman" w:cs="Times New Roman"/>
          <w:sz w:val="23"/>
          <w:szCs w:val="23"/>
          <w:lang w:val="sv-SE"/>
        </w:rPr>
      </w:pPr>
      <w:r w:rsidRPr="0083139D">
        <w:rPr>
          <w:rFonts w:ascii="Times New Roman" w:hAnsi="Times New Roman" w:cs="Times New Roman"/>
          <w:sz w:val="23"/>
          <w:szCs w:val="23"/>
          <w:lang w:val="sv-SE"/>
        </w:rPr>
        <w:t>Surmaandmete puhul on ilmnenud, et meil on vajalik siiski täpsem diagnoosi kood kui vaid diagnoosikoodi esitäht. Näiteks ei saa me uurida täpsemat mõju teatud südameveresoonkonna haiguste rühmale</w:t>
      </w:r>
      <w:r w:rsidR="00767471" w:rsidRPr="0083139D">
        <w:rPr>
          <w:rFonts w:ascii="Times New Roman" w:hAnsi="Times New Roman" w:cs="Times New Roman"/>
          <w:sz w:val="23"/>
          <w:szCs w:val="23"/>
          <w:lang w:val="sv-SE"/>
        </w:rPr>
        <w:t xml:space="preserve"> nagu insult</w:t>
      </w:r>
      <w:r w:rsidRPr="0083139D">
        <w:rPr>
          <w:rFonts w:ascii="Times New Roman" w:hAnsi="Times New Roman" w:cs="Times New Roman"/>
          <w:sz w:val="23"/>
          <w:szCs w:val="23"/>
          <w:lang w:val="sv-SE"/>
        </w:rPr>
        <w:t xml:space="preserve">, teatud õnnestuste rühmale nagu uppumised jne ning ka enesetappudele </w:t>
      </w:r>
      <w:r w:rsidR="00767471" w:rsidRPr="0083139D">
        <w:rPr>
          <w:rFonts w:ascii="Times New Roman" w:hAnsi="Times New Roman" w:cs="Times New Roman"/>
          <w:sz w:val="23"/>
          <w:szCs w:val="23"/>
          <w:lang w:val="sv-SE"/>
        </w:rPr>
        <w:t>jms</w:t>
      </w:r>
      <w:r w:rsidRPr="0083139D">
        <w:rPr>
          <w:rFonts w:ascii="Times New Roman" w:hAnsi="Times New Roman" w:cs="Times New Roman"/>
          <w:sz w:val="23"/>
          <w:szCs w:val="23"/>
          <w:lang w:val="sv-SE"/>
        </w:rPr>
        <w:t>. Sel põhjusel oleks meil vajalikud täpsemad andmed ning vasta</w:t>
      </w:r>
      <w:r w:rsidR="00767471" w:rsidRPr="0083139D">
        <w:rPr>
          <w:rFonts w:ascii="Times New Roman" w:hAnsi="Times New Roman" w:cs="Times New Roman"/>
          <w:sz w:val="23"/>
          <w:szCs w:val="23"/>
          <w:lang w:val="sv-SE"/>
        </w:rPr>
        <w:t>vad</w:t>
      </w:r>
      <w:r w:rsidRPr="0083139D">
        <w:rPr>
          <w:rFonts w:ascii="Times New Roman" w:hAnsi="Times New Roman" w:cs="Times New Roman"/>
          <w:sz w:val="23"/>
          <w:szCs w:val="23"/>
          <w:lang w:val="sv-SE"/>
        </w:rPr>
        <w:t xml:space="preserve"> muudatu</w:t>
      </w:r>
      <w:r w:rsidR="00767471" w:rsidRPr="0083139D">
        <w:rPr>
          <w:rFonts w:ascii="Times New Roman" w:hAnsi="Times New Roman" w:cs="Times New Roman"/>
          <w:sz w:val="23"/>
          <w:szCs w:val="23"/>
          <w:lang w:val="sv-SE"/>
        </w:rPr>
        <w:t>se</w:t>
      </w:r>
      <w:r w:rsidRPr="0083139D">
        <w:rPr>
          <w:rFonts w:ascii="Times New Roman" w:hAnsi="Times New Roman" w:cs="Times New Roman"/>
          <w:sz w:val="23"/>
          <w:szCs w:val="23"/>
          <w:lang w:val="sv-SE"/>
        </w:rPr>
        <w:t>d on tehtud kooskõlastuse taotluses.</w:t>
      </w:r>
    </w:p>
    <w:p w14:paraId="49A30F11" w14:textId="77777777" w:rsidR="00943FE0" w:rsidRPr="0083139D" w:rsidRDefault="00943FE0" w:rsidP="00943FE0">
      <w:pPr>
        <w:spacing w:line="360" w:lineRule="auto"/>
        <w:jc w:val="both"/>
        <w:rPr>
          <w:rFonts w:ascii="Times New Roman" w:hAnsi="Times New Roman" w:cs="Times New Roman"/>
          <w:sz w:val="23"/>
          <w:szCs w:val="23"/>
          <w:lang w:val="sv-SE"/>
        </w:rPr>
      </w:pPr>
    </w:p>
    <w:p w14:paraId="0F85E1A3" w14:textId="77777777" w:rsidR="00873233" w:rsidRPr="0083139D" w:rsidRDefault="00943FE0" w:rsidP="00943FE0">
      <w:pPr>
        <w:spacing w:line="360" w:lineRule="auto"/>
        <w:jc w:val="both"/>
        <w:rPr>
          <w:rFonts w:ascii="Times New Roman" w:hAnsi="Times New Roman" w:cs="Times New Roman"/>
          <w:sz w:val="23"/>
          <w:szCs w:val="23"/>
          <w:lang w:val="sv-SE"/>
        </w:rPr>
      </w:pPr>
      <w:r w:rsidRPr="0083139D">
        <w:rPr>
          <w:rFonts w:ascii="Times New Roman" w:hAnsi="Times New Roman" w:cs="Times New Roman"/>
          <w:sz w:val="23"/>
          <w:szCs w:val="23"/>
          <w:lang w:val="sv-SE"/>
        </w:rPr>
        <w:t xml:space="preserve">Teiseks on </w:t>
      </w:r>
      <w:r w:rsidR="00873233" w:rsidRPr="0083139D">
        <w:rPr>
          <w:rFonts w:ascii="Times New Roman" w:hAnsi="Times New Roman" w:cs="Times New Roman"/>
          <w:sz w:val="23"/>
          <w:szCs w:val="23"/>
          <w:lang w:val="sv-SE"/>
        </w:rPr>
        <w:t>tekkinud vaja</w:t>
      </w:r>
      <w:r w:rsidR="00767471" w:rsidRPr="0083139D">
        <w:rPr>
          <w:rFonts w:ascii="Times New Roman" w:hAnsi="Times New Roman" w:cs="Times New Roman"/>
          <w:sz w:val="23"/>
          <w:szCs w:val="23"/>
          <w:lang w:val="sv-SE"/>
        </w:rPr>
        <w:t>dus</w:t>
      </w:r>
      <w:r w:rsidR="00873233" w:rsidRPr="0083139D">
        <w:rPr>
          <w:rFonts w:ascii="Times New Roman" w:hAnsi="Times New Roman" w:cs="Times New Roman"/>
          <w:sz w:val="23"/>
          <w:szCs w:val="23"/>
          <w:lang w:val="sv-SE"/>
        </w:rPr>
        <w:t xml:space="preserve"> uurida keskkonnategurite mõju haigestumusele</w:t>
      </w:r>
      <w:r w:rsidR="00767471" w:rsidRPr="0083139D">
        <w:rPr>
          <w:rFonts w:ascii="Times New Roman" w:hAnsi="Times New Roman" w:cs="Times New Roman"/>
          <w:sz w:val="23"/>
          <w:szCs w:val="23"/>
          <w:lang w:val="sv-SE"/>
        </w:rPr>
        <w:t>, sest vastavad uuringud Eestis siiani puuduvad</w:t>
      </w:r>
      <w:r w:rsidR="00873233" w:rsidRPr="0083139D">
        <w:rPr>
          <w:rFonts w:ascii="Times New Roman" w:hAnsi="Times New Roman" w:cs="Times New Roman"/>
          <w:sz w:val="23"/>
          <w:szCs w:val="23"/>
          <w:lang w:val="sv-SE"/>
        </w:rPr>
        <w:t xml:space="preserve">. </w:t>
      </w:r>
      <w:r w:rsidR="00767471" w:rsidRPr="0083139D">
        <w:rPr>
          <w:rFonts w:ascii="Times New Roman" w:hAnsi="Times New Roman" w:cs="Times New Roman"/>
          <w:sz w:val="23"/>
          <w:szCs w:val="23"/>
          <w:lang w:val="sv-SE"/>
        </w:rPr>
        <w:t>Sel põhjusel teeme päringu Tervisekassale raviarvete ning retseptide kohta.</w:t>
      </w:r>
    </w:p>
    <w:p w14:paraId="1E2DD141" w14:textId="77777777" w:rsidR="00873233" w:rsidRPr="0083139D" w:rsidRDefault="00873233" w:rsidP="00943FE0">
      <w:pPr>
        <w:spacing w:line="360" w:lineRule="auto"/>
        <w:jc w:val="both"/>
        <w:rPr>
          <w:rFonts w:ascii="Times New Roman" w:hAnsi="Times New Roman" w:cs="Times New Roman"/>
          <w:sz w:val="23"/>
          <w:szCs w:val="23"/>
          <w:lang w:val="sv-SE"/>
        </w:rPr>
      </w:pPr>
    </w:p>
    <w:p w14:paraId="5EC17670" w14:textId="77777777" w:rsidR="00943FE0" w:rsidRPr="0083139D" w:rsidRDefault="00873233" w:rsidP="0083139D">
      <w:pPr>
        <w:spacing w:line="360" w:lineRule="auto"/>
        <w:jc w:val="both"/>
        <w:rPr>
          <w:rFonts w:ascii="Times New Roman" w:hAnsi="Times New Roman" w:cs="Times New Roman"/>
          <w:sz w:val="23"/>
          <w:szCs w:val="23"/>
          <w:lang w:val="sv-SE"/>
        </w:rPr>
      </w:pPr>
      <w:r w:rsidRPr="0083139D">
        <w:rPr>
          <w:rFonts w:ascii="Times New Roman" w:hAnsi="Times New Roman" w:cs="Times New Roman"/>
          <w:sz w:val="23"/>
          <w:szCs w:val="23"/>
          <w:lang w:val="sv-SE"/>
        </w:rPr>
        <w:t>Kolmandaks on MCC võrgustiku tekkinud huvi lisada uuritavate tunnuste hulka ka halvenenud sünninäitajad ning raseduse</w:t>
      </w:r>
      <w:r w:rsidR="00767471" w:rsidRPr="0083139D">
        <w:rPr>
          <w:rFonts w:ascii="Times New Roman" w:hAnsi="Times New Roman" w:cs="Times New Roman"/>
          <w:sz w:val="23"/>
          <w:szCs w:val="23"/>
          <w:lang w:val="sv-SE"/>
        </w:rPr>
        <w:t>ga seotud</w:t>
      </w:r>
      <w:r w:rsidRPr="0083139D">
        <w:rPr>
          <w:rFonts w:ascii="Times New Roman" w:hAnsi="Times New Roman" w:cs="Times New Roman"/>
          <w:sz w:val="23"/>
          <w:szCs w:val="23"/>
          <w:lang w:val="sv-SE"/>
        </w:rPr>
        <w:t xml:space="preserve"> </w:t>
      </w:r>
      <w:r w:rsidR="0083139D" w:rsidRPr="0083139D">
        <w:rPr>
          <w:rFonts w:ascii="Times New Roman" w:hAnsi="Times New Roman" w:cs="Times New Roman"/>
          <w:sz w:val="23"/>
          <w:szCs w:val="23"/>
          <w:lang w:val="sv-SE"/>
        </w:rPr>
        <w:t>riskitegurid ja s</w:t>
      </w:r>
      <w:r w:rsidR="00767471" w:rsidRPr="0083139D">
        <w:rPr>
          <w:rFonts w:ascii="Times New Roman" w:hAnsi="Times New Roman" w:cs="Times New Roman"/>
          <w:sz w:val="23"/>
          <w:szCs w:val="23"/>
          <w:lang w:val="sv-SE"/>
        </w:rPr>
        <w:t>ünnituspuhused</w:t>
      </w:r>
      <w:r w:rsidR="0083139D" w:rsidRPr="0083139D">
        <w:rPr>
          <w:rFonts w:ascii="Times New Roman" w:hAnsi="Times New Roman" w:cs="Times New Roman"/>
          <w:sz w:val="23"/>
          <w:szCs w:val="23"/>
          <w:lang w:val="sv-SE"/>
        </w:rPr>
        <w:t>/</w:t>
      </w:r>
      <w:r w:rsidR="00767471" w:rsidRPr="0083139D">
        <w:rPr>
          <w:rFonts w:ascii="Times New Roman" w:hAnsi="Times New Roman" w:cs="Times New Roman"/>
          <w:sz w:val="23"/>
          <w:szCs w:val="23"/>
          <w:lang w:val="sv-SE"/>
        </w:rPr>
        <w:t>järgsed diagnoosid</w:t>
      </w:r>
      <w:r w:rsidR="0083139D" w:rsidRPr="0083139D">
        <w:rPr>
          <w:rFonts w:ascii="Times New Roman" w:hAnsi="Times New Roman" w:cs="Times New Roman"/>
          <w:sz w:val="23"/>
          <w:szCs w:val="23"/>
          <w:lang w:val="sv-SE"/>
        </w:rPr>
        <w:t>. Mitmetes maailmas teostatud uuringutes on leitud keskkonnateguritel oluline negatiivne mõju sünninäitajatele – uurides seda suures võrgustikus on võimalik suurendada nende uuringute mõju rahvatervise probleemide vähendamisel ja Eesti andmetel tehtud uuringutega probleemi kajastamsiel Eestis.</w:t>
      </w:r>
    </w:p>
    <w:p w14:paraId="3EE99FFF" w14:textId="77777777" w:rsidR="0083139D" w:rsidRPr="0083139D" w:rsidRDefault="0083139D" w:rsidP="0083139D">
      <w:pPr>
        <w:spacing w:line="360" w:lineRule="auto"/>
        <w:jc w:val="both"/>
        <w:rPr>
          <w:rFonts w:ascii="Times New Roman" w:hAnsi="Times New Roman" w:cs="Times New Roman"/>
          <w:sz w:val="23"/>
          <w:szCs w:val="23"/>
          <w:lang w:val="sv-SE"/>
        </w:rPr>
      </w:pPr>
    </w:p>
    <w:p w14:paraId="23ABD666" w14:textId="77777777" w:rsidR="00943FE0" w:rsidRPr="0083139D" w:rsidRDefault="00943FE0" w:rsidP="00943FE0">
      <w:pPr>
        <w:spacing w:line="360" w:lineRule="auto"/>
        <w:rPr>
          <w:rFonts w:ascii="Times New Roman" w:hAnsi="Times New Roman" w:cs="Times New Roman"/>
          <w:sz w:val="23"/>
          <w:szCs w:val="23"/>
          <w:lang w:val="et-EE"/>
        </w:rPr>
      </w:pPr>
      <w:r w:rsidRPr="0083139D">
        <w:rPr>
          <w:rFonts w:ascii="Times New Roman" w:hAnsi="Times New Roman" w:cs="Times New Roman"/>
          <w:b/>
          <w:sz w:val="23"/>
          <w:szCs w:val="23"/>
          <w:lang w:val="et-EE"/>
        </w:rPr>
        <w:t>Esitatud dokumentide nimekiri</w:t>
      </w:r>
      <w:r w:rsidRPr="0083139D">
        <w:rPr>
          <w:rFonts w:ascii="Times New Roman" w:hAnsi="Times New Roman" w:cs="Times New Roman"/>
          <w:sz w:val="23"/>
          <w:szCs w:val="23"/>
          <w:lang w:val="et-EE"/>
        </w:rPr>
        <w:t>: muudetud taotlus, muutus</w:t>
      </w:r>
      <w:r w:rsidR="00767471" w:rsidRPr="0083139D">
        <w:rPr>
          <w:rFonts w:ascii="Times New Roman" w:hAnsi="Times New Roman" w:cs="Times New Roman"/>
          <w:sz w:val="23"/>
          <w:szCs w:val="23"/>
          <w:lang w:val="et-EE"/>
        </w:rPr>
        <w:t>ed</w:t>
      </w:r>
      <w:r w:rsidRPr="0083139D">
        <w:rPr>
          <w:rFonts w:ascii="Times New Roman" w:hAnsi="Times New Roman" w:cs="Times New Roman"/>
          <w:sz w:val="23"/>
          <w:szCs w:val="23"/>
          <w:lang w:val="et-EE"/>
        </w:rPr>
        <w:t xml:space="preserve"> </w:t>
      </w:r>
      <w:r w:rsidR="00767471" w:rsidRPr="0083139D">
        <w:rPr>
          <w:rFonts w:ascii="Times New Roman" w:hAnsi="Times New Roman" w:cs="Times New Roman"/>
          <w:sz w:val="23"/>
          <w:szCs w:val="23"/>
          <w:lang w:val="et-EE"/>
        </w:rPr>
        <w:t xml:space="preserve">on eelnevad taotluses </w:t>
      </w:r>
      <w:r w:rsidRPr="0083139D">
        <w:rPr>
          <w:rFonts w:ascii="Times New Roman" w:hAnsi="Times New Roman" w:cs="Times New Roman"/>
          <w:sz w:val="23"/>
          <w:szCs w:val="23"/>
          <w:lang w:val="et-EE"/>
        </w:rPr>
        <w:t>tähistatud.</w:t>
      </w:r>
    </w:p>
    <w:p w14:paraId="124CDBF4" w14:textId="77777777" w:rsidR="00943FE0" w:rsidRPr="0083139D" w:rsidRDefault="00943FE0" w:rsidP="00943FE0">
      <w:pPr>
        <w:spacing w:line="360" w:lineRule="auto"/>
        <w:rPr>
          <w:rFonts w:ascii="Times New Roman" w:hAnsi="Times New Roman" w:cs="Times New Roman"/>
          <w:sz w:val="23"/>
          <w:szCs w:val="23"/>
          <w:lang w:val="et-EE"/>
        </w:rPr>
      </w:pPr>
      <w:r w:rsidRPr="0083139D">
        <w:rPr>
          <w:rFonts w:ascii="Times New Roman" w:hAnsi="Times New Roman" w:cs="Times New Roman"/>
          <w:b/>
          <w:sz w:val="23"/>
          <w:szCs w:val="23"/>
          <w:lang w:val="et-EE"/>
        </w:rPr>
        <w:t xml:space="preserve">Kirja saatja andmed: </w:t>
      </w:r>
      <w:r w:rsidRPr="0083139D">
        <w:rPr>
          <w:rFonts w:ascii="Times New Roman" w:hAnsi="Times New Roman" w:cs="Times New Roman"/>
          <w:sz w:val="23"/>
          <w:szCs w:val="23"/>
          <w:lang w:val="et-EE"/>
        </w:rPr>
        <w:t>Hans Orru, töökoha aadress: Ravila 19, Tartu 50411, telefoninumber 737 4203, e-post: Hans.Orru@ut.ee</w:t>
      </w:r>
    </w:p>
    <w:p w14:paraId="299ECB67" w14:textId="77777777" w:rsidR="00A0249A" w:rsidRPr="00767471" w:rsidRDefault="00A0249A">
      <w:pPr>
        <w:spacing w:before="9"/>
        <w:rPr>
          <w:rFonts w:ascii="Times New Roman" w:eastAsia="Times New Roman" w:hAnsi="Times New Roman" w:cs="Times New Roman"/>
          <w:sz w:val="7"/>
          <w:szCs w:val="7"/>
          <w:lang w:val="et-EE"/>
        </w:rPr>
      </w:pPr>
    </w:p>
    <w:p w14:paraId="4BEDE4E4" w14:textId="77777777" w:rsidR="00943FE0" w:rsidRPr="00767471" w:rsidRDefault="00943FE0">
      <w:pPr>
        <w:rPr>
          <w:rFonts w:ascii="Times New Roman" w:eastAsia="Times New Roman" w:hAnsi="Times New Roman" w:cs="Times New Roman"/>
          <w:sz w:val="7"/>
          <w:szCs w:val="7"/>
          <w:lang w:val="et-EE"/>
        </w:rPr>
      </w:pPr>
      <w:r w:rsidRPr="00767471">
        <w:rPr>
          <w:rFonts w:ascii="Times New Roman" w:eastAsia="Times New Roman" w:hAnsi="Times New Roman" w:cs="Times New Roman"/>
          <w:sz w:val="7"/>
          <w:szCs w:val="7"/>
          <w:lang w:val="et-EE"/>
        </w:rPr>
        <w:br w:type="page"/>
      </w:r>
    </w:p>
    <w:p w14:paraId="0072DAB2" w14:textId="77777777" w:rsidR="00943FE0" w:rsidRPr="0011399B" w:rsidRDefault="00943FE0">
      <w:pPr>
        <w:spacing w:before="9"/>
        <w:rPr>
          <w:rFonts w:ascii="Times New Roman" w:eastAsia="Times New Roman" w:hAnsi="Times New Roman" w:cs="Times New Roman"/>
          <w:sz w:val="7"/>
          <w:szCs w:val="7"/>
          <w:lang w:val="et-EE"/>
        </w:rPr>
      </w:pPr>
    </w:p>
    <w:p w14:paraId="513C864D" w14:textId="77777777" w:rsidR="00A0249A" w:rsidRPr="0011399B" w:rsidRDefault="000416B9">
      <w:pPr>
        <w:spacing w:line="200" w:lineRule="atLeast"/>
        <w:ind w:left="104"/>
        <w:rPr>
          <w:rFonts w:ascii="Times New Roman" w:eastAsia="Times New Roman" w:hAnsi="Times New Roman" w:cs="Times New Roman"/>
          <w:sz w:val="20"/>
          <w:szCs w:val="20"/>
          <w:lang w:val="et-EE"/>
        </w:rPr>
      </w:pPr>
      <w:r w:rsidRPr="0011399B">
        <w:rPr>
          <w:rFonts w:ascii="Times New Roman" w:eastAsia="Times New Roman" w:hAnsi="Times New Roman" w:cs="Times New Roman"/>
          <w:noProof/>
          <w:sz w:val="20"/>
          <w:szCs w:val="20"/>
          <w:lang w:val="et-EE" w:eastAsia="et-EE"/>
        </w:rPr>
        <mc:AlternateContent>
          <mc:Choice Requires="wps">
            <w:drawing>
              <wp:inline distT="0" distB="0" distL="0" distR="0" wp14:anchorId="51B2A12F" wp14:editId="4CDE6C54">
                <wp:extent cx="5711825" cy="551180"/>
                <wp:effectExtent l="9525" t="9525" r="12700" b="10795"/>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825" cy="55118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A80E86" w14:textId="77777777" w:rsidR="008874E5" w:rsidRPr="00BF5AB9" w:rsidRDefault="008874E5">
                            <w:pPr>
                              <w:spacing w:before="10" w:line="360" w:lineRule="auto"/>
                              <w:ind w:left="2334" w:right="330" w:hanging="2004"/>
                              <w:rPr>
                                <w:rFonts w:ascii="Times New Roman" w:eastAsia="Times New Roman" w:hAnsi="Times New Roman" w:cs="Times New Roman"/>
                                <w:sz w:val="24"/>
                                <w:szCs w:val="24"/>
                                <w:lang w:val="fi-FI"/>
                              </w:rPr>
                            </w:pPr>
                            <w:r w:rsidRPr="00BF5AB9">
                              <w:rPr>
                                <w:rFonts w:ascii="Times New Roman" w:hAnsi="Times New Roman"/>
                                <w:sz w:val="24"/>
                                <w:lang w:val="fi-FI"/>
                              </w:rPr>
                              <w:t>UURIMISTÖÖ</w:t>
                            </w:r>
                            <w:r w:rsidRPr="00BF5AB9">
                              <w:rPr>
                                <w:rFonts w:ascii="Times New Roman" w:hAnsi="Times New Roman"/>
                                <w:spacing w:val="-16"/>
                                <w:sz w:val="24"/>
                                <w:lang w:val="fi-FI"/>
                              </w:rPr>
                              <w:t xml:space="preserve"> </w:t>
                            </w:r>
                            <w:r w:rsidRPr="00BF5AB9">
                              <w:rPr>
                                <w:rFonts w:ascii="Times New Roman" w:hAnsi="Times New Roman"/>
                                <w:sz w:val="24"/>
                                <w:lang w:val="fi-FI"/>
                              </w:rPr>
                              <w:t>AVALDUS</w:t>
                            </w:r>
                            <w:r w:rsidRPr="00BF5AB9">
                              <w:rPr>
                                <w:rFonts w:ascii="Times New Roman" w:hAnsi="Times New Roman"/>
                                <w:spacing w:val="-16"/>
                                <w:sz w:val="24"/>
                                <w:lang w:val="fi-FI"/>
                              </w:rPr>
                              <w:t xml:space="preserve"> </w:t>
                            </w:r>
                            <w:r w:rsidRPr="00BF5AB9">
                              <w:rPr>
                                <w:rFonts w:ascii="Times New Roman" w:hAnsi="Times New Roman"/>
                                <w:sz w:val="24"/>
                                <w:lang w:val="fi-FI"/>
                              </w:rPr>
                              <w:t>KOOSKÕLASTUSE</w:t>
                            </w:r>
                            <w:r w:rsidRPr="00BF5AB9">
                              <w:rPr>
                                <w:rFonts w:ascii="Times New Roman" w:hAnsi="Times New Roman"/>
                                <w:spacing w:val="-16"/>
                                <w:sz w:val="24"/>
                                <w:lang w:val="fi-FI"/>
                              </w:rPr>
                              <w:t xml:space="preserve"> </w:t>
                            </w:r>
                            <w:r w:rsidRPr="00BF5AB9">
                              <w:rPr>
                                <w:rFonts w:ascii="Times New Roman" w:hAnsi="Times New Roman"/>
                                <w:sz w:val="24"/>
                                <w:lang w:val="fi-FI"/>
                              </w:rPr>
                              <w:t>SAAMISEKS</w:t>
                            </w:r>
                            <w:r w:rsidRPr="00BF5AB9">
                              <w:rPr>
                                <w:rFonts w:ascii="Times New Roman" w:hAnsi="Times New Roman"/>
                                <w:spacing w:val="-16"/>
                                <w:sz w:val="24"/>
                                <w:lang w:val="fi-FI"/>
                              </w:rPr>
                              <w:t xml:space="preserve"> </w:t>
                            </w:r>
                            <w:r w:rsidRPr="00BF5AB9">
                              <w:rPr>
                                <w:rFonts w:ascii="Times New Roman" w:hAnsi="Times New Roman"/>
                                <w:sz w:val="24"/>
                                <w:lang w:val="fi-FI"/>
                              </w:rPr>
                              <w:t>TARTU</w:t>
                            </w:r>
                            <w:r w:rsidRPr="00BF5AB9">
                              <w:rPr>
                                <w:rFonts w:ascii="Times New Roman" w:hAnsi="Times New Roman"/>
                                <w:spacing w:val="-16"/>
                                <w:sz w:val="24"/>
                                <w:lang w:val="fi-FI"/>
                              </w:rPr>
                              <w:t xml:space="preserve"> </w:t>
                            </w:r>
                            <w:r w:rsidRPr="00BF5AB9">
                              <w:rPr>
                                <w:rFonts w:ascii="Times New Roman" w:hAnsi="Times New Roman"/>
                                <w:sz w:val="24"/>
                                <w:lang w:val="fi-FI"/>
                              </w:rPr>
                              <w:t>ÜLIKOOLI</w:t>
                            </w:r>
                            <w:r w:rsidRPr="00BF5AB9">
                              <w:rPr>
                                <w:rFonts w:ascii="Times New Roman" w:hAnsi="Times New Roman"/>
                                <w:w w:val="99"/>
                                <w:sz w:val="24"/>
                                <w:lang w:val="fi-FI"/>
                              </w:rPr>
                              <w:t xml:space="preserve"> </w:t>
                            </w:r>
                            <w:r w:rsidRPr="00BF5AB9">
                              <w:rPr>
                                <w:rFonts w:ascii="Times New Roman" w:hAnsi="Times New Roman"/>
                                <w:sz w:val="24"/>
                                <w:lang w:val="fi-FI"/>
                              </w:rPr>
                              <w:t>INIMUURINGUTE</w:t>
                            </w:r>
                            <w:r w:rsidRPr="00BF5AB9">
                              <w:rPr>
                                <w:rFonts w:ascii="Times New Roman" w:hAnsi="Times New Roman"/>
                                <w:spacing w:val="-21"/>
                                <w:sz w:val="24"/>
                                <w:lang w:val="fi-FI"/>
                              </w:rPr>
                              <w:t xml:space="preserve"> </w:t>
                            </w:r>
                            <w:r w:rsidRPr="00BF5AB9">
                              <w:rPr>
                                <w:rFonts w:ascii="Times New Roman" w:hAnsi="Times New Roman"/>
                                <w:sz w:val="24"/>
                                <w:lang w:val="fi-FI"/>
                              </w:rPr>
                              <w:t>EETIKA</w:t>
                            </w:r>
                            <w:r w:rsidRPr="00BF5AB9">
                              <w:rPr>
                                <w:rFonts w:ascii="Times New Roman" w:hAnsi="Times New Roman"/>
                                <w:spacing w:val="-21"/>
                                <w:sz w:val="24"/>
                                <w:lang w:val="fi-FI"/>
                              </w:rPr>
                              <w:t xml:space="preserve"> </w:t>
                            </w:r>
                            <w:r w:rsidRPr="00BF5AB9">
                              <w:rPr>
                                <w:rFonts w:ascii="Times New Roman" w:hAnsi="Times New Roman"/>
                                <w:sz w:val="24"/>
                                <w:lang w:val="fi-FI"/>
                              </w:rPr>
                              <w:t>KOMITEELT</w:t>
                            </w:r>
                          </w:p>
                        </w:txbxContent>
                      </wps:txbx>
                      <wps:bodyPr rot="0" vert="horz" wrap="square" lIns="0" tIns="0" rIns="0" bIns="0" anchor="t" anchorCtr="0" upright="1">
                        <a:noAutofit/>
                      </wps:bodyPr>
                    </wps:wsp>
                  </a:graphicData>
                </a:graphic>
              </wp:inline>
            </w:drawing>
          </mc:Choice>
          <mc:Fallback>
            <w:pict>
              <v:shapetype w14:anchorId="0C51B31A" id="_x0000_t202" coordsize="21600,21600" o:spt="202" path="m,l,21600r21600,l21600,xe">
                <v:stroke joinstyle="miter"/>
                <v:path gradientshapeok="t" o:connecttype="rect"/>
              </v:shapetype>
              <v:shape id="Text Box 6" o:spid="_x0000_s1026" type="#_x0000_t202" style="width:449.75pt;height:4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" filled="f" strokeweight="1pt">
                <v:textbox inset="0,0,0,0">
                  <w:txbxContent>
                    <w:p w:rsidR="008874E5" w:rsidRPr="00BF5AB9" w:rsidRDefault="008874E5">
                      <w:pPr>
                        <w:spacing w:before="10" w:line="360" w:lineRule="auto"/>
                        <w:ind w:left="2334" w:right="330" w:hanging="2004"/>
                        <w:rPr>
                          <w:rFonts w:ascii="Times New Roman" w:eastAsia="Times New Roman" w:hAnsi="Times New Roman" w:cs="Times New Roman"/>
                          <w:sz w:val="24"/>
                          <w:szCs w:val="24"/>
                          <w:lang w:val="fi-FI"/>
                        </w:rPr>
                      </w:pPr>
                      <w:r w:rsidRPr="00BF5AB9">
                        <w:rPr>
                          <w:rFonts w:ascii="Times New Roman" w:hAnsi="Times New Roman"/>
                          <w:sz w:val="24"/>
                          <w:lang w:val="fi-FI"/>
                        </w:rPr>
                        <w:t>UURIMISTÖÖ</w:t>
                      </w:r>
                      <w:r w:rsidRPr="00BF5AB9">
                        <w:rPr>
                          <w:rFonts w:ascii="Times New Roman" w:hAnsi="Times New Roman"/>
                          <w:spacing w:val="-16"/>
                          <w:sz w:val="24"/>
                          <w:lang w:val="fi-FI"/>
                        </w:rPr>
                        <w:t xml:space="preserve"> </w:t>
                      </w:r>
                      <w:r w:rsidRPr="00BF5AB9">
                        <w:rPr>
                          <w:rFonts w:ascii="Times New Roman" w:hAnsi="Times New Roman"/>
                          <w:sz w:val="24"/>
                          <w:lang w:val="fi-FI"/>
                        </w:rPr>
                        <w:t>AVALDUS</w:t>
                      </w:r>
                      <w:r w:rsidRPr="00BF5AB9">
                        <w:rPr>
                          <w:rFonts w:ascii="Times New Roman" w:hAnsi="Times New Roman"/>
                          <w:spacing w:val="-16"/>
                          <w:sz w:val="24"/>
                          <w:lang w:val="fi-FI"/>
                        </w:rPr>
                        <w:t xml:space="preserve"> </w:t>
                      </w:r>
                      <w:r w:rsidRPr="00BF5AB9">
                        <w:rPr>
                          <w:rFonts w:ascii="Times New Roman" w:hAnsi="Times New Roman"/>
                          <w:sz w:val="24"/>
                          <w:lang w:val="fi-FI"/>
                        </w:rPr>
                        <w:t>KOOSKÕLASTUSE</w:t>
                      </w:r>
                      <w:r w:rsidRPr="00BF5AB9">
                        <w:rPr>
                          <w:rFonts w:ascii="Times New Roman" w:hAnsi="Times New Roman"/>
                          <w:spacing w:val="-16"/>
                          <w:sz w:val="24"/>
                          <w:lang w:val="fi-FI"/>
                        </w:rPr>
                        <w:t xml:space="preserve"> </w:t>
                      </w:r>
                      <w:r w:rsidRPr="00BF5AB9">
                        <w:rPr>
                          <w:rFonts w:ascii="Times New Roman" w:hAnsi="Times New Roman"/>
                          <w:sz w:val="24"/>
                          <w:lang w:val="fi-FI"/>
                        </w:rPr>
                        <w:t>SAAMISEKS</w:t>
                      </w:r>
                      <w:r w:rsidRPr="00BF5AB9">
                        <w:rPr>
                          <w:rFonts w:ascii="Times New Roman" w:hAnsi="Times New Roman"/>
                          <w:spacing w:val="-16"/>
                          <w:sz w:val="24"/>
                          <w:lang w:val="fi-FI"/>
                        </w:rPr>
                        <w:t xml:space="preserve"> </w:t>
                      </w:r>
                      <w:r w:rsidRPr="00BF5AB9">
                        <w:rPr>
                          <w:rFonts w:ascii="Times New Roman" w:hAnsi="Times New Roman"/>
                          <w:sz w:val="24"/>
                          <w:lang w:val="fi-FI"/>
                        </w:rPr>
                        <w:t>TARTU</w:t>
                      </w:r>
                      <w:r w:rsidRPr="00BF5AB9">
                        <w:rPr>
                          <w:rFonts w:ascii="Times New Roman" w:hAnsi="Times New Roman"/>
                          <w:spacing w:val="-16"/>
                          <w:sz w:val="24"/>
                          <w:lang w:val="fi-FI"/>
                        </w:rPr>
                        <w:t xml:space="preserve"> </w:t>
                      </w:r>
                      <w:r w:rsidRPr="00BF5AB9">
                        <w:rPr>
                          <w:rFonts w:ascii="Times New Roman" w:hAnsi="Times New Roman"/>
                          <w:sz w:val="24"/>
                          <w:lang w:val="fi-FI"/>
                        </w:rPr>
                        <w:t>ÜLIKOOLI</w:t>
                      </w:r>
                      <w:r w:rsidRPr="00BF5AB9">
                        <w:rPr>
                          <w:rFonts w:ascii="Times New Roman" w:hAnsi="Times New Roman"/>
                          <w:w w:val="99"/>
                          <w:sz w:val="24"/>
                          <w:lang w:val="fi-FI"/>
                        </w:rPr>
                        <w:t xml:space="preserve"> </w:t>
                      </w:r>
                      <w:r w:rsidRPr="00BF5AB9">
                        <w:rPr>
                          <w:rFonts w:ascii="Times New Roman" w:hAnsi="Times New Roman"/>
                          <w:sz w:val="24"/>
                          <w:lang w:val="fi-FI"/>
                        </w:rPr>
                        <w:t>INIMUURINGUTE</w:t>
                      </w:r>
                      <w:r w:rsidRPr="00BF5AB9">
                        <w:rPr>
                          <w:rFonts w:ascii="Times New Roman" w:hAnsi="Times New Roman"/>
                          <w:spacing w:val="-21"/>
                          <w:sz w:val="24"/>
                          <w:lang w:val="fi-FI"/>
                        </w:rPr>
                        <w:t xml:space="preserve"> </w:t>
                      </w:r>
                      <w:r w:rsidRPr="00BF5AB9">
                        <w:rPr>
                          <w:rFonts w:ascii="Times New Roman" w:hAnsi="Times New Roman"/>
                          <w:sz w:val="24"/>
                          <w:lang w:val="fi-FI"/>
                        </w:rPr>
                        <w:t>EETIKA</w:t>
                      </w:r>
                      <w:r w:rsidRPr="00BF5AB9">
                        <w:rPr>
                          <w:rFonts w:ascii="Times New Roman" w:hAnsi="Times New Roman"/>
                          <w:spacing w:val="-21"/>
                          <w:sz w:val="24"/>
                          <w:lang w:val="fi-FI"/>
                        </w:rPr>
                        <w:t xml:space="preserve"> </w:t>
                      </w:r>
                      <w:r w:rsidRPr="00BF5AB9">
                        <w:rPr>
                          <w:rFonts w:ascii="Times New Roman" w:hAnsi="Times New Roman"/>
                          <w:sz w:val="24"/>
                          <w:lang w:val="fi-FI"/>
                        </w:rPr>
                        <w:t>KOMITEELT</w:t>
                      </w:r>
                    </w:p>
                  </w:txbxContent>
                </v:textbox>
                <w10:anchorlock/>
              </v:shape>
            </w:pict>
          </mc:Fallback>
        </mc:AlternateContent>
      </w:r>
    </w:p>
    <w:p w14:paraId="19F91530" w14:textId="77777777" w:rsidR="00A0249A" w:rsidRPr="0011399B" w:rsidRDefault="00A0249A">
      <w:pPr>
        <w:rPr>
          <w:rFonts w:ascii="Times New Roman" w:eastAsia="Times New Roman" w:hAnsi="Times New Roman" w:cs="Times New Roman"/>
          <w:sz w:val="20"/>
          <w:szCs w:val="20"/>
          <w:lang w:val="et-EE"/>
        </w:rPr>
      </w:pPr>
    </w:p>
    <w:p w14:paraId="03AE8FE2" w14:textId="77777777" w:rsidR="00A0249A" w:rsidRPr="0011399B" w:rsidRDefault="002004BB">
      <w:pPr>
        <w:pStyle w:val="Heading1"/>
        <w:numPr>
          <w:ilvl w:val="0"/>
          <w:numId w:val="10"/>
        </w:numPr>
        <w:tabs>
          <w:tab w:val="left" w:pos="357"/>
        </w:tabs>
        <w:spacing w:before="194"/>
        <w:jc w:val="both"/>
        <w:rPr>
          <w:b w:val="0"/>
          <w:bCs w:val="0"/>
          <w:lang w:val="et-EE"/>
        </w:rPr>
      </w:pPr>
      <w:r w:rsidRPr="0011399B">
        <w:rPr>
          <w:lang w:val="et-EE"/>
        </w:rPr>
        <w:t>UURIMISTÖÖ</w:t>
      </w:r>
      <w:r w:rsidRPr="0011399B">
        <w:rPr>
          <w:spacing w:val="-27"/>
          <w:lang w:val="et-EE"/>
        </w:rPr>
        <w:t xml:space="preserve"> </w:t>
      </w:r>
      <w:r w:rsidRPr="0011399B">
        <w:rPr>
          <w:lang w:val="et-EE"/>
        </w:rPr>
        <w:t>ANDMED</w:t>
      </w:r>
    </w:p>
    <w:p w14:paraId="5AD2827A" w14:textId="77777777" w:rsidR="00A0249A" w:rsidRPr="0011399B" w:rsidRDefault="00A0249A">
      <w:pPr>
        <w:rPr>
          <w:rFonts w:ascii="Times New Roman" w:eastAsia="Times New Roman" w:hAnsi="Times New Roman" w:cs="Times New Roman"/>
          <w:b/>
          <w:bCs/>
          <w:sz w:val="24"/>
          <w:szCs w:val="24"/>
          <w:lang w:val="et-EE"/>
        </w:rPr>
      </w:pPr>
    </w:p>
    <w:p w14:paraId="58E4770F" w14:textId="77777777" w:rsidR="00A0249A" w:rsidRPr="0011399B" w:rsidRDefault="00A0249A">
      <w:pPr>
        <w:spacing w:before="11"/>
        <w:rPr>
          <w:rFonts w:ascii="Times New Roman" w:eastAsia="Times New Roman" w:hAnsi="Times New Roman" w:cs="Times New Roman"/>
          <w:b/>
          <w:bCs/>
          <w:sz w:val="23"/>
          <w:szCs w:val="23"/>
          <w:lang w:val="et-EE"/>
        </w:rPr>
      </w:pPr>
    </w:p>
    <w:p w14:paraId="4FB85423" w14:textId="77777777" w:rsidR="00E64F57" w:rsidRPr="0011399B" w:rsidRDefault="002004BB" w:rsidP="00FE3E44">
      <w:pPr>
        <w:pStyle w:val="Snum"/>
      </w:pPr>
      <w:r w:rsidRPr="0011399B">
        <w:rPr>
          <w:rFonts w:cs="Times New Roman"/>
        </w:rPr>
        <w:t>Uurimistöö</w:t>
      </w:r>
      <w:r w:rsidRPr="0011399B">
        <w:rPr>
          <w:rFonts w:cs="Times New Roman"/>
          <w:spacing w:val="-13"/>
        </w:rPr>
        <w:t xml:space="preserve"> </w:t>
      </w:r>
      <w:r w:rsidRPr="0011399B">
        <w:rPr>
          <w:rFonts w:cs="Times New Roman"/>
        </w:rPr>
        <w:t>täielik</w:t>
      </w:r>
      <w:r w:rsidRPr="0011399B">
        <w:rPr>
          <w:rFonts w:cs="Times New Roman"/>
          <w:spacing w:val="-12"/>
        </w:rPr>
        <w:t xml:space="preserve"> </w:t>
      </w:r>
      <w:r w:rsidRPr="0011399B">
        <w:rPr>
          <w:rFonts w:cs="Times New Roman"/>
        </w:rPr>
        <w:t>nimetus:</w:t>
      </w:r>
      <w:r w:rsidRPr="0011399B">
        <w:rPr>
          <w:rFonts w:cs="Times New Roman"/>
          <w:spacing w:val="-12"/>
        </w:rPr>
        <w:t xml:space="preserve"> </w:t>
      </w:r>
      <w:r w:rsidR="004C33EF" w:rsidRPr="0011399B">
        <w:t>Äärmuslike ilmaolude, õhusaaste ning suremuse</w:t>
      </w:r>
      <w:r w:rsidR="00A848DE">
        <w:t xml:space="preserve">, haigestumise ja sünninäitajate </w:t>
      </w:r>
      <w:r w:rsidR="004C33EF" w:rsidRPr="0011399B">
        <w:t>vaheliste seoste analüüs</w:t>
      </w:r>
    </w:p>
    <w:p w14:paraId="6D80ACD0" w14:textId="77777777" w:rsidR="00A0249A" w:rsidRPr="0011399B" w:rsidRDefault="002004BB" w:rsidP="00E64F57">
      <w:pPr>
        <w:spacing w:line="360" w:lineRule="auto"/>
        <w:ind w:left="113"/>
        <w:jc w:val="both"/>
        <w:rPr>
          <w:rFonts w:ascii="Times New Roman" w:eastAsia="Times New Roman" w:hAnsi="Times New Roman" w:cs="Times New Roman"/>
          <w:sz w:val="24"/>
          <w:szCs w:val="24"/>
          <w:lang w:val="et-EE"/>
        </w:rPr>
      </w:pPr>
      <w:r w:rsidRPr="0011399B">
        <w:rPr>
          <w:rFonts w:ascii="Times New Roman" w:hAnsi="Times New Roman" w:cs="Times New Roman"/>
          <w:b/>
          <w:sz w:val="24"/>
          <w:lang w:val="et-EE"/>
        </w:rPr>
        <w:t>Uurimistöö</w:t>
      </w:r>
      <w:r w:rsidRPr="0011399B">
        <w:rPr>
          <w:rFonts w:ascii="Times New Roman" w:hAnsi="Times New Roman" w:cs="Times New Roman"/>
          <w:b/>
          <w:spacing w:val="-13"/>
          <w:sz w:val="24"/>
          <w:lang w:val="et-EE"/>
        </w:rPr>
        <w:t xml:space="preserve"> </w:t>
      </w:r>
      <w:r w:rsidRPr="0011399B">
        <w:rPr>
          <w:rFonts w:ascii="Times New Roman" w:hAnsi="Times New Roman" w:cs="Times New Roman"/>
          <w:b/>
          <w:sz w:val="24"/>
          <w:lang w:val="et-EE"/>
        </w:rPr>
        <w:t>toimumiskoht:</w:t>
      </w:r>
      <w:r w:rsidRPr="0011399B">
        <w:rPr>
          <w:rFonts w:ascii="Times New Roman" w:hAnsi="Times New Roman" w:cs="Times New Roman"/>
          <w:b/>
          <w:spacing w:val="-11"/>
          <w:sz w:val="24"/>
          <w:lang w:val="et-EE"/>
        </w:rPr>
        <w:t xml:space="preserve"> </w:t>
      </w:r>
      <w:r w:rsidR="003714A0" w:rsidRPr="0011399B">
        <w:rPr>
          <w:rFonts w:ascii="Times New Roman" w:hAnsi="Times New Roman" w:cs="Times New Roman"/>
          <w:sz w:val="24"/>
          <w:lang w:val="et-EE"/>
        </w:rPr>
        <w:t>Eesti</w:t>
      </w:r>
    </w:p>
    <w:p w14:paraId="7C728931" w14:textId="77777777" w:rsidR="00A0249A" w:rsidRPr="0011399B" w:rsidRDefault="00A0249A">
      <w:pPr>
        <w:rPr>
          <w:rFonts w:ascii="Times New Roman" w:eastAsia="Times New Roman" w:hAnsi="Times New Roman" w:cs="Times New Roman"/>
          <w:sz w:val="24"/>
          <w:szCs w:val="24"/>
          <w:lang w:val="et-EE"/>
        </w:rPr>
      </w:pPr>
    </w:p>
    <w:p w14:paraId="510610B7" w14:textId="77777777" w:rsidR="00A0249A" w:rsidRPr="0011399B" w:rsidRDefault="00A0249A">
      <w:pPr>
        <w:spacing w:before="11"/>
        <w:rPr>
          <w:rFonts w:ascii="Times New Roman" w:eastAsia="Times New Roman" w:hAnsi="Times New Roman" w:cs="Times New Roman"/>
          <w:sz w:val="23"/>
          <w:szCs w:val="23"/>
          <w:lang w:val="et-EE"/>
        </w:rPr>
      </w:pPr>
    </w:p>
    <w:p w14:paraId="70BC1651" w14:textId="77777777" w:rsidR="00A0249A" w:rsidRPr="0011399B" w:rsidRDefault="002004BB">
      <w:pPr>
        <w:pStyle w:val="Heading1"/>
        <w:numPr>
          <w:ilvl w:val="0"/>
          <w:numId w:val="10"/>
        </w:numPr>
        <w:tabs>
          <w:tab w:val="left" w:pos="357"/>
        </w:tabs>
        <w:jc w:val="both"/>
        <w:rPr>
          <w:b w:val="0"/>
          <w:bCs w:val="0"/>
          <w:lang w:val="et-EE"/>
        </w:rPr>
      </w:pPr>
      <w:r w:rsidRPr="0011399B">
        <w:rPr>
          <w:lang w:val="et-EE"/>
        </w:rPr>
        <w:t>UURIMISTÖÖ</w:t>
      </w:r>
      <w:r w:rsidRPr="0011399B">
        <w:rPr>
          <w:spacing w:val="-19"/>
          <w:lang w:val="et-EE"/>
        </w:rPr>
        <w:t xml:space="preserve"> </w:t>
      </w:r>
      <w:r w:rsidRPr="0011399B">
        <w:rPr>
          <w:lang w:val="et-EE"/>
        </w:rPr>
        <w:t>TEOSTAJAD</w:t>
      </w:r>
      <w:r w:rsidRPr="0011399B">
        <w:rPr>
          <w:spacing w:val="-18"/>
          <w:lang w:val="et-EE"/>
        </w:rPr>
        <w:t xml:space="preserve"> </w:t>
      </w:r>
      <w:r w:rsidRPr="0011399B">
        <w:rPr>
          <w:lang w:val="et-EE"/>
        </w:rPr>
        <w:t>JA</w:t>
      </w:r>
      <w:r w:rsidRPr="0011399B">
        <w:rPr>
          <w:spacing w:val="-18"/>
          <w:lang w:val="et-EE"/>
        </w:rPr>
        <w:t xml:space="preserve"> </w:t>
      </w:r>
      <w:r w:rsidRPr="0011399B">
        <w:rPr>
          <w:lang w:val="et-EE"/>
        </w:rPr>
        <w:t>UURINGUKESKUSED</w:t>
      </w:r>
    </w:p>
    <w:p w14:paraId="7AB11975" w14:textId="77777777" w:rsidR="00A0249A" w:rsidRPr="0011399B" w:rsidRDefault="002004BB" w:rsidP="000825AF">
      <w:pPr>
        <w:pStyle w:val="BodyText"/>
        <w:spacing w:line="360" w:lineRule="auto"/>
        <w:ind w:right="115"/>
        <w:jc w:val="both"/>
        <w:rPr>
          <w:lang w:val="et-EE"/>
        </w:rPr>
      </w:pPr>
      <w:r w:rsidRPr="0011399B">
        <w:rPr>
          <w:lang w:val="et-EE"/>
        </w:rPr>
        <w:t>Projektis</w:t>
      </w:r>
      <w:r w:rsidRPr="0011399B">
        <w:rPr>
          <w:spacing w:val="45"/>
          <w:lang w:val="et-EE"/>
        </w:rPr>
        <w:t xml:space="preserve"> </w:t>
      </w:r>
      <w:r w:rsidRPr="0011399B">
        <w:rPr>
          <w:lang w:val="et-EE"/>
        </w:rPr>
        <w:t>osale</w:t>
      </w:r>
      <w:r w:rsidR="00CF1198" w:rsidRPr="0011399B">
        <w:rPr>
          <w:lang w:val="et-EE"/>
        </w:rPr>
        <w:t xml:space="preserve">b uuringumeeskond, mis koosneb </w:t>
      </w:r>
      <w:r w:rsidR="00EC6FC7" w:rsidRPr="0011399B">
        <w:rPr>
          <w:lang w:val="et-EE"/>
        </w:rPr>
        <w:t>T</w:t>
      </w:r>
      <w:r w:rsidR="003714A0" w:rsidRPr="0011399B">
        <w:rPr>
          <w:lang w:val="et-EE"/>
        </w:rPr>
        <w:t xml:space="preserve">artu Ülikooli </w:t>
      </w:r>
      <w:r w:rsidR="00CF1198" w:rsidRPr="0011399B">
        <w:rPr>
          <w:lang w:val="et-EE"/>
        </w:rPr>
        <w:t xml:space="preserve">ja </w:t>
      </w:r>
      <w:r w:rsidR="00EC6FC7" w:rsidRPr="0011399B">
        <w:rPr>
          <w:lang w:val="et-EE"/>
        </w:rPr>
        <w:t>Eesti Keskkonnauuringute Keskus</w:t>
      </w:r>
      <w:r w:rsidR="00CF1198" w:rsidRPr="0011399B">
        <w:rPr>
          <w:lang w:val="et-EE"/>
        </w:rPr>
        <w:t>e töötajatest</w:t>
      </w:r>
      <w:r w:rsidR="006B10C8" w:rsidRPr="0011399B">
        <w:rPr>
          <w:lang w:val="et-EE"/>
        </w:rPr>
        <w:t>:</w:t>
      </w:r>
    </w:p>
    <w:p w14:paraId="772A9D67" w14:textId="77777777" w:rsidR="00A0249A" w:rsidRPr="0011399B" w:rsidRDefault="00A0249A">
      <w:pPr>
        <w:spacing w:before="6"/>
        <w:rPr>
          <w:rFonts w:ascii="Times New Roman" w:eastAsia="Times New Roman" w:hAnsi="Times New Roman" w:cs="Times New Roman"/>
          <w:sz w:val="24"/>
          <w:szCs w:val="29"/>
          <w:lang w:val="et-EE"/>
        </w:rPr>
      </w:pPr>
    </w:p>
    <w:p w14:paraId="38E57B05" w14:textId="77777777" w:rsidR="00A0249A" w:rsidRPr="0011399B" w:rsidRDefault="002004BB">
      <w:pPr>
        <w:pStyle w:val="Heading1"/>
        <w:numPr>
          <w:ilvl w:val="1"/>
          <w:numId w:val="10"/>
        </w:numPr>
        <w:tabs>
          <w:tab w:val="left" w:pos="537"/>
        </w:tabs>
        <w:jc w:val="both"/>
        <w:rPr>
          <w:b w:val="0"/>
          <w:bCs w:val="0"/>
          <w:lang w:val="et-EE"/>
        </w:rPr>
      </w:pPr>
      <w:r w:rsidRPr="0011399B">
        <w:rPr>
          <w:lang w:val="et-EE"/>
        </w:rPr>
        <w:t>Vastutav</w:t>
      </w:r>
      <w:r w:rsidRPr="0011399B">
        <w:rPr>
          <w:spacing w:val="-7"/>
          <w:lang w:val="et-EE"/>
        </w:rPr>
        <w:t xml:space="preserve"> </w:t>
      </w:r>
      <w:r w:rsidRPr="0011399B">
        <w:rPr>
          <w:lang w:val="et-EE"/>
        </w:rPr>
        <w:t>uurija</w:t>
      </w:r>
    </w:p>
    <w:p w14:paraId="56AD395E" w14:textId="77777777" w:rsidR="00BF5AB9" w:rsidRPr="0011399B" w:rsidRDefault="00BF5AB9" w:rsidP="00BF5AB9">
      <w:pPr>
        <w:pStyle w:val="BodyText"/>
        <w:tabs>
          <w:tab w:val="left" w:pos="4364"/>
        </w:tabs>
        <w:rPr>
          <w:lang w:val="et-EE"/>
        </w:rPr>
      </w:pPr>
      <w:r w:rsidRPr="0011399B">
        <w:rPr>
          <w:lang w:val="et-EE"/>
        </w:rPr>
        <w:t>ees-</w:t>
      </w:r>
      <w:r w:rsidRPr="0011399B">
        <w:rPr>
          <w:spacing w:val="-11"/>
          <w:lang w:val="et-EE"/>
        </w:rPr>
        <w:t xml:space="preserve"> </w:t>
      </w:r>
      <w:r w:rsidRPr="0011399B">
        <w:rPr>
          <w:lang w:val="et-EE"/>
        </w:rPr>
        <w:t>ja</w:t>
      </w:r>
      <w:r w:rsidRPr="0011399B">
        <w:rPr>
          <w:spacing w:val="-10"/>
          <w:lang w:val="et-EE"/>
        </w:rPr>
        <w:t xml:space="preserve"> </w:t>
      </w:r>
      <w:r w:rsidRPr="0011399B">
        <w:rPr>
          <w:lang w:val="et-EE"/>
        </w:rPr>
        <w:t>perekonnanimi:</w:t>
      </w:r>
      <w:r w:rsidRPr="0011399B">
        <w:rPr>
          <w:lang w:val="et-EE"/>
        </w:rPr>
        <w:tab/>
        <w:t>Hans</w:t>
      </w:r>
      <w:r w:rsidRPr="0011399B">
        <w:rPr>
          <w:spacing w:val="-5"/>
          <w:lang w:val="et-EE"/>
        </w:rPr>
        <w:t xml:space="preserve"> </w:t>
      </w:r>
      <w:r w:rsidRPr="0011399B">
        <w:rPr>
          <w:lang w:val="et-EE"/>
        </w:rPr>
        <w:t>Orru</w:t>
      </w:r>
    </w:p>
    <w:p w14:paraId="4E7EC116" w14:textId="77777777" w:rsidR="00BF5AB9" w:rsidRPr="0011399B" w:rsidRDefault="00BF5AB9" w:rsidP="00BF5AB9">
      <w:pPr>
        <w:pStyle w:val="BodyText"/>
        <w:tabs>
          <w:tab w:val="left" w:pos="4364"/>
        </w:tabs>
        <w:rPr>
          <w:lang w:val="et-EE"/>
        </w:rPr>
      </w:pPr>
      <w:r w:rsidRPr="0011399B">
        <w:rPr>
          <w:lang w:val="et-EE"/>
        </w:rPr>
        <w:t>teaduslik</w:t>
      </w:r>
      <w:r w:rsidRPr="0011399B">
        <w:rPr>
          <w:spacing w:val="-15"/>
          <w:lang w:val="et-EE"/>
        </w:rPr>
        <w:t xml:space="preserve"> </w:t>
      </w:r>
      <w:r w:rsidRPr="0011399B">
        <w:rPr>
          <w:lang w:val="et-EE"/>
        </w:rPr>
        <w:t>kraad:</w:t>
      </w:r>
      <w:r w:rsidRPr="0011399B">
        <w:rPr>
          <w:lang w:val="et-EE"/>
        </w:rPr>
        <w:tab/>
        <w:t>PhD</w:t>
      </w:r>
    </w:p>
    <w:p w14:paraId="6FC23F15" w14:textId="77777777" w:rsidR="00BF5AB9" w:rsidRPr="0011399B" w:rsidRDefault="00BF5AB9" w:rsidP="00BF5AB9">
      <w:pPr>
        <w:pStyle w:val="BodyText"/>
        <w:tabs>
          <w:tab w:val="left" w:pos="4364"/>
        </w:tabs>
        <w:rPr>
          <w:lang w:val="et-EE"/>
        </w:rPr>
      </w:pPr>
      <w:r w:rsidRPr="0011399B">
        <w:rPr>
          <w:w w:val="95"/>
          <w:lang w:val="et-EE"/>
        </w:rPr>
        <w:t>amet:</w:t>
      </w:r>
      <w:r w:rsidRPr="0011399B">
        <w:rPr>
          <w:w w:val="95"/>
          <w:lang w:val="et-EE"/>
        </w:rPr>
        <w:tab/>
      </w:r>
      <w:r w:rsidR="004C33EF" w:rsidRPr="0011399B">
        <w:rPr>
          <w:lang w:val="et-EE"/>
        </w:rPr>
        <w:t>K</w:t>
      </w:r>
      <w:r w:rsidRPr="0011399B">
        <w:rPr>
          <w:lang w:val="et-EE"/>
        </w:rPr>
        <w:t>eskkonnatervis</w:t>
      </w:r>
      <w:r w:rsidR="004C33EF" w:rsidRPr="0011399B">
        <w:rPr>
          <w:lang w:val="et-EE"/>
        </w:rPr>
        <w:t>hoiu</w:t>
      </w:r>
      <w:r w:rsidRPr="0011399B">
        <w:rPr>
          <w:spacing w:val="-23"/>
          <w:lang w:val="et-EE"/>
        </w:rPr>
        <w:t xml:space="preserve"> </w:t>
      </w:r>
      <w:r w:rsidRPr="0011399B">
        <w:rPr>
          <w:lang w:val="et-EE"/>
        </w:rPr>
        <w:t>dotsent</w:t>
      </w:r>
    </w:p>
    <w:p w14:paraId="09FAFD85" w14:textId="77777777" w:rsidR="00E210B4" w:rsidRPr="0011399B" w:rsidRDefault="00BF5AB9" w:rsidP="00E210B4">
      <w:pPr>
        <w:pStyle w:val="BodyText"/>
        <w:tabs>
          <w:tab w:val="left" w:pos="4364"/>
        </w:tabs>
        <w:ind w:left="1440" w:hanging="1324"/>
        <w:rPr>
          <w:spacing w:val="-10"/>
          <w:lang w:val="et-EE"/>
        </w:rPr>
      </w:pPr>
      <w:r w:rsidRPr="0011399B">
        <w:rPr>
          <w:w w:val="95"/>
          <w:lang w:val="et-EE"/>
        </w:rPr>
        <w:t>töökoht:</w:t>
      </w:r>
      <w:r w:rsidRPr="0011399B">
        <w:rPr>
          <w:w w:val="95"/>
          <w:lang w:val="et-EE"/>
        </w:rPr>
        <w:tab/>
      </w:r>
      <w:r w:rsidR="00E210B4" w:rsidRPr="0011399B">
        <w:rPr>
          <w:w w:val="95"/>
          <w:lang w:val="et-EE"/>
        </w:rPr>
        <w:tab/>
      </w:r>
      <w:r w:rsidRPr="0011399B">
        <w:rPr>
          <w:lang w:val="et-EE"/>
        </w:rPr>
        <w:t>Tartu</w:t>
      </w:r>
      <w:r w:rsidRPr="0011399B">
        <w:rPr>
          <w:spacing w:val="-11"/>
          <w:lang w:val="et-EE"/>
        </w:rPr>
        <w:t xml:space="preserve"> </w:t>
      </w:r>
      <w:r w:rsidRPr="0011399B">
        <w:rPr>
          <w:lang w:val="et-EE"/>
        </w:rPr>
        <w:t>Ülikooli</w:t>
      </w:r>
      <w:r w:rsidRPr="0011399B">
        <w:rPr>
          <w:spacing w:val="-10"/>
          <w:lang w:val="et-EE"/>
        </w:rPr>
        <w:t xml:space="preserve"> </w:t>
      </w:r>
      <w:r w:rsidR="00E210B4" w:rsidRPr="0011399B">
        <w:rPr>
          <w:lang w:val="et-EE"/>
        </w:rPr>
        <w:t>peremeditsiini ja rahvat</w:t>
      </w:r>
      <w:r w:rsidRPr="0011399B">
        <w:rPr>
          <w:lang w:val="et-EE"/>
        </w:rPr>
        <w:t>ervishoiu</w:t>
      </w:r>
      <w:r w:rsidRPr="0011399B">
        <w:rPr>
          <w:spacing w:val="-10"/>
          <w:lang w:val="et-EE"/>
        </w:rPr>
        <w:t xml:space="preserve"> </w:t>
      </w:r>
      <w:r w:rsidR="00E210B4" w:rsidRPr="0011399B">
        <w:rPr>
          <w:spacing w:val="-10"/>
          <w:lang w:val="et-EE"/>
        </w:rPr>
        <w:t xml:space="preserve">      </w:t>
      </w:r>
    </w:p>
    <w:p w14:paraId="7CDC9893" w14:textId="77777777" w:rsidR="00BF5AB9" w:rsidRPr="0011399B" w:rsidRDefault="00E210B4" w:rsidP="00E210B4">
      <w:pPr>
        <w:pStyle w:val="BodyText"/>
        <w:tabs>
          <w:tab w:val="left" w:pos="4364"/>
        </w:tabs>
        <w:spacing w:before="0"/>
        <w:ind w:left="1440" w:hanging="1324"/>
        <w:rPr>
          <w:lang w:val="et-EE"/>
        </w:rPr>
      </w:pPr>
      <w:r w:rsidRPr="0011399B">
        <w:rPr>
          <w:spacing w:val="-10"/>
          <w:lang w:val="et-EE"/>
        </w:rPr>
        <w:t xml:space="preserve">                                                                                     </w:t>
      </w:r>
      <w:r w:rsidRPr="0011399B">
        <w:rPr>
          <w:lang w:val="et-EE"/>
        </w:rPr>
        <w:t>i</w:t>
      </w:r>
      <w:r w:rsidR="00BF5AB9" w:rsidRPr="0011399B">
        <w:rPr>
          <w:lang w:val="et-EE"/>
        </w:rPr>
        <w:t>nstituut</w:t>
      </w:r>
    </w:p>
    <w:p w14:paraId="35D6479F" w14:textId="77777777" w:rsidR="00BF5AB9" w:rsidRPr="0011399B" w:rsidRDefault="00BF5AB9" w:rsidP="00BF5AB9">
      <w:pPr>
        <w:pStyle w:val="BodyText"/>
        <w:tabs>
          <w:tab w:val="left" w:pos="4364"/>
        </w:tabs>
        <w:rPr>
          <w:lang w:val="et-EE"/>
        </w:rPr>
      </w:pPr>
      <w:r w:rsidRPr="0011399B">
        <w:rPr>
          <w:lang w:val="et-EE"/>
        </w:rPr>
        <w:t>töökoha</w:t>
      </w:r>
      <w:r w:rsidRPr="0011399B">
        <w:rPr>
          <w:spacing w:val="-16"/>
          <w:lang w:val="et-EE"/>
        </w:rPr>
        <w:t xml:space="preserve"> </w:t>
      </w:r>
      <w:r w:rsidRPr="0011399B">
        <w:rPr>
          <w:lang w:val="et-EE"/>
        </w:rPr>
        <w:t>aadress:</w:t>
      </w:r>
      <w:r w:rsidRPr="0011399B">
        <w:rPr>
          <w:lang w:val="et-EE"/>
        </w:rPr>
        <w:tab/>
        <w:t>Ravila</w:t>
      </w:r>
      <w:r w:rsidRPr="0011399B">
        <w:rPr>
          <w:spacing w:val="-4"/>
          <w:lang w:val="et-EE"/>
        </w:rPr>
        <w:t xml:space="preserve"> </w:t>
      </w:r>
      <w:r w:rsidRPr="0011399B">
        <w:rPr>
          <w:lang w:val="et-EE"/>
        </w:rPr>
        <w:t>19,</w:t>
      </w:r>
      <w:r w:rsidRPr="0011399B">
        <w:rPr>
          <w:spacing w:val="-4"/>
          <w:lang w:val="et-EE"/>
        </w:rPr>
        <w:t xml:space="preserve"> </w:t>
      </w:r>
      <w:r w:rsidRPr="0011399B">
        <w:rPr>
          <w:lang w:val="et-EE"/>
        </w:rPr>
        <w:t>Tartu</w:t>
      </w:r>
      <w:r w:rsidRPr="0011399B">
        <w:rPr>
          <w:spacing w:val="-3"/>
          <w:lang w:val="et-EE"/>
        </w:rPr>
        <w:t xml:space="preserve"> </w:t>
      </w:r>
      <w:r w:rsidRPr="0011399B">
        <w:rPr>
          <w:lang w:val="et-EE"/>
        </w:rPr>
        <w:t>50411</w:t>
      </w:r>
    </w:p>
    <w:p w14:paraId="7886814A" w14:textId="77777777" w:rsidR="00BF5AB9" w:rsidRPr="0011399B" w:rsidRDefault="00BF5AB9" w:rsidP="00BF5AB9">
      <w:pPr>
        <w:pStyle w:val="BodyText"/>
        <w:tabs>
          <w:tab w:val="left" w:pos="4364"/>
        </w:tabs>
        <w:rPr>
          <w:lang w:val="et-EE"/>
        </w:rPr>
      </w:pPr>
      <w:r w:rsidRPr="0011399B">
        <w:rPr>
          <w:w w:val="95"/>
          <w:lang w:val="et-EE"/>
        </w:rPr>
        <w:t>telefoninumber</w:t>
      </w:r>
      <w:r w:rsidRPr="0011399B">
        <w:rPr>
          <w:w w:val="95"/>
          <w:lang w:val="et-EE"/>
        </w:rPr>
        <w:tab/>
      </w:r>
      <w:r w:rsidRPr="0011399B">
        <w:rPr>
          <w:lang w:val="et-EE"/>
        </w:rPr>
        <w:t>7374 203</w:t>
      </w:r>
    </w:p>
    <w:p w14:paraId="5B1AEE9D" w14:textId="77777777" w:rsidR="00BF5AB9" w:rsidRPr="0011399B" w:rsidRDefault="00BF5AB9" w:rsidP="00BF5AB9">
      <w:pPr>
        <w:pStyle w:val="BodyText"/>
        <w:tabs>
          <w:tab w:val="left" w:pos="4364"/>
        </w:tabs>
        <w:rPr>
          <w:lang w:val="et-EE"/>
        </w:rPr>
      </w:pPr>
      <w:r w:rsidRPr="0011399B">
        <w:rPr>
          <w:w w:val="95"/>
          <w:lang w:val="et-EE"/>
        </w:rPr>
        <w:t>e-post:</w:t>
      </w:r>
      <w:r w:rsidRPr="0011399B">
        <w:rPr>
          <w:w w:val="95"/>
          <w:lang w:val="et-EE"/>
        </w:rPr>
        <w:tab/>
      </w:r>
      <w:hyperlink r:id="rId10">
        <w:r w:rsidRPr="0011399B">
          <w:rPr>
            <w:lang w:val="et-EE"/>
          </w:rPr>
          <w:t>Hans.Orru@ut.ee</w:t>
        </w:r>
      </w:hyperlink>
    </w:p>
    <w:p w14:paraId="3340EB41" w14:textId="77777777" w:rsidR="00BF5AB9" w:rsidRPr="0011399B" w:rsidRDefault="00BF5AB9" w:rsidP="00BF5AB9">
      <w:pPr>
        <w:pStyle w:val="BodyText"/>
        <w:tabs>
          <w:tab w:val="left" w:pos="4364"/>
        </w:tabs>
        <w:rPr>
          <w:lang w:val="et-EE"/>
        </w:rPr>
      </w:pPr>
      <w:r w:rsidRPr="0011399B">
        <w:rPr>
          <w:w w:val="95"/>
          <w:lang w:val="et-EE"/>
        </w:rPr>
        <w:t>allkiri:</w:t>
      </w:r>
      <w:r w:rsidRPr="0011399B">
        <w:rPr>
          <w:w w:val="95"/>
          <w:lang w:val="et-EE"/>
        </w:rPr>
        <w:tab/>
      </w:r>
      <w:r w:rsidRPr="0011399B">
        <w:rPr>
          <w:lang w:val="et-EE"/>
        </w:rPr>
        <w:t>...........................................................</w:t>
      </w:r>
    </w:p>
    <w:p w14:paraId="5C8DFDDE" w14:textId="77777777" w:rsidR="00A0249A" w:rsidRPr="0011399B" w:rsidRDefault="00A0249A">
      <w:pPr>
        <w:spacing w:before="3"/>
        <w:rPr>
          <w:rFonts w:ascii="Times New Roman" w:eastAsia="Times New Roman" w:hAnsi="Times New Roman" w:cs="Times New Roman"/>
          <w:sz w:val="24"/>
          <w:szCs w:val="32"/>
          <w:lang w:val="et-EE"/>
        </w:rPr>
      </w:pPr>
    </w:p>
    <w:p w14:paraId="4E512502" w14:textId="77777777" w:rsidR="00A0249A" w:rsidRPr="0011399B" w:rsidRDefault="002004BB">
      <w:pPr>
        <w:pStyle w:val="Heading1"/>
        <w:numPr>
          <w:ilvl w:val="2"/>
          <w:numId w:val="9"/>
        </w:numPr>
        <w:tabs>
          <w:tab w:val="left" w:pos="777"/>
        </w:tabs>
        <w:jc w:val="both"/>
        <w:rPr>
          <w:b w:val="0"/>
          <w:bCs w:val="0"/>
          <w:lang w:val="et-EE"/>
        </w:rPr>
      </w:pPr>
      <w:r w:rsidRPr="0011399B">
        <w:rPr>
          <w:lang w:val="et-EE"/>
        </w:rPr>
        <w:t>Projektijuht</w:t>
      </w:r>
    </w:p>
    <w:p w14:paraId="1A05A521" w14:textId="77777777" w:rsidR="00A0249A" w:rsidRPr="0011399B" w:rsidRDefault="00A0249A">
      <w:pPr>
        <w:spacing w:before="11"/>
        <w:rPr>
          <w:rFonts w:ascii="Times New Roman" w:eastAsia="Times New Roman" w:hAnsi="Times New Roman" w:cs="Times New Roman"/>
          <w:b/>
          <w:bCs/>
          <w:sz w:val="20"/>
          <w:szCs w:val="20"/>
          <w:lang w:val="et-EE"/>
        </w:rPr>
      </w:pPr>
    </w:p>
    <w:p w14:paraId="659CAFF0" w14:textId="77777777" w:rsidR="00F70430" w:rsidRPr="0011399B" w:rsidRDefault="00F70430" w:rsidP="00B0752E">
      <w:pPr>
        <w:pStyle w:val="BodyText"/>
        <w:tabs>
          <w:tab w:val="left" w:pos="4364"/>
        </w:tabs>
        <w:spacing w:before="0"/>
        <w:rPr>
          <w:lang w:val="et-EE"/>
        </w:rPr>
      </w:pPr>
      <w:r w:rsidRPr="0011399B">
        <w:rPr>
          <w:lang w:val="et-EE"/>
        </w:rPr>
        <w:t>ees-</w:t>
      </w:r>
      <w:r w:rsidRPr="0011399B">
        <w:rPr>
          <w:spacing w:val="-11"/>
          <w:lang w:val="et-EE"/>
        </w:rPr>
        <w:t xml:space="preserve"> </w:t>
      </w:r>
      <w:r w:rsidRPr="0011399B">
        <w:rPr>
          <w:lang w:val="et-EE"/>
        </w:rPr>
        <w:t>ja</w:t>
      </w:r>
      <w:r w:rsidRPr="0011399B">
        <w:rPr>
          <w:spacing w:val="-10"/>
          <w:lang w:val="et-EE"/>
        </w:rPr>
        <w:t xml:space="preserve"> </w:t>
      </w:r>
      <w:r w:rsidR="004C33EF" w:rsidRPr="0011399B">
        <w:rPr>
          <w:lang w:val="et-EE"/>
        </w:rPr>
        <w:t>perekonnanimi:</w:t>
      </w:r>
      <w:r w:rsidR="004C33EF" w:rsidRPr="0011399B">
        <w:rPr>
          <w:lang w:val="et-EE"/>
        </w:rPr>
        <w:tab/>
        <w:t>Hans Orru</w:t>
      </w:r>
    </w:p>
    <w:p w14:paraId="471678EE" w14:textId="77777777" w:rsidR="00F70430" w:rsidRPr="0011399B" w:rsidRDefault="00F70430" w:rsidP="00B0752E">
      <w:pPr>
        <w:pStyle w:val="BodyText"/>
        <w:tabs>
          <w:tab w:val="left" w:pos="4364"/>
        </w:tabs>
        <w:rPr>
          <w:lang w:val="et-EE"/>
        </w:rPr>
      </w:pPr>
      <w:r w:rsidRPr="0011399B">
        <w:rPr>
          <w:lang w:val="et-EE"/>
        </w:rPr>
        <w:t>teaduslik</w:t>
      </w:r>
      <w:r w:rsidRPr="0011399B">
        <w:rPr>
          <w:spacing w:val="-15"/>
          <w:lang w:val="et-EE"/>
        </w:rPr>
        <w:t xml:space="preserve"> </w:t>
      </w:r>
      <w:r w:rsidR="004C33EF" w:rsidRPr="0011399B">
        <w:rPr>
          <w:lang w:val="et-EE"/>
        </w:rPr>
        <w:t>kraad:</w:t>
      </w:r>
      <w:r w:rsidR="004C33EF" w:rsidRPr="0011399B">
        <w:rPr>
          <w:lang w:val="et-EE"/>
        </w:rPr>
        <w:tab/>
        <w:t>PhD</w:t>
      </w:r>
    </w:p>
    <w:p w14:paraId="442A2E22" w14:textId="77777777" w:rsidR="00F70430" w:rsidRPr="0011399B" w:rsidRDefault="00F70430" w:rsidP="00B0752E">
      <w:pPr>
        <w:pStyle w:val="BodyText"/>
        <w:tabs>
          <w:tab w:val="left" w:pos="4364"/>
        </w:tabs>
        <w:rPr>
          <w:lang w:val="et-EE"/>
        </w:rPr>
      </w:pPr>
      <w:r w:rsidRPr="0011399B">
        <w:rPr>
          <w:w w:val="95"/>
          <w:lang w:val="et-EE"/>
        </w:rPr>
        <w:t>amet:</w:t>
      </w:r>
      <w:r w:rsidRPr="0011399B">
        <w:rPr>
          <w:w w:val="95"/>
          <w:lang w:val="et-EE"/>
        </w:rPr>
        <w:tab/>
      </w:r>
      <w:r w:rsidR="004C33EF" w:rsidRPr="0011399B">
        <w:rPr>
          <w:w w:val="95"/>
          <w:lang w:val="et-EE"/>
        </w:rPr>
        <w:t>K</w:t>
      </w:r>
      <w:r w:rsidR="004C33EF" w:rsidRPr="0011399B">
        <w:rPr>
          <w:lang w:val="et-EE"/>
        </w:rPr>
        <w:t>eskkonnatervishoiu</w:t>
      </w:r>
      <w:r w:rsidR="004C33EF" w:rsidRPr="0011399B">
        <w:rPr>
          <w:spacing w:val="-23"/>
          <w:lang w:val="et-EE"/>
        </w:rPr>
        <w:t xml:space="preserve"> </w:t>
      </w:r>
      <w:r w:rsidR="004C33EF" w:rsidRPr="0011399B">
        <w:rPr>
          <w:lang w:val="et-EE"/>
        </w:rPr>
        <w:t>dotsent</w:t>
      </w:r>
    </w:p>
    <w:p w14:paraId="2138A8DE" w14:textId="77777777" w:rsidR="004C33EF" w:rsidRPr="0011399B" w:rsidRDefault="00F70430" w:rsidP="004C33EF">
      <w:pPr>
        <w:pStyle w:val="BodyText"/>
        <w:tabs>
          <w:tab w:val="left" w:pos="4364"/>
        </w:tabs>
        <w:ind w:left="1440" w:hanging="1324"/>
        <w:rPr>
          <w:spacing w:val="-10"/>
          <w:lang w:val="et-EE"/>
        </w:rPr>
      </w:pPr>
      <w:r w:rsidRPr="0011399B">
        <w:rPr>
          <w:w w:val="95"/>
          <w:lang w:val="et-EE"/>
        </w:rPr>
        <w:t>töökoht:</w:t>
      </w:r>
      <w:r w:rsidRPr="0011399B">
        <w:rPr>
          <w:w w:val="95"/>
          <w:lang w:val="et-EE"/>
        </w:rPr>
        <w:tab/>
      </w:r>
      <w:r w:rsidR="004C33EF" w:rsidRPr="0011399B">
        <w:rPr>
          <w:w w:val="95"/>
          <w:lang w:val="et-EE"/>
        </w:rPr>
        <w:tab/>
      </w:r>
      <w:r w:rsidR="004C33EF" w:rsidRPr="0011399B">
        <w:rPr>
          <w:lang w:val="et-EE"/>
        </w:rPr>
        <w:t>Tartu</w:t>
      </w:r>
      <w:r w:rsidR="004C33EF" w:rsidRPr="0011399B">
        <w:rPr>
          <w:spacing w:val="-11"/>
          <w:lang w:val="et-EE"/>
        </w:rPr>
        <w:t xml:space="preserve"> </w:t>
      </w:r>
      <w:r w:rsidR="004C33EF" w:rsidRPr="0011399B">
        <w:rPr>
          <w:lang w:val="et-EE"/>
        </w:rPr>
        <w:t>Ülikooli</w:t>
      </w:r>
      <w:r w:rsidR="004C33EF" w:rsidRPr="0011399B">
        <w:rPr>
          <w:spacing w:val="-10"/>
          <w:lang w:val="et-EE"/>
        </w:rPr>
        <w:t xml:space="preserve"> </w:t>
      </w:r>
      <w:r w:rsidR="004C33EF" w:rsidRPr="0011399B">
        <w:rPr>
          <w:lang w:val="et-EE"/>
        </w:rPr>
        <w:t>peremeditsiini ja rahvatervishoiu</w:t>
      </w:r>
      <w:r w:rsidR="004C33EF" w:rsidRPr="0011399B">
        <w:rPr>
          <w:spacing w:val="-10"/>
          <w:lang w:val="et-EE"/>
        </w:rPr>
        <w:t xml:space="preserve">       </w:t>
      </w:r>
    </w:p>
    <w:p w14:paraId="15B31050" w14:textId="77777777" w:rsidR="004C33EF" w:rsidRPr="0011399B" w:rsidRDefault="004C33EF" w:rsidP="004C33EF">
      <w:pPr>
        <w:pStyle w:val="BodyText"/>
        <w:tabs>
          <w:tab w:val="left" w:pos="4364"/>
        </w:tabs>
        <w:spacing w:before="0"/>
        <w:ind w:left="1440" w:hanging="1324"/>
        <w:rPr>
          <w:lang w:val="et-EE"/>
        </w:rPr>
      </w:pPr>
      <w:r w:rsidRPr="0011399B">
        <w:rPr>
          <w:spacing w:val="-10"/>
          <w:lang w:val="et-EE"/>
        </w:rPr>
        <w:t xml:space="preserve">                                                                                     </w:t>
      </w:r>
      <w:r w:rsidRPr="0011399B">
        <w:rPr>
          <w:lang w:val="et-EE"/>
        </w:rPr>
        <w:t>instituut</w:t>
      </w:r>
    </w:p>
    <w:p w14:paraId="1185815E" w14:textId="77777777" w:rsidR="00F70430" w:rsidRPr="0011399B" w:rsidRDefault="00F70430" w:rsidP="00B0752E">
      <w:pPr>
        <w:pStyle w:val="BodyText"/>
        <w:tabs>
          <w:tab w:val="left" w:pos="4364"/>
        </w:tabs>
        <w:rPr>
          <w:lang w:val="et-EE"/>
        </w:rPr>
      </w:pPr>
      <w:r w:rsidRPr="0011399B">
        <w:rPr>
          <w:lang w:val="et-EE"/>
        </w:rPr>
        <w:t>töökoha</w:t>
      </w:r>
      <w:r w:rsidRPr="0011399B">
        <w:rPr>
          <w:spacing w:val="-16"/>
          <w:lang w:val="et-EE"/>
        </w:rPr>
        <w:t xml:space="preserve"> </w:t>
      </w:r>
      <w:r w:rsidRPr="0011399B">
        <w:rPr>
          <w:lang w:val="et-EE"/>
        </w:rPr>
        <w:t>aadress:</w:t>
      </w:r>
      <w:r w:rsidRPr="0011399B">
        <w:rPr>
          <w:lang w:val="et-EE"/>
        </w:rPr>
        <w:tab/>
      </w:r>
      <w:r w:rsidR="004C33EF" w:rsidRPr="0011399B">
        <w:rPr>
          <w:lang w:val="et-EE"/>
        </w:rPr>
        <w:t>Ravila</w:t>
      </w:r>
      <w:r w:rsidR="004C33EF" w:rsidRPr="0011399B">
        <w:rPr>
          <w:spacing w:val="-4"/>
          <w:lang w:val="et-EE"/>
        </w:rPr>
        <w:t xml:space="preserve"> </w:t>
      </w:r>
      <w:r w:rsidR="004C33EF" w:rsidRPr="0011399B">
        <w:rPr>
          <w:lang w:val="et-EE"/>
        </w:rPr>
        <w:t>19,</w:t>
      </w:r>
      <w:r w:rsidR="004C33EF" w:rsidRPr="0011399B">
        <w:rPr>
          <w:spacing w:val="-4"/>
          <w:lang w:val="et-EE"/>
        </w:rPr>
        <w:t xml:space="preserve"> </w:t>
      </w:r>
      <w:r w:rsidR="004C33EF" w:rsidRPr="0011399B">
        <w:rPr>
          <w:lang w:val="et-EE"/>
        </w:rPr>
        <w:t>Tartu</w:t>
      </w:r>
      <w:r w:rsidR="004C33EF" w:rsidRPr="0011399B">
        <w:rPr>
          <w:spacing w:val="-3"/>
          <w:lang w:val="et-EE"/>
        </w:rPr>
        <w:t xml:space="preserve"> </w:t>
      </w:r>
      <w:r w:rsidR="004C33EF" w:rsidRPr="0011399B">
        <w:rPr>
          <w:lang w:val="et-EE"/>
        </w:rPr>
        <w:t>50411</w:t>
      </w:r>
    </w:p>
    <w:p w14:paraId="49C09E62" w14:textId="77777777" w:rsidR="00F70430" w:rsidRPr="0011399B" w:rsidRDefault="00F70430" w:rsidP="00B0752E">
      <w:pPr>
        <w:pStyle w:val="BodyText"/>
        <w:tabs>
          <w:tab w:val="left" w:pos="4364"/>
        </w:tabs>
        <w:rPr>
          <w:lang w:val="et-EE"/>
        </w:rPr>
      </w:pPr>
      <w:r w:rsidRPr="0011399B">
        <w:rPr>
          <w:w w:val="95"/>
          <w:lang w:val="et-EE"/>
        </w:rPr>
        <w:t>telefoninumber</w:t>
      </w:r>
      <w:r w:rsidRPr="0011399B">
        <w:rPr>
          <w:w w:val="95"/>
          <w:lang w:val="et-EE"/>
        </w:rPr>
        <w:tab/>
      </w:r>
      <w:r w:rsidR="004C33EF" w:rsidRPr="0011399B">
        <w:rPr>
          <w:lang w:val="et-EE"/>
        </w:rPr>
        <w:t>7374 203</w:t>
      </w:r>
    </w:p>
    <w:p w14:paraId="7D88E805" w14:textId="77777777" w:rsidR="00F70430" w:rsidRPr="0011399B" w:rsidRDefault="00F70430" w:rsidP="00B0752E">
      <w:pPr>
        <w:pStyle w:val="BodyText"/>
        <w:tabs>
          <w:tab w:val="left" w:pos="4364"/>
        </w:tabs>
        <w:rPr>
          <w:lang w:val="et-EE"/>
        </w:rPr>
      </w:pPr>
      <w:r w:rsidRPr="0011399B">
        <w:rPr>
          <w:w w:val="95"/>
          <w:lang w:val="et-EE"/>
        </w:rPr>
        <w:t>e-post:</w:t>
      </w:r>
      <w:r w:rsidRPr="0011399B">
        <w:rPr>
          <w:w w:val="95"/>
          <w:lang w:val="et-EE"/>
        </w:rPr>
        <w:tab/>
      </w:r>
      <w:hyperlink r:id="rId11">
        <w:r w:rsidR="004C33EF" w:rsidRPr="0011399B">
          <w:rPr>
            <w:lang w:val="et-EE"/>
          </w:rPr>
          <w:t>Hans.Orru@ut.ee</w:t>
        </w:r>
      </w:hyperlink>
    </w:p>
    <w:p w14:paraId="083A0088" w14:textId="77777777" w:rsidR="00F70430" w:rsidRPr="0011399B" w:rsidRDefault="00F70430" w:rsidP="00B0752E">
      <w:pPr>
        <w:pStyle w:val="BodyText"/>
        <w:tabs>
          <w:tab w:val="left" w:pos="4364"/>
        </w:tabs>
        <w:rPr>
          <w:lang w:val="et-EE"/>
        </w:rPr>
      </w:pPr>
      <w:r w:rsidRPr="0011399B">
        <w:rPr>
          <w:w w:val="95"/>
          <w:lang w:val="et-EE"/>
        </w:rPr>
        <w:t>allkiri:</w:t>
      </w:r>
      <w:r w:rsidRPr="0011399B">
        <w:rPr>
          <w:w w:val="95"/>
          <w:lang w:val="et-EE"/>
        </w:rPr>
        <w:tab/>
      </w:r>
      <w:r w:rsidRPr="0011399B">
        <w:rPr>
          <w:lang w:val="et-EE"/>
        </w:rPr>
        <w:t>...........................................................</w:t>
      </w:r>
    </w:p>
    <w:p w14:paraId="3433067F" w14:textId="77777777" w:rsidR="00A0249A" w:rsidRPr="0011399B" w:rsidRDefault="00A0249A">
      <w:pPr>
        <w:jc w:val="both"/>
        <w:rPr>
          <w:lang w:val="et-EE"/>
        </w:rPr>
        <w:sectPr w:rsidR="00A0249A" w:rsidRPr="0011399B">
          <w:headerReference w:type="even" r:id="rId12"/>
          <w:headerReference w:type="default" r:id="rId13"/>
          <w:footerReference w:type="even" r:id="rId14"/>
          <w:footerReference w:type="default" r:id="rId15"/>
          <w:type w:val="continuous"/>
          <w:pgSz w:w="11910" w:h="16840"/>
          <w:pgMar w:top="1320" w:right="1300" w:bottom="1680" w:left="1300" w:header="708" w:footer="1481" w:gutter="0"/>
          <w:pgNumType w:start="1"/>
          <w:cols w:space="708"/>
        </w:sectPr>
      </w:pPr>
    </w:p>
    <w:p w14:paraId="248D0C9B" w14:textId="77777777" w:rsidR="00A0249A" w:rsidRPr="0011399B" w:rsidRDefault="002004BB">
      <w:pPr>
        <w:pStyle w:val="Heading1"/>
        <w:numPr>
          <w:ilvl w:val="2"/>
          <w:numId w:val="9"/>
        </w:numPr>
        <w:tabs>
          <w:tab w:val="left" w:pos="717"/>
        </w:tabs>
        <w:spacing w:before="59"/>
        <w:ind w:left="717" w:hanging="600"/>
        <w:rPr>
          <w:b w:val="0"/>
          <w:bCs w:val="0"/>
          <w:lang w:val="et-EE"/>
        </w:rPr>
      </w:pPr>
      <w:r w:rsidRPr="0011399B">
        <w:rPr>
          <w:lang w:val="et-EE"/>
        </w:rPr>
        <w:lastRenderedPageBreak/>
        <w:t>Vastutav</w:t>
      </w:r>
      <w:r w:rsidRPr="0011399B">
        <w:rPr>
          <w:spacing w:val="-12"/>
          <w:lang w:val="et-EE"/>
        </w:rPr>
        <w:t xml:space="preserve"> </w:t>
      </w:r>
      <w:r w:rsidRPr="0011399B">
        <w:rPr>
          <w:lang w:val="et-EE"/>
        </w:rPr>
        <w:t>uurimistöö</w:t>
      </w:r>
      <w:r w:rsidRPr="0011399B">
        <w:rPr>
          <w:spacing w:val="-12"/>
          <w:lang w:val="et-EE"/>
        </w:rPr>
        <w:t xml:space="preserve"> </w:t>
      </w:r>
      <w:r w:rsidRPr="0011399B">
        <w:rPr>
          <w:lang w:val="et-EE"/>
        </w:rPr>
        <w:t>finantsaruandluse</w:t>
      </w:r>
      <w:r w:rsidRPr="0011399B">
        <w:rPr>
          <w:spacing w:val="-12"/>
          <w:lang w:val="et-EE"/>
        </w:rPr>
        <w:t xml:space="preserve"> </w:t>
      </w:r>
      <w:r w:rsidRPr="0011399B">
        <w:rPr>
          <w:lang w:val="et-EE"/>
        </w:rPr>
        <w:t>korraldamise</w:t>
      </w:r>
      <w:r w:rsidRPr="0011399B">
        <w:rPr>
          <w:spacing w:val="-12"/>
          <w:lang w:val="et-EE"/>
        </w:rPr>
        <w:t xml:space="preserve"> </w:t>
      </w:r>
      <w:r w:rsidRPr="0011399B">
        <w:rPr>
          <w:lang w:val="et-EE"/>
        </w:rPr>
        <w:t>eest</w:t>
      </w:r>
    </w:p>
    <w:p w14:paraId="52296150" w14:textId="77777777" w:rsidR="00A0249A" w:rsidRPr="0011399B" w:rsidRDefault="00A0249A">
      <w:pPr>
        <w:spacing w:before="11"/>
        <w:rPr>
          <w:rFonts w:ascii="Times New Roman" w:eastAsia="Times New Roman" w:hAnsi="Times New Roman" w:cs="Times New Roman"/>
          <w:b/>
          <w:bCs/>
          <w:sz w:val="20"/>
          <w:szCs w:val="20"/>
          <w:lang w:val="et-EE"/>
        </w:rPr>
      </w:pPr>
    </w:p>
    <w:p w14:paraId="18870D16" w14:textId="77777777" w:rsidR="004C33EF" w:rsidRPr="0011399B" w:rsidRDefault="004C33EF" w:rsidP="004C33EF">
      <w:pPr>
        <w:pStyle w:val="BodyText"/>
        <w:tabs>
          <w:tab w:val="left" w:pos="4364"/>
        </w:tabs>
        <w:spacing w:before="0"/>
        <w:rPr>
          <w:lang w:val="et-EE"/>
        </w:rPr>
      </w:pPr>
      <w:r w:rsidRPr="0011399B">
        <w:rPr>
          <w:lang w:val="et-EE"/>
        </w:rPr>
        <w:t>ees-</w:t>
      </w:r>
      <w:r w:rsidRPr="0011399B">
        <w:rPr>
          <w:spacing w:val="-11"/>
          <w:lang w:val="et-EE"/>
        </w:rPr>
        <w:t xml:space="preserve"> </w:t>
      </w:r>
      <w:r w:rsidRPr="0011399B">
        <w:rPr>
          <w:lang w:val="et-EE"/>
        </w:rPr>
        <w:t>ja</w:t>
      </w:r>
      <w:r w:rsidRPr="0011399B">
        <w:rPr>
          <w:spacing w:val="-10"/>
          <w:lang w:val="et-EE"/>
        </w:rPr>
        <w:t xml:space="preserve"> </w:t>
      </w:r>
      <w:r w:rsidRPr="0011399B">
        <w:rPr>
          <w:lang w:val="et-EE"/>
        </w:rPr>
        <w:t>perekonnanimi:</w:t>
      </w:r>
      <w:r w:rsidRPr="0011399B">
        <w:rPr>
          <w:lang w:val="et-EE"/>
        </w:rPr>
        <w:tab/>
        <w:t>Hans Orru</w:t>
      </w:r>
    </w:p>
    <w:p w14:paraId="100DC25D" w14:textId="77777777" w:rsidR="00DB6815" w:rsidRPr="0011399B" w:rsidRDefault="00DB6815" w:rsidP="00DB6815">
      <w:pPr>
        <w:pStyle w:val="BodyText"/>
        <w:tabs>
          <w:tab w:val="left" w:pos="4364"/>
        </w:tabs>
        <w:rPr>
          <w:lang w:val="et-EE"/>
        </w:rPr>
      </w:pPr>
      <w:r w:rsidRPr="0011399B">
        <w:rPr>
          <w:lang w:val="et-EE"/>
        </w:rPr>
        <w:t>teaduslik</w:t>
      </w:r>
      <w:r w:rsidRPr="0011399B">
        <w:rPr>
          <w:spacing w:val="-15"/>
          <w:lang w:val="et-EE"/>
        </w:rPr>
        <w:t xml:space="preserve"> </w:t>
      </w:r>
      <w:r w:rsidRPr="0011399B">
        <w:rPr>
          <w:lang w:val="et-EE"/>
        </w:rPr>
        <w:t>kraad:</w:t>
      </w:r>
      <w:r w:rsidRPr="0011399B">
        <w:rPr>
          <w:lang w:val="et-EE"/>
        </w:rPr>
        <w:tab/>
      </w:r>
      <w:r w:rsidR="004C33EF" w:rsidRPr="0011399B">
        <w:rPr>
          <w:lang w:val="et-EE"/>
        </w:rPr>
        <w:t>PhD</w:t>
      </w:r>
    </w:p>
    <w:p w14:paraId="7AE61431" w14:textId="77777777" w:rsidR="00DB6815" w:rsidRPr="0011399B" w:rsidRDefault="00DB6815" w:rsidP="00DB6815">
      <w:pPr>
        <w:pStyle w:val="BodyText"/>
        <w:tabs>
          <w:tab w:val="left" w:pos="4364"/>
        </w:tabs>
        <w:rPr>
          <w:lang w:val="et-EE"/>
        </w:rPr>
      </w:pPr>
      <w:r w:rsidRPr="0011399B">
        <w:rPr>
          <w:w w:val="95"/>
          <w:lang w:val="et-EE"/>
        </w:rPr>
        <w:t>amet:</w:t>
      </w:r>
      <w:r w:rsidRPr="0011399B">
        <w:rPr>
          <w:w w:val="95"/>
          <w:lang w:val="et-EE"/>
        </w:rPr>
        <w:tab/>
      </w:r>
      <w:r w:rsidR="004C33EF" w:rsidRPr="0011399B">
        <w:rPr>
          <w:w w:val="95"/>
          <w:lang w:val="et-EE"/>
        </w:rPr>
        <w:t>K</w:t>
      </w:r>
      <w:r w:rsidR="004C33EF" w:rsidRPr="0011399B">
        <w:rPr>
          <w:lang w:val="et-EE"/>
        </w:rPr>
        <w:t>eskkonnatervishoiu</w:t>
      </w:r>
      <w:r w:rsidR="004C33EF" w:rsidRPr="0011399B">
        <w:rPr>
          <w:spacing w:val="-23"/>
          <w:lang w:val="et-EE"/>
        </w:rPr>
        <w:t xml:space="preserve"> </w:t>
      </w:r>
      <w:r w:rsidR="004C33EF" w:rsidRPr="0011399B">
        <w:rPr>
          <w:lang w:val="et-EE"/>
        </w:rPr>
        <w:t>dotsent</w:t>
      </w:r>
    </w:p>
    <w:p w14:paraId="67A194A8" w14:textId="77777777" w:rsidR="004C33EF" w:rsidRPr="0011399B" w:rsidRDefault="00DB6815" w:rsidP="004C33EF">
      <w:pPr>
        <w:pStyle w:val="BodyText"/>
        <w:tabs>
          <w:tab w:val="left" w:pos="4364"/>
        </w:tabs>
        <w:ind w:left="1440" w:hanging="1324"/>
        <w:rPr>
          <w:spacing w:val="-10"/>
          <w:lang w:val="et-EE"/>
        </w:rPr>
      </w:pPr>
      <w:r w:rsidRPr="0011399B">
        <w:rPr>
          <w:w w:val="95"/>
          <w:lang w:val="et-EE"/>
        </w:rPr>
        <w:t>töökoht:</w:t>
      </w:r>
      <w:r w:rsidRPr="0011399B">
        <w:rPr>
          <w:w w:val="95"/>
          <w:lang w:val="et-EE"/>
        </w:rPr>
        <w:tab/>
      </w:r>
      <w:r w:rsidR="004C33EF" w:rsidRPr="0011399B">
        <w:rPr>
          <w:w w:val="95"/>
          <w:lang w:val="et-EE"/>
        </w:rPr>
        <w:tab/>
      </w:r>
      <w:r w:rsidR="004C33EF" w:rsidRPr="0011399B">
        <w:rPr>
          <w:lang w:val="et-EE"/>
        </w:rPr>
        <w:t>Tartu</w:t>
      </w:r>
      <w:r w:rsidR="004C33EF" w:rsidRPr="0011399B">
        <w:rPr>
          <w:spacing w:val="-11"/>
          <w:lang w:val="et-EE"/>
        </w:rPr>
        <w:t xml:space="preserve"> </w:t>
      </w:r>
      <w:r w:rsidR="004C33EF" w:rsidRPr="0011399B">
        <w:rPr>
          <w:lang w:val="et-EE"/>
        </w:rPr>
        <w:t>Ülikooli</w:t>
      </w:r>
      <w:r w:rsidR="004C33EF" w:rsidRPr="0011399B">
        <w:rPr>
          <w:spacing w:val="-10"/>
          <w:lang w:val="et-EE"/>
        </w:rPr>
        <w:t xml:space="preserve"> </w:t>
      </w:r>
      <w:r w:rsidR="004C33EF" w:rsidRPr="0011399B">
        <w:rPr>
          <w:lang w:val="et-EE"/>
        </w:rPr>
        <w:t>peremeditsiini ja rahvatervishoiu</w:t>
      </w:r>
      <w:r w:rsidR="004C33EF" w:rsidRPr="0011399B">
        <w:rPr>
          <w:spacing w:val="-10"/>
          <w:lang w:val="et-EE"/>
        </w:rPr>
        <w:t xml:space="preserve">       </w:t>
      </w:r>
    </w:p>
    <w:p w14:paraId="3CD0F0C9" w14:textId="77777777" w:rsidR="00DB6815" w:rsidRPr="0011399B" w:rsidRDefault="004C33EF" w:rsidP="004C33EF">
      <w:pPr>
        <w:pStyle w:val="BodyText"/>
        <w:tabs>
          <w:tab w:val="left" w:pos="4364"/>
        </w:tabs>
        <w:spacing w:before="0"/>
        <w:ind w:left="1440" w:hanging="1324"/>
        <w:rPr>
          <w:lang w:val="et-EE"/>
        </w:rPr>
      </w:pPr>
      <w:r w:rsidRPr="0011399B">
        <w:rPr>
          <w:spacing w:val="-10"/>
          <w:lang w:val="et-EE"/>
        </w:rPr>
        <w:t xml:space="preserve">                                                                                     </w:t>
      </w:r>
      <w:r w:rsidRPr="0011399B">
        <w:rPr>
          <w:lang w:val="et-EE"/>
        </w:rPr>
        <w:t>instituut</w:t>
      </w:r>
    </w:p>
    <w:p w14:paraId="36B21D3F" w14:textId="77777777" w:rsidR="004C33EF" w:rsidRPr="0011399B" w:rsidRDefault="00DB6815" w:rsidP="00DB6815">
      <w:pPr>
        <w:pStyle w:val="BodyText"/>
        <w:tabs>
          <w:tab w:val="left" w:pos="4364"/>
        </w:tabs>
        <w:rPr>
          <w:lang w:val="et-EE"/>
        </w:rPr>
      </w:pPr>
      <w:r w:rsidRPr="0011399B">
        <w:rPr>
          <w:lang w:val="et-EE"/>
        </w:rPr>
        <w:t>töökoha</w:t>
      </w:r>
      <w:r w:rsidRPr="0011399B">
        <w:rPr>
          <w:spacing w:val="-16"/>
          <w:lang w:val="et-EE"/>
        </w:rPr>
        <w:t xml:space="preserve"> </w:t>
      </w:r>
      <w:r w:rsidRPr="0011399B">
        <w:rPr>
          <w:lang w:val="et-EE"/>
        </w:rPr>
        <w:t>aadress:</w:t>
      </w:r>
      <w:r w:rsidRPr="0011399B">
        <w:rPr>
          <w:lang w:val="et-EE"/>
        </w:rPr>
        <w:tab/>
      </w:r>
      <w:r w:rsidR="004C33EF" w:rsidRPr="0011399B">
        <w:rPr>
          <w:lang w:val="et-EE"/>
        </w:rPr>
        <w:t>Ravila</w:t>
      </w:r>
      <w:r w:rsidR="004C33EF" w:rsidRPr="0011399B">
        <w:rPr>
          <w:spacing w:val="-4"/>
          <w:lang w:val="et-EE"/>
        </w:rPr>
        <w:t xml:space="preserve"> </w:t>
      </w:r>
      <w:r w:rsidR="004C33EF" w:rsidRPr="0011399B">
        <w:rPr>
          <w:lang w:val="et-EE"/>
        </w:rPr>
        <w:t>19,</w:t>
      </w:r>
      <w:r w:rsidR="004C33EF" w:rsidRPr="0011399B">
        <w:rPr>
          <w:spacing w:val="-4"/>
          <w:lang w:val="et-EE"/>
        </w:rPr>
        <w:t xml:space="preserve"> </w:t>
      </w:r>
      <w:r w:rsidR="004C33EF" w:rsidRPr="0011399B">
        <w:rPr>
          <w:lang w:val="et-EE"/>
        </w:rPr>
        <w:t>Tartu</w:t>
      </w:r>
      <w:r w:rsidR="004C33EF" w:rsidRPr="0011399B">
        <w:rPr>
          <w:spacing w:val="-3"/>
          <w:lang w:val="et-EE"/>
        </w:rPr>
        <w:t xml:space="preserve"> </w:t>
      </w:r>
      <w:r w:rsidR="004C33EF" w:rsidRPr="0011399B">
        <w:rPr>
          <w:lang w:val="et-EE"/>
        </w:rPr>
        <w:t>50411</w:t>
      </w:r>
    </w:p>
    <w:p w14:paraId="6A18C5A3" w14:textId="77777777" w:rsidR="004C33EF" w:rsidRPr="0011399B" w:rsidRDefault="00DB6815">
      <w:pPr>
        <w:pStyle w:val="BodyText"/>
        <w:tabs>
          <w:tab w:val="left" w:pos="4364"/>
        </w:tabs>
        <w:rPr>
          <w:lang w:val="et-EE"/>
        </w:rPr>
      </w:pPr>
      <w:r w:rsidRPr="0011399B">
        <w:rPr>
          <w:w w:val="95"/>
          <w:lang w:val="et-EE"/>
        </w:rPr>
        <w:t>telefoninumber</w:t>
      </w:r>
      <w:r w:rsidRPr="0011399B">
        <w:rPr>
          <w:w w:val="95"/>
          <w:lang w:val="et-EE"/>
        </w:rPr>
        <w:tab/>
      </w:r>
      <w:r w:rsidR="004C33EF" w:rsidRPr="0011399B">
        <w:rPr>
          <w:lang w:val="et-EE"/>
        </w:rPr>
        <w:t>7374 203</w:t>
      </w:r>
    </w:p>
    <w:p w14:paraId="5362F08E" w14:textId="77777777" w:rsidR="00A0249A" w:rsidRPr="0011399B" w:rsidRDefault="002004BB">
      <w:pPr>
        <w:pStyle w:val="BodyText"/>
        <w:tabs>
          <w:tab w:val="left" w:pos="4364"/>
        </w:tabs>
        <w:rPr>
          <w:lang w:val="et-EE"/>
        </w:rPr>
      </w:pPr>
      <w:r w:rsidRPr="0011399B">
        <w:rPr>
          <w:w w:val="95"/>
          <w:lang w:val="et-EE"/>
        </w:rPr>
        <w:t>e-post:</w:t>
      </w:r>
      <w:r w:rsidRPr="0011399B">
        <w:rPr>
          <w:w w:val="95"/>
          <w:lang w:val="et-EE"/>
        </w:rPr>
        <w:tab/>
      </w:r>
      <w:hyperlink r:id="rId16" w:history="1">
        <w:r w:rsidR="004C33EF" w:rsidRPr="0011399B">
          <w:rPr>
            <w:rStyle w:val="Hyperlink"/>
            <w:color w:val="auto"/>
            <w:u w:val="none"/>
            <w:lang w:val="et-EE"/>
          </w:rPr>
          <w:t>Hans.Orru@ut.ee</w:t>
        </w:r>
      </w:hyperlink>
    </w:p>
    <w:p w14:paraId="15B35879" w14:textId="77777777" w:rsidR="00A0249A" w:rsidRPr="0011399B" w:rsidRDefault="002004BB">
      <w:pPr>
        <w:pStyle w:val="BodyText"/>
        <w:tabs>
          <w:tab w:val="left" w:pos="4364"/>
        </w:tabs>
        <w:rPr>
          <w:lang w:val="et-EE"/>
        </w:rPr>
      </w:pPr>
      <w:r w:rsidRPr="0011399B">
        <w:rPr>
          <w:w w:val="95"/>
          <w:lang w:val="et-EE"/>
        </w:rPr>
        <w:t>allkiri:</w:t>
      </w:r>
      <w:r w:rsidRPr="0011399B">
        <w:rPr>
          <w:w w:val="95"/>
          <w:lang w:val="et-EE"/>
        </w:rPr>
        <w:tab/>
      </w:r>
      <w:r w:rsidRPr="0011399B">
        <w:rPr>
          <w:lang w:val="et-EE"/>
        </w:rPr>
        <w:t>...........................................................</w:t>
      </w:r>
    </w:p>
    <w:p w14:paraId="1C55C81E" w14:textId="77777777" w:rsidR="00A0249A" w:rsidRPr="0011399B" w:rsidRDefault="00A0249A">
      <w:pPr>
        <w:rPr>
          <w:rFonts w:ascii="Times New Roman" w:eastAsia="Times New Roman" w:hAnsi="Times New Roman" w:cs="Times New Roman"/>
          <w:sz w:val="24"/>
          <w:szCs w:val="24"/>
          <w:lang w:val="et-EE"/>
        </w:rPr>
      </w:pPr>
    </w:p>
    <w:p w14:paraId="21EAD62E" w14:textId="77777777" w:rsidR="00A0249A" w:rsidRPr="0011399B" w:rsidRDefault="00A0249A">
      <w:pPr>
        <w:spacing w:before="11"/>
        <w:rPr>
          <w:rFonts w:ascii="Times New Roman" w:eastAsia="Times New Roman" w:hAnsi="Times New Roman" w:cs="Times New Roman"/>
          <w:sz w:val="23"/>
          <w:szCs w:val="23"/>
          <w:lang w:val="et-EE"/>
        </w:rPr>
      </w:pPr>
    </w:p>
    <w:p w14:paraId="49276DCA" w14:textId="77777777" w:rsidR="00A0249A" w:rsidRPr="0011399B" w:rsidRDefault="002004BB">
      <w:pPr>
        <w:pStyle w:val="Heading1"/>
        <w:numPr>
          <w:ilvl w:val="1"/>
          <w:numId w:val="8"/>
        </w:numPr>
        <w:tabs>
          <w:tab w:val="left" w:pos="537"/>
        </w:tabs>
        <w:ind w:firstLine="0"/>
        <w:rPr>
          <w:b w:val="0"/>
          <w:bCs w:val="0"/>
          <w:lang w:val="et-EE"/>
        </w:rPr>
      </w:pPr>
      <w:r w:rsidRPr="0011399B">
        <w:rPr>
          <w:lang w:val="et-EE"/>
        </w:rPr>
        <w:t>Kaastöötajad</w:t>
      </w:r>
    </w:p>
    <w:p w14:paraId="08ABB860" w14:textId="77777777" w:rsidR="00361015" w:rsidRPr="0011399B" w:rsidRDefault="00361015">
      <w:pPr>
        <w:spacing w:before="11"/>
        <w:rPr>
          <w:rFonts w:ascii="Times New Roman" w:eastAsia="Times New Roman" w:hAnsi="Times New Roman" w:cs="Times New Roman"/>
          <w:sz w:val="23"/>
          <w:szCs w:val="23"/>
          <w:lang w:val="et-EE"/>
        </w:rPr>
      </w:pPr>
    </w:p>
    <w:p w14:paraId="3ECCF41F" w14:textId="77777777" w:rsidR="00C42106" w:rsidRPr="0011399B" w:rsidRDefault="00C42106" w:rsidP="00C42106">
      <w:pPr>
        <w:pStyle w:val="BodyText"/>
        <w:tabs>
          <w:tab w:val="left" w:pos="4364"/>
        </w:tabs>
        <w:spacing w:before="0"/>
        <w:rPr>
          <w:lang w:val="et-EE"/>
        </w:rPr>
      </w:pPr>
      <w:r w:rsidRPr="0011399B">
        <w:rPr>
          <w:lang w:val="et-EE"/>
        </w:rPr>
        <w:t>ees-</w:t>
      </w:r>
      <w:r w:rsidRPr="0011399B">
        <w:rPr>
          <w:spacing w:val="-11"/>
          <w:lang w:val="et-EE"/>
        </w:rPr>
        <w:t xml:space="preserve"> </w:t>
      </w:r>
      <w:r w:rsidRPr="0011399B">
        <w:rPr>
          <w:lang w:val="et-EE"/>
        </w:rPr>
        <w:t>ja</w:t>
      </w:r>
      <w:r w:rsidRPr="0011399B">
        <w:rPr>
          <w:spacing w:val="-10"/>
          <w:lang w:val="et-EE"/>
        </w:rPr>
        <w:t xml:space="preserve"> </w:t>
      </w:r>
      <w:r w:rsidRPr="0011399B">
        <w:rPr>
          <w:lang w:val="et-EE"/>
        </w:rPr>
        <w:t>perekonnanimi:</w:t>
      </w:r>
      <w:r w:rsidRPr="0011399B">
        <w:rPr>
          <w:lang w:val="et-EE"/>
        </w:rPr>
        <w:tab/>
        <w:t xml:space="preserve">Ene </w:t>
      </w:r>
      <w:proofErr w:type="spellStart"/>
      <w:r w:rsidRPr="0011399B">
        <w:rPr>
          <w:lang w:val="et-EE"/>
        </w:rPr>
        <w:t>Indermitte</w:t>
      </w:r>
      <w:proofErr w:type="spellEnd"/>
    </w:p>
    <w:p w14:paraId="57BE1A68" w14:textId="77777777" w:rsidR="00C42106" w:rsidRPr="0011399B" w:rsidRDefault="00C42106" w:rsidP="00C42106">
      <w:pPr>
        <w:pStyle w:val="BodyText"/>
        <w:tabs>
          <w:tab w:val="left" w:pos="4364"/>
        </w:tabs>
        <w:rPr>
          <w:lang w:val="et-EE"/>
        </w:rPr>
      </w:pPr>
      <w:r w:rsidRPr="0011399B">
        <w:rPr>
          <w:lang w:val="et-EE"/>
        </w:rPr>
        <w:t>teaduslik</w:t>
      </w:r>
      <w:r w:rsidRPr="0011399B">
        <w:rPr>
          <w:spacing w:val="-15"/>
          <w:lang w:val="et-EE"/>
        </w:rPr>
        <w:t xml:space="preserve"> </w:t>
      </w:r>
      <w:r w:rsidRPr="0011399B">
        <w:rPr>
          <w:lang w:val="et-EE"/>
        </w:rPr>
        <w:t>kraad:</w:t>
      </w:r>
      <w:r w:rsidRPr="0011399B">
        <w:rPr>
          <w:lang w:val="et-EE"/>
        </w:rPr>
        <w:tab/>
        <w:t>PhD</w:t>
      </w:r>
    </w:p>
    <w:p w14:paraId="3307FD1F" w14:textId="77777777" w:rsidR="00C42106" w:rsidRPr="0011399B" w:rsidRDefault="00C42106" w:rsidP="00C42106">
      <w:pPr>
        <w:pStyle w:val="BodyText"/>
        <w:tabs>
          <w:tab w:val="left" w:pos="4364"/>
        </w:tabs>
        <w:rPr>
          <w:w w:val="95"/>
          <w:lang w:val="et-EE"/>
        </w:rPr>
      </w:pPr>
      <w:r w:rsidRPr="0011399B">
        <w:rPr>
          <w:w w:val="95"/>
          <w:lang w:val="et-EE"/>
        </w:rPr>
        <w:t>amet:</w:t>
      </w:r>
      <w:r w:rsidRPr="0011399B">
        <w:rPr>
          <w:w w:val="95"/>
          <w:lang w:val="et-EE"/>
        </w:rPr>
        <w:tab/>
        <w:t>keskkonnatervishoiu lektor</w:t>
      </w:r>
    </w:p>
    <w:p w14:paraId="548652F8" w14:textId="77777777" w:rsidR="00C42106" w:rsidRPr="0011399B" w:rsidRDefault="00C42106" w:rsidP="00C42106">
      <w:pPr>
        <w:pStyle w:val="BodyText"/>
        <w:tabs>
          <w:tab w:val="left" w:pos="4364"/>
        </w:tabs>
        <w:ind w:left="1440" w:hanging="1324"/>
        <w:rPr>
          <w:lang w:val="et-EE"/>
        </w:rPr>
      </w:pPr>
      <w:r w:rsidRPr="0011399B">
        <w:rPr>
          <w:w w:val="95"/>
          <w:lang w:val="et-EE"/>
        </w:rPr>
        <w:t>töökoht:</w:t>
      </w:r>
      <w:r w:rsidRPr="0011399B">
        <w:rPr>
          <w:w w:val="95"/>
          <w:lang w:val="et-EE"/>
        </w:rPr>
        <w:tab/>
      </w:r>
      <w:r w:rsidRPr="0011399B">
        <w:rPr>
          <w:w w:val="95"/>
          <w:lang w:val="et-EE"/>
        </w:rPr>
        <w:tab/>
      </w:r>
      <w:r w:rsidRPr="0011399B">
        <w:rPr>
          <w:lang w:val="et-EE"/>
        </w:rPr>
        <w:t>Tartu</w:t>
      </w:r>
      <w:r w:rsidRPr="0011399B">
        <w:rPr>
          <w:spacing w:val="-11"/>
          <w:lang w:val="et-EE"/>
        </w:rPr>
        <w:t xml:space="preserve"> </w:t>
      </w:r>
      <w:r w:rsidRPr="0011399B">
        <w:rPr>
          <w:lang w:val="et-EE"/>
        </w:rPr>
        <w:t xml:space="preserve">Ülikooli </w:t>
      </w:r>
      <w:r w:rsidRPr="0011399B">
        <w:rPr>
          <w:spacing w:val="-10"/>
          <w:lang w:val="et-EE"/>
        </w:rPr>
        <w:t xml:space="preserve"> </w:t>
      </w:r>
      <w:r w:rsidRPr="0011399B">
        <w:rPr>
          <w:lang w:val="et-EE"/>
        </w:rPr>
        <w:t xml:space="preserve">peremeditsiini ja rahvatervishoiu </w:t>
      </w:r>
    </w:p>
    <w:p w14:paraId="4029E396" w14:textId="77777777" w:rsidR="00C42106" w:rsidRPr="0011399B" w:rsidRDefault="00C42106" w:rsidP="00C42106">
      <w:pPr>
        <w:pStyle w:val="BodyText"/>
        <w:tabs>
          <w:tab w:val="left" w:pos="4364"/>
        </w:tabs>
        <w:ind w:left="1440" w:hanging="1324"/>
        <w:rPr>
          <w:lang w:val="et-EE"/>
        </w:rPr>
      </w:pPr>
      <w:r w:rsidRPr="0011399B">
        <w:rPr>
          <w:lang w:val="et-EE"/>
        </w:rPr>
        <w:tab/>
      </w:r>
      <w:r w:rsidRPr="0011399B">
        <w:rPr>
          <w:lang w:val="et-EE"/>
        </w:rPr>
        <w:tab/>
        <w:t>instituut</w:t>
      </w:r>
    </w:p>
    <w:p w14:paraId="220CD61F" w14:textId="77777777" w:rsidR="00C42106" w:rsidRPr="0011399B" w:rsidRDefault="00C42106" w:rsidP="00C42106">
      <w:pPr>
        <w:pStyle w:val="BodyText"/>
        <w:tabs>
          <w:tab w:val="left" w:pos="4364"/>
        </w:tabs>
        <w:rPr>
          <w:lang w:val="et-EE"/>
        </w:rPr>
      </w:pPr>
      <w:r w:rsidRPr="0011399B">
        <w:rPr>
          <w:lang w:val="et-EE"/>
        </w:rPr>
        <w:t>töökoha</w:t>
      </w:r>
      <w:r w:rsidRPr="0011399B">
        <w:rPr>
          <w:spacing w:val="-16"/>
          <w:lang w:val="et-EE"/>
        </w:rPr>
        <w:t xml:space="preserve"> </w:t>
      </w:r>
      <w:r w:rsidRPr="0011399B">
        <w:rPr>
          <w:lang w:val="et-EE"/>
        </w:rPr>
        <w:t>aadress:</w:t>
      </w:r>
      <w:r w:rsidRPr="0011399B">
        <w:rPr>
          <w:lang w:val="et-EE"/>
        </w:rPr>
        <w:tab/>
        <w:t>Ravila</w:t>
      </w:r>
      <w:r w:rsidRPr="0011399B">
        <w:rPr>
          <w:spacing w:val="-4"/>
          <w:lang w:val="et-EE"/>
        </w:rPr>
        <w:t xml:space="preserve"> </w:t>
      </w:r>
      <w:r w:rsidRPr="0011399B">
        <w:rPr>
          <w:lang w:val="et-EE"/>
        </w:rPr>
        <w:t>19,</w:t>
      </w:r>
      <w:r w:rsidRPr="0011399B">
        <w:rPr>
          <w:spacing w:val="-4"/>
          <w:lang w:val="et-EE"/>
        </w:rPr>
        <w:t xml:space="preserve"> </w:t>
      </w:r>
      <w:r w:rsidRPr="0011399B">
        <w:rPr>
          <w:lang w:val="et-EE"/>
        </w:rPr>
        <w:t>Tartu</w:t>
      </w:r>
      <w:r w:rsidRPr="0011399B">
        <w:rPr>
          <w:spacing w:val="-3"/>
          <w:lang w:val="et-EE"/>
        </w:rPr>
        <w:t xml:space="preserve"> </w:t>
      </w:r>
      <w:r w:rsidRPr="0011399B">
        <w:rPr>
          <w:lang w:val="et-EE"/>
        </w:rPr>
        <w:t>50411</w:t>
      </w:r>
    </w:p>
    <w:p w14:paraId="617F3AED" w14:textId="77777777" w:rsidR="00C42106" w:rsidRPr="0011399B" w:rsidRDefault="00C42106" w:rsidP="00C42106">
      <w:pPr>
        <w:pStyle w:val="BodyText"/>
        <w:tabs>
          <w:tab w:val="left" w:pos="4364"/>
        </w:tabs>
        <w:rPr>
          <w:lang w:val="et-EE"/>
        </w:rPr>
      </w:pPr>
      <w:r w:rsidRPr="0011399B">
        <w:rPr>
          <w:w w:val="95"/>
          <w:lang w:val="et-EE"/>
        </w:rPr>
        <w:t>telefoninumber</w:t>
      </w:r>
      <w:r w:rsidRPr="0011399B">
        <w:rPr>
          <w:w w:val="95"/>
          <w:lang w:val="et-EE"/>
        </w:rPr>
        <w:tab/>
      </w:r>
      <w:r w:rsidRPr="0011399B">
        <w:rPr>
          <w:lang w:val="et-EE"/>
        </w:rPr>
        <w:t>7374 198</w:t>
      </w:r>
    </w:p>
    <w:p w14:paraId="690483DE" w14:textId="77777777" w:rsidR="00C42106" w:rsidRPr="0011399B" w:rsidRDefault="00C42106" w:rsidP="00C42106">
      <w:pPr>
        <w:pStyle w:val="BodyText"/>
        <w:tabs>
          <w:tab w:val="left" w:pos="4364"/>
        </w:tabs>
        <w:rPr>
          <w:lang w:val="et-EE"/>
        </w:rPr>
      </w:pPr>
      <w:r w:rsidRPr="0011399B">
        <w:rPr>
          <w:w w:val="95"/>
          <w:lang w:val="et-EE"/>
        </w:rPr>
        <w:t>e-post:</w:t>
      </w:r>
      <w:r w:rsidRPr="0011399B">
        <w:rPr>
          <w:w w:val="95"/>
          <w:lang w:val="et-EE"/>
        </w:rPr>
        <w:tab/>
      </w:r>
      <w:hyperlink r:id="rId17" w:history="1">
        <w:r w:rsidRPr="0011399B">
          <w:rPr>
            <w:rStyle w:val="Hyperlink"/>
            <w:color w:val="auto"/>
            <w:u w:val="none"/>
            <w:lang w:val="et-EE"/>
          </w:rPr>
          <w:t>ene.indermitte@ut.ee</w:t>
        </w:r>
      </w:hyperlink>
    </w:p>
    <w:p w14:paraId="6D43B975" w14:textId="77777777" w:rsidR="00C42106" w:rsidRPr="0011399B" w:rsidRDefault="00C42106" w:rsidP="00C42106">
      <w:pPr>
        <w:pStyle w:val="BodyText"/>
        <w:tabs>
          <w:tab w:val="left" w:pos="4364"/>
        </w:tabs>
        <w:rPr>
          <w:lang w:val="et-EE"/>
        </w:rPr>
      </w:pPr>
      <w:r w:rsidRPr="0011399B">
        <w:rPr>
          <w:w w:val="95"/>
          <w:lang w:val="et-EE"/>
        </w:rPr>
        <w:t>allkiri:</w:t>
      </w:r>
      <w:r w:rsidRPr="0011399B">
        <w:rPr>
          <w:w w:val="95"/>
          <w:lang w:val="et-EE"/>
        </w:rPr>
        <w:tab/>
      </w:r>
      <w:r w:rsidRPr="0011399B">
        <w:rPr>
          <w:lang w:val="et-EE"/>
        </w:rPr>
        <w:t>...........................................................</w:t>
      </w:r>
    </w:p>
    <w:p w14:paraId="5A2EA73A" w14:textId="77777777" w:rsidR="004C33EF" w:rsidRPr="0011399B" w:rsidRDefault="004C33EF" w:rsidP="004C33EF">
      <w:pPr>
        <w:pStyle w:val="BodyText"/>
        <w:tabs>
          <w:tab w:val="left" w:pos="4364"/>
        </w:tabs>
        <w:spacing w:before="0"/>
        <w:rPr>
          <w:lang w:val="et-EE"/>
        </w:rPr>
      </w:pPr>
    </w:p>
    <w:p w14:paraId="4AD2414C" w14:textId="77777777" w:rsidR="004C33EF" w:rsidRPr="0011399B" w:rsidRDefault="004C33EF" w:rsidP="004C33EF">
      <w:pPr>
        <w:pStyle w:val="BodyText"/>
        <w:tabs>
          <w:tab w:val="left" w:pos="4364"/>
        </w:tabs>
        <w:spacing w:before="0"/>
        <w:rPr>
          <w:lang w:val="et-EE"/>
        </w:rPr>
      </w:pPr>
    </w:p>
    <w:p w14:paraId="7F1FE9A8" w14:textId="77777777" w:rsidR="004C33EF" w:rsidRPr="0011399B" w:rsidRDefault="004C33EF" w:rsidP="004C33EF">
      <w:pPr>
        <w:pStyle w:val="BodyText"/>
        <w:tabs>
          <w:tab w:val="left" w:pos="4364"/>
        </w:tabs>
        <w:spacing w:before="0"/>
        <w:rPr>
          <w:lang w:val="et-EE"/>
        </w:rPr>
      </w:pPr>
      <w:r w:rsidRPr="0011399B">
        <w:rPr>
          <w:lang w:val="et-EE"/>
        </w:rPr>
        <w:t>ees-</w:t>
      </w:r>
      <w:r w:rsidRPr="0011399B">
        <w:rPr>
          <w:spacing w:val="-11"/>
          <w:lang w:val="et-EE"/>
        </w:rPr>
        <w:t xml:space="preserve"> </w:t>
      </w:r>
      <w:r w:rsidRPr="0011399B">
        <w:rPr>
          <w:lang w:val="et-EE"/>
        </w:rPr>
        <w:t>ja</w:t>
      </w:r>
      <w:r w:rsidRPr="0011399B">
        <w:rPr>
          <w:spacing w:val="-10"/>
          <w:lang w:val="et-EE"/>
        </w:rPr>
        <w:t xml:space="preserve"> </w:t>
      </w:r>
      <w:r w:rsidRPr="0011399B">
        <w:rPr>
          <w:lang w:val="et-EE"/>
        </w:rPr>
        <w:t>perekonnanimi:</w:t>
      </w:r>
      <w:r w:rsidRPr="0011399B">
        <w:rPr>
          <w:lang w:val="et-EE"/>
        </w:rPr>
        <w:tab/>
        <w:t>Triin Veber</w:t>
      </w:r>
    </w:p>
    <w:p w14:paraId="0653C533" w14:textId="77777777" w:rsidR="004C33EF" w:rsidRPr="0011399B" w:rsidRDefault="004C33EF" w:rsidP="004C33EF">
      <w:pPr>
        <w:pStyle w:val="BodyText"/>
        <w:tabs>
          <w:tab w:val="left" w:pos="4364"/>
        </w:tabs>
        <w:rPr>
          <w:lang w:val="et-EE"/>
        </w:rPr>
      </w:pPr>
      <w:r w:rsidRPr="0011399B">
        <w:rPr>
          <w:lang w:val="et-EE"/>
        </w:rPr>
        <w:t>teaduslik</w:t>
      </w:r>
      <w:r w:rsidRPr="0011399B">
        <w:rPr>
          <w:spacing w:val="-15"/>
          <w:lang w:val="et-EE"/>
        </w:rPr>
        <w:t xml:space="preserve"> </w:t>
      </w:r>
      <w:r w:rsidRPr="0011399B">
        <w:rPr>
          <w:lang w:val="et-EE"/>
        </w:rPr>
        <w:t>kraad:</w:t>
      </w:r>
      <w:r w:rsidRPr="0011399B">
        <w:rPr>
          <w:lang w:val="et-EE"/>
        </w:rPr>
        <w:tab/>
      </w:r>
      <w:proofErr w:type="spellStart"/>
      <w:r w:rsidRPr="0011399B">
        <w:rPr>
          <w:lang w:val="et-EE"/>
        </w:rPr>
        <w:t>MSc</w:t>
      </w:r>
      <w:proofErr w:type="spellEnd"/>
    </w:p>
    <w:p w14:paraId="56C0F00C" w14:textId="77777777" w:rsidR="004C33EF" w:rsidRPr="0011399B" w:rsidRDefault="004C33EF" w:rsidP="004C33EF">
      <w:pPr>
        <w:pStyle w:val="BodyText"/>
        <w:tabs>
          <w:tab w:val="left" w:pos="4364"/>
        </w:tabs>
        <w:rPr>
          <w:w w:val="95"/>
          <w:lang w:val="et-EE"/>
        </w:rPr>
      </w:pPr>
      <w:r w:rsidRPr="0011399B">
        <w:rPr>
          <w:w w:val="95"/>
          <w:lang w:val="et-EE"/>
        </w:rPr>
        <w:t>amet:</w:t>
      </w:r>
      <w:r w:rsidRPr="0011399B">
        <w:rPr>
          <w:w w:val="95"/>
          <w:lang w:val="et-EE"/>
        </w:rPr>
        <w:tab/>
        <w:t>keskkonnatervis</w:t>
      </w:r>
      <w:r w:rsidR="00C42106" w:rsidRPr="0011399B">
        <w:rPr>
          <w:w w:val="95"/>
          <w:lang w:val="et-EE"/>
        </w:rPr>
        <w:t xml:space="preserve">hoiu </w:t>
      </w:r>
      <w:r w:rsidRPr="0011399B">
        <w:rPr>
          <w:w w:val="95"/>
          <w:lang w:val="et-EE"/>
        </w:rPr>
        <w:t>spetsialist</w:t>
      </w:r>
    </w:p>
    <w:p w14:paraId="42C5D0E1" w14:textId="77777777" w:rsidR="004C33EF" w:rsidRPr="0011399B" w:rsidRDefault="004C33EF" w:rsidP="004C33EF">
      <w:pPr>
        <w:pStyle w:val="BodyText"/>
        <w:tabs>
          <w:tab w:val="left" w:pos="4364"/>
        </w:tabs>
        <w:ind w:left="1440" w:hanging="1324"/>
        <w:rPr>
          <w:lang w:val="et-EE"/>
        </w:rPr>
      </w:pPr>
      <w:r w:rsidRPr="0011399B">
        <w:rPr>
          <w:w w:val="95"/>
          <w:lang w:val="et-EE"/>
        </w:rPr>
        <w:t>töökoht:</w:t>
      </w:r>
      <w:r w:rsidRPr="0011399B">
        <w:rPr>
          <w:w w:val="95"/>
          <w:lang w:val="et-EE"/>
        </w:rPr>
        <w:tab/>
      </w:r>
      <w:r w:rsidRPr="0011399B">
        <w:rPr>
          <w:w w:val="95"/>
          <w:lang w:val="et-EE"/>
        </w:rPr>
        <w:tab/>
      </w:r>
      <w:r w:rsidRPr="0011399B">
        <w:rPr>
          <w:lang w:val="et-EE"/>
        </w:rPr>
        <w:t>Tartu</w:t>
      </w:r>
      <w:r w:rsidRPr="0011399B">
        <w:rPr>
          <w:spacing w:val="-11"/>
          <w:lang w:val="et-EE"/>
        </w:rPr>
        <w:t xml:space="preserve"> </w:t>
      </w:r>
      <w:r w:rsidRPr="0011399B">
        <w:rPr>
          <w:lang w:val="et-EE"/>
        </w:rPr>
        <w:t xml:space="preserve">Ülikooli </w:t>
      </w:r>
      <w:r w:rsidRPr="0011399B">
        <w:rPr>
          <w:spacing w:val="-10"/>
          <w:lang w:val="et-EE"/>
        </w:rPr>
        <w:t xml:space="preserve"> </w:t>
      </w:r>
      <w:r w:rsidRPr="0011399B">
        <w:rPr>
          <w:lang w:val="et-EE"/>
        </w:rPr>
        <w:t xml:space="preserve">peremeditsiini ja rahvatervishoiu </w:t>
      </w:r>
    </w:p>
    <w:p w14:paraId="39EB1D62" w14:textId="77777777" w:rsidR="004C33EF" w:rsidRPr="0011399B" w:rsidRDefault="004C33EF" w:rsidP="004C33EF">
      <w:pPr>
        <w:pStyle w:val="BodyText"/>
        <w:tabs>
          <w:tab w:val="left" w:pos="4364"/>
        </w:tabs>
        <w:ind w:left="1440" w:hanging="1324"/>
        <w:rPr>
          <w:lang w:val="et-EE"/>
        </w:rPr>
      </w:pPr>
      <w:r w:rsidRPr="0011399B">
        <w:rPr>
          <w:lang w:val="et-EE"/>
        </w:rPr>
        <w:tab/>
      </w:r>
      <w:r w:rsidRPr="0011399B">
        <w:rPr>
          <w:lang w:val="et-EE"/>
        </w:rPr>
        <w:tab/>
        <w:t>instituut</w:t>
      </w:r>
    </w:p>
    <w:p w14:paraId="0BD303AF" w14:textId="77777777" w:rsidR="004C33EF" w:rsidRPr="0011399B" w:rsidRDefault="004C33EF" w:rsidP="004C33EF">
      <w:pPr>
        <w:pStyle w:val="BodyText"/>
        <w:tabs>
          <w:tab w:val="left" w:pos="4364"/>
        </w:tabs>
        <w:rPr>
          <w:lang w:val="et-EE"/>
        </w:rPr>
      </w:pPr>
      <w:r w:rsidRPr="0011399B">
        <w:rPr>
          <w:lang w:val="et-EE"/>
        </w:rPr>
        <w:t>töökoha</w:t>
      </w:r>
      <w:r w:rsidRPr="0011399B">
        <w:rPr>
          <w:spacing w:val="-16"/>
          <w:lang w:val="et-EE"/>
        </w:rPr>
        <w:t xml:space="preserve"> </w:t>
      </w:r>
      <w:r w:rsidRPr="0011399B">
        <w:rPr>
          <w:lang w:val="et-EE"/>
        </w:rPr>
        <w:t>aadress:</w:t>
      </w:r>
      <w:r w:rsidRPr="0011399B">
        <w:rPr>
          <w:lang w:val="et-EE"/>
        </w:rPr>
        <w:tab/>
        <w:t>Ravila</w:t>
      </w:r>
      <w:r w:rsidRPr="0011399B">
        <w:rPr>
          <w:spacing w:val="-4"/>
          <w:lang w:val="et-EE"/>
        </w:rPr>
        <w:t xml:space="preserve"> </w:t>
      </w:r>
      <w:r w:rsidRPr="0011399B">
        <w:rPr>
          <w:lang w:val="et-EE"/>
        </w:rPr>
        <w:t>19,</w:t>
      </w:r>
      <w:r w:rsidRPr="0011399B">
        <w:rPr>
          <w:spacing w:val="-4"/>
          <w:lang w:val="et-EE"/>
        </w:rPr>
        <w:t xml:space="preserve"> </w:t>
      </w:r>
      <w:r w:rsidRPr="0011399B">
        <w:rPr>
          <w:lang w:val="et-EE"/>
        </w:rPr>
        <w:t>Tartu</w:t>
      </w:r>
      <w:r w:rsidRPr="0011399B">
        <w:rPr>
          <w:spacing w:val="-3"/>
          <w:lang w:val="et-EE"/>
        </w:rPr>
        <w:t xml:space="preserve"> </w:t>
      </w:r>
      <w:r w:rsidRPr="0011399B">
        <w:rPr>
          <w:lang w:val="et-EE"/>
        </w:rPr>
        <w:t>50411</w:t>
      </w:r>
    </w:p>
    <w:p w14:paraId="39410433" w14:textId="77777777" w:rsidR="004C33EF" w:rsidRPr="0011399B" w:rsidRDefault="004C33EF" w:rsidP="004C33EF">
      <w:pPr>
        <w:pStyle w:val="BodyText"/>
        <w:tabs>
          <w:tab w:val="left" w:pos="4364"/>
        </w:tabs>
        <w:rPr>
          <w:lang w:val="et-EE"/>
        </w:rPr>
      </w:pPr>
      <w:r w:rsidRPr="0011399B">
        <w:rPr>
          <w:w w:val="95"/>
          <w:lang w:val="et-EE"/>
        </w:rPr>
        <w:t>telefoninumber</w:t>
      </w:r>
      <w:r w:rsidRPr="0011399B">
        <w:rPr>
          <w:w w:val="95"/>
          <w:lang w:val="et-EE"/>
        </w:rPr>
        <w:tab/>
      </w:r>
      <w:r w:rsidRPr="0011399B">
        <w:rPr>
          <w:lang w:val="et-EE"/>
        </w:rPr>
        <w:t>7374 203</w:t>
      </w:r>
    </w:p>
    <w:p w14:paraId="0E4AF824" w14:textId="77777777" w:rsidR="004C33EF" w:rsidRPr="0011399B" w:rsidRDefault="004C33EF" w:rsidP="004C33EF">
      <w:pPr>
        <w:pStyle w:val="BodyText"/>
        <w:tabs>
          <w:tab w:val="left" w:pos="4364"/>
        </w:tabs>
        <w:rPr>
          <w:lang w:val="et-EE"/>
        </w:rPr>
      </w:pPr>
      <w:r w:rsidRPr="0011399B">
        <w:rPr>
          <w:w w:val="95"/>
          <w:lang w:val="et-EE"/>
        </w:rPr>
        <w:t>e-post:</w:t>
      </w:r>
      <w:r w:rsidRPr="0011399B">
        <w:rPr>
          <w:w w:val="95"/>
          <w:lang w:val="et-EE"/>
        </w:rPr>
        <w:tab/>
      </w:r>
      <w:hyperlink r:id="rId18" w:history="1">
        <w:r w:rsidRPr="0011399B">
          <w:rPr>
            <w:rStyle w:val="Hyperlink"/>
            <w:color w:val="auto"/>
            <w:u w:val="none"/>
            <w:lang w:val="et-EE"/>
          </w:rPr>
          <w:t>triinveber@nooruse.ee</w:t>
        </w:r>
      </w:hyperlink>
    </w:p>
    <w:p w14:paraId="6D1E27DC" w14:textId="77777777" w:rsidR="004C33EF" w:rsidRPr="0011399B" w:rsidRDefault="004C33EF" w:rsidP="004C33EF">
      <w:pPr>
        <w:pStyle w:val="BodyText"/>
        <w:tabs>
          <w:tab w:val="left" w:pos="4364"/>
        </w:tabs>
        <w:rPr>
          <w:lang w:val="et-EE"/>
        </w:rPr>
      </w:pPr>
      <w:r w:rsidRPr="0011399B">
        <w:rPr>
          <w:w w:val="95"/>
          <w:lang w:val="et-EE"/>
        </w:rPr>
        <w:t>allkiri:</w:t>
      </w:r>
      <w:r w:rsidRPr="0011399B">
        <w:rPr>
          <w:w w:val="95"/>
          <w:lang w:val="et-EE"/>
        </w:rPr>
        <w:tab/>
      </w:r>
      <w:r w:rsidRPr="0011399B">
        <w:rPr>
          <w:lang w:val="et-EE"/>
        </w:rPr>
        <w:t>...........................................................</w:t>
      </w:r>
    </w:p>
    <w:p w14:paraId="38EC1843" w14:textId="77777777" w:rsidR="00A0249A" w:rsidRPr="0011399B" w:rsidRDefault="00A0249A">
      <w:pPr>
        <w:rPr>
          <w:rFonts w:ascii="Times New Roman" w:eastAsia="Times New Roman" w:hAnsi="Times New Roman" w:cs="Times New Roman"/>
          <w:sz w:val="24"/>
          <w:szCs w:val="24"/>
          <w:lang w:val="et-EE"/>
        </w:rPr>
      </w:pPr>
    </w:p>
    <w:p w14:paraId="546B8733" w14:textId="77777777" w:rsidR="005701DF" w:rsidRPr="0011399B" w:rsidRDefault="005701DF">
      <w:pPr>
        <w:pStyle w:val="BodyText"/>
        <w:tabs>
          <w:tab w:val="left" w:pos="4364"/>
        </w:tabs>
        <w:rPr>
          <w:lang w:val="et-EE"/>
        </w:rPr>
      </w:pPr>
    </w:p>
    <w:p w14:paraId="3C2E8698" w14:textId="77777777" w:rsidR="00E210B4" w:rsidRPr="0011399B" w:rsidRDefault="00E210B4" w:rsidP="004C33EF">
      <w:pPr>
        <w:pStyle w:val="BodyText"/>
        <w:tabs>
          <w:tab w:val="left" w:pos="4364"/>
          <w:tab w:val="left" w:pos="6804"/>
        </w:tabs>
        <w:spacing w:before="0" w:line="360" w:lineRule="auto"/>
        <w:ind w:left="0" w:right="2222" w:firstLine="142"/>
        <w:rPr>
          <w:rFonts w:cs="Times New Roman"/>
          <w:lang w:val="et-EE"/>
        </w:rPr>
      </w:pPr>
      <w:r w:rsidRPr="0011399B">
        <w:rPr>
          <w:rFonts w:cs="Times New Roman"/>
          <w:lang w:val="et-EE"/>
        </w:rPr>
        <w:lastRenderedPageBreak/>
        <w:t>ees-</w:t>
      </w:r>
      <w:r w:rsidRPr="0011399B">
        <w:rPr>
          <w:rFonts w:cs="Times New Roman"/>
          <w:spacing w:val="-11"/>
          <w:lang w:val="et-EE"/>
        </w:rPr>
        <w:t xml:space="preserve"> </w:t>
      </w:r>
      <w:r w:rsidRPr="0011399B">
        <w:rPr>
          <w:rFonts w:cs="Times New Roman"/>
          <w:lang w:val="et-EE"/>
        </w:rPr>
        <w:t>ja</w:t>
      </w:r>
      <w:r w:rsidRPr="0011399B">
        <w:rPr>
          <w:rFonts w:cs="Times New Roman"/>
          <w:spacing w:val="-10"/>
          <w:lang w:val="et-EE"/>
        </w:rPr>
        <w:t xml:space="preserve"> </w:t>
      </w:r>
      <w:r w:rsidR="004C33EF" w:rsidRPr="0011399B">
        <w:rPr>
          <w:rFonts w:cs="Times New Roman"/>
          <w:lang w:val="et-EE"/>
        </w:rPr>
        <w:t>perekonnanimi:</w:t>
      </w:r>
      <w:r w:rsidR="004C33EF" w:rsidRPr="0011399B">
        <w:rPr>
          <w:rFonts w:cs="Times New Roman"/>
          <w:lang w:val="et-EE"/>
        </w:rPr>
        <w:tab/>
        <w:t xml:space="preserve">Marek </w:t>
      </w:r>
      <w:proofErr w:type="spellStart"/>
      <w:r w:rsidR="004C33EF" w:rsidRPr="0011399B">
        <w:rPr>
          <w:rFonts w:cs="Times New Roman"/>
          <w:lang w:val="et-EE"/>
        </w:rPr>
        <w:t>Maasikmets</w:t>
      </w:r>
      <w:proofErr w:type="spellEnd"/>
    </w:p>
    <w:p w14:paraId="5FEE519B" w14:textId="77777777" w:rsidR="00E210B4" w:rsidRPr="0011399B" w:rsidRDefault="00E210B4" w:rsidP="00E210B4">
      <w:pPr>
        <w:pStyle w:val="BodyText"/>
        <w:tabs>
          <w:tab w:val="left" w:pos="4364"/>
        </w:tabs>
        <w:spacing w:before="5"/>
        <w:rPr>
          <w:rFonts w:cs="Times New Roman"/>
          <w:lang w:val="et-EE"/>
        </w:rPr>
      </w:pPr>
      <w:r w:rsidRPr="0011399B">
        <w:rPr>
          <w:rFonts w:cs="Times New Roman"/>
          <w:w w:val="95"/>
          <w:lang w:val="et-EE"/>
        </w:rPr>
        <w:t>amet:</w:t>
      </w:r>
      <w:r w:rsidRPr="0011399B">
        <w:rPr>
          <w:rFonts w:cs="Times New Roman"/>
          <w:w w:val="95"/>
          <w:lang w:val="et-EE"/>
        </w:rPr>
        <w:tab/>
      </w:r>
      <w:r w:rsidR="004C33EF" w:rsidRPr="0011399B">
        <w:rPr>
          <w:rFonts w:cs="Times New Roman"/>
          <w:shd w:val="clear" w:color="auto" w:fill="FFFFFF"/>
          <w:lang w:val="et-EE"/>
        </w:rPr>
        <w:t>Andmeanalüüsi grupi juhataja</w:t>
      </w:r>
    </w:p>
    <w:p w14:paraId="54BD7FB9" w14:textId="77777777" w:rsidR="00E210B4" w:rsidRPr="0011399B" w:rsidRDefault="00E210B4" w:rsidP="00E210B4">
      <w:pPr>
        <w:pStyle w:val="BodyText"/>
        <w:tabs>
          <w:tab w:val="left" w:pos="4364"/>
        </w:tabs>
        <w:rPr>
          <w:rFonts w:cs="Times New Roman"/>
          <w:lang w:val="et-EE"/>
        </w:rPr>
      </w:pPr>
      <w:r w:rsidRPr="0011399B">
        <w:rPr>
          <w:rFonts w:cs="Times New Roman"/>
          <w:w w:val="95"/>
          <w:lang w:val="et-EE"/>
        </w:rPr>
        <w:t>töökoht:</w:t>
      </w:r>
      <w:r w:rsidRPr="0011399B">
        <w:rPr>
          <w:rFonts w:cs="Times New Roman"/>
          <w:w w:val="95"/>
          <w:lang w:val="et-EE"/>
        </w:rPr>
        <w:tab/>
      </w:r>
      <w:r w:rsidR="004C33EF" w:rsidRPr="0011399B">
        <w:rPr>
          <w:rFonts w:cs="Times New Roman"/>
          <w:shd w:val="clear" w:color="auto" w:fill="FFFFFF"/>
          <w:lang w:val="et-EE"/>
        </w:rPr>
        <w:t>Eesti Keskkonnauuringute Keskus</w:t>
      </w:r>
    </w:p>
    <w:p w14:paraId="04D9C2F0" w14:textId="77777777" w:rsidR="00E210B4" w:rsidRPr="0011399B" w:rsidRDefault="00E210B4" w:rsidP="00E210B4">
      <w:pPr>
        <w:pStyle w:val="BodyText"/>
        <w:tabs>
          <w:tab w:val="left" w:pos="4364"/>
        </w:tabs>
        <w:rPr>
          <w:rFonts w:cs="Times New Roman"/>
          <w:lang w:val="et-EE"/>
        </w:rPr>
      </w:pPr>
      <w:r w:rsidRPr="0011399B">
        <w:rPr>
          <w:rFonts w:cs="Times New Roman"/>
          <w:lang w:val="et-EE"/>
        </w:rPr>
        <w:t>töökoha</w:t>
      </w:r>
      <w:r w:rsidRPr="0011399B">
        <w:rPr>
          <w:rFonts w:cs="Times New Roman"/>
          <w:spacing w:val="-16"/>
          <w:lang w:val="et-EE"/>
        </w:rPr>
        <w:t xml:space="preserve"> </w:t>
      </w:r>
      <w:r w:rsidRPr="0011399B">
        <w:rPr>
          <w:rFonts w:cs="Times New Roman"/>
          <w:lang w:val="et-EE"/>
        </w:rPr>
        <w:t>aadress:</w:t>
      </w:r>
      <w:r w:rsidRPr="0011399B">
        <w:rPr>
          <w:rFonts w:cs="Times New Roman"/>
          <w:lang w:val="et-EE"/>
        </w:rPr>
        <w:tab/>
      </w:r>
      <w:r w:rsidR="004C33EF" w:rsidRPr="0011399B">
        <w:rPr>
          <w:rFonts w:cs="Times New Roman"/>
          <w:lang w:val="et-EE"/>
        </w:rPr>
        <w:t xml:space="preserve">Marja 4d, </w:t>
      </w:r>
      <w:r w:rsidR="00577CD1" w:rsidRPr="0011399B">
        <w:rPr>
          <w:rFonts w:cs="Times New Roman"/>
          <w:lang w:val="et-EE"/>
        </w:rPr>
        <w:t xml:space="preserve">10617 </w:t>
      </w:r>
      <w:r w:rsidRPr="0011399B">
        <w:rPr>
          <w:rFonts w:cs="Times New Roman"/>
          <w:lang w:val="et-EE"/>
        </w:rPr>
        <w:t>T</w:t>
      </w:r>
      <w:r w:rsidR="00577CD1" w:rsidRPr="0011399B">
        <w:rPr>
          <w:rFonts w:cs="Times New Roman"/>
          <w:lang w:val="et-EE"/>
        </w:rPr>
        <w:t>allinn</w:t>
      </w:r>
    </w:p>
    <w:p w14:paraId="311825CA" w14:textId="77777777" w:rsidR="00E210B4" w:rsidRPr="0011399B" w:rsidRDefault="00E210B4" w:rsidP="00E210B4">
      <w:pPr>
        <w:pStyle w:val="BodyText"/>
        <w:tabs>
          <w:tab w:val="left" w:pos="4364"/>
        </w:tabs>
        <w:rPr>
          <w:rFonts w:cs="Times New Roman"/>
          <w:lang w:val="et-EE"/>
        </w:rPr>
      </w:pPr>
      <w:r w:rsidRPr="0011399B">
        <w:rPr>
          <w:rFonts w:cs="Times New Roman"/>
          <w:w w:val="95"/>
          <w:lang w:val="et-EE"/>
        </w:rPr>
        <w:t>telefoninumber</w:t>
      </w:r>
      <w:r w:rsidRPr="0011399B">
        <w:rPr>
          <w:rFonts w:cs="Times New Roman"/>
          <w:w w:val="95"/>
          <w:lang w:val="et-EE"/>
        </w:rPr>
        <w:tab/>
      </w:r>
      <w:r w:rsidRPr="0011399B">
        <w:rPr>
          <w:rFonts w:cs="Times New Roman"/>
          <w:shd w:val="clear" w:color="auto" w:fill="FFFFFF"/>
          <w:lang w:val="et-EE"/>
        </w:rPr>
        <w:t>731 8642</w:t>
      </w:r>
    </w:p>
    <w:p w14:paraId="066E7D7E" w14:textId="77777777" w:rsidR="00E210B4" w:rsidRPr="0011399B" w:rsidRDefault="004C33EF" w:rsidP="00E210B4">
      <w:pPr>
        <w:pStyle w:val="BodyText"/>
        <w:tabs>
          <w:tab w:val="left" w:pos="4364"/>
        </w:tabs>
        <w:rPr>
          <w:rFonts w:cs="Times New Roman"/>
          <w:lang w:val="et-EE"/>
        </w:rPr>
      </w:pPr>
      <w:r w:rsidRPr="0011399B">
        <w:rPr>
          <w:rFonts w:cs="Times New Roman"/>
          <w:w w:val="95"/>
          <w:lang w:val="et-EE"/>
        </w:rPr>
        <w:t>e-post:</w:t>
      </w:r>
      <w:r w:rsidRPr="0011399B">
        <w:rPr>
          <w:rFonts w:cs="Times New Roman"/>
          <w:w w:val="95"/>
          <w:lang w:val="et-EE"/>
        </w:rPr>
        <w:tab/>
        <w:t>marek</w:t>
      </w:r>
      <w:r w:rsidR="00E210B4" w:rsidRPr="0011399B">
        <w:rPr>
          <w:rFonts w:cs="Times New Roman"/>
          <w:w w:val="95"/>
          <w:lang w:val="et-EE"/>
        </w:rPr>
        <w:t>.</w:t>
      </w:r>
      <w:r w:rsidRPr="0011399B">
        <w:rPr>
          <w:rFonts w:cs="Times New Roman"/>
          <w:w w:val="95"/>
          <w:lang w:val="et-EE"/>
        </w:rPr>
        <w:t>maasikmets</w:t>
      </w:r>
      <w:r w:rsidR="00E210B4" w:rsidRPr="0011399B">
        <w:rPr>
          <w:rFonts w:cs="Times New Roman"/>
          <w:w w:val="95"/>
          <w:lang w:val="et-EE"/>
        </w:rPr>
        <w:t>@</w:t>
      </w:r>
      <w:r w:rsidRPr="0011399B">
        <w:rPr>
          <w:rFonts w:cs="Times New Roman"/>
          <w:w w:val="95"/>
          <w:lang w:val="et-EE"/>
        </w:rPr>
        <w:t>klab.ee</w:t>
      </w:r>
    </w:p>
    <w:p w14:paraId="57D10CB6" w14:textId="77777777" w:rsidR="00E210B4" w:rsidRPr="0011399B" w:rsidRDefault="00E210B4" w:rsidP="00E210B4">
      <w:pPr>
        <w:pStyle w:val="BodyText"/>
        <w:tabs>
          <w:tab w:val="left" w:pos="4364"/>
        </w:tabs>
        <w:rPr>
          <w:lang w:val="et-EE"/>
        </w:rPr>
      </w:pPr>
      <w:r w:rsidRPr="0011399B">
        <w:rPr>
          <w:w w:val="95"/>
          <w:lang w:val="et-EE"/>
        </w:rPr>
        <w:t>allkiri:</w:t>
      </w:r>
      <w:r w:rsidRPr="0011399B">
        <w:rPr>
          <w:w w:val="95"/>
          <w:lang w:val="et-EE"/>
        </w:rPr>
        <w:tab/>
      </w:r>
      <w:r w:rsidRPr="0011399B">
        <w:rPr>
          <w:lang w:val="et-EE"/>
        </w:rPr>
        <w:t>...........................................................</w:t>
      </w:r>
    </w:p>
    <w:p w14:paraId="09E175F7" w14:textId="77777777" w:rsidR="00E210B4" w:rsidRPr="0011399B" w:rsidRDefault="00E210B4">
      <w:pPr>
        <w:pStyle w:val="BodyText"/>
        <w:tabs>
          <w:tab w:val="left" w:pos="4364"/>
        </w:tabs>
        <w:rPr>
          <w:lang w:val="et-EE"/>
        </w:rPr>
      </w:pPr>
    </w:p>
    <w:p w14:paraId="29774206" w14:textId="77777777" w:rsidR="00A0249A" w:rsidRPr="0011399B" w:rsidRDefault="002004BB">
      <w:pPr>
        <w:pStyle w:val="Heading1"/>
        <w:numPr>
          <w:ilvl w:val="1"/>
          <w:numId w:val="8"/>
        </w:numPr>
        <w:tabs>
          <w:tab w:val="left" w:pos="537"/>
        </w:tabs>
        <w:spacing w:line="360" w:lineRule="auto"/>
        <w:ind w:right="1447" w:firstLine="0"/>
        <w:rPr>
          <w:b w:val="0"/>
          <w:bCs w:val="0"/>
          <w:lang w:val="et-EE"/>
        </w:rPr>
      </w:pPr>
      <w:r w:rsidRPr="0011399B">
        <w:rPr>
          <w:lang w:val="et-EE"/>
        </w:rPr>
        <w:t>Vastutava</w:t>
      </w:r>
      <w:r w:rsidRPr="0011399B">
        <w:rPr>
          <w:spacing w:val="-6"/>
          <w:lang w:val="et-EE"/>
        </w:rPr>
        <w:t xml:space="preserve"> </w:t>
      </w:r>
      <w:r w:rsidRPr="0011399B">
        <w:rPr>
          <w:lang w:val="et-EE"/>
        </w:rPr>
        <w:t>uurija</w:t>
      </w:r>
      <w:r w:rsidRPr="0011399B">
        <w:rPr>
          <w:spacing w:val="-6"/>
          <w:lang w:val="et-EE"/>
        </w:rPr>
        <w:t xml:space="preserve"> </w:t>
      </w:r>
      <w:r w:rsidRPr="0011399B">
        <w:rPr>
          <w:lang w:val="et-EE"/>
        </w:rPr>
        <w:t>asutuse</w:t>
      </w:r>
      <w:r w:rsidRPr="0011399B">
        <w:rPr>
          <w:spacing w:val="-6"/>
          <w:lang w:val="et-EE"/>
        </w:rPr>
        <w:t xml:space="preserve"> </w:t>
      </w:r>
      <w:r w:rsidRPr="0011399B">
        <w:rPr>
          <w:lang w:val="et-EE"/>
        </w:rPr>
        <w:t>juhataja</w:t>
      </w:r>
      <w:r w:rsidRPr="0011399B">
        <w:rPr>
          <w:spacing w:val="-6"/>
          <w:lang w:val="et-EE"/>
        </w:rPr>
        <w:t xml:space="preserve"> </w:t>
      </w:r>
      <w:r w:rsidRPr="0011399B">
        <w:rPr>
          <w:lang w:val="et-EE"/>
        </w:rPr>
        <w:t>või</w:t>
      </w:r>
      <w:r w:rsidRPr="0011399B">
        <w:rPr>
          <w:spacing w:val="-6"/>
          <w:lang w:val="et-EE"/>
        </w:rPr>
        <w:t xml:space="preserve"> </w:t>
      </w:r>
      <w:r w:rsidRPr="0011399B">
        <w:rPr>
          <w:lang w:val="et-EE"/>
        </w:rPr>
        <w:t>tema</w:t>
      </w:r>
      <w:r w:rsidRPr="0011399B">
        <w:rPr>
          <w:spacing w:val="-6"/>
          <w:lang w:val="et-EE"/>
        </w:rPr>
        <w:t xml:space="preserve"> </w:t>
      </w:r>
      <w:r w:rsidRPr="0011399B">
        <w:rPr>
          <w:lang w:val="et-EE"/>
        </w:rPr>
        <w:t>kohustetäitja</w:t>
      </w:r>
      <w:r w:rsidRPr="0011399B">
        <w:rPr>
          <w:spacing w:val="-5"/>
          <w:lang w:val="et-EE"/>
        </w:rPr>
        <w:t xml:space="preserve"> </w:t>
      </w:r>
      <w:r w:rsidRPr="0011399B">
        <w:rPr>
          <w:lang w:val="et-EE"/>
        </w:rPr>
        <w:t>on</w:t>
      </w:r>
      <w:r w:rsidRPr="0011399B">
        <w:rPr>
          <w:spacing w:val="-6"/>
          <w:lang w:val="et-EE"/>
        </w:rPr>
        <w:t xml:space="preserve"> </w:t>
      </w:r>
      <w:r w:rsidRPr="0011399B">
        <w:rPr>
          <w:lang w:val="et-EE"/>
        </w:rPr>
        <w:t>uurimistöö</w:t>
      </w:r>
      <w:r w:rsidRPr="0011399B">
        <w:rPr>
          <w:w w:val="99"/>
          <w:lang w:val="et-EE"/>
        </w:rPr>
        <w:t xml:space="preserve"> </w:t>
      </w:r>
      <w:r w:rsidRPr="0011399B">
        <w:rPr>
          <w:lang w:val="et-EE"/>
        </w:rPr>
        <w:t>korraldamisega</w:t>
      </w:r>
      <w:r w:rsidRPr="0011399B">
        <w:rPr>
          <w:spacing w:val="-17"/>
          <w:lang w:val="et-EE"/>
        </w:rPr>
        <w:t xml:space="preserve"> </w:t>
      </w:r>
      <w:r w:rsidRPr="0011399B">
        <w:rPr>
          <w:lang w:val="et-EE"/>
        </w:rPr>
        <w:t>nõus:</w:t>
      </w:r>
    </w:p>
    <w:p w14:paraId="5F2CA9FC" w14:textId="77777777" w:rsidR="00BF5AB9" w:rsidRPr="0011399B" w:rsidRDefault="00BF5AB9" w:rsidP="00BF5AB9">
      <w:pPr>
        <w:pStyle w:val="BodyText"/>
        <w:tabs>
          <w:tab w:val="left" w:pos="4364"/>
        </w:tabs>
        <w:spacing w:before="0"/>
        <w:ind w:left="117"/>
        <w:rPr>
          <w:lang w:val="et-EE"/>
        </w:rPr>
      </w:pPr>
      <w:r w:rsidRPr="0011399B">
        <w:rPr>
          <w:lang w:val="et-EE"/>
        </w:rPr>
        <w:t>ees-</w:t>
      </w:r>
      <w:r w:rsidRPr="0011399B">
        <w:rPr>
          <w:spacing w:val="-11"/>
          <w:lang w:val="et-EE"/>
        </w:rPr>
        <w:t xml:space="preserve"> </w:t>
      </w:r>
      <w:r w:rsidRPr="0011399B">
        <w:rPr>
          <w:lang w:val="et-EE"/>
        </w:rPr>
        <w:t>ja</w:t>
      </w:r>
      <w:r w:rsidRPr="0011399B">
        <w:rPr>
          <w:spacing w:val="-10"/>
          <w:lang w:val="et-EE"/>
        </w:rPr>
        <w:t xml:space="preserve"> </w:t>
      </w:r>
      <w:r w:rsidRPr="0011399B">
        <w:rPr>
          <w:lang w:val="et-EE"/>
        </w:rPr>
        <w:t>perekonnanimi:</w:t>
      </w:r>
      <w:r w:rsidRPr="0011399B">
        <w:rPr>
          <w:lang w:val="et-EE"/>
        </w:rPr>
        <w:tab/>
        <w:t>Ruth Kalda</w:t>
      </w:r>
    </w:p>
    <w:p w14:paraId="4F81FF2A" w14:textId="77777777" w:rsidR="00BF5AB9" w:rsidRPr="0011399B" w:rsidRDefault="00BF5AB9" w:rsidP="00BF5AB9">
      <w:pPr>
        <w:pStyle w:val="BodyText"/>
        <w:tabs>
          <w:tab w:val="left" w:pos="4364"/>
        </w:tabs>
        <w:ind w:left="117"/>
        <w:rPr>
          <w:lang w:val="et-EE"/>
        </w:rPr>
      </w:pPr>
      <w:r w:rsidRPr="0011399B">
        <w:rPr>
          <w:lang w:val="et-EE"/>
        </w:rPr>
        <w:t>teaduslik</w:t>
      </w:r>
      <w:r w:rsidRPr="0011399B">
        <w:rPr>
          <w:spacing w:val="-15"/>
          <w:lang w:val="et-EE"/>
        </w:rPr>
        <w:t xml:space="preserve"> </w:t>
      </w:r>
      <w:r w:rsidRPr="0011399B">
        <w:rPr>
          <w:lang w:val="et-EE"/>
        </w:rPr>
        <w:t>kraad:</w:t>
      </w:r>
      <w:r w:rsidRPr="0011399B">
        <w:rPr>
          <w:lang w:val="et-EE"/>
        </w:rPr>
        <w:tab/>
        <w:t>PhD</w:t>
      </w:r>
    </w:p>
    <w:p w14:paraId="4926C733" w14:textId="77777777" w:rsidR="00BF5AB9" w:rsidRPr="0011399B" w:rsidRDefault="00BF5AB9" w:rsidP="00BF5AB9">
      <w:pPr>
        <w:pStyle w:val="BodyText"/>
        <w:tabs>
          <w:tab w:val="left" w:pos="4364"/>
        </w:tabs>
        <w:ind w:left="117"/>
        <w:rPr>
          <w:lang w:val="et-EE"/>
        </w:rPr>
      </w:pPr>
      <w:r w:rsidRPr="0011399B">
        <w:rPr>
          <w:w w:val="95"/>
          <w:lang w:val="et-EE"/>
        </w:rPr>
        <w:t>amet:</w:t>
      </w:r>
      <w:r w:rsidRPr="0011399B">
        <w:rPr>
          <w:w w:val="95"/>
          <w:lang w:val="et-EE"/>
        </w:rPr>
        <w:tab/>
      </w:r>
      <w:r w:rsidRPr="0011399B">
        <w:rPr>
          <w:lang w:val="et-EE"/>
        </w:rPr>
        <w:t>Instituudi</w:t>
      </w:r>
      <w:r w:rsidRPr="0011399B">
        <w:rPr>
          <w:spacing w:val="-17"/>
          <w:lang w:val="et-EE"/>
        </w:rPr>
        <w:t xml:space="preserve"> </w:t>
      </w:r>
      <w:r w:rsidRPr="0011399B">
        <w:rPr>
          <w:lang w:val="et-EE"/>
        </w:rPr>
        <w:t>juhataja, TÜ</w:t>
      </w:r>
      <w:r w:rsidRPr="0011399B">
        <w:rPr>
          <w:spacing w:val="-10"/>
          <w:lang w:val="et-EE"/>
        </w:rPr>
        <w:t xml:space="preserve"> </w:t>
      </w:r>
      <w:r w:rsidRPr="0011399B">
        <w:rPr>
          <w:lang w:val="et-EE"/>
        </w:rPr>
        <w:t>professor</w:t>
      </w:r>
    </w:p>
    <w:p w14:paraId="6FB4BA4E" w14:textId="77777777" w:rsidR="00DB6815" w:rsidRPr="0011399B" w:rsidRDefault="00BF5AB9" w:rsidP="00DB6815">
      <w:pPr>
        <w:pStyle w:val="BodyText"/>
        <w:tabs>
          <w:tab w:val="left" w:pos="4364"/>
        </w:tabs>
        <w:ind w:left="720" w:hanging="603"/>
        <w:rPr>
          <w:lang w:val="et-EE"/>
        </w:rPr>
      </w:pPr>
      <w:r w:rsidRPr="0011399B">
        <w:rPr>
          <w:w w:val="95"/>
          <w:lang w:val="et-EE"/>
        </w:rPr>
        <w:t>töökoht:</w:t>
      </w:r>
      <w:r w:rsidRPr="0011399B">
        <w:rPr>
          <w:w w:val="95"/>
          <w:lang w:val="et-EE"/>
        </w:rPr>
        <w:tab/>
      </w:r>
      <w:r w:rsidRPr="0011399B">
        <w:rPr>
          <w:lang w:val="et-EE"/>
        </w:rPr>
        <w:t>Tartu</w:t>
      </w:r>
      <w:r w:rsidRPr="0011399B">
        <w:rPr>
          <w:spacing w:val="-11"/>
          <w:lang w:val="et-EE"/>
        </w:rPr>
        <w:t xml:space="preserve"> </w:t>
      </w:r>
      <w:r w:rsidRPr="0011399B">
        <w:rPr>
          <w:lang w:val="et-EE"/>
        </w:rPr>
        <w:t>Ülikooli</w:t>
      </w:r>
      <w:r w:rsidRPr="0011399B">
        <w:rPr>
          <w:spacing w:val="-10"/>
          <w:lang w:val="et-EE"/>
        </w:rPr>
        <w:t xml:space="preserve"> </w:t>
      </w:r>
      <w:r w:rsidR="00DB6815" w:rsidRPr="0011399B">
        <w:rPr>
          <w:lang w:val="et-EE"/>
        </w:rPr>
        <w:t xml:space="preserve">peremeditsiini ja rahvatervishoiu                          </w:t>
      </w:r>
    </w:p>
    <w:p w14:paraId="035C26D2" w14:textId="77777777" w:rsidR="00BF5AB9" w:rsidRPr="0011399B" w:rsidRDefault="00DB6815" w:rsidP="00DB6815">
      <w:pPr>
        <w:pStyle w:val="BodyText"/>
        <w:tabs>
          <w:tab w:val="left" w:pos="4364"/>
        </w:tabs>
        <w:spacing w:before="0"/>
        <w:ind w:left="720" w:hanging="603"/>
        <w:rPr>
          <w:lang w:val="et-EE"/>
        </w:rPr>
      </w:pPr>
      <w:r w:rsidRPr="0011399B">
        <w:rPr>
          <w:lang w:val="et-EE"/>
        </w:rPr>
        <w:tab/>
      </w:r>
      <w:r w:rsidRPr="0011399B">
        <w:rPr>
          <w:lang w:val="et-EE"/>
        </w:rPr>
        <w:tab/>
        <w:t>instituut</w:t>
      </w:r>
    </w:p>
    <w:p w14:paraId="0149E9BC" w14:textId="77777777" w:rsidR="00BF5AB9" w:rsidRPr="0011399B" w:rsidRDefault="00BF5AB9" w:rsidP="00BF5AB9">
      <w:pPr>
        <w:pStyle w:val="BodyText"/>
        <w:tabs>
          <w:tab w:val="left" w:pos="4364"/>
        </w:tabs>
        <w:ind w:left="117"/>
        <w:rPr>
          <w:lang w:val="et-EE"/>
        </w:rPr>
      </w:pPr>
      <w:r w:rsidRPr="0011399B">
        <w:rPr>
          <w:lang w:val="et-EE"/>
        </w:rPr>
        <w:t>töökoha</w:t>
      </w:r>
      <w:r w:rsidRPr="0011399B">
        <w:rPr>
          <w:spacing w:val="-16"/>
          <w:lang w:val="et-EE"/>
        </w:rPr>
        <w:t xml:space="preserve"> </w:t>
      </w:r>
      <w:r w:rsidRPr="0011399B">
        <w:rPr>
          <w:lang w:val="et-EE"/>
        </w:rPr>
        <w:t>aadress:</w:t>
      </w:r>
      <w:r w:rsidRPr="0011399B">
        <w:rPr>
          <w:lang w:val="et-EE"/>
        </w:rPr>
        <w:tab/>
        <w:t>Ravila</w:t>
      </w:r>
      <w:r w:rsidRPr="0011399B">
        <w:rPr>
          <w:spacing w:val="-4"/>
          <w:lang w:val="et-EE"/>
        </w:rPr>
        <w:t xml:space="preserve"> </w:t>
      </w:r>
      <w:r w:rsidRPr="0011399B">
        <w:rPr>
          <w:lang w:val="et-EE"/>
        </w:rPr>
        <w:t>19,</w:t>
      </w:r>
      <w:r w:rsidRPr="0011399B">
        <w:rPr>
          <w:spacing w:val="-4"/>
          <w:lang w:val="et-EE"/>
        </w:rPr>
        <w:t xml:space="preserve"> </w:t>
      </w:r>
      <w:r w:rsidRPr="0011399B">
        <w:rPr>
          <w:lang w:val="et-EE"/>
        </w:rPr>
        <w:t>Tartu</w:t>
      </w:r>
      <w:r w:rsidRPr="0011399B">
        <w:rPr>
          <w:spacing w:val="-3"/>
          <w:lang w:val="et-EE"/>
        </w:rPr>
        <w:t xml:space="preserve"> </w:t>
      </w:r>
      <w:r w:rsidRPr="0011399B">
        <w:rPr>
          <w:lang w:val="et-EE"/>
        </w:rPr>
        <w:t>50411</w:t>
      </w:r>
    </w:p>
    <w:p w14:paraId="0B98818E" w14:textId="77777777" w:rsidR="00BF5AB9" w:rsidRPr="0011399B" w:rsidRDefault="00BF5AB9" w:rsidP="00BF5AB9">
      <w:pPr>
        <w:pStyle w:val="BodyText"/>
        <w:tabs>
          <w:tab w:val="left" w:pos="4364"/>
        </w:tabs>
        <w:ind w:left="117"/>
        <w:rPr>
          <w:lang w:val="et-EE"/>
        </w:rPr>
      </w:pPr>
      <w:r w:rsidRPr="0011399B">
        <w:rPr>
          <w:w w:val="95"/>
          <w:lang w:val="et-EE"/>
        </w:rPr>
        <w:t>telefoninumber</w:t>
      </w:r>
      <w:r w:rsidRPr="0011399B">
        <w:rPr>
          <w:w w:val="95"/>
          <w:lang w:val="et-EE"/>
        </w:rPr>
        <w:tab/>
      </w:r>
      <w:r w:rsidRPr="0011399B">
        <w:rPr>
          <w:lang w:val="et-EE"/>
        </w:rPr>
        <w:t>73</w:t>
      </w:r>
      <w:r w:rsidR="00DB6815" w:rsidRPr="0011399B">
        <w:rPr>
          <w:lang w:val="et-EE"/>
        </w:rPr>
        <w:t>1</w:t>
      </w:r>
      <w:r w:rsidRPr="0011399B">
        <w:rPr>
          <w:lang w:val="et-EE"/>
        </w:rPr>
        <w:t xml:space="preserve"> </w:t>
      </w:r>
      <w:r w:rsidR="00DB6815" w:rsidRPr="0011399B">
        <w:rPr>
          <w:lang w:val="et-EE"/>
        </w:rPr>
        <w:t>9210</w:t>
      </w:r>
    </w:p>
    <w:p w14:paraId="74AED729" w14:textId="77777777" w:rsidR="00BF5AB9" w:rsidRPr="0011399B" w:rsidRDefault="00BF5AB9" w:rsidP="00BF5AB9">
      <w:pPr>
        <w:pStyle w:val="BodyText"/>
        <w:tabs>
          <w:tab w:val="left" w:pos="4364"/>
        </w:tabs>
        <w:ind w:left="117"/>
        <w:rPr>
          <w:lang w:val="et-EE"/>
        </w:rPr>
      </w:pPr>
      <w:r w:rsidRPr="0011399B">
        <w:rPr>
          <w:w w:val="95"/>
          <w:lang w:val="et-EE"/>
        </w:rPr>
        <w:t>e-post:</w:t>
      </w:r>
      <w:r w:rsidRPr="0011399B">
        <w:rPr>
          <w:w w:val="95"/>
          <w:lang w:val="et-EE"/>
        </w:rPr>
        <w:tab/>
      </w:r>
      <w:hyperlink r:id="rId19" w:history="1">
        <w:r w:rsidRPr="0011399B">
          <w:rPr>
            <w:rStyle w:val="Hyperlink"/>
            <w:color w:val="auto"/>
            <w:u w:val="none"/>
            <w:lang w:val="et-EE"/>
          </w:rPr>
          <w:t>ruth.kalda@ut.ee</w:t>
        </w:r>
      </w:hyperlink>
    </w:p>
    <w:p w14:paraId="72813C89" w14:textId="77777777" w:rsidR="00BF5AB9" w:rsidRPr="0011399B" w:rsidRDefault="00BF5AB9" w:rsidP="00BF5AB9">
      <w:pPr>
        <w:pStyle w:val="BodyText"/>
        <w:tabs>
          <w:tab w:val="left" w:pos="4364"/>
        </w:tabs>
        <w:ind w:left="117"/>
        <w:rPr>
          <w:lang w:val="et-EE"/>
        </w:rPr>
      </w:pPr>
      <w:r w:rsidRPr="0011399B">
        <w:rPr>
          <w:w w:val="95"/>
          <w:lang w:val="et-EE"/>
        </w:rPr>
        <w:t>allkiri:</w:t>
      </w:r>
      <w:r w:rsidRPr="0011399B">
        <w:rPr>
          <w:w w:val="95"/>
          <w:lang w:val="et-EE"/>
        </w:rPr>
        <w:tab/>
      </w:r>
      <w:r w:rsidRPr="0011399B">
        <w:rPr>
          <w:lang w:val="et-EE"/>
        </w:rPr>
        <w:t>...........................................................</w:t>
      </w:r>
    </w:p>
    <w:p w14:paraId="62FC46EF" w14:textId="77777777" w:rsidR="00BF5AB9" w:rsidRPr="0011399B" w:rsidRDefault="00BF5AB9" w:rsidP="00BF5AB9">
      <w:pPr>
        <w:pStyle w:val="Heading1"/>
        <w:tabs>
          <w:tab w:val="left" w:pos="537"/>
        </w:tabs>
        <w:spacing w:line="360" w:lineRule="auto"/>
        <w:ind w:left="117" w:right="1447" w:firstLine="0"/>
        <w:rPr>
          <w:b w:val="0"/>
          <w:bCs w:val="0"/>
          <w:lang w:val="et-EE"/>
        </w:rPr>
      </w:pPr>
    </w:p>
    <w:p w14:paraId="033A1FB6" w14:textId="77777777" w:rsidR="00BF5AB9" w:rsidRPr="0011399B" w:rsidRDefault="00BF5AB9" w:rsidP="00BF5AB9">
      <w:pPr>
        <w:pStyle w:val="Heading1"/>
        <w:tabs>
          <w:tab w:val="left" w:pos="537"/>
        </w:tabs>
        <w:spacing w:line="360" w:lineRule="auto"/>
        <w:ind w:left="117" w:right="1447" w:firstLine="0"/>
        <w:rPr>
          <w:b w:val="0"/>
          <w:bCs w:val="0"/>
          <w:sz w:val="10"/>
          <w:lang w:val="et-EE"/>
        </w:rPr>
      </w:pPr>
    </w:p>
    <w:p w14:paraId="67DF3745" w14:textId="77777777" w:rsidR="00A0249A" w:rsidRPr="0011399B" w:rsidRDefault="002004BB">
      <w:pPr>
        <w:pStyle w:val="Heading1"/>
        <w:numPr>
          <w:ilvl w:val="1"/>
          <w:numId w:val="8"/>
        </w:numPr>
        <w:tabs>
          <w:tab w:val="left" w:pos="537"/>
        </w:tabs>
        <w:spacing w:before="138"/>
        <w:ind w:left="537"/>
        <w:rPr>
          <w:b w:val="0"/>
          <w:bCs w:val="0"/>
          <w:lang w:val="et-EE"/>
        </w:rPr>
      </w:pPr>
      <w:r w:rsidRPr="0011399B">
        <w:rPr>
          <w:lang w:val="et-EE"/>
        </w:rPr>
        <w:t>Uurimistöösse</w:t>
      </w:r>
      <w:r w:rsidRPr="0011399B">
        <w:rPr>
          <w:spacing w:val="-11"/>
          <w:lang w:val="et-EE"/>
        </w:rPr>
        <w:t xml:space="preserve"> </w:t>
      </w:r>
      <w:r w:rsidRPr="0011399B">
        <w:rPr>
          <w:lang w:val="et-EE"/>
        </w:rPr>
        <w:t>kaasatud</w:t>
      </w:r>
      <w:r w:rsidRPr="0011399B">
        <w:rPr>
          <w:spacing w:val="-11"/>
          <w:lang w:val="et-EE"/>
        </w:rPr>
        <w:t xml:space="preserve"> </w:t>
      </w:r>
      <w:r w:rsidRPr="0011399B">
        <w:rPr>
          <w:lang w:val="et-EE"/>
        </w:rPr>
        <w:t>teiste</w:t>
      </w:r>
      <w:r w:rsidRPr="0011399B">
        <w:rPr>
          <w:spacing w:val="-10"/>
          <w:lang w:val="et-EE"/>
        </w:rPr>
        <w:t xml:space="preserve"> </w:t>
      </w:r>
      <w:r w:rsidRPr="0011399B">
        <w:rPr>
          <w:lang w:val="et-EE"/>
        </w:rPr>
        <w:t>asutuste</w:t>
      </w:r>
      <w:r w:rsidRPr="0011399B">
        <w:rPr>
          <w:spacing w:val="-11"/>
          <w:lang w:val="et-EE"/>
        </w:rPr>
        <w:t xml:space="preserve"> </w:t>
      </w:r>
      <w:r w:rsidRPr="0011399B">
        <w:rPr>
          <w:lang w:val="et-EE"/>
        </w:rPr>
        <w:t>kooskõlastus:</w:t>
      </w:r>
    </w:p>
    <w:p w14:paraId="79584E12" w14:textId="77777777" w:rsidR="00A0249A" w:rsidRPr="0011399B" w:rsidRDefault="00A0249A">
      <w:pPr>
        <w:rPr>
          <w:rFonts w:ascii="Times New Roman" w:eastAsia="Times New Roman" w:hAnsi="Times New Roman" w:cs="Times New Roman"/>
          <w:b/>
          <w:bCs/>
          <w:sz w:val="24"/>
          <w:szCs w:val="24"/>
          <w:lang w:val="et-EE"/>
        </w:rPr>
      </w:pPr>
    </w:p>
    <w:p w14:paraId="4BB810FC" w14:textId="77777777" w:rsidR="00BF5AB9" w:rsidRPr="0011399B" w:rsidRDefault="00BF5AB9" w:rsidP="00BF5AB9">
      <w:pPr>
        <w:pStyle w:val="BodyText"/>
        <w:tabs>
          <w:tab w:val="left" w:pos="4364"/>
        </w:tabs>
        <w:spacing w:before="5"/>
        <w:rPr>
          <w:lang w:val="et-EE"/>
        </w:rPr>
      </w:pPr>
      <w:r w:rsidRPr="0011399B">
        <w:rPr>
          <w:lang w:val="et-EE"/>
        </w:rPr>
        <w:t>esindaja</w:t>
      </w:r>
      <w:r w:rsidRPr="0011399B">
        <w:rPr>
          <w:spacing w:val="-10"/>
          <w:lang w:val="et-EE"/>
        </w:rPr>
        <w:t xml:space="preserve"> </w:t>
      </w:r>
      <w:r w:rsidRPr="0011399B">
        <w:rPr>
          <w:lang w:val="et-EE"/>
        </w:rPr>
        <w:t>ees-</w:t>
      </w:r>
      <w:r w:rsidRPr="0011399B">
        <w:rPr>
          <w:spacing w:val="-9"/>
          <w:lang w:val="et-EE"/>
        </w:rPr>
        <w:t xml:space="preserve"> </w:t>
      </w:r>
      <w:r w:rsidRPr="0011399B">
        <w:rPr>
          <w:lang w:val="et-EE"/>
        </w:rPr>
        <w:t>ja</w:t>
      </w:r>
      <w:r w:rsidRPr="0011399B">
        <w:rPr>
          <w:spacing w:val="-9"/>
          <w:lang w:val="et-EE"/>
        </w:rPr>
        <w:t xml:space="preserve"> </w:t>
      </w:r>
      <w:r w:rsidR="008B10D0">
        <w:rPr>
          <w:lang w:val="et-EE"/>
        </w:rPr>
        <w:t>perekonnanimi:</w:t>
      </w:r>
      <w:r w:rsidR="008B10D0">
        <w:rPr>
          <w:lang w:val="et-EE"/>
        </w:rPr>
        <w:tab/>
        <w:t xml:space="preserve">Tarmo </w:t>
      </w:r>
      <w:proofErr w:type="spellStart"/>
      <w:r w:rsidR="008B10D0">
        <w:rPr>
          <w:lang w:val="et-EE"/>
        </w:rPr>
        <w:t>Pauklin</w:t>
      </w:r>
      <w:proofErr w:type="spellEnd"/>
    </w:p>
    <w:p w14:paraId="6F70648B" w14:textId="77777777" w:rsidR="00BF5AB9" w:rsidRPr="0011399B" w:rsidRDefault="00BF5AB9" w:rsidP="00BF5AB9">
      <w:pPr>
        <w:pStyle w:val="BodyText"/>
        <w:tabs>
          <w:tab w:val="left" w:pos="4364"/>
        </w:tabs>
        <w:spacing w:before="5"/>
        <w:rPr>
          <w:sz w:val="14"/>
          <w:lang w:val="et-EE"/>
        </w:rPr>
      </w:pPr>
    </w:p>
    <w:p w14:paraId="45CE0FE6" w14:textId="77777777" w:rsidR="00BF5AB9" w:rsidRPr="0011399B" w:rsidRDefault="00BF5AB9" w:rsidP="00BF5AB9">
      <w:pPr>
        <w:pStyle w:val="BodyText"/>
        <w:tabs>
          <w:tab w:val="left" w:pos="4364"/>
        </w:tabs>
        <w:spacing w:before="5"/>
        <w:rPr>
          <w:lang w:val="et-EE"/>
        </w:rPr>
      </w:pPr>
      <w:r w:rsidRPr="0011399B">
        <w:rPr>
          <w:w w:val="95"/>
          <w:lang w:val="et-EE"/>
        </w:rPr>
        <w:t>amet:</w:t>
      </w:r>
      <w:r w:rsidRPr="0011399B">
        <w:rPr>
          <w:w w:val="95"/>
          <w:lang w:val="et-EE"/>
        </w:rPr>
        <w:tab/>
      </w:r>
      <w:r w:rsidR="00577CD1" w:rsidRPr="0011399B">
        <w:rPr>
          <w:lang w:val="et-EE"/>
        </w:rPr>
        <w:t>Juhatuse esimee</w:t>
      </w:r>
      <w:r w:rsidR="004C33EF" w:rsidRPr="0011399B">
        <w:rPr>
          <w:lang w:val="et-EE"/>
        </w:rPr>
        <w:t>s</w:t>
      </w:r>
    </w:p>
    <w:p w14:paraId="0D44B782" w14:textId="77777777" w:rsidR="00BF5AB9" w:rsidRPr="0011399B" w:rsidRDefault="00BF5AB9" w:rsidP="00BF5AB9">
      <w:pPr>
        <w:pStyle w:val="BodyText"/>
        <w:tabs>
          <w:tab w:val="left" w:pos="4364"/>
        </w:tabs>
        <w:rPr>
          <w:lang w:val="et-EE"/>
        </w:rPr>
      </w:pPr>
      <w:r w:rsidRPr="0011399B">
        <w:rPr>
          <w:w w:val="95"/>
          <w:lang w:val="et-EE"/>
        </w:rPr>
        <w:t>töökoht:</w:t>
      </w:r>
      <w:r w:rsidRPr="0011399B">
        <w:rPr>
          <w:w w:val="95"/>
          <w:lang w:val="et-EE"/>
        </w:rPr>
        <w:tab/>
      </w:r>
      <w:r w:rsidR="00577CD1" w:rsidRPr="0011399B">
        <w:rPr>
          <w:lang w:val="et-EE"/>
        </w:rPr>
        <w:t>Eesti Keskkonnauuringute Keskus</w:t>
      </w:r>
    </w:p>
    <w:p w14:paraId="2040BE9C" w14:textId="77777777" w:rsidR="00976B3D" w:rsidRPr="0011399B" w:rsidRDefault="00976B3D" w:rsidP="00976B3D">
      <w:pPr>
        <w:pStyle w:val="BodyText"/>
        <w:tabs>
          <w:tab w:val="left" w:pos="4364"/>
        </w:tabs>
        <w:rPr>
          <w:lang w:val="et-EE"/>
        </w:rPr>
      </w:pPr>
      <w:r w:rsidRPr="0011399B">
        <w:rPr>
          <w:lang w:val="et-EE"/>
        </w:rPr>
        <w:t>töökoha</w:t>
      </w:r>
      <w:r w:rsidRPr="0011399B">
        <w:rPr>
          <w:spacing w:val="-16"/>
          <w:lang w:val="et-EE"/>
        </w:rPr>
        <w:t xml:space="preserve"> </w:t>
      </w:r>
      <w:r w:rsidRPr="0011399B">
        <w:rPr>
          <w:lang w:val="et-EE"/>
        </w:rPr>
        <w:t>aadress:</w:t>
      </w:r>
      <w:r w:rsidRPr="0011399B">
        <w:rPr>
          <w:lang w:val="et-EE"/>
        </w:rPr>
        <w:tab/>
      </w:r>
      <w:r w:rsidR="00577CD1" w:rsidRPr="0011399B">
        <w:rPr>
          <w:lang w:val="et-EE"/>
        </w:rPr>
        <w:t>Marja 4d, 10617 Tallinn</w:t>
      </w:r>
    </w:p>
    <w:p w14:paraId="6EDD2BFA" w14:textId="77777777" w:rsidR="00976B3D" w:rsidRPr="0011399B" w:rsidRDefault="00976B3D" w:rsidP="00976B3D">
      <w:pPr>
        <w:pStyle w:val="BodyText"/>
        <w:tabs>
          <w:tab w:val="left" w:pos="4364"/>
        </w:tabs>
        <w:rPr>
          <w:lang w:val="et-EE"/>
        </w:rPr>
      </w:pPr>
      <w:r w:rsidRPr="0011399B">
        <w:rPr>
          <w:w w:val="95"/>
          <w:lang w:val="et-EE"/>
        </w:rPr>
        <w:t>telefoninumber</w:t>
      </w:r>
      <w:r w:rsidRPr="0011399B">
        <w:rPr>
          <w:w w:val="95"/>
          <w:lang w:val="et-EE"/>
        </w:rPr>
        <w:tab/>
      </w:r>
      <w:r w:rsidR="008B10D0" w:rsidRPr="008B10D0">
        <w:rPr>
          <w:lang w:val="et-EE"/>
        </w:rPr>
        <w:t>611 2903</w:t>
      </w:r>
    </w:p>
    <w:p w14:paraId="35ED16B3" w14:textId="77777777" w:rsidR="00976B3D" w:rsidRPr="008B10D0" w:rsidRDefault="00976B3D" w:rsidP="00976B3D">
      <w:pPr>
        <w:pStyle w:val="BodyText"/>
        <w:tabs>
          <w:tab w:val="left" w:pos="4364"/>
        </w:tabs>
        <w:rPr>
          <w:lang w:val="sv-SE"/>
        </w:rPr>
      </w:pPr>
      <w:r w:rsidRPr="0011399B">
        <w:rPr>
          <w:w w:val="95"/>
          <w:lang w:val="et-EE"/>
        </w:rPr>
        <w:t>e-post:</w:t>
      </w:r>
      <w:r w:rsidRPr="0011399B">
        <w:rPr>
          <w:w w:val="95"/>
          <w:lang w:val="et-EE"/>
        </w:rPr>
        <w:tab/>
      </w:r>
      <w:r w:rsidR="008B10D0" w:rsidRPr="008B10D0">
        <w:rPr>
          <w:lang w:val="sv-SE"/>
        </w:rPr>
        <w:t>tarmo.pauklin@klab.ee</w:t>
      </w:r>
    </w:p>
    <w:p w14:paraId="638C94B0" w14:textId="77777777" w:rsidR="00976B3D" w:rsidRPr="0011399B" w:rsidRDefault="00976B3D" w:rsidP="00976B3D">
      <w:pPr>
        <w:pStyle w:val="BodyText"/>
        <w:tabs>
          <w:tab w:val="left" w:pos="4364"/>
        </w:tabs>
        <w:rPr>
          <w:lang w:val="et-EE"/>
        </w:rPr>
      </w:pPr>
      <w:r w:rsidRPr="0011399B">
        <w:rPr>
          <w:w w:val="95"/>
          <w:lang w:val="et-EE"/>
        </w:rPr>
        <w:t>allkiri:</w:t>
      </w:r>
      <w:r w:rsidRPr="0011399B">
        <w:rPr>
          <w:w w:val="95"/>
          <w:lang w:val="et-EE"/>
        </w:rPr>
        <w:tab/>
      </w:r>
      <w:r w:rsidRPr="0011399B">
        <w:rPr>
          <w:lang w:val="et-EE"/>
        </w:rPr>
        <w:t>...........................................................</w:t>
      </w:r>
    </w:p>
    <w:p w14:paraId="2330FE9A" w14:textId="77777777" w:rsidR="00976B3D" w:rsidRPr="0011399B" w:rsidRDefault="00976B3D">
      <w:pPr>
        <w:pStyle w:val="BodyText"/>
        <w:tabs>
          <w:tab w:val="left" w:pos="4364"/>
        </w:tabs>
        <w:spacing w:before="142"/>
        <w:rPr>
          <w:lang w:val="et-EE"/>
        </w:rPr>
      </w:pPr>
    </w:p>
    <w:p w14:paraId="29A42B8B" w14:textId="77777777" w:rsidR="00A0249A" w:rsidRPr="0011399B" w:rsidRDefault="00A0249A">
      <w:pPr>
        <w:rPr>
          <w:rFonts w:ascii="Times New Roman" w:eastAsia="Times New Roman" w:hAnsi="Times New Roman" w:cs="Times New Roman"/>
          <w:sz w:val="20"/>
          <w:szCs w:val="20"/>
          <w:lang w:val="et-EE"/>
        </w:rPr>
      </w:pPr>
    </w:p>
    <w:p w14:paraId="1A2745EB" w14:textId="77777777" w:rsidR="00A0249A" w:rsidRPr="0011399B" w:rsidRDefault="002004BB">
      <w:pPr>
        <w:pStyle w:val="Heading1"/>
        <w:numPr>
          <w:ilvl w:val="0"/>
          <w:numId w:val="10"/>
        </w:numPr>
        <w:tabs>
          <w:tab w:val="left" w:pos="357"/>
        </w:tabs>
        <w:spacing w:before="187"/>
        <w:jc w:val="both"/>
        <w:rPr>
          <w:b w:val="0"/>
          <w:bCs w:val="0"/>
          <w:lang w:val="et-EE"/>
        </w:rPr>
      </w:pPr>
      <w:r w:rsidRPr="0011399B">
        <w:rPr>
          <w:lang w:val="et-EE"/>
        </w:rPr>
        <w:t>UURIMISTÖÖ</w:t>
      </w:r>
      <w:r w:rsidRPr="0011399B">
        <w:rPr>
          <w:spacing w:val="-39"/>
          <w:lang w:val="et-EE"/>
        </w:rPr>
        <w:t xml:space="preserve"> </w:t>
      </w:r>
      <w:r w:rsidRPr="0011399B">
        <w:rPr>
          <w:lang w:val="et-EE"/>
        </w:rPr>
        <w:t>FINANTSEERIMINE</w:t>
      </w:r>
    </w:p>
    <w:p w14:paraId="6FB21AB7" w14:textId="77777777" w:rsidR="00A0249A" w:rsidRPr="0011399B" w:rsidRDefault="00A0249A">
      <w:pPr>
        <w:rPr>
          <w:rFonts w:ascii="Times New Roman" w:eastAsia="Times New Roman" w:hAnsi="Times New Roman" w:cs="Times New Roman"/>
          <w:b/>
          <w:bCs/>
          <w:sz w:val="24"/>
          <w:szCs w:val="24"/>
          <w:lang w:val="et-EE"/>
        </w:rPr>
      </w:pPr>
    </w:p>
    <w:p w14:paraId="1EB7D039" w14:textId="77777777" w:rsidR="00A0249A" w:rsidRPr="0011399B" w:rsidRDefault="002004BB" w:rsidP="000825AF">
      <w:pPr>
        <w:spacing w:line="360" w:lineRule="auto"/>
        <w:ind w:left="113"/>
        <w:jc w:val="both"/>
        <w:rPr>
          <w:rFonts w:ascii="Times New Roman" w:eastAsia="Times New Roman" w:hAnsi="Times New Roman" w:cs="Times New Roman"/>
          <w:sz w:val="24"/>
          <w:szCs w:val="24"/>
          <w:lang w:val="et-EE"/>
        </w:rPr>
      </w:pPr>
      <w:r w:rsidRPr="0011399B">
        <w:rPr>
          <w:rFonts w:ascii="Times New Roman" w:hAnsi="Times New Roman" w:cs="Times New Roman"/>
          <w:b/>
          <w:sz w:val="24"/>
          <w:szCs w:val="24"/>
          <w:lang w:val="et-EE"/>
        </w:rPr>
        <w:t>Allikas:</w:t>
      </w:r>
      <w:r w:rsidR="00D3529D">
        <w:rPr>
          <w:rFonts w:ascii="Times New Roman" w:hAnsi="Times New Roman" w:cs="Times New Roman"/>
          <w:b/>
          <w:spacing w:val="53"/>
          <w:sz w:val="24"/>
          <w:szCs w:val="24"/>
          <w:lang w:val="et-EE"/>
        </w:rPr>
        <w:t xml:space="preserve"> </w:t>
      </w:r>
      <w:r w:rsidR="00577CD1" w:rsidRPr="008B10D0">
        <w:rPr>
          <w:rFonts w:ascii="Times New Roman" w:hAnsi="Times New Roman" w:cs="Times New Roman"/>
          <w:sz w:val="24"/>
          <w:szCs w:val="24"/>
          <w:lang w:val="et-EE"/>
        </w:rPr>
        <w:t>Uurimistöö</w:t>
      </w:r>
      <w:r w:rsidR="008B10D0" w:rsidRPr="008B10D0">
        <w:rPr>
          <w:rFonts w:ascii="Times New Roman" w:hAnsi="Times New Roman" w:cs="Times New Roman"/>
          <w:sz w:val="24"/>
          <w:szCs w:val="24"/>
          <w:lang w:val="et-EE"/>
        </w:rPr>
        <w:t xml:space="preserve">ks vajalikud töötasud on </w:t>
      </w:r>
      <w:r w:rsidR="00577CD1" w:rsidRPr="008B10D0">
        <w:rPr>
          <w:rFonts w:ascii="Times New Roman" w:hAnsi="Times New Roman" w:cs="Times New Roman"/>
          <w:sz w:val="24"/>
          <w:szCs w:val="24"/>
          <w:lang w:val="et-EE"/>
        </w:rPr>
        <w:t>finantseerit</w:t>
      </w:r>
      <w:r w:rsidR="008B10D0" w:rsidRPr="008B10D0">
        <w:rPr>
          <w:rFonts w:ascii="Times New Roman" w:hAnsi="Times New Roman" w:cs="Times New Roman"/>
          <w:sz w:val="24"/>
          <w:szCs w:val="24"/>
          <w:lang w:val="et-EE"/>
        </w:rPr>
        <w:t xml:space="preserve">ud </w:t>
      </w:r>
      <w:r w:rsidR="00577CD1" w:rsidRPr="008B10D0">
        <w:rPr>
          <w:rFonts w:ascii="Times New Roman" w:hAnsi="Times New Roman" w:cs="Times New Roman"/>
          <w:sz w:val="24"/>
          <w:szCs w:val="24"/>
          <w:lang w:val="et-EE"/>
        </w:rPr>
        <w:t>Tartu Ülikooli peremeditsiini ja rahvatervishoiu instituudi baasrahastamise arvelt</w:t>
      </w:r>
      <w:r w:rsidR="008B10D0" w:rsidRPr="008B10D0">
        <w:rPr>
          <w:rFonts w:ascii="Times New Roman" w:hAnsi="Times New Roman" w:cs="Times New Roman"/>
          <w:sz w:val="24"/>
          <w:szCs w:val="24"/>
          <w:lang w:val="et-EE"/>
        </w:rPr>
        <w:t xml:space="preserve"> ja muid kulusid ei ole</w:t>
      </w:r>
      <w:r w:rsidRPr="008B10D0">
        <w:rPr>
          <w:rFonts w:ascii="Times New Roman" w:hAnsi="Times New Roman" w:cs="Times New Roman"/>
          <w:sz w:val="24"/>
          <w:szCs w:val="24"/>
          <w:lang w:val="et-EE"/>
        </w:rPr>
        <w:t>.</w:t>
      </w:r>
    </w:p>
    <w:p w14:paraId="0CBBEA5C" w14:textId="77777777" w:rsidR="00663928" w:rsidRPr="0011399B" w:rsidRDefault="002004BB" w:rsidP="008B10D0">
      <w:pPr>
        <w:spacing w:line="360" w:lineRule="auto"/>
        <w:ind w:left="116" w:right="-46"/>
        <w:rPr>
          <w:lang w:val="et-EE"/>
        </w:rPr>
      </w:pPr>
      <w:r w:rsidRPr="0011399B">
        <w:rPr>
          <w:rFonts w:ascii="Times New Roman" w:eastAsia="Times New Roman" w:hAnsi="Times New Roman" w:cs="Times New Roman"/>
          <w:b/>
          <w:bCs/>
          <w:sz w:val="24"/>
          <w:szCs w:val="24"/>
          <w:lang w:val="et-EE"/>
        </w:rPr>
        <w:lastRenderedPageBreak/>
        <w:t>Uurimistöö</w:t>
      </w:r>
      <w:r w:rsidRPr="0011399B">
        <w:rPr>
          <w:rFonts w:ascii="Times New Roman" w:eastAsia="Times New Roman" w:hAnsi="Times New Roman" w:cs="Times New Roman"/>
          <w:b/>
          <w:bCs/>
          <w:spacing w:val="-10"/>
          <w:sz w:val="24"/>
          <w:szCs w:val="24"/>
          <w:lang w:val="et-EE"/>
        </w:rPr>
        <w:t xml:space="preserve"> </w:t>
      </w:r>
      <w:proofErr w:type="spellStart"/>
      <w:r w:rsidRPr="0011399B">
        <w:rPr>
          <w:rFonts w:ascii="Times New Roman" w:eastAsia="Times New Roman" w:hAnsi="Times New Roman" w:cs="Times New Roman"/>
          <w:b/>
          <w:bCs/>
          <w:sz w:val="24"/>
          <w:szCs w:val="24"/>
          <w:lang w:val="et-EE"/>
        </w:rPr>
        <w:t>üldmaksumus</w:t>
      </w:r>
      <w:proofErr w:type="spellEnd"/>
      <w:r w:rsidRPr="0011399B">
        <w:rPr>
          <w:rFonts w:ascii="Times New Roman" w:eastAsia="Times New Roman" w:hAnsi="Times New Roman" w:cs="Times New Roman"/>
          <w:b/>
          <w:bCs/>
          <w:sz w:val="24"/>
          <w:szCs w:val="24"/>
          <w:lang w:val="et-EE"/>
        </w:rPr>
        <w:t>,</w:t>
      </w:r>
      <w:r w:rsidRPr="0011399B">
        <w:rPr>
          <w:rFonts w:ascii="Times New Roman" w:eastAsia="Times New Roman" w:hAnsi="Times New Roman" w:cs="Times New Roman"/>
          <w:b/>
          <w:bCs/>
          <w:spacing w:val="-9"/>
          <w:sz w:val="24"/>
          <w:szCs w:val="24"/>
          <w:lang w:val="et-EE"/>
        </w:rPr>
        <w:t xml:space="preserve"> </w:t>
      </w:r>
      <w:r w:rsidRPr="0011399B">
        <w:rPr>
          <w:rFonts w:ascii="Times New Roman" w:eastAsia="Times New Roman" w:hAnsi="Times New Roman" w:cs="Times New Roman"/>
          <w:b/>
          <w:bCs/>
          <w:sz w:val="24"/>
          <w:szCs w:val="24"/>
          <w:lang w:val="et-EE"/>
        </w:rPr>
        <w:t>sh</w:t>
      </w:r>
      <w:r w:rsidRPr="0011399B">
        <w:rPr>
          <w:rFonts w:ascii="Times New Roman" w:eastAsia="Times New Roman" w:hAnsi="Times New Roman" w:cs="Times New Roman"/>
          <w:b/>
          <w:bCs/>
          <w:spacing w:val="-9"/>
          <w:sz w:val="24"/>
          <w:szCs w:val="24"/>
          <w:lang w:val="et-EE"/>
        </w:rPr>
        <w:t xml:space="preserve"> </w:t>
      </w:r>
      <w:r w:rsidRPr="0011399B">
        <w:rPr>
          <w:rFonts w:ascii="Times New Roman" w:eastAsia="Times New Roman" w:hAnsi="Times New Roman" w:cs="Times New Roman"/>
          <w:b/>
          <w:bCs/>
          <w:sz w:val="24"/>
          <w:szCs w:val="24"/>
          <w:lang w:val="et-EE"/>
        </w:rPr>
        <w:t>töötasude</w:t>
      </w:r>
      <w:r w:rsidRPr="0011399B">
        <w:rPr>
          <w:rFonts w:ascii="Times New Roman" w:eastAsia="Times New Roman" w:hAnsi="Times New Roman" w:cs="Times New Roman"/>
          <w:b/>
          <w:bCs/>
          <w:spacing w:val="-9"/>
          <w:sz w:val="24"/>
          <w:szCs w:val="24"/>
          <w:lang w:val="et-EE"/>
        </w:rPr>
        <w:t xml:space="preserve"> </w:t>
      </w:r>
      <w:r w:rsidRPr="0011399B">
        <w:rPr>
          <w:rFonts w:ascii="Times New Roman" w:eastAsia="Times New Roman" w:hAnsi="Times New Roman" w:cs="Times New Roman"/>
          <w:b/>
          <w:bCs/>
          <w:sz w:val="24"/>
          <w:szCs w:val="24"/>
          <w:lang w:val="et-EE"/>
        </w:rPr>
        <w:t>jaotus</w:t>
      </w:r>
      <w:r w:rsidRPr="0011399B">
        <w:rPr>
          <w:rFonts w:ascii="Times New Roman" w:eastAsia="Times New Roman" w:hAnsi="Times New Roman" w:cs="Times New Roman"/>
          <w:b/>
          <w:bCs/>
          <w:spacing w:val="-9"/>
          <w:sz w:val="24"/>
          <w:szCs w:val="24"/>
          <w:lang w:val="et-EE"/>
        </w:rPr>
        <w:t xml:space="preserve"> </w:t>
      </w:r>
      <w:r w:rsidRPr="0011399B">
        <w:rPr>
          <w:rFonts w:ascii="Times New Roman" w:eastAsia="Times New Roman" w:hAnsi="Times New Roman" w:cs="Times New Roman"/>
          <w:b/>
          <w:bCs/>
          <w:sz w:val="24"/>
          <w:szCs w:val="24"/>
          <w:lang w:val="et-EE"/>
        </w:rPr>
        <w:t>uuringu</w:t>
      </w:r>
      <w:r w:rsidRPr="0011399B">
        <w:rPr>
          <w:rFonts w:ascii="Times New Roman" w:eastAsia="Times New Roman" w:hAnsi="Times New Roman" w:cs="Times New Roman"/>
          <w:b/>
          <w:bCs/>
          <w:spacing w:val="-10"/>
          <w:sz w:val="24"/>
          <w:szCs w:val="24"/>
          <w:lang w:val="et-EE"/>
        </w:rPr>
        <w:t xml:space="preserve"> </w:t>
      </w:r>
      <w:r w:rsidRPr="0011399B">
        <w:rPr>
          <w:rFonts w:ascii="Times New Roman" w:eastAsia="Times New Roman" w:hAnsi="Times New Roman" w:cs="Times New Roman"/>
          <w:b/>
          <w:bCs/>
          <w:sz w:val="24"/>
          <w:szCs w:val="24"/>
          <w:lang w:val="et-EE"/>
        </w:rPr>
        <w:t>teostajatele</w:t>
      </w:r>
      <w:r w:rsidRPr="0011399B">
        <w:rPr>
          <w:rFonts w:ascii="Times New Roman" w:eastAsia="Times New Roman" w:hAnsi="Times New Roman" w:cs="Times New Roman"/>
          <w:b/>
          <w:bCs/>
          <w:w w:val="99"/>
          <w:sz w:val="24"/>
          <w:szCs w:val="24"/>
          <w:lang w:val="et-EE"/>
        </w:rPr>
        <w:t xml:space="preserve"> </w:t>
      </w:r>
      <w:r w:rsidRPr="0011399B">
        <w:rPr>
          <w:rFonts w:ascii="Times New Roman" w:eastAsia="Times New Roman" w:hAnsi="Times New Roman" w:cs="Times New Roman"/>
          <w:b/>
          <w:bCs/>
          <w:sz w:val="24"/>
          <w:szCs w:val="24"/>
          <w:lang w:val="et-EE"/>
        </w:rPr>
        <w:t>(kellele</w:t>
      </w:r>
      <w:r w:rsidRPr="0011399B">
        <w:rPr>
          <w:rFonts w:ascii="Times New Roman" w:eastAsia="Times New Roman" w:hAnsi="Times New Roman" w:cs="Times New Roman"/>
          <w:b/>
          <w:bCs/>
          <w:spacing w:val="-5"/>
          <w:sz w:val="24"/>
          <w:szCs w:val="24"/>
          <w:lang w:val="et-EE"/>
        </w:rPr>
        <w:t xml:space="preserve"> </w:t>
      </w:r>
      <w:r w:rsidRPr="0011399B">
        <w:rPr>
          <w:rFonts w:ascii="Times New Roman" w:eastAsia="Times New Roman" w:hAnsi="Times New Roman" w:cs="Times New Roman"/>
          <w:b/>
          <w:bCs/>
          <w:sz w:val="24"/>
          <w:szCs w:val="24"/>
          <w:lang w:val="et-EE"/>
        </w:rPr>
        <w:t>ja</w:t>
      </w:r>
      <w:r w:rsidRPr="0011399B">
        <w:rPr>
          <w:rFonts w:ascii="Times New Roman" w:eastAsia="Times New Roman" w:hAnsi="Times New Roman" w:cs="Times New Roman"/>
          <w:b/>
          <w:bCs/>
          <w:spacing w:val="-4"/>
          <w:sz w:val="24"/>
          <w:szCs w:val="24"/>
          <w:lang w:val="et-EE"/>
        </w:rPr>
        <w:t xml:space="preserve"> </w:t>
      </w:r>
      <w:r w:rsidRPr="0011399B">
        <w:rPr>
          <w:rFonts w:ascii="Times New Roman" w:eastAsia="Times New Roman" w:hAnsi="Times New Roman" w:cs="Times New Roman"/>
          <w:b/>
          <w:bCs/>
          <w:sz w:val="24"/>
          <w:szCs w:val="24"/>
          <w:lang w:val="et-EE"/>
        </w:rPr>
        <w:t>millises</w:t>
      </w:r>
      <w:r w:rsidRPr="0011399B">
        <w:rPr>
          <w:rFonts w:ascii="Times New Roman" w:eastAsia="Times New Roman" w:hAnsi="Times New Roman" w:cs="Times New Roman"/>
          <w:b/>
          <w:bCs/>
          <w:spacing w:val="-5"/>
          <w:sz w:val="24"/>
          <w:szCs w:val="24"/>
          <w:lang w:val="et-EE"/>
        </w:rPr>
        <w:t xml:space="preserve"> </w:t>
      </w:r>
      <w:r w:rsidRPr="0011399B">
        <w:rPr>
          <w:rFonts w:ascii="Times New Roman" w:eastAsia="Times New Roman" w:hAnsi="Times New Roman" w:cs="Times New Roman"/>
          <w:b/>
          <w:bCs/>
          <w:sz w:val="24"/>
          <w:szCs w:val="24"/>
          <w:lang w:val="et-EE"/>
        </w:rPr>
        <w:t>ulatuses):</w:t>
      </w:r>
      <w:r w:rsidRPr="0011399B">
        <w:rPr>
          <w:rFonts w:ascii="Times New Roman" w:eastAsia="Times New Roman" w:hAnsi="Times New Roman" w:cs="Times New Roman"/>
          <w:b/>
          <w:bCs/>
          <w:spacing w:val="50"/>
          <w:sz w:val="24"/>
          <w:szCs w:val="24"/>
          <w:lang w:val="et-EE"/>
        </w:rPr>
        <w:t xml:space="preserve"> </w:t>
      </w:r>
      <w:r w:rsidR="00577CD1" w:rsidRPr="008B10D0">
        <w:rPr>
          <w:rFonts w:ascii="Times New Roman" w:hAnsi="Times New Roman" w:cs="Times New Roman"/>
          <w:sz w:val="24"/>
          <w:lang w:val="et-EE"/>
        </w:rPr>
        <w:t xml:space="preserve">Uurimistöö </w:t>
      </w:r>
      <w:r w:rsidR="00EF7801">
        <w:rPr>
          <w:rFonts w:ascii="Times New Roman" w:hAnsi="Times New Roman" w:cs="Times New Roman"/>
          <w:sz w:val="24"/>
          <w:lang w:val="et-EE"/>
        </w:rPr>
        <w:t xml:space="preserve">maksumus on tinglikult 0€, kuna selle </w:t>
      </w:r>
      <w:r w:rsidR="00577CD1" w:rsidRPr="008B10D0">
        <w:rPr>
          <w:rFonts w:ascii="Times New Roman" w:hAnsi="Times New Roman" w:cs="Times New Roman"/>
          <w:sz w:val="24"/>
          <w:lang w:val="et-EE"/>
        </w:rPr>
        <w:t xml:space="preserve">raames kellelegi eraldi selle eest tasu ei maksta, sest see toimub kaasatud isikute </w:t>
      </w:r>
      <w:r w:rsidR="003714A0" w:rsidRPr="008B10D0">
        <w:rPr>
          <w:rFonts w:ascii="Times New Roman" w:hAnsi="Times New Roman" w:cs="Times New Roman"/>
          <w:sz w:val="24"/>
          <w:lang w:val="et-EE"/>
        </w:rPr>
        <w:t xml:space="preserve">töölepinguga määratud </w:t>
      </w:r>
      <w:r w:rsidR="00577CD1" w:rsidRPr="008B10D0">
        <w:rPr>
          <w:rFonts w:ascii="Times New Roman" w:hAnsi="Times New Roman" w:cs="Times New Roman"/>
          <w:sz w:val="24"/>
          <w:lang w:val="et-EE"/>
        </w:rPr>
        <w:t>tööülesannete raames.</w:t>
      </w:r>
    </w:p>
    <w:p w14:paraId="201A821F" w14:textId="77777777" w:rsidR="00976B3D" w:rsidRPr="0011399B" w:rsidRDefault="00976B3D" w:rsidP="00577CD1">
      <w:pPr>
        <w:pStyle w:val="BodyText"/>
        <w:ind w:left="0"/>
        <w:rPr>
          <w:lang w:val="et-EE"/>
        </w:rPr>
      </w:pPr>
    </w:p>
    <w:p w14:paraId="33FEA9AB" w14:textId="77777777" w:rsidR="00A0249A" w:rsidRPr="0011399B" w:rsidRDefault="002004BB" w:rsidP="00EF7801">
      <w:pPr>
        <w:pStyle w:val="BodyText"/>
        <w:spacing w:line="360" w:lineRule="auto"/>
        <w:rPr>
          <w:rFonts w:cs="Times New Roman"/>
          <w:lang w:val="et-EE"/>
        </w:rPr>
      </w:pPr>
      <w:r w:rsidRPr="0011399B">
        <w:rPr>
          <w:b/>
          <w:lang w:val="et-EE"/>
        </w:rPr>
        <w:t>Uuritavatele</w:t>
      </w:r>
      <w:r w:rsidRPr="0011399B">
        <w:rPr>
          <w:b/>
          <w:spacing w:val="-13"/>
          <w:lang w:val="et-EE"/>
        </w:rPr>
        <w:t xml:space="preserve"> </w:t>
      </w:r>
      <w:r w:rsidRPr="0011399B">
        <w:rPr>
          <w:b/>
          <w:lang w:val="et-EE"/>
        </w:rPr>
        <w:t>kompensatsiooni</w:t>
      </w:r>
      <w:r w:rsidRPr="0011399B">
        <w:rPr>
          <w:b/>
          <w:spacing w:val="-13"/>
          <w:lang w:val="et-EE"/>
        </w:rPr>
        <w:t xml:space="preserve"> </w:t>
      </w:r>
      <w:r w:rsidRPr="0011399B">
        <w:rPr>
          <w:b/>
          <w:lang w:val="et-EE"/>
        </w:rPr>
        <w:t>maksmine</w:t>
      </w:r>
      <w:r w:rsidRPr="0011399B">
        <w:rPr>
          <w:lang w:val="et-EE"/>
        </w:rPr>
        <w:t>:</w:t>
      </w:r>
      <w:r w:rsidRPr="0011399B">
        <w:rPr>
          <w:spacing w:val="-13"/>
          <w:lang w:val="et-EE"/>
        </w:rPr>
        <w:t xml:space="preserve"> </w:t>
      </w:r>
      <w:r w:rsidRPr="0011399B">
        <w:rPr>
          <w:lang w:val="et-EE"/>
        </w:rPr>
        <w:t>Uuritavate</w:t>
      </w:r>
      <w:r w:rsidR="00DF5077" w:rsidRPr="0011399B">
        <w:rPr>
          <w:lang w:val="et-EE"/>
        </w:rPr>
        <w:t>le</w:t>
      </w:r>
      <w:r w:rsidRPr="0011399B">
        <w:rPr>
          <w:spacing w:val="-13"/>
          <w:lang w:val="et-EE"/>
        </w:rPr>
        <w:t xml:space="preserve"> </w:t>
      </w:r>
      <w:r w:rsidRPr="0011399B">
        <w:rPr>
          <w:lang w:val="et-EE"/>
        </w:rPr>
        <w:t>kompensatsiooni</w:t>
      </w:r>
      <w:r w:rsidRPr="0011399B">
        <w:rPr>
          <w:spacing w:val="-13"/>
          <w:lang w:val="et-EE"/>
        </w:rPr>
        <w:t xml:space="preserve"> </w:t>
      </w:r>
      <w:r w:rsidRPr="0011399B">
        <w:rPr>
          <w:lang w:val="et-EE"/>
        </w:rPr>
        <w:t>ei</w:t>
      </w:r>
      <w:r w:rsidRPr="0011399B">
        <w:rPr>
          <w:spacing w:val="-12"/>
          <w:lang w:val="et-EE"/>
        </w:rPr>
        <w:t xml:space="preserve"> </w:t>
      </w:r>
      <w:r w:rsidRPr="0011399B">
        <w:rPr>
          <w:lang w:val="et-EE"/>
        </w:rPr>
        <w:t>maksta</w:t>
      </w:r>
      <w:r w:rsidR="00EF7801">
        <w:rPr>
          <w:lang w:val="et-EE"/>
        </w:rPr>
        <w:t>, sest kasutatakse vaid registriandmeid</w:t>
      </w:r>
      <w:r w:rsidRPr="0011399B">
        <w:rPr>
          <w:lang w:val="et-EE"/>
        </w:rPr>
        <w:t>.</w:t>
      </w:r>
    </w:p>
    <w:p w14:paraId="4BBFC6C2" w14:textId="77777777" w:rsidR="00A0249A" w:rsidRPr="0011399B" w:rsidRDefault="00A0249A" w:rsidP="000825AF">
      <w:pPr>
        <w:pStyle w:val="BodyText"/>
        <w:rPr>
          <w:rFonts w:cs="Times New Roman"/>
          <w:lang w:val="et-EE"/>
        </w:rPr>
      </w:pPr>
    </w:p>
    <w:p w14:paraId="1738DED0" w14:textId="77777777" w:rsidR="00976B3D" w:rsidRPr="0011399B" w:rsidRDefault="00976B3D">
      <w:pPr>
        <w:rPr>
          <w:rFonts w:ascii="Times New Roman" w:eastAsia="Times New Roman" w:hAnsi="Times New Roman"/>
          <w:b/>
          <w:bCs/>
          <w:sz w:val="24"/>
          <w:szCs w:val="24"/>
          <w:lang w:val="et-EE"/>
        </w:rPr>
      </w:pPr>
    </w:p>
    <w:p w14:paraId="7BC89F56" w14:textId="77777777" w:rsidR="00A0249A" w:rsidRPr="0011399B" w:rsidRDefault="002004BB">
      <w:pPr>
        <w:pStyle w:val="Heading1"/>
        <w:numPr>
          <w:ilvl w:val="0"/>
          <w:numId w:val="6"/>
        </w:numPr>
        <w:tabs>
          <w:tab w:val="left" w:pos="357"/>
        </w:tabs>
        <w:jc w:val="both"/>
        <w:rPr>
          <w:b w:val="0"/>
          <w:bCs w:val="0"/>
          <w:lang w:val="et-EE"/>
        </w:rPr>
      </w:pPr>
      <w:r w:rsidRPr="0011399B">
        <w:rPr>
          <w:lang w:val="et-EE"/>
        </w:rPr>
        <w:t>LÜHIÜLEVAADE</w:t>
      </w:r>
      <w:r w:rsidRPr="0011399B">
        <w:rPr>
          <w:spacing w:val="-15"/>
          <w:lang w:val="et-EE"/>
        </w:rPr>
        <w:t xml:space="preserve"> </w:t>
      </w:r>
      <w:r w:rsidRPr="0011399B">
        <w:rPr>
          <w:lang w:val="et-EE"/>
        </w:rPr>
        <w:t>SIIANI</w:t>
      </w:r>
      <w:r w:rsidRPr="0011399B">
        <w:rPr>
          <w:spacing w:val="-15"/>
          <w:lang w:val="et-EE"/>
        </w:rPr>
        <w:t xml:space="preserve"> </w:t>
      </w:r>
      <w:r w:rsidRPr="0011399B">
        <w:rPr>
          <w:lang w:val="et-EE"/>
        </w:rPr>
        <w:t>SAMAL</w:t>
      </w:r>
      <w:r w:rsidRPr="0011399B">
        <w:rPr>
          <w:spacing w:val="-14"/>
          <w:lang w:val="et-EE"/>
        </w:rPr>
        <w:t xml:space="preserve"> </w:t>
      </w:r>
      <w:r w:rsidRPr="0011399B">
        <w:rPr>
          <w:lang w:val="et-EE"/>
        </w:rPr>
        <w:t>TEEMAL</w:t>
      </w:r>
      <w:r w:rsidRPr="0011399B">
        <w:rPr>
          <w:spacing w:val="-14"/>
          <w:lang w:val="et-EE"/>
        </w:rPr>
        <w:t xml:space="preserve"> </w:t>
      </w:r>
      <w:r w:rsidRPr="0011399B">
        <w:rPr>
          <w:lang w:val="et-EE"/>
        </w:rPr>
        <w:t>LÄBIVIIDUD</w:t>
      </w:r>
      <w:r w:rsidRPr="0011399B">
        <w:rPr>
          <w:spacing w:val="-15"/>
          <w:lang w:val="et-EE"/>
        </w:rPr>
        <w:t xml:space="preserve"> </w:t>
      </w:r>
      <w:r w:rsidRPr="0011399B">
        <w:rPr>
          <w:lang w:val="et-EE"/>
        </w:rPr>
        <w:t>UURIMISTÖÖDEST</w:t>
      </w:r>
    </w:p>
    <w:p w14:paraId="5A9594E9" w14:textId="77777777" w:rsidR="00A0249A" w:rsidRPr="0011399B" w:rsidRDefault="00A0249A">
      <w:pPr>
        <w:spacing w:before="5"/>
        <w:rPr>
          <w:rFonts w:ascii="Times New Roman" w:eastAsia="Times New Roman" w:hAnsi="Times New Roman" w:cs="Times New Roman"/>
          <w:b/>
          <w:bCs/>
          <w:lang w:val="et-EE"/>
        </w:rPr>
      </w:pPr>
    </w:p>
    <w:p w14:paraId="377E936D" w14:textId="77777777" w:rsidR="0058319F" w:rsidRPr="00281573" w:rsidRDefault="002004BB">
      <w:pPr>
        <w:pStyle w:val="BodyText"/>
        <w:spacing w:before="0" w:line="360" w:lineRule="auto"/>
        <w:ind w:right="115"/>
        <w:jc w:val="both"/>
        <w:rPr>
          <w:lang w:val="et-EE"/>
        </w:rPr>
      </w:pPr>
      <w:r w:rsidRPr="0011399B">
        <w:rPr>
          <w:lang w:val="et-EE"/>
        </w:rPr>
        <w:t>Arvukad</w:t>
      </w:r>
      <w:r w:rsidRPr="0011399B">
        <w:rPr>
          <w:spacing w:val="47"/>
          <w:lang w:val="et-EE"/>
        </w:rPr>
        <w:t xml:space="preserve"> </w:t>
      </w:r>
      <w:r w:rsidRPr="0011399B">
        <w:rPr>
          <w:lang w:val="et-EE"/>
        </w:rPr>
        <w:t>uuringud</w:t>
      </w:r>
      <w:r w:rsidRPr="0011399B">
        <w:rPr>
          <w:spacing w:val="48"/>
          <w:lang w:val="et-EE"/>
        </w:rPr>
        <w:t xml:space="preserve"> </w:t>
      </w:r>
      <w:r w:rsidRPr="0011399B">
        <w:rPr>
          <w:lang w:val="et-EE"/>
        </w:rPr>
        <w:t>on</w:t>
      </w:r>
      <w:r w:rsidRPr="0011399B">
        <w:rPr>
          <w:spacing w:val="46"/>
          <w:lang w:val="et-EE"/>
        </w:rPr>
        <w:t xml:space="preserve"> </w:t>
      </w:r>
      <w:r w:rsidRPr="0011399B">
        <w:rPr>
          <w:lang w:val="et-EE"/>
        </w:rPr>
        <w:t>näidanud,</w:t>
      </w:r>
      <w:r w:rsidRPr="0011399B">
        <w:rPr>
          <w:spacing w:val="48"/>
          <w:lang w:val="et-EE"/>
        </w:rPr>
        <w:t xml:space="preserve"> </w:t>
      </w:r>
      <w:r w:rsidR="00423FB5" w:rsidRPr="0011399B">
        <w:rPr>
          <w:lang w:val="et-EE"/>
        </w:rPr>
        <w:t xml:space="preserve">et </w:t>
      </w:r>
      <w:r w:rsidR="003714A0" w:rsidRPr="0011399B">
        <w:rPr>
          <w:lang w:val="et-EE"/>
        </w:rPr>
        <w:t xml:space="preserve">keskkond </w:t>
      </w:r>
      <w:r w:rsidR="0058319F" w:rsidRPr="0011399B">
        <w:rPr>
          <w:lang w:val="et-EE"/>
        </w:rPr>
        <w:t>mõjutab olulisel määral</w:t>
      </w:r>
      <w:r w:rsidR="00A42350" w:rsidRPr="0011399B">
        <w:rPr>
          <w:lang w:val="et-EE"/>
        </w:rPr>
        <w:t xml:space="preserve"> inimeste tervist</w:t>
      </w:r>
      <w:r w:rsidR="0058319F" w:rsidRPr="0011399B">
        <w:rPr>
          <w:lang w:val="et-EE"/>
        </w:rPr>
        <w:t>.</w:t>
      </w:r>
      <w:r w:rsidR="00A42350" w:rsidRPr="0011399B">
        <w:rPr>
          <w:lang w:val="et-EE"/>
        </w:rPr>
        <w:t xml:space="preserve"> Ligi 12.6 miljonit varajast </w:t>
      </w:r>
      <w:r w:rsidR="00A42350" w:rsidRPr="00281573">
        <w:rPr>
          <w:lang w:val="et-EE"/>
        </w:rPr>
        <w:t xml:space="preserve">surma võib igal aastal seostada ebatervisliku </w:t>
      </w:r>
      <w:r w:rsidR="00203FC0" w:rsidRPr="00281573">
        <w:rPr>
          <w:lang w:val="et-EE"/>
        </w:rPr>
        <w:t>elu</w:t>
      </w:r>
      <w:r w:rsidR="00A42350" w:rsidRPr="00281573">
        <w:rPr>
          <w:lang w:val="et-EE"/>
        </w:rPr>
        <w:t>keskkonnaga (</w:t>
      </w:r>
      <w:proofErr w:type="spellStart"/>
      <w:r w:rsidR="00A42350" w:rsidRPr="00281573">
        <w:rPr>
          <w:lang w:val="et-EE"/>
        </w:rPr>
        <w:t>Prüss-Ustün</w:t>
      </w:r>
      <w:proofErr w:type="spellEnd"/>
      <w:r w:rsidR="00A42350" w:rsidRPr="00281573">
        <w:rPr>
          <w:lang w:val="et-EE"/>
        </w:rPr>
        <w:t xml:space="preserve"> jt.,</w:t>
      </w:r>
      <w:r w:rsidR="00712BE5">
        <w:rPr>
          <w:lang w:val="et-EE"/>
        </w:rPr>
        <w:t xml:space="preserve"> </w:t>
      </w:r>
      <w:r w:rsidR="00A42350" w:rsidRPr="00281573">
        <w:rPr>
          <w:lang w:val="et-EE"/>
        </w:rPr>
        <w:t>2016). Keskkonna saastatuse või halbade/äärmuslike keskkonnatingimuste haigestuvad inimesed kroonilistesse haigustesse, nende haigusseisund võib halveneda, tekivad traumad või muud akuutsed terviseprobleemid ning inimesed surevad mõnevõrra varem kui nad oleksid võinud (vt</w:t>
      </w:r>
      <w:r w:rsidR="00A42350" w:rsidRPr="00281573">
        <w:rPr>
          <w:spacing w:val="4"/>
          <w:lang w:val="et-EE"/>
        </w:rPr>
        <w:t xml:space="preserve"> näiteks </w:t>
      </w:r>
      <w:r w:rsidR="00A42350" w:rsidRPr="00281573">
        <w:rPr>
          <w:lang w:val="et-EE"/>
        </w:rPr>
        <w:t>WHO</w:t>
      </w:r>
      <w:r w:rsidR="00BB6C74" w:rsidRPr="00281573">
        <w:rPr>
          <w:lang w:val="et-EE"/>
        </w:rPr>
        <w:t>,</w:t>
      </w:r>
      <w:r w:rsidR="00A42350" w:rsidRPr="00281573">
        <w:rPr>
          <w:spacing w:val="4"/>
          <w:lang w:val="et-EE"/>
        </w:rPr>
        <w:t xml:space="preserve"> </w:t>
      </w:r>
      <w:r w:rsidR="00A42350" w:rsidRPr="00281573">
        <w:rPr>
          <w:lang w:val="et-EE"/>
        </w:rPr>
        <w:t>2013 ülevaadet).</w:t>
      </w:r>
      <w:r w:rsidR="00A848DE">
        <w:rPr>
          <w:lang w:val="et-EE"/>
        </w:rPr>
        <w:t xml:space="preserve"> Niisamuti halvendavad keskkonnategurid sünninäitajaid, mille tagajärjeks on enneaegne sü</w:t>
      </w:r>
      <w:r w:rsidR="00014861">
        <w:rPr>
          <w:lang w:val="et-EE"/>
        </w:rPr>
        <w:t>n</w:t>
      </w:r>
      <w:r w:rsidR="00A848DE">
        <w:rPr>
          <w:lang w:val="et-EE"/>
        </w:rPr>
        <w:t>d ja/või madal sünnikaal (</w:t>
      </w:r>
      <w:proofErr w:type="spellStart"/>
      <w:r w:rsidR="00A848DE">
        <w:rPr>
          <w:lang w:val="et-EE"/>
        </w:rPr>
        <w:t>Bekkar</w:t>
      </w:r>
      <w:proofErr w:type="spellEnd"/>
      <w:r w:rsidR="00A848DE">
        <w:rPr>
          <w:lang w:val="et-EE"/>
        </w:rPr>
        <w:t xml:space="preserve"> et </w:t>
      </w:r>
      <w:proofErr w:type="spellStart"/>
      <w:r w:rsidR="00A848DE">
        <w:rPr>
          <w:lang w:val="et-EE"/>
        </w:rPr>
        <w:t>al</w:t>
      </w:r>
      <w:proofErr w:type="spellEnd"/>
      <w:r w:rsidR="00A848DE">
        <w:rPr>
          <w:lang w:val="et-EE"/>
        </w:rPr>
        <w:t>., 2020).</w:t>
      </w:r>
    </w:p>
    <w:p w14:paraId="0DEA7BD7" w14:textId="77777777" w:rsidR="00BB6C74" w:rsidRPr="0011399B" w:rsidRDefault="002004BB" w:rsidP="00BB6C74">
      <w:pPr>
        <w:pStyle w:val="BodyText"/>
        <w:spacing w:before="120" w:line="360" w:lineRule="auto"/>
        <w:ind w:right="115"/>
        <w:jc w:val="both"/>
        <w:rPr>
          <w:lang w:val="et-EE"/>
        </w:rPr>
      </w:pPr>
      <w:r w:rsidRPr="00281573">
        <w:rPr>
          <w:lang w:val="et-EE"/>
        </w:rPr>
        <w:t>Üks</w:t>
      </w:r>
      <w:r w:rsidRPr="00281573">
        <w:rPr>
          <w:spacing w:val="4"/>
          <w:lang w:val="et-EE"/>
        </w:rPr>
        <w:t xml:space="preserve"> </w:t>
      </w:r>
      <w:r w:rsidRPr="00281573">
        <w:rPr>
          <w:lang w:val="et-EE"/>
        </w:rPr>
        <w:t>oluli</w:t>
      </w:r>
      <w:r w:rsidR="00A42350" w:rsidRPr="00281573">
        <w:rPr>
          <w:lang w:val="et-EE"/>
        </w:rPr>
        <w:t xml:space="preserve">sim </w:t>
      </w:r>
      <w:r w:rsidRPr="00281573">
        <w:rPr>
          <w:lang w:val="et-EE"/>
        </w:rPr>
        <w:t>väliskeskkonnast</w:t>
      </w:r>
      <w:r w:rsidRPr="00281573">
        <w:rPr>
          <w:spacing w:val="-1"/>
          <w:lang w:val="et-EE"/>
        </w:rPr>
        <w:t xml:space="preserve"> </w:t>
      </w:r>
      <w:r w:rsidRPr="00281573">
        <w:rPr>
          <w:lang w:val="et-EE"/>
        </w:rPr>
        <w:t xml:space="preserve">tulenev </w:t>
      </w:r>
      <w:r w:rsidR="00203FC0" w:rsidRPr="00281573">
        <w:rPr>
          <w:lang w:val="et-EE"/>
        </w:rPr>
        <w:t>ohu</w:t>
      </w:r>
      <w:r w:rsidRPr="00281573">
        <w:rPr>
          <w:lang w:val="et-EE"/>
        </w:rPr>
        <w:t>tegur on</w:t>
      </w:r>
      <w:r w:rsidRPr="00281573">
        <w:rPr>
          <w:spacing w:val="-1"/>
          <w:lang w:val="et-EE"/>
        </w:rPr>
        <w:t xml:space="preserve"> </w:t>
      </w:r>
      <w:r w:rsidRPr="00281573">
        <w:rPr>
          <w:lang w:val="et-EE"/>
        </w:rPr>
        <w:t>õhusaaste, mis võib</w:t>
      </w:r>
      <w:r w:rsidRPr="00281573">
        <w:rPr>
          <w:spacing w:val="-1"/>
          <w:lang w:val="et-EE"/>
        </w:rPr>
        <w:t xml:space="preserve"> </w:t>
      </w:r>
      <w:r w:rsidRPr="00281573">
        <w:rPr>
          <w:lang w:val="et-EE"/>
        </w:rPr>
        <w:t>olla nii</w:t>
      </w:r>
      <w:r w:rsidRPr="00281573">
        <w:rPr>
          <w:spacing w:val="-1"/>
          <w:lang w:val="et-EE"/>
        </w:rPr>
        <w:t xml:space="preserve"> </w:t>
      </w:r>
      <w:r w:rsidRPr="00281573">
        <w:rPr>
          <w:lang w:val="et-EE"/>
        </w:rPr>
        <w:t>haiguste tekitaja (näiteks astma</w:t>
      </w:r>
      <w:r w:rsidRPr="00281573">
        <w:rPr>
          <w:w w:val="99"/>
          <w:lang w:val="et-EE"/>
        </w:rPr>
        <w:t xml:space="preserve"> </w:t>
      </w:r>
      <w:r w:rsidRPr="00281573">
        <w:rPr>
          <w:lang w:val="et-EE"/>
        </w:rPr>
        <w:t>kujunemine),</w:t>
      </w:r>
      <w:r w:rsidRPr="00281573">
        <w:rPr>
          <w:spacing w:val="45"/>
          <w:lang w:val="et-EE"/>
        </w:rPr>
        <w:t xml:space="preserve"> </w:t>
      </w:r>
      <w:r w:rsidRPr="00281573">
        <w:rPr>
          <w:lang w:val="et-EE"/>
        </w:rPr>
        <w:t>kui</w:t>
      </w:r>
      <w:r w:rsidRPr="00281573">
        <w:rPr>
          <w:spacing w:val="45"/>
          <w:lang w:val="et-EE"/>
        </w:rPr>
        <w:t xml:space="preserve"> </w:t>
      </w:r>
      <w:r w:rsidRPr="00281573">
        <w:rPr>
          <w:lang w:val="et-EE"/>
        </w:rPr>
        <w:t>ka</w:t>
      </w:r>
      <w:r w:rsidRPr="00281573">
        <w:rPr>
          <w:spacing w:val="45"/>
          <w:lang w:val="et-EE"/>
        </w:rPr>
        <w:t xml:space="preserve"> </w:t>
      </w:r>
      <w:r w:rsidRPr="00281573">
        <w:rPr>
          <w:lang w:val="et-EE"/>
        </w:rPr>
        <w:t>ägestaja</w:t>
      </w:r>
      <w:r w:rsidRPr="00281573">
        <w:rPr>
          <w:spacing w:val="46"/>
          <w:lang w:val="et-EE"/>
        </w:rPr>
        <w:t xml:space="preserve"> </w:t>
      </w:r>
      <w:r w:rsidRPr="00281573">
        <w:rPr>
          <w:lang w:val="et-EE"/>
        </w:rPr>
        <w:t>(näiteks</w:t>
      </w:r>
      <w:r w:rsidRPr="00281573">
        <w:rPr>
          <w:spacing w:val="46"/>
          <w:lang w:val="et-EE"/>
        </w:rPr>
        <w:t xml:space="preserve"> </w:t>
      </w:r>
      <w:r w:rsidRPr="00281573">
        <w:rPr>
          <w:lang w:val="et-EE"/>
        </w:rPr>
        <w:t>astmahoo</w:t>
      </w:r>
      <w:r w:rsidRPr="00281573">
        <w:rPr>
          <w:spacing w:val="46"/>
          <w:lang w:val="et-EE"/>
        </w:rPr>
        <w:t xml:space="preserve"> </w:t>
      </w:r>
      <w:r w:rsidRPr="00281573">
        <w:rPr>
          <w:lang w:val="et-EE"/>
        </w:rPr>
        <w:t>esilekutsumine).</w:t>
      </w:r>
      <w:r w:rsidRPr="00281573">
        <w:rPr>
          <w:spacing w:val="46"/>
          <w:lang w:val="et-EE"/>
        </w:rPr>
        <w:t xml:space="preserve"> </w:t>
      </w:r>
      <w:r w:rsidRPr="00281573">
        <w:rPr>
          <w:lang w:val="et-EE"/>
        </w:rPr>
        <w:t>Välisõhus</w:t>
      </w:r>
      <w:r w:rsidRPr="00281573">
        <w:rPr>
          <w:spacing w:val="45"/>
          <w:lang w:val="et-EE"/>
        </w:rPr>
        <w:t xml:space="preserve"> </w:t>
      </w:r>
      <w:r w:rsidRPr="00281573">
        <w:rPr>
          <w:lang w:val="et-EE"/>
        </w:rPr>
        <w:t>leiduvate</w:t>
      </w:r>
      <w:r w:rsidRPr="00281573">
        <w:rPr>
          <w:w w:val="99"/>
          <w:lang w:val="et-EE"/>
        </w:rPr>
        <w:t xml:space="preserve"> </w:t>
      </w:r>
      <w:r w:rsidRPr="00281573">
        <w:rPr>
          <w:lang w:val="et-EE"/>
        </w:rPr>
        <w:t>saasteainetega,</w:t>
      </w:r>
      <w:r w:rsidRPr="00281573">
        <w:rPr>
          <w:spacing w:val="52"/>
          <w:lang w:val="et-EE"/>
        </w:rPr>
        <w:t xml:space="preserve"> </w:t>
      </w:r>
      <w:r w:rsidRPr="00281573">
        <w:rPr>
          <w:lang w:val="et-EE"/>
        </w:rPr>
        <w:t>millest</w:t>
      </w:r>
      <w:r w:rsidRPr="00281573">
        <w:rPr>
          <w:spacing w:val="51"/>
          <w:lang w:val="et-EE"/>
        </w:rPr>
        <w:t xml:space="preserve"> </w:t>
      </w:r>
      <w:r w:rsidRPr="00281573">
        <w:rPr>
          <w:lang w:val="et-EE"/>
        </w:rPr>
        <w:t>olulisemad</w:t>
      </w:r>
      <w:r w:rsidRPr="00281573">
        <w:rPr>
          <w:spacing w:val="52"/>
          <w:lang w:val="et-EE"/>
        </w:rPr>
        <w:t xml:space="preserve"> </w:t>
      </w:r>
      <w:r w:rsidRPr="00281573">
        <w:rPr>
          <w:lang w:val="et-EE"/>
        </w:rPr>
        <w:t>on</w:t>
      </w:r>
      <w:r w:rsidRPr="00281573">
        <w:rPr>
          <w:spacing w:val="50"/>
          <w:lang w:val="et-EE"/>
        </w:rPr>
        <w:t xml:space="preserve"> </w:t>
      </w:r>
      <w:r w:rsidRPr="00281573">
        <w:rPr>
          <w:lang w:val="et-EE"/>
        </w:rPr>
        <w:t>NO</w:t>
      </w:r>
      <w:r w:rsidRPr="00281573">
        <w:rPr>
          <w:vertAlign w:val="subscript"/>
          <w:lang w:val="et-EE"/>
        </w:rPr>
        <w:t>2</w:t>
      </w:r>
      <w:r w:rsidRPr="00281573">
        <w:rPr>
          <w:lang w:val="et-EE"/>
        </w:rPr>
        <w:t>,</w:t>
      </w:r>
      <w:r w:rsidRPr="00281573">
        <w:rPr>
          <w:spacing w:val="51"/>
          <w:lang w:val="et-EE"/>
        </w:rPr>
        <w:t xml:space="preserve"> </w:t>
      </w:r>
      <w:r w:rsidRPr="00281573">
        <w:rPr>
          <w:lang w:val="et-EE"/>
        </w:rPr>
        <w:t>O</w:t>
      </w:r>
      <w:r w:rsidRPr="00281573">
        <w:rPr>
          <w:vertAlign w:val="subscript"/>
          <w:lang w:val="et-EE"/>
        </w:rPr>
        <w:t>3</w:t>
      </w:r>
      <w:r w:rsidRPr="00281573">
        <w:rPr>
          <w:lang w:val="et-EE"/>
        </w:rPr>
        <w:t>,</w:t>
      </w:r>
      <w:r w:rsidRPr="00281573">
        <w:rPr>
          <w:spacing w:val="50"/>
          <w:lang w:val="et-EE"/>
        </w:rPr>
        <w:t xml:space="preserve"> </w:t>
      </w:r>
      <w:r w:rsidRPr="00281573">
        <w:rPr>
          <w:lang w:val="et-EE"/>
        </w:rPr>
        <w:t>SO</w:t>
      </w:r>
      <w:r w:rsidRPr="00281573">
        <w:rPr>
          <w:vertAlign w:val="subscript"/>
          <w:lang w:val="et-EE"/>
        </w:rPr>
        <w:t>2</w:t>
      </w:r>
      <w:r w:rsidR="00947659" w:rsidRPr="00281573">
        <w:rPr>
          <w:lang w:val="et-EE"/>
        </w:rPr>
        <w:t xml:space="preserve"> ja</w:t>
      </w:r>
      <w:r w:rsidRPr="00281573">
        <w:rPr>
          <w:spacing w:val="51"/>
          <w:lang w:val="et-EE"/>
        </w:rPr>
        <w:t xml:space="preserve"> </w:t>
      </w:r>
      <w:r w:rsidRPr="00281573">
        <w:rPr>
          <w:lang w:val="et-EE"/>
        </w:rPr>
        <w:t>peen</w:t>
      </w:r>
      <w:r w:rsidR="00A42350" w:rsidRPr="00281573">
        <w:rPr>
          <w:lang w:val="et-EE"/>
        </w:rPr>
        <w:t xml:space="preserve">ed </w:t>
      </w:r>
      <w:r w:rsidRPr="00281573">
        <w:rPr>
          <w:lang w:val="et-EE"/>
        </w:rPr>
        <w:t>osakesed</w:t>
      </w:r>
      <w:r w:rsidRPr="00281573">
        <w:rPr>
          <w:spacing w:val="51"/>
          <w:lang w:val="et-EE"/>
        </w:rPr>
        <w:t xml:space="preserve"> </w:t>
      </w:r>
      <w:r w:rsidRPr="00281573">
        <w:rPr>
          <w:lang w:val="et-EE"/>
        </w:rPr>
        <w:t>(PM)</w:t>
      </w:r>
      <w:r w:rsidR="006B578E" w:rsidRPr="00281573">
        <w:rPr>
          <w:lang w:val="et-EE"/>
        </w:rPr>
        <w:t>,</w:t>
      </w:r>
      <w:r w:rsidRPr="00281573">
        <w:rPr>
          <w:spacing w:val="51"/>
          <w:lang w:val="et-EE"/>
        </w:rPr>
        <w:t xml:space="preserve"> </w:t>
      </w:r>
      <w:r w:rsidRPr="00281573">
        <w:rPr>
          <w:lang w:val="et-EE"/>
        </w:rPr>
        <w:t>seostatakse</w:t>
      </w:r>
      <w:r w:rsidRPr="00281573">
        <w:rPr>
          <w:spacing w:val="52"/>
          <w:lang w:val="et-EE"/>
        </w:rPr>
        <w:t xml:space="preserve"> </w:t>
      </w:r>
      <w:r w:rsidRPr="00281573">
        <w:rPr>
          <w:lang w:val="et-EE"/>
        </w:rPr>
        <w:t>nii</w:t>
      </w:r>
      <w:r w:rsidRPr="00281573">
        <w:rPr>
          <w:w w:val="99"/>
          <w:lang w:val="et-EE"/>
        </w:rPr>
        <w:t xml:space="preserve"> </w:t>
      </w:r>
      <w:r w:rsidRPr="00281573">
        <w:rPr>
          <w:lang w:val="et-EE"/>
        </w:rPr>
        <w:t>hingamisteede</w:t>
      </w:r>
      <w:r w:rsidRPr="00281573">
        <w:rPr>
          <w:spacing w:val="22"/>
          <w:lang w:val="et-EE"/>
        </w:rPr>
        <w:t xml:space="preserve"> </w:t>
      </w:r>
      <w:r w:rsidRPr="00281573">
        <w:rPr>
          <w:lang w:val="et-EE"/>
        </w:rPr>
        <w:t>kui</w:t>
      </w:r>
      <w:r w:rsidRPr="00281573">
        <w:rPr>
          <w:spacing w:val="21"/>
          <w:lang w:val="et-EE"/>
        </w:rPr>
        <w:t xml:space="preserve"> </w:t>
      </w:r>
      <w:r w:rsidRPr="00281573">
        <w:rPr>
          <w:lang w:val="et-EE"/>
        </w:rPr>
        <w:t>südame-veresoonkonna</w:t>
      </w:r>
      <w:r w:rsidRPr="00281573">
        <w:rPr>
          <w:spacing w:val="22"/>
          <w:lang w:val="et-EE"/>
        </w:rPr>
        <w:t xml:space="preserve"> </w:t>
      </w:r>
      <w:r w:rsidRPr="00281573">
        <w:rPr>
          <w:lang w:val="et-EE"/>
        </w:rPr>
        <w:t>haiguseid,</w:t>
      </w:r>
      <w:r w:rsidRPr="00281573">
        <w:rPr>
          <w:spacing w:val="22"/>
          <w:lang w:val="et-EE"/>
        </w:rPr>
        <w:t xml:space="preserve"> </w:t>
      </w:r>
      <w:r w:rsidRPr="00281573">
        <w:rPr>
          <w:lang w:val="et-EE"/>
        </w:rPr>
        <w:t>kopsuvähki</w:t>
      </w:r>
      <w:r w:rsidRPr="00281573">
        <w:rPr>
          <w:spacing w:val="21"/>
          <w:lang w:val="et-EE"/>
        </w:rPr>
        <w:t xml:space="preserve"> </w:t>
      </w:r>
      <w:r w:rsidRPr="00281573">
        <w:rPr>
          <w:lang w:val="et-EE"/>
        </w:rPr>
        <w:t>(tegemist</w:t>
      </w:r>
      <w:r w:rsidRPr="00281573">
        <w:rPr>
          <w:spacing w:val="22"/>
          <w:lang w:val="et-EE"/>
        </w:rPr>
        <w:t xml:space="preserve"> </w:t>
      </w:r>
      <w:r w:rsidRPr="00281573">
        <w:rPr>
          <w:lang w:val="et-EE"/>
        </w:rPr>
        <w:t>klass</w:t>
      </w:r>
      <w:r w:rsidRPr="00281573">
        <w:rPr>
          <w:spacing w:val="21"/>
          <w:lang w:val="et-EE"/>
        </w:rPr>
        <w:t xml:space="preserve"> </w:t>
      </w:r>
      <w:r w:rsidRPr="00281573">
        <w:rPr>
          <w:lang w:val="et-EE"/>
        </w:rPr>
        <w:t>A kantserogeeniga),</w:t>
      </w:r>
      <w:r w:rsidRPr="00281573">
        <w:rPr>
          <w:spacing w:val="4"/>
          <w:lang w:val="et-EE"/>
        </w:rPr>
        <w:t xml:space="preserve"> </w:t>
      </w:r>
      <w:r w:rsidRPr="00281573">
        <w:rPr>
          <w:lang w:val="et-EE"/>
        </w:rPr>
        <w:t>enneaegseid</w:t>
      </w:r>
      <w:r w:rsidRPr="00281573">
        <w:rPr>
          <w:spacing w:val="4"/>
          <w:lang w:val="et-EE"/>
        </w:rPr>
        <w:t xml:space="preserve"> </w:t>
      </w:r>
      <w:r w:rsidRPr="00281573">
        <w:rPr>
          <w:lang w:val="et-EE"/>
        </w:rPr>
        <w:t>sünde</w:t>
      </w:r>
      <w:r w:rsidRPr="00281573">
        <w:rPr>
          <w:spacing w:val="4"/>
          <w:lang w:val="et-EE"/>
        </w:rPr>
        <w:t xml:space="preserve"> </w:t>
      </w:r>
      <w:r w:rsidRPr="00281573">
        <w:rPr>
          <w:lang w:val="et-EE"/>
        </w:rPr>
        <w:t>ja</w:t>
      </w:r>
      <w:r w:rsidRPr="00281573">
        <w:rPr>
          <w:spacing w:val="3"/>
          <w:lang w:val="et-EE"/>
        </w:rPr>
        <w:t xml:space="preserve"> </w:t>
      </w:r>
      <w:r w:rsidRPr="00281573">
        <w:rPr>
          <w:lang w:val="et-EE"/>
        </w:rPr>
        <w:t>madalat</w:t>
      </w:r>
      <w:r w:rsidRPr="00281573">
        <w:rPr>
          <w:spacing w:val="5"/>
          <w:lang w:val="et-EE"/>
        </w:rPr>
        <w:t xml:space="preserve"> </w:t>
      </w:r>
      <w:r w:rsidRPr="00281573">
        <w:rPr>
          <w:lang w:val="et-EE"/>
        </w:rPr>
        <w:t>sünnikaalu,</w:t>
      </w:r>
      <w:r w:rsidRPr="00281573">
        <w:rPr>
          <w:spacing w:val="3"/>
          <w:lang w:val="et-EE"/>
        </w:rPr>
        <w:t xml:space="preserve"> </w:t>
      </w:r>
      <w:r w:rsidRPr="00281573">
        <w:rPr>
          <w:lang w:val="et-EE"/>
        </w:rPr>
        <w:t>kui</w:t>
      </w:r>
      <w:r w:rsidRPr="00281573">
        <w:rPr>
          <w:spacing w:val="4"/>
          <w:lang w:val="et-EE"/>
        </w:rPr>
        <w:t xml:space="preserve"> </w:t>
      </w:r>
      <w:r w:rsidRPr="00281573">
        <w:rPr>
          <w:lang w:val="et-EE"/>
        </w:rPr>
        <w:t>ka</w:t>
      </w:r>
      <w:r w:rsidRPr="00281573">
        <w:rPr>
          <w:spacing w:val="3"/>
          <w:lang w:val="et-EE"/>
        </w:rPr>
        <w:t xml:space="preserve"> </w:t>
      </w:r>
      <w:r w:rsidRPr="00281573">
        <w:rPr>
          <w:lang w:val="et-EE"/>
        </w:rPr>
        <w:t>diabeeti,</w:t>
      </w:r>
      <w:r w:rsidRPr="00281573">
        <w:rPr>
          <w:spacing w:val="4"/>
          <w:lang w:val="et-EE"/>
        </w:rPr>
        <w:t xml:space="preserve"> </w:t>
      </w:r>
      <w:r w:rsidRPr="00281573">
        <w:rPr>
          <w:lang w:val="et-EE"/>
        </w:rPr>
        <w:t>dementsust</w:t>
      </w:r>
      <w:r w:rsidRPr="00281573">
        <w:rPr>
          <w:spacing w:val="4"/>
          <w:lang w:val="et-EE"/>
        </w:rPr>
        <w:t xml:space="preserve"> </w:t>
      </w:r>
      <w:r w:rsidRPr="00281573">
        <w:rPr>
          <w:lang w:val="et-EE"/>
        </w:rPr>
        <w:t>jms</w:t>
      </w:r>
      <w:r w:rsidRPr="00281573">
        <w:rPr>
          <w:w w:val="99"/>
          <w:lang w:val="et-EE"/>
        </w:rPr>
        <w:t xml:space="preserve"> </w:t>
      </w:r>
      <w:r w:rsidRPr="00281573">
        <w:rPr>
          <w:lang w:val="et-EE"/>
        </w:rPr>
        <w:t>(WHO</w:t>
      </w:r>
      <w:r w:rsidR="00BB6C74" w:rsidRPr="00281573">
        <w:rPr>
          <w:lang w:val="et-EE"/>
        </w:rPr>
        <w:t>,</w:t>
      </w:r>
      <w:r w:rsidRPr="00281573">
        <w:rPr>
          <w:spacing w:val="59"/>
          <w:lang w:val="et-EE"/>
        </w:rPr>
        <w:t xml:space="preserve"> </w:t>
      </w:r>
      <w:r w:rsidRPr="00281573">
        <w:rPr>
          <w:lang w:val="et-EE"/>
        </w:rPr>
        <w:t>2013).</w:t>
      </w:r>
    </w:p>
    <w:p w14:paraId="779DA644" w14:textId="77777777" w:rsidR="006A5FEE" w:rsidRPr="0011399B" w:rsidRDefault="00BB6C74" w:rsidP="00BB6C74">
      <w:pPr>
        <w:pStyle w:val="BodyText"/>
        <w:spacing w:before="120" w:line="360" w:lineRule="auto"/>
        <w:ind w:right="115"/>
        <w:jc w:val="both"/>
        <w:rPr>
          <w:lang w:val="et-EE" w:eastAsia="et-EE"/>
        </w:rPr>
      </w:pPr>
      <w:r w:rsidRPr="00281573">
        <w:rPr>
          <w:lang w:val="et-EE" w:eastAsia="et-EE"/>
        </w:rPr>
        <w:t xml:space="preserve">Õhusaaste puhul on oluline nii pikaajalise ekspositsioon kõrgetele saasteainete sisaldustele kui ka lühiajalised väga kõrge saastetasemega episoodid, millel võib olla akuutne mõju (näiteks </w:t>
      </w:r>
      <w:proofErr w:type="spellStart"/>
      <w:r w:rsidRPr="00281573">
        <w:rPr>
          <w:lang w:val="et-EE" w:eastAsia="et-EE"/>
        </w:rPr>
        <w:t>Achilleos</w:t>
      </w:r>
      <w:proofErr w:type="spellEnd"/>
      <w:r w:rsidRPr="00281573">
        <w:rPr>
          <w:lang w:val="et-EE" w:eastAsia="et-EE"/>
        </w:rPr>
        <w:t xml:space="preserve"> jt., 2015 ülevaade uuringutest). Sellised väga kõrged peente osakeste kontsentratsi</w:t>
      </w:r>
      <w:r w:rsidR="00203FC0" w:rsidRPr="00281573">
        <w:rPr>
          <w:lang w:val="et-EE" w:eastAsia="et-EE"/>
        </w:rPr>
        <w:softHyphen/>
      </w:r>
      <w:r w:rsidRPr="00281573">
        <w:rPr>
          <w:lang w:val="et-EE" w:eastAsia="et-EE"/>
        </w:rPr>
        <w:t>oonid võivad kaasa</w:t>
      </w:r>
      <w:r w:rsidRPr="0011399B">
        <w:rPr>
          <w:lang w:val="et-EE" w:eastAsia="et-EE"/>
        </w:rPr>
        <w:t xml:space="preserve"> tuua akuutsete tervisemõjude ilmnemise – kroonilised haigel tekib </w:t>
      </w:r>
      <w:r w:rsidR="000C2785">
        <w:rPr>
          <w:lang w:val="et-EE" w:eastAsia="et-EE"/>
        </w:rPr>
        <w:t xml:space="preserve">näiteks </w:t>
      </w:r>
      <w:r w:rsidRPr="0011399B">
        <w:rPr>
          <w:lang w:val="et-EE" w:eastAsia="et-EE"/>
        </w:rPr>
        <w:t>infarkt. Õhusaaste episoodide kujunemisel on väga olulised nii emissioonid (kui palju saasteaineid tekib) kui ka hajumistingimused (kas saasteained hajuvad kõrgematesse õhukihtidesse, ümbruskonda või jäävad maapinna lähedale). Kõrge õhusaaste tasemega episoodid ilmnevad kõrgete emissioonide ja inversiooni</w:t>
      </w:r>
      <w:r w:rsidR="000C2785">
        <w:rPr>
          <w:lang w:val="et-EE" w:eastAsia="et-EE"/>
        </w:rPr>
        <w:t xml:space="preserve"> </w:t>
      </w:r>
      <w:r w:rsidRPr="0011399B">
        <w:rPr>
          <w:lang w:val="et-EE" w:eastAsia="et-EE"/>
        </w:rPr>
        <w:t>koosmõjul maapinna</w:t>
      </w:r>
      <w:r w:rsidRPr="0011399B">
        <w:rPr>
          <w:lang w:val="et-EE" w:eastAsia="et-EE"/>
        </w:rPr>
        <w:softHyphen/>
        <w:t xml:space="preserve">lähedastes õhukihtides. Eeskätt ilmneb tugev ja püsiv inversioon meil talvel külma ilmaga, millal lühike </w:t>
      </w:r>
      <w:r w:rsidRPr="0011399B">
        <w:rPr>
          <w:lang w:val="et-EE" w:eastAsia="et-EE"/>
        </w:rPr>
        <w:lastRenderedPageBreak/>
        <w:t xml:space="preserve">päevane päikesepaiste ei suuda lõhkuda öösel kujunenud inversiooni. Samal ajal on tänu külmale </w:t>
      </w:r>
      <w:r w:rsidR="000C2785" w:rsidRPr="0011399B">
        <w:rPr>
          <w:lang w:val="et-EE" w:eastAsia="et-EE"/>
        </w:rPr>
        <w:t>kohtkütte</w:t>
      </w:r>
      <w:r w:rsidR="000C2785">
        <w:rPr>
          <w:lang w:val="et-EE" w:eastAsia="et-EE"/>
        </w:rPr>
        <w:t xml:space="preserve"> heitme</w:t>
      </w:r>
      <w:r w:rsidRPr="0011399B">
        <w:rPr>
          <w:lang w:val="et-EE" w:eastAsia="et-EE"/>
        </w:rPr>
        <w:t xml:space="preserve">d kõrged </w:t>
      </w:r>
      <w:r w:rsidRPr="00281573">
        <w:rPr>
          <w:lang w:val="et-EE" w:eastAsia="et-EE"/>
        </w:rPr>
        <w:t xml:space="preserve">tänu intensiivsele ahiküttele. Teisalt </w:t>
      </w:r>
      <w:r w:rsidR="000C2785" w:rsidRPr="00281573">
        <w:rPr>
          <w:lang w:val="et-EE" w:eastAsia="et-EE"/>
        </w:rPr>
        <w:t xml:space="preserve">on </w:t>
      </w:r>
      <w:r w:rsidRPr="00281573">
        <w:rPr>
          <w:lang w:val="et-EE" w:eastAsia="et-EE"/>
        </w:rPr>
        <w:t xml:space="preserve">peente osakeste </w:t>
      </w:r>
      <w:r w:rsidRPr="00F32679">
        <w:rPr>
          <w:lang w:val="et-EE" w:eastAsia="et-EE"/>
        </w:rPr>
        <w:t xml:space="preserve">episoodid tekitatud kevadisest teetolmust (Meister jt., 2012) ning suurtest metsatulekahjudest </w:t>
      </w:r>
      <w:r w:rsidR="000C2785" w:rsidRPr="00F32679">
        <w:rPr>
          <w:lang w:val="et-EE" w:eastAsia="et-EE"/>
        </w:rPr>
        <w:t>(</w:t>
      </w:r>
      <w:r w:rsidR="00F32679" w:rsidRPr="00F32679">
        <w:rPr>
          <w:lang w:val="et-EE" w:eastAsia="et-EE"/>
        </w:rPr>
        <w:t>Reid</w:t>
      </w:r>
      <w:r w:rsidR="000C2785" w:rsidRPr="00F32679">
        <w:rPr>
          <w:lang w:val="et-EE" w:eastAsia="et-EE"/>
        </w:rPr>
        <w:t xml:space="preserve"> </w:t>
      </w:r>
      <w:r w:rsidR="006B578E" w:rsidRPr="00F32679">
        <w:rPr>
          <w:lang w:val="et-EE" w:eastAsia="et-EE"/>
        </w:rPr>
        <w:t>jt</w:t>
      </w:r>
      <w:r w:rsidR="000C2785" w:rsidRPr="00F32679">
        <w:rPr>
          <w:lang w:val="et-EE" w:eastAsia="et-EE"/>
        </w:rPr>
        <w:t>.</w:t>
      </w:r>
      <w:r w:rsidR="006B578E" w:rsidRPr="00F32679">
        <w:rPr>
          <w:lang w:val="et-EE" w:eastAsia="et-EE"/>
        </w:rPr>
        <w:t>,</w:t>
      </w:r>
      <w:r w:rsidR="000C2785" w:rsidRPr="00F32679">
        <w:rPr>
          <w:lang w:val="et-EE" w:eastAsia="et-EE"/>
        </w:rPr>
        <w:t xml:space="preserve"> 20</w:t>
      </w:r>
      <w:r w:rsidR="00F32679" w:rsidRPr="00F32679">
        <w:rPr>
          <w:lang w:val="et-EE" w:eastAsia="et-EE"/>
        </w:rPr>
        <w:t>16</w:t>
      </w:r>
      <w:r w:rsidRPr="00F32679">
        <w:rPr>
          <w:lang w:val="et-EE" w:eastAsia="et-EE"/>
        </w:rPr>
        <w:t xml:space="preserve">). Viimaste aastate õhusaaste seireandmed on näidanud </w:t>
      </w:r>
      <w:r w:rsidR="00203FC0" w:rsidRPr="00F32679">
        <w:rPr>
          <w:lang w:val="et-EE" w:eastAsia="et-EE"/>
        </w:rPr>
        <w:t xml:space="preserve">Eestis </w:t>
      </w:r>
      <w:r w:rsidRPr="00F32679">
        <w:rPr>
          <w:lang w:val="et-EE" w:eastAsia="et-EE"/>
        </w:rPr>
        <w:t>eriti kõrgeid PM</w:t>
      </w:r>
      <w:r w:rsidRPr="00F32679">
        <w:rPr>
          <w:vertAlign w:val="subscript"/>
          <w:lang w:val="et-EE" w:eastAsia="et-EE"/>
        </w:rPr>
        <w:t>10</w:t>
      </w:r>
      <w:r w:rsidRPr="00F32679">
        <w:rPr>
          <w:lang w:val="et-EE" w:eastAsia="et-EE"/>
        </w:rPr>
        <w:t xml:space="preserve"> sisaldusi </w:t>
      </w:r>
      <w:r w:rsidR="006A5FEE" w:rsidRPr="00F32679">
        <w:rPr>
          <w:lang w:val="et-EE" w:eastAsia="et-EE"/>
        </w:rPr>
        <w:t>märtsis/</w:t>
      </w:r>
      <w:r w:rsidRPr="00F32679">
        <w:rPr>
          <w:lang w:val="et-EE" w:eastAsia="et-EE"/>
        </w:rPr>
        <w:t>aprillis (Saare jt., 2019), kui lumi on sulanud ning tänavad on kuivanud. Sellised episoodid on põhjustatud eelkõige</w:t>
      </w:r>
      <w:r w:rsidRPr="0011399B">
        <w:rPr>
          <w:lang w:val="et-EE" w:eastAsia="et-EE"/>
        </w:rPr>
        <w:t xml:space="preserve"> talve jooksul naastrehvide tekitatud ja </w:t>
      </w:r>
      <w:proofErr w:type="spellStart"/>
      <w:r w:rsidRPr="0011399B">
        <w:rPr>
          <w:lang w:val="et-EE" w:eastAsia="et-EE"/>
        </w:rPr>
        <w:t>sadenenud</w:t>
      </w:r>
      <w:proofErr w:type="spellEnd"/>
      <w:r w:rsidRPr="0011399B">
        <w:rPr>
          <w:lang w:val="et-EE" w:eastAsia="et-EE"/>
        </w:rPr>
        <w:t xml:space="preserve"> teetolmu uuesti õhku paiskamisel. </w:t>
      </w:r>
      <w:r w:rsidR="00F251EB">
        <w:rPr>
          <w:lang w:val="et-EE" w:eastAsia="et-EE"/>
        </w:rPr>
        <w:t>Õhusaaste mõju suremusele ja sünninäitajatele Eestis oleme näidanud mitmetes uuringutes (</w:t>
      </w:r>
      <w:proofErr w:type="spellStart"/>
      <w:r w:rsidR="00F251EB">
        <w:rPr>
          <w:lang w:val="et-EE" w:eastAsia="et-EE"/>
        </w:rPr>
        <w:t>Olstrup</w:t>
      </w:r>
      <w:proofErr w:type="spellEnd"/>
      <w:r w:rsidR="00F251EB">
        <w:rPr>
          <w:lang w:val="et-EE" w:eastAsia="et-EE"/>
        </w:rPr>
        <w:t xml:space="preserve"> et </w:t>
      </w:r>
      <w:proofErr w:type="spellStart"/>
      <w:r w:rsidR="00F251EB">
        <w:rPr>
          <w:lang w:val="et-EE" w:eastAsia="et-EE"/>
        </w:rPr>
        <w:t>al</w:t>
      </w:r>
      <w:proofErr w:type="spellEnd"/>
      <w:r w:rsidR="00F251EB">
        <w:rPr>
          <w:lang w:val="et-EE" w:eastAsia="et-EE"/>
        </w:rPr>
        <w:t xml:space="preserve">., 2022; </w:t>
      </w:r>
      <w:proofErr w:type="spellStart"/>
      <w:r w:rsidR="00F251EB">
        <w:rPr>
          <w:lang w:val="et-EE" w:eastAsia="et-EE"/>
        </w:rPr>
        <w:t>Dahal</w:t>
      </w:r>
      <w:proofErr w:type="spellEnd"/>
      <w:r w:rsidR="00F251EB">
        <w:rPr>
          <w:lang w:val="et-EE" w:eastAsia="et-EE"/>
        </w:rPr>
        <w:t xml:space="preserve"> et </w:t>
      </w:r>
      <w:proofErr w:type="spellStart"/>
      <w:r w:rsidR="00F251EB">
        <w:rPr>
          <w:lang w:val="et-EE" w:eastAsia="et-EE"/>
        </w:rPr>
        <w:t>al</w:t>
      </w:r>
      <w:proofErr w:type="spellEnd"/>
      <w:r w:rsidR="00F251EB">
        <w:rPr>
          <w:lang w:val="et-EE" w:eastAsia="et-EE"/>
        </w:rPr>
        <w:t>., 2022).</w:t>
      </w:r>
    </w:p>
    <w:p w14:paraId="7600839F" w14:textId="77777777" w:rsidR="0011399B" w:rsidRDefault="006A5FEE" w:rsidP="00BB6C74">
      <w:pPr>
        <w:pStyle w:val="BodyText"/>
        <w:spacing w:before="120" w:line="360" w:lineRule="auto"/>
        <w:ind w:right="115"/>
        <w:jc w:val="both"/>
        <w:rPr>
          <w:lang w:val="et-EE" w:eastAsia="et-EE"/>
        </w:rPr>
      </w:pPr>
      <w:r w:rsidRPr="0011399B">
        <w:rPr>
          <w:lang w:val="et-EE" w:eastAsia="et-EE"/>
        </w:rPr>
        <w:t xml:space="preserve">Kuigi õhusaaste akuutsete tervisemõjude aeg-ridade uuringute hulk väga suur, on </w:t>
      </w:r>
      <w:r w:rsidR="002A203F" w:rsidRPr="0011399B">
        <w:rPr>
          <w:lang w:val="et-EE" w:eastAsia="et-EE"/>
        </w:rPr>
        <w:t>mitmed küsimused nagu saasteainete omavahelised seosed tervisemõjude tekkel, erinevate saasteallikate mõju</w:t>
      </w:r>
      <w:r w:rsidR="00203FC0">
        <w:rPr>
          <w:lang w:val="et-EE" w:eastAsia="et-EE"/>
        </w:rPr>
        <w:t xml:space="preserve"> </w:t>
      </w:r>
      <w:r w:rsidR="00203FC0" w:rsidRPr="00281573">
        <w:rPr>
          <w:lang w:val="et-EE" w:eastAsia="et-EE"/>
        </w:rPr>
        <w:t>tervi</w:t>
      </w:r>
      <w:r w:rsidR="0011399B" w:rsidRPr="00281573">
        <w:rPr>
          <w:lang w:val="et-EE" w:eastAsia="et-EE"/>
        </w:rPr>
        <w:t>semõjude tekkele</w:t>
      </w:r>
      <w:r w:rsidR="002A203F" w:rsidRPr="00281573">
        <w:rPr>
          <w:lang w:val="et-EE" w:eastAsia="et-EE"/>
        </w:rPr>
        <w:t xml:space="preserve">, interaktsioon ilmastikutingimustega jne </w:t>
      </w:r>
      <w:r w:rsidRPr="00281573">
        <w:rPr>
          <w:lang w:val="et-EE" w:eastAsia="et-EE"/>
        </w:rPr>
        <w:t xml:space="preserve">endiselt ebaselged. </w:t>
      </w:r>
      <w:r w:rsidR="0011399B" w:rsidRPr="00281573">
        <w:rPr>
          <w:lang w:val="et-EE" w:eastAsia="et-EE"/>
        </w:rPr>
        <w:t xml:space="preserve">Õhusaaste tervisemõjusid võimendavad omakorda kliimamuutused (vt näiteks Orru jt., </w:t>
      </w:r>
      <w:r w:rsidR="0011399B" w:rsidRPr="00281573">
        <w:rPr>
          <w:lang w:val="et-EE" w:eastAsia="et-EE"/>
        </w:rPr>
        <w:t>201</w:t>
      </w:r>
      <w:r w:rsidR="00281573" w:rsidRPr="00281573">
        <w:rPr>
          <w:lang w:val="et-EE" w:eastAsia="et-EE"/>
        </w:rPr>
        <w:t>7</w:t>
      </w:r>
      <w:r w:rsidR="0011399B" w:rsidRPr="00281573">
        <w:rPr>
          <w:lang w:val="et-EE" w:eastAsia="et-EE"/>
        </w:rPr>
        <w:t xml:space="preserve"> ülevaadet), mille tõttu võivad tulevikus halveneda nii õhusaaste hajumistingimused kui suuren</w:t>
      </w:r>
      <w:r w:rsidR="00203FC0" w:rsidRPr="00281573">
        <w:rPr>
          <w:lang w:val="et-EE" w:eastAsia="et-EE"/>
        </w:rPr>
        <w:t>eda maapinnalähedase</w:t>
      </w:r>
      <w:r w:rsidR="00203FC0">
        <w:rPr>
          <w:lang w:val="et-EE" w:eastAsia="et-EE"/>
        </w:rPr>
        <w:t xml:space="preserve"> osooni teke</w:t>
      </w:r>
      <w:r w:rsidR="0011399B">
        <w:rPr>
          <w:lang w:val="et-EE" w:eastAsia="et-EE"/>
        </w:rPr>
        <w:t>.</w:t>
      </w:r>
    </w:p>
    <w:p w14:paraId="0CC673F5" w14:textId="4138F420" w:rsidR="000C2785" w:rsidRPr="00712BE5" w:rsidRDefault="0011399B" w:rsidP="00BB6C74">
      <w:pPr>
        <w:pStyle w:val="BodyText"/>
        <w:spacing w:before="120" w:line="360" w:lineRule="auto"/>
        <w:ind w:right="115"/>
        <w:jc w:val="both"/>
        <w:rPr>
          <w:lang w:val="et-EE" w:eastAsia="et-EE"/>
        </w:rPr>
      </w:pPr>
      <w:r>
        <w:rPr>
          <w:lang w:val="et-EE" w:eastAsia="et-EE"/>
        </w:rPr>
        <w:t>Ent negatiivse</w:t>
      </w:r>
      <w:r w:rsidR="006101A9">
        <w:rPr>
          <w:lang w:val="et-EE" w:eastAsia="et-EE"/>
        </w:rPr>
        <w:t>t</w:t>
      </w:r>
      <w:r>
        <w:rPr>
          <w:lang w:val="et-EE" w:eastAsia="et-EE"/>
        </w:rPr>
        <w:t xml:space="preserve"> tervisemõju omavad ka k</w:t>
      </w:r>
      <w:r w:rsidR="006A5FEE" w:rsidRPr="0011399B">
        <w:rPr>
          <w:lang w:val="et-EE" w:eastAsia="et-EE"/>
        </w:rPr>
        <w:t>liimamuutused</w:t>
      </w:r>
      <w:r>
        <w:rPr>
          <w:lang w:val="et-EE" w:eastAsia="et-EE"/>
        </w:rPr>
        <w:t xml:space="preserve"> ja nendega seotud sagenevad äärmuslikud ilmaolud. Peamisteks </w:t>
      </w:r>
      <w:r w:rsidRPr="00281573">
        <w:rPr>
          <w:lang w:val="et-EE" w:eastAsia="et-EE"/>
        </w:rPr>
        <w:t xml:space="preserve">tervisemõju omavateks äärmuslikeks ilmaoludeks on tavapärasest kõrgemad või madalamad õhutemperatuurid. Liiga kõrge </w:t>
      </w:r>
      <w:r w:rsidRPr="00281573">
        <w:rPr>
          <w:lang w:val="et-EE" w:eastAsia="et-EE"/>
        </w:rPr>
        <w:t>või madal välisõhu temperatuur on konsensuslikult seostatud suurenenud suremuse riskiga paljudes uuringutes erinev</w:t>
      </w:r>
      <w:r w:rsidR="00203FC0" w:rsidRPr="00281573">
        <w:rPr>
          <w:lang w:val="et-EE" w:eastAsia="et-EE"/>
        </w:rPr>
        <w:t>ates klimaatilistes tingimustes</w:t>
      </w:r>
      <w:r w:rsidRPr="00281573">
        <w:rPr>
          <w:lang w:val="et-EE" w:eastAsia="et-EE"/>
        </w:rPr>
        <w:t xml:space="preserve"> (</w:t>
      </w:r>
      <w:proofErr w:type="spellStart"/>
      <w:r w:rsidRPr="00281573">
        <w:rPr>
          <w:lang w:val="et-EE" w:eastAsia="et-EE"/>
        </w:rPr>
        <w:t>Gasparrini</w:t>
      </w:r>
      <w:proofErr w:type="spellEnd"/>
      <w:r w:rsidRPr="00281573">
        <w:rPr>
          <w:lang w:val="et-EE" w:eastAsia="et-EE"/>
        </w:rPr>
        <w:t xml:space="preserve"> et </w:t>
      </w:r>
      <w:proofErr w:type="spellStart"/>
      <w:r w:rsidRPr="00281573">
        <w:rPr>
          <w:lang w:val="et-EE" w:eastAsia="et-EE"/>
        </w:rPr>
        <w:t>al</w:t>
      </w:r>
      <w:proofErr w:type="spellEnd"/>
      <w:r w:rsidRPr="00281573">
        <w:rPr>
          <w:lang w:val="et-EE" w:eastAsia="et-EE"/>
        </w:rPr>
        <w:t xml:space="preserve">., 2015; </w:t>
      </w:r>
      <w:proofErr w:type="spellStart"/>
      <w:r w:rsidRPr="00281573">
        <w:rPr>
          <w:lang w:val="et-EE" w:eastAsia="et-EE"/>
        </w:rPr>
        <w:t>Guo</w:t>
      </w:r>
      <w:proofErr w:type="spellEnd"/>
      <w:r w:rsidRPr="00281573">
        <w:rPr>
          <w:lang w:val="et-EE" w:eastAsia="et-EE"/>
        </w:rPr>
        <w:t xml:space="preserve"> et </w:t>
      </w:r>
      <w:proofErr w:type="spellStart"/>
      <w:r w:rsidRPr="00281573">
        <w:rPr>
          <w:lang w:val="et-EE" w:eastAsia="et-EE"/>
        </w:rPr>
        <w:t>al</w:t>
      </w:r>
      <w:proofErr w:type="spellEnd"/>
      <w:r w:rsidRPr="00281573">
        <w:rPr>
          <w:lang w:val="et-EE" w:eastAsia="et-EE"/>
        </w:rPr>
        <w:t>., 2014). Enamasti on suremuse riski ja välisõhu temperatuuri vahel mittelineaarne seos, mi</w:t>
      </w:r>
      <w:r w:rsidR="000C2785" w:rsidRPr="00281573">
        <w:rPr>
          <w:lang w:val="et-EE" w:eastAsia="et-EE"/>
        </w:rPr>
        <w:t xml:space="preserve">s </w:t>
      </w:r>
      <w:r w:rsidR="000C2785" w:rsidRPr="00712BE5">
        <w:rPr>
          <w:lang w:val="et-EE" w:eastAsia="et-EE"/>
        </w:rPr>
        <w:t>tihti on U või V kujuline</w:t>
      </w:r>
      <w:r w:rsidRPr="00712BE5">
        <w:rPr>
          <w:lang w:val="et-EE" w:eastAsia="et-EE"/>
        </w:rPr>
        <w:t xml:space="preserve">. Temperatuuri mõju suremusele </w:t>
      </w:r>
      <w:r w:rsidR="00A848DE">
        <w:rPr>
          <w:lang w:val="et-EE" w:eastAsia="et-EE"/>
        </w:rPr>
        <w:t xml:space="preserve">ja haigestumusele </w:t>
      </w:r>
      <w:r w:rsidRPr="00712BE5">
        <w:rPr>
          <w:lang w:val="et-EE" w:eastAsia="et-EE"/>
        </w:rPr>
        <w:t>on erinevates piirkondades</w:t>
      </w:r>
      <w:r w:rsidR="000C2785" w:rsidRPr="00712BE5">
        <w:rPr>
          <w:lang w:val="et-EE" w:eastAsia="et-EE"/>
        </w:rPr>
        <w:t xml:space="preserve"> erinev</w:t>
      </w:r>
      <w:r w:rsidRPr="00712BE5">
        <w:rPr>
          <w:lang w:val="et-EE" w:eastAsia="et-EE"/>
        </w:rPr>
        <w:t>, ent üldiselt on see soojema kliimaga maades kõrgem ja külmema kliimaga riikides madalam (</w:t>
      </w:r>
      <w:proofErr w:type="spellStart"/>
      <w:r w:rsidRPr="00712BE5">
        <w:rPr>
          <w:lang w:val="et-EE" w:eastAsia="et-EE"/>
        </w:rPr>
        <w:t>Gasparrini</w:t>
      </w:r>
      <w:proofErr w:type="spellEnd"/>
      <w:r w:rsidRPr="00712BE5">
        <w:rPr>
          <w:lang w:val="et-EE" w:eastAsia="et-EE"/>
        </w:rPr>
        <w:t xml:space="preserve"> et </w:t>
      </w:r>
      <w:proofErr w:type="spellStart"/>
      <w:r w:rsidRPr="00712BE5">
        <w:rPr>
          <w:lang w:val="et-EE" w:eastAsia="et-EE"/>
        </w:rPr>
        <w:t>al</w:t>
      </w:r>
      <w:proofErr w:type="spellEnd"/>
      <w:r w:rsidRPr="00712BE5">
        <w:rPr>
          <w:lang w:val="et-EE" w:eastAsia="et-EE"/>
        </w:rPr>
        <w:t xml:space="preserve">., 2015; </w:t>
      </w:r>
      <w:proofErr w:type="spellStart"/>
      <w:r w:rsidRPr="00712BE5">
        <w:rPr>
          <w:lang w:val="et-EE" w:eastAsia="et-EE"/>
        </w:rPr>
        <w:t>Guo</w:t>
      </w:r>
      <w:proofErr w:type="spellEnd"/>
      <w:r w:rsidRPr="00712BE5">
        <w:rPr>
          <w:lang w:val="et-EE" w:eastAsia="et-EE"/>
        </w:rPr>
        <w:t xml:space="preserve"> et </w:t>
      </w:r>
      <w:proofErr w:type="spellStart"/>
      <w:r w:rsidRPr="00712BE5">
        <w:rPr>
          <w:lang w:val="et-EE" w:eastAsia="et-EE"/>
        </w:rPr>
        <w:t>al</w:t>
      </w:r>
      <w:proofErr w:type="spellEnd"/>
      <w:r w:rsidRPr="00712BE5">
        <w:rPr>
          <w:lang w:val="et-EE" w:eastAsia="et-EE"/>
        </w:rPr>
        <w:t>., 2014). Nii külma kui kuuma ilma puhul suureneb suremus eelkõige südameveres</w:t>
      </w:r>
      <w:r w:rsidR="000C2785" w:rsidRPr="00712BE5">
        <w:rPr>
          <w:lang w:val="et-EE" w:eastAsia="et-EE"/>
        </w:rPr>
        <w:t>oonkonna haiguste tõttu (</w:t>
      </w:r>
      <w:proofErr w:type="spellStart"/>
      <w:r w:rsidR="000C2785" w:rsidRPr="00712BE5">
        <w:rPr>
          <w:lang w:val="et-EE" w:eastAsia="et-EE"/>
        </w:rPr>
        <w:t>Ryt</w:t>
      </w:r>
      <w:r w:rsidR="00702509" w:rsidRPr="00712BE5">
        <w:rPr>
          <w:lang w:val="et-EE" w:eastAsia="et-EE"/>
        </w:rPr>
        <w:t>i</w:t>
      </w:r>
      <w:proofErr w:type="spellEnd"/>
      <w:r w:rsidR="000C2785" w:rsidRPr="00712BE5">
        <w:rPr>
          <w:lang w:val="et-EE" w:eastAsia="et-EE"/>
        </w:rPr>
        <w:t xml:space="preserve"> jt., </w:t>
      </w:r>
      <w:r w:rsidRPr="00712BE5">
        <w:rPr>
          <w:lang w:val="et-EE" w:eastAsia="et-EE"/>
        </w:rPr>
        <w:t xml:space="preserve">2016; </w:t>
      </w:r>
      <w:proofErr w:type="spellStart"/>
      <w:r w:rsidRPr="00712BE5">
        <w:rPr>
          <w:lang w:val="et-EE" w:eastAsia="et-EE"/>
        </w:rPr>
        <w:t>Ryti</w:t>
      </w:r>
      <w:proofErr w:type="spellEnd"/>
      <w:r w:rsidRPr="00712BE5">
        <w:rPr>
          <w:lang w:val="et-EE" w:eastAsia="et-EE"/>
        </w:rPr>
        <w:t xml:space="preserve"> </w:t>
      </w:r>
      <w:r w:rsidR="000C2785" w:rsidRPr="00712BE5">
        <w:rPr>
          <w:lang w:val="et-EE" w:eastAsia="et-EE"/>
        </w:rPr>
        <w:t>jt</w:t>
      </w:r>
      <w:r w:rsidRPr="00712BE5">
        <w:rPr>
          <w:lang w:val="et-EE" w:eastAsia="et-EE"/>
        </w:rPr>
        <w:t>., 2017; Sun</w:t>
      </w:r>
      <w:r w:rsidR="000C2785" w:rsidRPr="00712BE5">
        <w:rPr>
          <w:lang w:val="et-EE" w:eastAsia="et-EE"/>
        </w:rPr>
        <w:t xml:space="preserve"> jt.</w:t>
      </w:r>
      <w:r w:rsidRPr="00712BE5">
        <w:rPr>
          <w:lang w:val="et-EE" w:eastAsia="et-EE"/>
        </w:rPr>
        <w:t xml:space="preserve">, 2018; </w:t>
      </w:r>
      <w:proofErr w:type="spellStart"/>
      <w:r w:rsidRPr="00712BE5">
        <w:rPr>
          <w:lang w:val="et-EE" w:eastAsia="et-EE"/>
        </w:rPr>
        <w:t>Yang</w:t>
      </w:r>
      <w:proofErr w:type="spellEnd"/>
      <w:r w:rsidRPr="00712BE5">
        <w:rPr>
          <w:lang w:val="et-EE" w:eastAsia="et-EE"/>
        </w:rPr>
        <w:t xml:space="preserve"> </w:t>
      </w:r>
      <w:r w:rsidR="000C2785" w:rsidRPr="00712BE5">
        <w:rPr>
          <w:lang w:val="et-EE" w:eastAsia="et-EE"/>
        </w:rPr>
        <w:t>jt</w:t>
      </w:r>
      <w:r w:rsidRPr="00712BE5">
        <w:rPr>
          <w:lang w:val="et-EE" w:eastAsia="et-EE"/>
        </w:rPr>
        <w:t>., 2016)</w:t>
      </w:r>
      <w:r w:rsidR="000C2785" w:rsidRPr="00712BE5">
        <w:rPr>
          <w:lang w:val="et-EE" w:eastAsia="et-EE"/>
        </w:rPr>
        <w:t>. On leitud, et k</w:t>
      </w:r>
      <w:r w:rsidRPr="00712BE5">
        <w:rPr>
          <w:lang w:val="et-EE" w:eastAsia="et-EE"/>
        </w:rPr>
        <w:t xml:space="preserve">uuma ilma mõju on suremuse statistikas näha mõne päeva jooksul, </w:t>
      </w:r>
      <w:r w:rsidR="00EB4DD0" w:rsidRPr="00712BE5">
        <w:rPr>
          <w:lang w:val="et-EE" w:eastAsia="et-EE"/>
        </w:rPr>
        <w:t xml:space="preserve">ent </w:t>
      </w:r>
      <w:r w:rsidRPr="00712BE5">
        <w:rPr>
          <w:lang w:val="et-EE" w:eastAsia="et-EE"/>
        </w:rPr>
        <w:t>külma ilma mõju kestab nädalaid (</w:t>
      </w:r>
      <w:proofErr w:type="spellStart"/>
      <w:r w:rsidRPr="00712BE5">
        <w:rPr>
          <w:lang w:val="et-EE" w:eastAsia="et-EE"/>
        </w:rPr>
        <w:t>Guo</w:t>
      </w:r>
      <w:proofErr w:type="spellEnd"/>
      <w:r w:rsidRPr="00712BE5">
        <w:rPr>
          <w:lang w:val="et-EE" w:eastAsia="et-EE"/>
        </w:rPr>
        <w:t xml:space="preserve"> </w:t>
      </w:r>
      <w:r w:rsidR="00702509" w:rsidRPr="00712BE5">
        <w:rPr>
          <w:lang w:val="et-EE" w:eastAsia="et-EE"/>
        </w:rPr>
        <w:t>jt</w:t>
      </w:r>
      <w:r w:rsidRPr="00712BE5">
        <w:rPr>
          <w:lang w:val="et-EE" w:eastAsia="et-EE"/>
        </w:rPr>
        <w:t>., 2014).</w:t>
      </w:r>
      <w:r w:rsidR="00F251EB">
        <w:rPr>
          <w:lang w:val="et-EE" w:eastAsia="et-EE"/>
        </w:rPr>
        <w:t xml:space="preserve"> Kui kuumalainete mõju Eestis on uuritud</w:t>
      </w:r>
      <w:r w:rsidR="0099182A">
        <w:rPr>
          <w:lang w:val="et-EE" w:eastAsia="et-EE"/>
        </w:rPr>
        <w:t xml:space="preserve"> (</w:t>
      </w:r>
      <w:proofErr w:type="spellStart"/>
      <w:r w:rsidR="00072172" w:rsidRPr="00072172">
        <w:rPr>
          <w:lang w:val="et-EE" w:eastAsia="et-EE"/>
        </w:rPr>
        <w:t>Oudin</w:t>
      </w:r>
      <w:proofErr w:type="spellEnd"/>
      <w:r w:rsidR="00072172" w:rsidRPr="00072172">
        <w:rPr>
          <w:lang w:val="et-EE" w:eastAsia="et-EE"/>
        </w:rPr>
        <w:t xml:space="preserve"> </w:t>
      </w:r>
      <w:proofErr w:type="spellStart"/>
      <w:r w:rsidR="00072172" w:rsidRPr="00072172">
        <w:rPr>
          <w:lang w:val="et-EE" w:eastAsia="et-EE"/>
        </w:rPr>
        <w:t>Aström</w:t>
      </w:r>
      <w:proofErr w:type="spellEnd"/>
      <w:r w:rsidR="00072172" w:rsidRPr="00072172">
        <w:rPr>
          <w:lang w:val="et-EE" w:eastAsia="et-EE"/>
        </w:rPr>
        <w:t xml:space="preserve"> jt., 2016</w:t>
      </w:r>
      <w:r w:rsidR="00767471">
        <w:rPr>
          <w:lang w:val="et-EE" w:eastAsia="et-EE"/>
        </w:rPr>
        <w:t>;</w:t>
      </w:r>
      <w:r w:rsidR="00072172" w:rsidRPr="00072172">
        <w:rPr>
          <w:lang w:val="et-EE" w:eastAsia="et-EE"/>
        </w:rPr>
        <w:t xml:space="preserve"> Orru ja </w:t>
      </w:r>
      <w:proofErr w:type="spellStart"/>
      <w:r w:rsidR="00072172" w:rsidRPr="00072172">
        <w:rPr>
          <w:lang w:val="et-EE" w:eastAsia="et-EE"/>
        </w:rPr>
        <w:t>Oudin</w:t>
      </w:r>
      <w:proofErr w:type="spellEnd"/>
      <w:r w:rsidR="00072172" w:rsidRPr="00072172">
        <w:rPr>
          <w:lang w:val="et-EE" w:eastAsia="et-EE"/>
        </w:rPr>
        <w:t xml:space="preserve"> </w:t>
      </w:r>
      <w:proofErr w:type="spellStart"/>
      <w:r w:rsidR="00072172" w:rsidRPr="00072172">
        <w:rPr>
          <w:lang w:val="et-EE" w:eastAsia="et-EE"/>
        </w:rPr>
        <w:t>Aström</w:t>
      </w:r>
      <w:proofErr w:type="spellEnd"/>
      <w:r w:rsidR="00072172" w:rsidRPr="00072172">
        <w:rPr>
          <w:lang w:val="et-EE" w:eastAsia="et-EE"/>
        </w:rPr>
        <w:t xml:space="preserve"> jt., 2017</w:t>
      </w:r>
      <w:r w:rsidR="00767471">
        <w:rPr>
          <w:lang w:val="et-EE" w:eastAsia="et-EE"/>
        </w:rPr>
        <w:t>; Orru 2024</w:t>
      </w:r>
      <w:r w:rsidR="0099182A">
        <w:rPr>
          <w:lang w:val="et-EE" w:eastAsia="et-EE"/>
        </w:rPr>
        <w:t>)</w:t>
      </w:r>
      <w:r w:rsidR="00F251EB">
        <w:rPr>
          <w:lang w:val="et-EE" w:eastAsia="et-EE"/>
        </w:rPr>
        <w:t>, siis on</w:t>
      </w:r>
      <w:r w:rsidR="00072172">
        <w:rPr>
          <w:lang w:val="et-EE" w:eastAsia="et-EE"/>
        </w:rPr>
        <w:t xml:space="preserve"> väga vähe informatsiooni </w:t>
      </w:r>
      <w:proofErr w:type="spellStart"/>
      <w:r w:rsidR="00072172">
        <w:rPr>
          <w:lang w:val="et-EE" w:eastAsia="et-EE"/>
        </w:rPr>
        <w:t>nendede</w:t>
      </w:r>
      <w:proofErr w:type="spellEnd"/>
      <w:r w:rsidR="00072172">
        <w:rPr>
          <w:lang w:val="et-EE" w:eastAsia="et-EE"/>
        </w:rPr>
        <w:t xml:space="preserve"> mõjust haigestumusele. Ainukeseks näiteks on siin K. Vene (2017) magistritöö,</w:t>
      </w:r>
      <w:r w:rsidR="00F251EB">
        <w:rPr>
          <w:lang w:val="et-EE" w:eastAsia="et-EE"/>
        </w:rPr>
        <w:t xml:space="preserve"> </w:t>
      </w:r>
      <w:r w:rsidR="00072172">
        <w:rPr>
          <w:lang w:val="et-EE" w:eastAsia="et-EE"/>
        </w:rPr>
        <w:t>ent kus kasutati ökoloogilist disaini ja puudus põhjalik statisti</w:t>
      </w:r>
      <w:r w:rsidR="00AB2E94">
        <w:rPr>
          <w:lang w:val="et-EE" w:eastAsia="et-EE"/>
        </w:rPr>
        <w:t>l</w:t>
      </w:r>
      <w:r w:rsidR="00072172">
        <w:rPr>
          <w:lang w:val="et-EE" w:eastAsia="et-EE"/>
        </w:rPr>
        <w:t>ine analüüs.</w:t>
      </w:r>
      <w:r w:rsidRPr="00712BE5">
        <w:rPr>
          <w:lang w:val="et-EE" w:eastAsia="et-EE"/>
        </w:rPr>
        <w:t xml:space="preserve"> </w:t>
      </w:r>
      <w:r w:rsidR="00F251EB">
        <w:rPr>
          <w:lang w:val="et-EE" w:eastAsia="et-EE"/>
        </w:rPr>
        <w:t xml:space="preserve"> Niisamuti halvendavad kuumalained sünninäitajaid (</w:t>
      </w:r>
      <w:proofErr w:type="spellStart"/>
      <w:r w:rsidR="00F251EB" w:rsidRPr="00F251EB">
        <w:rPr>
          <w:lang w:val="et-EE" w:eastAsia="et-EE"/>
        </w:rPr>
        <w:t>Bekkar</w:t>
      </w:r>
      <w:proofErr w:type="spellEnd"/>
      <w:r w:rsidR="00F251EB" w:rsidRPr="00F251EB">
        <w:rPr>
          <w:lang w:val="et-EE" w:eastAsia="et-EE"/>
        </w:rPr>
        <w:t xml:space="preserve"> et </w:t>
      </w:r>
      <w:proofErr w:type="spellStart"/>
      <w:r w:rsidR="00F251EB" w:rsidRPr="00F251EB">
        <w:rPr>
          <w:lang w:val="et-EE" w:eastAsia="et-EE"/>
        </w:rPr>
        <w:t>al</w:t>
      </w:r>
      <w:proofErr w:type="spellEnd"/>
      <w:r w:rsidR="00F251EB" w:rsidRPr="00F251EB">
        <w:rPr>
          <w:lang w:val="et-EE" w:eastAsia="et-EE"/>
        </w:rPr>
        <w:t>., 2020</w:t>
      </w:r>
      <w:r w:rsidR="00F251EB">
        <w:rPr>
          <w:lang w:val="et-EE" w:eastAsia="et-EE"/>
        </w:rPr>
        <w:t xml:space="preserve">), </w:t>
      </w:r>
      <w:r w:rsidR="00072172">
        <w:rPr>
          <w:lang w:val="et-EE" w:eastAsia="et-EE"/>
        </w:rPr>
        <w:t>kuid</w:t>
      </w:r>
      <w:r w:rsidR="00F251EB">
        <w:rPr>
          <w:lang w:val="et-EE" w:eastAsia="et-EE"/>
        </w:rPr>
        <w:t xml:space="preserve"> </w:t>
      </w:r>
      <w:r w:rsidR="00072172">
        <w:rPr>
          <w:lang w:val="et-EE" w:eastAsia="et-EE"/>
        </w:rPr>
        <w:t xml:space="preserve">ka </w:t>
      </w:r>
      <w:r w:rsidR="00F251EB">
        <w:rPr>
          <w:lang w:val="et-EE" w:eastAsia="et-EE"/>
        </w:rPr>
        <w:t>nende mõju analüüs Eestis puudub.</w:t>
      </w:r>
    </w:p>
    <w:p w14:paraId="345B47F6" w14:textId="77777777" w:rsidR="0011399B" w:rsidRDefault="0011399B" w:rsidP="00BB6C74">
      <w:pPr>
        <w:pStyle w:val="BodyText"/>
        <w:spacing w:before="120" w:line="360" w:lineRule="auto"/>
        <w:ind w:right="115"/>
        <w:jc w:val="both"/>
        <w:rPr>
          <w:lang w:val="et-EE" w:eastAsia="et-EE"/>
        </w:rPr>
      </w:pPr>
      <w:r w:rsidRPr="00712BE5">
        <w:rPr>
          <w:lang w:val="et-EE" w:eastAsia="et-EE"/>
        </w:rPr>
        <w:t xml:space="preserve">Suremus optimaalsest madalamate või kõrgemate temperatuuride tõttu moodustab </w:t>
      </w:r>
      <w:r w:rsidR="000C2785" w:rsidRPr="00712BE5">
        <w:rPr>
          <w:lang w:val="et-EE" w:eastAsia="et-EE"/>
        </w:rPr>
        <w:t xml:space="preserve">keskmiselt </w:t>
      </w:r>
      <w:r w:rsidRPr="00712BE5">
        <w:rPr>
          <w:lang w:val="et-EE" w:eastAsia="et-EE"/>
        </w:rPr>
        <w:lastRenderedPageBreak/>
        <w:t>kogu suremusest ligikaudu 8%</w:t>
      </w:r>
      <w:r w:rsidR="000C2785" w:rsidRPr="00712BE5">
        <w:rPr>
          <w:lang w:val="et-EE" w:eastAsia="et-EE"/>
        </w:rPr>
        <w:t>, kuid siin on regionaalsed ja aastaajalised erinevused, mis vajaksid enam selgitamist</w:t>
      </w:r>
      <w:r w:rsidRPr="00712BE5">
        <w:rPr>
          <w:lang w:val="et-EE" w:eastAsia="et-EE"/>
        </w:rPr>
        <w:t xml:space="preserve">. </w:t>
      </w:r>
      <w:r w:rsidR="000C2785" w:rsidRPr="00712BE5">
        <w:rPr>
          <w:lang w:val="et-EE" w:eastAsia="et-EE"/>
        </w:rPr>
        <w:t xml:space="preserve">Ebaselge on ka, kuidas on kliimamuutused neid seoseid mõjutanud ning milline on nende roll tulevikus. Enam selgitamist vajaksid ka </w:t>
      </w:r>
      <w:r w:rsidRPr="00712BE5">
        <w:rPr>
          <w:lang w:val="et-EE" w:eastAsia="et-EE"/>
        </w:rPr>
        <w:t>mitme</w:t>
      </w:r>
      <w:r w:rsidR="000C2785" w:rsidRPr="00712BE5">
        <w:rPr>
          <w:lang w:val="et-EE" w:eastAsia="et-EE"/>
        </w:rPr>
        <w:t xml:space="preserve">te muude </w:t>
      </w:r>
      <w:r w:rsidRPr="00712BE5">
        <w:rPr>
          <w:lang w:val="et-EE" w:eastAsia="et-EE"/>
        </w:rPr>
        <w:t>teguri</w:t>
      </w:r>
      <w:r w:rsidR="000C2785" w:rsidRPr="00712BE5">
        <w:rPr>
          <w:lang w:val="et-EE" w:eastAsia="et-EE"/>
        </w:rPr>
        <w:t xml:space="preserve">te roll nagu </w:t>
      </w:r>
      <w:r w:rsidRPr="00712BE5">
        <w:rPr>
          <w:lang w:val="et-EE" w:eastAsia="et-EE"/>
        </w:rPr>
        <w:t>riigi majanduslikud näitajad (nt SKP, palgavaesus, palgalõhe)</w:t>
      </w:r>
      <w:r w:rsidR="000C2785" w:rsidRPr="00712BE5">
        <w:rPr>
          <w:lang w:val="et-EE" w:eastAsia="et-EE"/>
        </w:rPr>
        <w:t>,</w:t>
      </w:r>
      <w:r w:rsidRPr="00712BE5">
        <w:rPr>
          <w:lang w:val="et-EE" w:eastAsia="et-EE"/>
        </w:rPr>
        <w:t xml:space="preserve"> majapidamiste soojapidavus, haridustase, gripi vastu vaktsineeritute tase jne (</w:t>
      </w:r>
      <w:proofErr w:type="spellStart"/>
      <w:r w:rsidRPr="00712BE5">
        <w:rPr>
          <w:lang w:val="et-EE" w:eastAsia="et-EE"/>
        </w:rPr>
        <w:t>Healy</w:t>
      </w:r>
      <w:proofErr w:type="spellEnd"/>
      <w:r w:rsidRPr="00712BE5">
        <w:rPr>
          <w:lang w:val="et-EE" w:eastAsia="et-EE"/>
        </w:rPr>
        <w:t xml:space="preserve">, 2003; </w:t>
      </w:r>
      <w:proofErr w:type="spellStart"/>
      <w:r w:rsidRPr="00712BE5">
        <w:rPr>
          <w:lang w:val="et-EE" w:eastAsia="et-EE"/>
        </w:rPr>
        <w:t>Marí-Dell’Olmo</w:t>
      </w:r>
      <w:proofErr w:type="spellEnd"/>
      <w:r w:rsidRPr="00712BE5">
        <w:rPr>
          <w:lang w:val="et-EE" w:eastAsia="et-EE"/>
        </w:rPr>
        <w:t xml:space="preserve"> </w:t>
      </w:r>
      <w:r w:rsidR="00702509" w:rsidRPr="00712BE5">
        <w:rPr>
          <w:lang w:val="et-EE" w:eastAsia="et-EE"/>
        </w:rPr>
        <w:t>jt</w:t>
      </w:r>
      <w:r w:rsidRPr="00712BE5">
        <w:rPr>
          <w:lang w:val="et-EE" w:eastAsia="et-EE"/>
        </w:rPr>
        <w:t>., 201</w:t>
      </w:r>
      <w:r w:rsidR="000B221E" w:rsidRPr="00712BE5">
        <w:rPr>
          <w:lang w:val="et-EE" w:eastAsia="et-EE"/>
        </w:rPr>
        <w:t>9</w:t>
      </w:r>
      <w:r w:rsidRPr="00712BE5">
        <w:rPr>
          <w:lang w:val="et-EE" w:eastAsia="et-EE"/>
        </w:rPr>
        <w:t>).</w:t>
      </w:r>
    </w:p>
    <w:p w14:paraId="2CE4668F" w14:textId="77777777" w:rsidR="00072172" w:rsidRDefault="00072172">
      <w:pPr>
        <w:rPr>
          <w:lang w:val="et-EE"/>
        </w:rPr>
      </w:pPr>
    </w:p>
    <w:p w14:paraId="513F4CA5" w14:textId="77777777" w:rsidR="00776701" w:rsidRDefault="00776701">
      <w:pPr>
        <w:rPr>
          <w:rFonts w:ascii="Times New Roman" w:eastAsia="Times New Roman" w:hAnsi="Times New Roman"/>
          <w:b/>
          <w:bCs/>
          <w:sz w:val="24"/>
          <w:szCs w:val="24"/>
          <w:lang w:val="et-EE"/>
        </w:rPr>
      </w:pPr>
    </w:p>
    <w:p w14:paraId="046C47D6" w14:textId="77777777" w:rsidR="00A0249A" w:rsidRPr="0011399B" w:rsidRDefault="002004BB">
      <w:pPr>
        <w:pStyle w:val="Heading1"/>
        <w:numPr>
          <w:ilvl w:val="0"/>
          <w:numId w:val="6"/>
        </w:numPr>
        <w:tabs>
          <w:tab w:val="left" w:pos="357"/>
        </w:tabs>
        <w:jc w:val="both"/>
        <w:rPr>
          <w:b w:val="0"/>
          <w:bCs w:val="0"/>
          <w:lang w:val="et-EE"/>
        </w:rPr>
      </w:pPr>
      <w:r w:rsidRPr="0011399B">
        <w:rPr>
          <w:lang w:val="et-EE"/>
        </w:rPr>
        <w:t>KAVANDATAVA</w:t>
      </w:r>
      <w:r w:rsidRPr="0011399B">
        <w:rPr>
          <w:spacing w:val="-16"/>
          <w:lang w:val="et-EE"/>
        </w:rPr>
        <w:t xml:space="preserve"> </w:t>
      </w:r>
      <w:r w:rsidRPr="0011399B">
        <w:rPr>
          <w:lang w:val="et-EE"/>
        </w:rPr>
        <w:t>UURIMISTÖÖ</w:t>
      </w:r>
      <w:r w:rsidRPr="0011399B">
        <w:rPr>
          <w:spacing w:val="-15"/>
          <w:lang w:val="et-EE"/>
        </w:rPr>
        <w:t xml:space="preserve"> </w:t>
      </w:r>
      <w:r w:rsidRPr="0011399B">
        <w:rPr>
          <w:lang w:val="et-EE"/>
        </w:rPr>
        <w:t>EESMÄRK,</w:t>
      </w:r>
      <w:r w:rsidRPr="0011399B">
        <w:rPr>
          <w:spacing w:val="-16"/>
          <w:lang w:val="et-EE"/>
        </w:rPr>
        <w:t xml:space="preserve"> </w:t>
      </w:r>
      <w:r w:rsidRPr="0011399B">
        <w:rPr>
          <w:lang w:val="et-EE"/>
        </w:rPr>
        <w:t>KOKKUVÕTE</w:t>
      </w:r>
      <w:r w:rsidRPr="0011399B">
        <w:rPr>
          <w:spacing w:val="-15"/>
          <w:lang w:val="et-EE"/>
        </w:rPr>
        <w:t xml:space="preserve"> </w:t>
      </w:r>
      <w:r w:rsidRPr="0011399B">
        <w:rPr>
          <w:lang w:val="et-EE"/>
        </w:rPr>
        <w:t>JA</w:t>
      </w:r>
      <w:r w:rsidRPr="0011399B">
        <w:rPr>
          <w:spacing w:val="-13"/>
          <w:lang w:val="et-EE"/>
        </w:rPr>
        <w:t xml:space="preserve"> </w:t>
      </w:r>
      <w:r w:rsidRPr="0011399B">
        <w:rPr>
          <w:lang w:val="et-EE"/>
        </w:rPr>
        <w:t>PÕHJENDUS</w:t>
      </w:r>
    </w:p>
    <w:p w14:paraId="490C93D0" w14:textId="77777777" w:rsidR="00A0249A" w:rsidRPr="0011399B" w:rsidRDefault="00A0249A">
      <w:pPr>
        <w:spacing w:before="5"/>
        <w:rPr>
          <w:rFonts w:ascii="Times New Roman" w:eastAsia="Times New Roman" w:hAnsi="Times New Roman" w:cs="Times New Roman"/>
          <w:b/>
          <w:bCs/>
          <w:lang w:val="et-EE"/>
        </w:rPr>
      </w:pPr>
    </w:p>
    <w:p w14:paraId="028F7FD0" w14:textId="77777777" w:rsidR="009D45C4" w:rsidRPr="0011399B" w:rsidRDefault="00372C99" w:rsidP="00DB6815">
      <w:pPr>
        <w:pStyle w:val="BodyText"/>
        <w:spacing w:before="0" w:line="360" w:lineRule="auto"/>
        <w:ind w:right="115"/>
        <w:jc w:val="both"/>
        <w:rPr>
          <w:rFonts w:cs="Times New Roman"/>
          <w:lang w:val="et-EE"/>
        </w:rPr>
      </w:pPr>
      <w:r w:rsidRPr="0011399B">
        <w:rPr>
          <w:rFonts w:cs="Times New Roman"/>
          <w:lang w:val="et-EE"/>
        </w:rPr>
        <w:t xml:space="preserve">Projekti </w:t>
      </w:r>
      <w:r w:rsidR="00EB4DD0">
        <w:rPr>
          <w:rFonts w:cs="Times New Roman"/>
          <w:lang w:val="et-EE"/>
        </w:rPr>
        <w:t xml:space="preserve">laiem </w:t>
      </w:r>
      <w:r w:rsidRPr="0011399B">
        <w:rPr>
          <w:rFonts w:cs="Times New Roman"/>
          <w:lang w:val="et-EE"/>
        </w:rPr>
        <w:t xml:space="preserve">eesmärk on </w:t>
      </w:r>
      <w:r w:rsidR="0055576D">
        <w:rPr>
          <w:rFonts w:cs="Times New Roman"/>
          <w:lang w:val="et-EE"/>
        </w:rPr>
        <w:t xml:space="preserve">jätkata uuringuid selgitamaks </w:t>
      </w:r>
      <w:r w:rsidR="0058319F" w:rsidRPr="0011399B">
        <w:rPr>
          <w:rFonts w:cs="Times New Roman"/>
          <w:lang w:val="et-EE"/>
        </w:rPr>
        <w:t>välja kuivõrd mõjutavad äärmuslikud ilmolud</w:t>
      </w:r>
      <w:r w:rsidR="009D45C4" w:rsidRPr="0011399B">
        <w:rPr>
          <w:rFonts w:cs="Times New Roman"/>
          <w:lang w:val="et-EE"/>
        </w:rPr>
        <w:t xml:space="preserve"> (näiteks äärmuslik kuumus, </w:t>
      </w:r>
      <w:r w:rsidR="00C42106" w:rsidRPr="0011399B">
        <w:rPr>
          <w:rFonts w:cs="Times New Roman"/>
          <w:lang w:val="et-EE"/>
        </w:rPr>
        <w:t xml:space="preserve">õhuniiskuse tase, </w:t>
      </w:r>
      <w:r w:rsidR="009D45C4" w:rsidRPr="0011399B">
        <w:rPr>
          <w:rFonts w:cs="Times New Roman"/>
          <w:lang w:val="et-EE"/>
        </w:rPr>
        <w:t xml:space="preserve">külmalained või </w:t>
      </w:r>
      <w:r w:rsidR="003714A0" w:rsidRPr="0011399B">
        <w:rPr>
          <w:rFonts w:cs="Times New Roman"/>
          <w:lang w:val="et-EE"/>
        </w:rPr>
        <w:t xml:space="preserve">äärmuslikud </w:t>
      </w:r>
      <w:r w:rsidR="009D45C4" w:rsidRPr="0011399B">
        <w:rPr>
          <w:rFonts w:cs="Times New Roman"/>
          <w:lang w:val="et-EE"/>
        </w:rPr>
        <w:t>sademed)</w:t>
      </w:r>
      <w:r w:rsidR="0099182A">
        <w:rPr>
          <w:rFonts w:cs="Times New Roman"/>
          <w:lang w:val="et-EE"/>
        </w:rPr>
        <w:t>,</w:t>
      </w:r>
      <w:r w:rsidR="0058319F" w:rsidRPr="0011399B">
        <w:rPr>
          <w:rFonts w:cs="Times New Roman"/>
          <w:lang w:val="et-EE"/>
        </w:rPr>
        <w:t xml:space="preserve"> õhusaaste episoodid </w:t>
      </w:r>
      <w:r w:rsidR="003714A0" w:rsidRPr="0011399B">
        <w:rPr>
          <w:rFonts w:cs="Times New Roman"/>
          <w:lang w:val="et-EE"/>
        </w:rPr>
        <w:t xml:space="preserve">(päevad, mil õhusaaste hulk on õhus väga </w:t>
      </w:r>
      <w:r w:rsidR="00C42106" w:rsidRPr="0011399B">
        <w:rPr>
          <w:rFonts w:cs="Times New Roman"/>
          <w:lang w:val="et-EE"/>
        </w:rPr>
        <w:t>kõrge halvenenud saasteainete hajumise tõttu</w:t>
      </w:r>
      <w:r w:rsidR="003714A0" w:rsidRPr="0011399B">
        <w:rPr>
          <w:rFonts w:cs="Times New Roman"/>
          <w:lang w:val="et-EE"/>
        </w:rPr>
        <w:t>)</w:t>
      </w:r>
      <w:r w:rsidR="0099182A">
        <w:rPr>
          <w:rFonts w:cs="Times New Roman"/>
          <w:lang w:val="et-EE"/>
        </w:rPr>
        <w:t xml:space="preserve"> jt nendega seotud keskkonnategurid</w:t>
      </w:r>
      <w:r w:rsidR="003714A0" w:rsidRPr="0011399B">
        <w:rPr>
          <w:rFonts w:cs="Times New Roman"/>
          <w:lang w:val="et-EE"/>
        </w:rPr>
        <w:t xml:space="preserve"> </w:t>
      </w:r>
      <w:r w:rsidR="0058319F" w:rsidRPr="0011399B">
        <w:rPr>
          <w:rFonts w:cs="Times New Roman"/>
          <w:lang w:val="et-EE"/>
        </w:rPr>
        <w:t xml:space="preserve">elanikkonna suremust ning millised </w:t>
      </w:r>
      <w:r w:rsidR="0099182A">
        <w:rPr>
          <w:rFonts w:cs="Times New Roman"/>
          <w:lang w:val="et-EE"/>
        </w:rPr>
        <w:t xml:space="preserve">on </w:t>
      </w:r>
      <w:r w:rsidR="00C42106" w:rsidRPr="0011399B">
        <w:rPr>
          <w:rFonts w:cs="Times New Roman"/>
          <w:lang w:val="et-EE"/>
        </w:rPr>
        <w:t>erinevate tegurite oma</w:t>
      </w:r>
      <w:r w:rsidR="0058319F" w:rsidRPr="0011399B">
        <w:rPr>
          <w:rFonts w:cs="Times New Roman"/>
          <w:lang w:val="et-EE"/>
        </w:rPr>
        <w:t xml:space="preserve">vahelised </w:t>
      </w:r>
      <w:r w:rsidR="009D45C4" w:rsidRPr="0011399B">
        <w:rPr>
          <w:rFonts w:cs="Times New Roman"/>
          <w:lang w:val="et-EE"/>
        </w:rPr>
        <w:t>seosed</w:t>
      </w:r>
      <w:r w:rsidRPr="0011399B">
        <w:rPr>
          <w:rFonts w:cs="Times New Roman"/>
          <w:lang w:val="et-EE"/>
        </w:rPr>
        <w:t>.</w:t>
      </w:r>
    </w:p>
    <w:p w14:paraId="5626FB98" w14:textId="77777777" w:rsidR="009D45C4" w:rsidRPr="0011399B" w:rsidRDefault="009D45C4" w:rsidP="00203FC0">
      <w:pPr>
        <w:pStyle w:val="BodyText"/>
        <w:spacing w:before="120" w:line="360" w:lineRule="auto"/>
        <w:ind w:right="115"/>
        <w:jc w:val="both"/>
        <w:rPr>
          <w:rFonts w:cs="Times New Roman"/>
          <w:lang w:val="et-EE"/>
        </w:rPr>
      </w:pPr>
      <w:r w:rsidRPr="0011399B">
        <w:rPr>
          <w:rFonts w:cs="Times New Roman"/>
          <w:lang w:val="et-EE"/>
        </w:rPr>
        <w:t xml:space="preserve">Andmeid </w:t>
      </w:r>
      <w:r w:rsidR="00CA74E9">
        <w:rPr>
          <w:rFonts w:cs="Times New Roman"/>
          <w:lang w:val="et-EE"/>
        </w:rPr>
        <w:t>kasutatakse</w:t>
      </w:r>
      <w:r w:rsidR="00CA74E9" w:rsidRPr="0011399B">
        <w:rPr>
          <w:rFonts w:cs="Times New Roman"/>
          <w:lang w:val="et-EE"/>
        </w:rPr>
        <w:t xml:space="preserve"> </w:t>
      </w:r>
      <w:r w:rsidRPr="0011399B">
        <w:rPr>
          <w:rFonts w:cs="Times New Roman"/>
          <w:lang w:val="et-EE"/>
        </w:rPr>
        <w:t xml:space="preserve">nii </w:t>
      </w:r>
      <w:r w:rsidR="003714A0" w:rsidRPr="0011399B">
        <w:rPr>
          <w:rFonts w:cs="Times New Roman"/>
          <w:lang w:val="et-EE"/>
        </w:rPr>
        <w:t xml:space="preserve">vaid </w:t>
      </w:r>
      <w:r w:rsidRPr="0011399B">
        <w:rPr>
          <w:rFonts w:cs="Times New Roman"/>
          <w:lang w:val="et-EE"/>
        </w:rPr>
        <w:t>Eesti</w:t>
      </w:r>
      <w:r w:rsidR="00CA74E9">
        <w:rPr>
          <w:rFonts w:cs="Times New Roman"/>
          <w:lang w:val="et-EE"/>
        </w:rPr>
        <w:t>t hõlmavates andme</w:t>
      </w:r>
      <w:r w:rsidR="00EB4DD0">
        <w:rPr>
          <w:rFonts w:cs="Times New Roman"/>
          <w:lang w:val="et-EE"/>
        </w:rPr>
        <w:t>analüüsides</w:t>
      </w:r>
      <w:r w:rsidR="003714A0" w:rsidRPr="0011399B">
        <w:rPr>
          <w:rFonts w:cs="Times New Roman"/>
          <w:lang w:val="et-EE"/>
        </w:rPr>
        <w:t xml:space="preserve">, kui ka </w:t>
      </w:r>
      <w:r w:rsidRPr="0011399B">
        <w:rPr>
          <w:rFonts w:cs="Times New Roman"/>
          <w:lang w:val="et-EE"/>
        </w:rPr>
        <w:t xml:space="preserve">osaletakse kokkulepitud ühisanalüüsides naaberriikidega (Norra, Rootsi, Soome, Läti, Leedu) ning rahvusvahelises MCC võrgustikus. </w:t>
      </w:r>
    </w:p>
    <w:p w14:paraId="308ED66E" w14:textId="77777777" w:rsidR="009D45C4" w:rsidRPr="0011399B" w:rsidRDefault="009D45C4" w:rsidP="009D45C4">
      <w:pPr>
        <w:pStyle w:val="BodyText"/>
        <w:spacing w:line="360" w:lineRule="auto"/>
        <w:ind w:right="115"/>
        <w:jc w:val="both"/>
        <w:rPr>
          <w:rFonts w:cs="Times New Roman"/>
          <w:lang w:val="et-EE"/>
        </w:rPr>
      </w:pPr>
      <w:r w:rsidRPr="0011399B">
        <w:rPr>
          <w:rFonts w:cs="Times New Roman"/>
          <w:i/>
          <w:lang w:val="et-EE"/>
        </w:rPr>
        <w:t xml:space="preserve">The </w:t>
      </w:r>
      <w:proofErr w:type="spellStart"/>
      <w:r w:rsidRPr="0011399B">
        <w:rPr>
          <w:rFonts w:cs="Times New Roman"/>
          <w:i/>
          <w:lang w:val="et-EE"/>
        </w:rPr>
        <w:t>Multi</w:t>
      </w:r>
      <w:proofErr w:type="spellEnd"/>
      <w:r w:rsidRPr="0011399B">
        <w:rPr>
          <w:rFonts w:cs="Times New Roman"/>
          <w:i/>
          <w:lang w:val="et-EE"/>
        </w:rPr>
        <w:t xml:space="preserve">-City </w:t>
      </w:r>
      <w:proofErr w:type="spellStart"/>
      <w:r w:rsidRPr="0011399B">
        <w:rPr>
          <w:rFonts w:cs="Times New Roman"/>
          <w:i/>
          <w:lang w:val="et-EE"/>
        </w:rPr>
        <w:t>Multi-Country</w:t>
      </w:r>
      <w:proofErr w:type="spellEnd"/>
      <w:r w:rsidRPr="0011399B">
        <w:rPr>
          <w:rFonts w:cs="Times New Roman"/>
          <w:i/>
          <w:lang w:val="et-EE"/>
        </w:rPr>
        <w:t xml:space="preserve"> (MCC) Network</w:t>
      </w:r>
      <w:r w:rsidRPr="0011399B">
        <w:rPr>
          <w:rFonts w:cs="Times New Roman"/>
          <w:lang w:val="et-EE"/>
        </w:rPr>
        <w:t xml:space="preserve"> on rahvusvaheline koostöö võrgustik uurimisrühmade vahel</w:t>
      </w:r>
      <w:r w:rsidR="005957AA" w:rsidRPr="0011399B">
        <w:rPr>
          <w:rFonts w:cs="Times New Roman"/>
          <w:lang w:val="et-EE"/>
        </w:rPr>
        <w:t xml:space="preserve">, </w:t>
      </w:r>
      <w:r w:rsidR="003714A0" w:rsidRPr="0011399B">
        <w:rPr>
          <w:rFonts w:cs="Times New Roman"/>
          <w:lang w:val="et-EE"/>
        </w:rPr>
        <w:t xml:space="preserve">mille </w:t>
      </w:r>
      <w:r w:rsidRPr="0011399B">
        <w:rPr>
          <w:rFonts w:cs="Times New Roman"/>
          <w:lang w:val="et-EE"/>
        </w:rPr>
        <w:t>eesmär</w:t>
      </w:r>
      <w:r w:rsidR="003714A0" w:rsidRPr="0011399B">
        <w:rPr>
          <w:rFonts w:cs="Times New Roman"/>
          <w:lang w:val="et-EE"/>
        </w:rPr>
        <w:t xml:space="preserve">k on </w:t>
      </w:r>
      <w:r w:rsidRPr="0011399B">
        <w:rPr>
          <w:rFonts w:cs="Times New Roman"/>
          <w:lang w:val="et-EE"/>
        </w:rPr>
        <w:t xml:space="preserve">leida epidemioloogilisi tõendeid keskkonna stressorite, kliima ja tervise vahel. </w:t>
      </w:r>
      <w:r w:rsidR="003714A0" w:rsidRPr="0011399B">
        <w:rPr>
          <w:rFonts w:cs="Times New Roman"/>
          <w:lang w:val="et-EE"/>
        </w:rPr>
        <w:t>H</w:t>
      </w:r>
      <w:r w:rsidRPr="0011399B">
        <w:rPr>
          <w:rFonts w:cs="Times New Roman"/>
          <w:lang w:val="et-EE"/>
        </w:rPr>
        <w:t xml:space="preserve">uvi nende teemade vastu </w:t>
      </w:r>
      <w:r w:rsidR="003714A0" w:rsidRPr="0011399B">
        <w:rPr>
          <w:rFonts w:cs="Times New Roman"/>
          <w:lang w:val="et-EE"/>
        </w:rPr>
        <w:t xml:space="preserve">on viimastel aastatel oluliselt </w:t>
      </w:r>
      <w:r w:rsidRPr="0011399B">
        <w:rPr>
          <w:rFonts w:cs="Times New Roman"/>
          <w:lang w:val="et-EE"/>
        </w:rPr>
        <w:t xml:space="preserve">kasvanud nii teadlaste kui ka avalikkuse seas seoses sagenenud ekstreemsete ilmastikuolude, </w:t>
      </w:r>
      <w:r w:rsidR="005957AA" w:rsidRPr="0011399B">
        <w:rPr>
          <w:rFonts w:cs="Times New Roman"/>
          <w:lang w:val="et-EE"/>
        </w:rPr>
        <w:t xml:space="preserve">keskkonna </w:t>
      </w:r>
      <w:r w:rsidRPr="0011399B">
        <w:rPr>
          <w:rFonts w:cs="Times New Roman"/>
          <w:lang w:val="et-EE"/>
        </w:rPr>
        <w:t xml:space="preserve">saastatuse ning kliimamuutustega, mis </w:t>
      </w:r>
      <w:r w:rsidR="005957AA" w:rsidRPr="0011399B">
        <w:rPr>
          <w:rFonts w:cs="Times New Roman"/>
          <w:lang w:val="et-EE"/>
        </w:rPr>
        <w:t xml:space="preserve">on </w:t>
      </w:r>
      <w:r w:rsidRPr="0011399B">
        <w:rPr>
          <w:rFonts w:cs="Times New Roman"/>
          <w:lang w:val="et-EE"/>
        </w:rPr>
        <w:t>suuren</w:t>
      </w:r>
      <w:r w:rsidR="005957AA" w:rsidRPr="0011399B">
        <w:rPr>
          <w:rFonts w:cs="Times New Roman"/>
          <w:lang w:val="et-EE"/>
        </w:rPr>
        <w:t>dan</w:t>
      </w:r>
      <w:r w:rsidRPr="0011399B">
        <w:rPr>
          <w:rFonts w:cs="Times New Roman"/>
          <w:lang w:val="et-EE"/>
        </w:rPr>
        <w:t xml:space="preserve">ud </w:t>
      </w:r>
      <w:r w:rsidR="00C42106" w:rsidRPr="0011399B">
        <w:rPr>
          <w:rFonts w:cs="Times New Roman"/>
          <w:lang w:val="et-EE"/>
        </w:rPr>
        <w:t>keskkonnast tulene</w:t>
      </w:r>
      <w:r w:rsidR="003714A0" w:rsidRPr="0011399B">
        <w:rPr>
          <w:rFonts w:cs="Times New Roman"/>
          <w:lang w:val="et-EE"/>
        </w:rPr>
        <w:t>v</w:t>
      </w:r>
      <w:r w:rsidR="00C42106" w:rsidRPr="0011399B">
        <w:rPr>
          <w:rFonts w:cs="Times New Roman"/>
          <w:lang w:val="et-EE"/>
        </w:rPr>
        <w:t>a</w:t>
      </w:r>
      <w:r w:rsidR="003714A0" w:rsidRPr="0011399B">
        <w:rPr>
          <w:rFonts w:cs="Times New Roman"/>
          <w:lang w:val="et-EE"/>
        </w:rPr>
        <w:t xml:space="preserve">id </w:t>
      </w:r>
      <w:r w:rsidRPr="0011399B">
        <w:rPr>
          <w:rFonts w:cs="Times New Roman"/>
          <w:lang w:val="et-EE"/>
        </w:rPr>
        <w:t>terviserisk</w:t>
      </w:r>
      <w:r w:rsidR="005957AA" w:rsidRPr="0011399B">
        <w:rPr>
          <w:rFonts w:cs="Times New Roman"/>
          <w:lang w:val="et-EE"/>
        </w:rPr>
        <w:t>e</w:t>
      </w:r>
      <w:r w:rsidRPr="0011399B">
        <w:rPr>
          <w:rFonts w:cs="Times New Roman"/>
          <w:lang w:val="et-EE"/>
        </w:rPr>
        <w:t>.</w:t>
      </w:r>
    </w:p>
    <w:p w14:paraId="72C50D21" w14:textId="77777777" w:rsidR="009D45C4" w:rsidRPr="0011399B" w:rsidRDefault="005957AA" w:rsidP="009D45C4">
      <w:pPr>
        <w:pStyle w:val="BodyText"/>
        <w:spacing w:line="360" w:lineRule="auto"/>
        <w:ind w:right="115"/>
        <w:jc w:val="both"/>
        <w:rPr>
          <w:lang w:val="et-EE"/>
        </w:rPr>
      </w:pPr>
      <w:r w:rsidRPr="0011399B">
        <w:rPr>
          <w:rFonts w:cs="Times New Roman"/>
          <w:lang w:val="et-EE"/>
        </w:rPr>
        <w:t>MCC u</w:t>
      </w:r>
      <w:r w:rsidR="009D45C4" w:rsidRPr="0011399B">
        <w:rPr>
          <w:rFonts w:cs="Times New Roman"/>
          <w:lang w:val="et-EE"/>
        </w:rPr>
        <w:t>urimis</w:t>
      </w:r>
      <w:r w:rsidR="00C42106" w:rsidRPr="0011399B">
        <w:rPr>
          <w:rFonts w:cs="Times New Roman"/>
          <w:lang w:val="et-EE"/>
        </w:rPr>
        <w:t xml:space="preserve">võrgustikus </w:t>
      </w:r>
      <w:r w:rsidR="009D45C4" w:rsidRPr="0011399B">
        <w:rPr>
          <w:rFonts w:cs="Times New Roman"/>
          <w:lang w:val="et-EE"/>
        </w:rPr>
        <w:t xml:space="preserve">kasutatakse suurimat andmestikku, mis </w:t>
      </w:r>
      <w:r w:rsidRPr="0011399B">
        <w:rPr>
          <w:rFonts w:cs="Times New Roman"/>
          <w:lang w:val="et-EE"/>
        </w:rPr>
        <w:t xml:space="preserve">on </w:t>
      </w:r>
      <w:r w:rsidR="003714A0" w:rsidRPr="0011399B">
        <w:rPr>
          <w:rFonts w:cs="Times New Roman"/>
          <w:lang w:val="et-EE"/>
        </w:rPr>
        <w:t xml:space="preserve">selleks otstarbeks </w:t>
      </w:r>
      <w:r w:rsidR="009D45C4" w:rsidRPr="0011399B">
        <w:rPr>
          <w:rFonts w:cs="Times New Roman"/>
          <w:lang w:val="et-EE"/>
        </w:rPr>
        <w:t>kunagi kokku pandud</w:t>
      </w:r>
      <w:r w:rsidRPr="0011399B">
        <w:rPr>
          <w:rFonts w:cs="Times New Roman"/>
          <w:lang w:val="et-EE"/>
        </w:rPr>
        <w:t xml:space="preserve">. See kätkeb endas </w:t>
      </w:r>
      <w:r w:rsidR="009D45C4" w:rsidRPr="0011399B">
        <w:rPr>
          <w:rFonts w:cs="Times New Roman"/>
          <w:lang w:val="et-EE"/>
        </w:rPr>
        <w:t>teavet keskkonna kokkupuute</w:t>
      </w:r>
      <w:r w:rsidRPr="0011399B">
        <w:rPr>
          <w:rFonts w:cs="Times New Roman"/>
          <w:lang w:val="et-EE"/>
        </w:rPr>
        <w:t xml:space="preserve"> (temperatuurid, õhusaaste</w:t>
      </w:r>
      <w:r w:rsidR="0099182A">
        <w:rPr>
          <w:rFonts w:cs="Times New Roman"/>
          <w:lang w:val="et-EE"/>
        </w:rPr>
        <w:t>, rohealad/õietolm jms</w:t>
      </w:r>
      <w:r w:rsidRPr="0011399B">
        <w:rPr>
          <w:rFonts w:cs="Times New Roman"/>
          <w:lang w:val="et-EE"/>
        </w:rPr>
        <w:t>)</w:t>
      </w:r>
      <w:r w:rsidR="009D45C4" w:rsidRPr="0011399B">
        <w:rPr>
          <w:rFonts w:cs="Times New Roman"/>
          <w:lang w:val="et-EE"/>
        </w:rPr>
        <w:t>, tervisenäitajate</w:t>
      </w:r>
      <w:r w:rsidRPr="0011399B">
        <w:rPr>
          <w:rFonts w:cs="Times New Roman"/>
          <w:lang w:val="et-EE"/>
        </w:rPr>
        <w:t xml:space="preserve"> (suremus</w:t>
      </w:r>
      <w:r w:rsidR="0099182A">
        <w:rPr>
          <w:rFonts w:cs="Times New Roman"/>
          <w:lang w:val="et-EE"/>
        </w:rPr>
        <w:t>, haigestumus, sünninäitajad</w:t>
      </w:r>
      <w:r w:rsidRPr="0011399B">
        <w:rPr>
          <w:rFonts w:cs="Times New Roman"/>
          <w:lang w:val="et-EE"/>
        </w:rPr>
        <w:t>)</w:t>
      </w:r>
      <w:r w:rsidR="009D45C4" w:rsidRPr="0011399B">
        <w:rPr>
          <w:rFonts w:cs="Times New Roman"/>
          <w:lang w:val="et-EE"/>
        </w:rPr>
        <w:t xml:space="preserve"> j</w:t>
      </w:r>
      <w:r w:rsidRPr="0011399B">
        <w:rPr>
          <w:rFonts w:cs="Times New Roman"/>
          <w:lang w:val="et-EE"/>
        </w:rPr>
        <w:t>a kliimaprogn</w:t>
      </w:r>
      <w:r w:rsidR="00C42106" w:rsidRPr="0011399B">
        <w:rPr>
          <w:rFonts w:cs="Times New Roman"/>
          <w:lang w:val="et-EE"/>
        </w:rPr>
        <w:t xml:space="preserve">ooside kohta enam kui </w:t>
      </w:r>
      <w:r w:rsidR="0099182A">
        <w:rPr>
          <w:rFonts w:cs="Times New Roman"/>
          <w:lang w:val="et-EE"/>
        </w:rPr>
        <w:t>tuhande</w:t>
      </w:r>
      <w:r w:rsidR="0099182A" w:rsidRPr="0011399B">
        <w:rPr>
          <w:rFonts w:cs="Times New Roman"/>
          <w:lang w:val="et-EE"/>
        </w:rPr>
        <w:t xml:space="preserve">l </w:t>
      </w:r>
      <w:r w:rsidR="003F622D" w:rsidRPr="0011399B">
        <w:rPr>
          <w:rFonts w:cs="Times New Roman"/>
          <w:lang w:val="et-EE"/>
        </w:rPr>
        <w:t xml:space="preserve">linnaalal </w:t>
      </w:r>
      <w:r w:rsidR="0099182A">
        <w:rPr>
          <w:rFonts w:cs="Times New Roman"/>
          <w:lang w:val="et-EE"/>
        </w:rPr>
        <w:t>53</w:t>
      </w:r>
      <w:r w:rsidR="0099182A" w:rsidRPr="0011399B">
        <w:rPr>
          <w:rFonts w:cs="Times New Roman"/>
          <w:lang w:val="et-EE"/>
        </w:rPr>
        <w:t xml:space="preserve">s </w:t>
      </w:r>
      <w:r w:rsidR="003F622D" w:rsidRPr="0011399B">
        <w:rPr>
          <w:rFonts w:cs="Times New Roman"/>
          <w:lang w:val="et-EE"/>
        </w:rPr>
        <w:t xml:space="preserve">erinevas </w:t>
      </w:r>
      <w:r w:rsidR="009D45C4" w:rsidRPr="0011399B">
        <w:rPr>
          <w:rFonts w:cs="Times New Roman"/>
          <w:lang w:val="et-EE"/>
        </w:rPr>
        <w:t>maailma rii</w:t>
      </w:r>
      <w:r w:rsidR="003F622D" w:rsidRPr="0011399B">
        <w:rPr>
          <w:rFonts w:cs="Times New Roman"/>
          <w:lang w:val="et-EE"/>
        </w:rPr>
        <w:t>gis</w:t>
      </w:r>
      <w:r w:rsidRPr="0011399B">
        <w:rPr>
          <w:rFonts w:cs="Times New Roman"/>
          <w:lang w:val="et-EE"/>
        </w:rPr>
        <w:t xml:space="preserve"> (s.h. Eestis</w:t>
      </w:r>
      <w:r w:rsidR="00C42106" w:rsidRPr="0011399B">
        <w:rPr>
          <w:rFonts w:cs="Times New Roman"/>
          <w:lang w:val="et-EE"/>
        </w:rPr>
        <w:t xml:space="preserve"> Tallinnas, Tartu, Narvas, Pärnu ja Kohtla-Järvel</w:t>
      </w:r>
      <w:r w:rsidRPr="0011399B">
        <w:rPr>
          <w:rFonts w:cs="Times New Roman"/>
          <w:lang w:val="et-EE"/>
        </w:rPr>
        <w:t>)</w:t>
      </w:r>
      <w:r w:rsidR="009D45C4" w:rsidRPr="0011399B">
        <w:rPr>
          <w:rFonts w:cs="Times New Roman"/>
          <w:lang w:val="et-EE"/>
        </w:rPr>
        <w:t xml:space="preserve">. See võimaldab </w:t>
      </w:r>
      <w:r w:rsidRPr="0011399B">
        <w:rPr>
          <w:rFonts w:cs="Times New Roman"/>
          <w:lang w:val="et-EE"/>
        </w:rPr>
        <w:t xml:space="preserve">ühtset standardiseeritud </w:t>
      </w:r>
      <w:r w:rsidR="003F622D" w:rsidRPr="0011399B">
        <w:rPr>
          <w:rFonts w:cs="Times New Roman"/>
          <w:lang w:val="et-EE"/>
        </w:rPr>
        <w:t xml:space="preserve">metoodikat </w:t>
      </w:r>
      <w:r w:rsidR="00C42106" w:rsidRPr="0011399B">
        <w:rPr>
          <w:rFonts w:cs="Times New Roman"/>
          <w:lang w:val="et-EE"/>
        </w:rPr>
        <w:t xml:space="preserve">rakendades uurida </w:t>
      </w:r>
      <w:r w:rsidR="003F622D" w:rsidRPr="0011399B">
        <w:rPr>
          <w:rFonts w:cs="Times New Roman"/>
          <w:lang w:val="et-EE"/>
        </w:rPr>
        <w:t xml:space="preserve">globaalseid keskkonnatervise </w:t>
      </w:r>
      <w:r w:rsidR="009D45C4" w:rsidRPr="0011399B">
        <w:rPr>
          <w:rFonts w:cs="Times New Roman"/>
          <w:lang w:val="et-EE"/>
        </w:rPr>
        <w:t>küsimusi</w:t>
      </w:r>
      <w:r w:rsidR="00C42106" w:rsidRPr="0011399B">
        <w:rPr>
          <w:rFonts w:cs="Times New Roman"/>
          <w:lang w:val="et-EE"/>
        </w:rPr>
        <w:t xml:space="preserve"> kasutades kohalike andmeid</w:t>
      </w:r>
      <w:r w:rsidR="009D45C4" w:rsidRPr="0011399B">
        <w:rPr>
          <w:rFonts w:cs="Times New Roman"/>
          <w:lang w:val="et-EE"/>
        </w:rPr>
        <w:t>.</w:t>
      </w:r>
      <w:r w:rsidR="003F622D" w:rsidRPr="0011399B">
        <w:rPr>
          <w:rFonts w:cs="Times New Roman"/>
          <w:lang w:val="et-EE"/>
        </w:rPr>
        <w:t xml:space="preserve"> MCC võrgustikku </w:t>
      </w:r>
      <w:r w:rsidR="00C42106" w:rsidRPr="0011399B">
        <w:rPr>
          <w:rFonts w:cs="Times New Roman"/>
          <w:lang w:val="et-EE"/>
        </w:rPr>
        <w:t>juhib Londoni Hügieeni ja Troopilise Meditsiini Kool (</w:t>
      </w:r>
      <w:r w:rsidR="003F622D" w:rsidRPr="0011399B">
        <w:rPr>
          <w:rFonts w:cs="Times New Roman"/>
          <w:i/>
          <w:lang w:val="et-EE"/>
        </w:rPr>
        <w:t xml:space="preserve">London School of </w:t>
      </w:r>
      <w:proofErr w:type="spellStart"/>
      <w:r w:rsidR="003F622D" w:rsidRPr="0011399B">
        <w:rPr>
          <w:rFonts w:cs="Times New Roman"/>
          <w:i/>
          <w:lang w:val="et-EE"/>
        </w:rPr>
        <w:t>Hygiene</w:t>
      </w:r>
      <w:proofErr w:type="spellEnd"/>
      <w:r w:rsidR="003F622D" w:rsidRPr="0011399B">
        <w:rPr>
          <w:rFonts w:cs="Times New Roman"/>
          <w:i/>
          <w:lang w:val="et-EE"/>
        </w:rPr>
        <w:t xml:space="preserve"> and </w:t>
      </w:r>
      <w:proofErr w:type="spellStart"/>
      <w:r w:rsidR="003F622D" w:rsidRPr="0011399B">
        <w:rPr>
          <w:rFonts w:cs="Times New Roman"/>
          <w:i/>
          <w:lang w:val="et-EE"/>
        </w:rPr>
        <w:t>Tropical</w:t>
      </w:r>
      <w:proofErr w:type="spellEnd"/>
      <w:r w:rsidR="003F622D" w:rsidRPr="0011399B">
        <w:rPr>
          <w:rFonts w:cs="Times New Roman"/>
          <w:i/>
          <w:lang w:val="et-EE"/>
        </w:rPr>
        <w:t xml:space="preserve"> </w:t>
      </w:r>
      <w:proofErr w:type="spellStart"/>
      <w:r w:rsidR="003F622D" w:rsidRPr="0011399B">
        <w:rPr>
          <w:rFonts w:cs="Times New Roman"/>
          <w:i/>
          <w:lang w:val="et-EE"/>
        </w:rPr>
        <w:t>Medicine</w:t>
      </w:r>
      <w:proofErr w:type="spellEnd"/>
      <w:r w:rsidR="00C42106" w:rsidRPr="0011399B">
        <w:rPr>
          <w:rFonts w:cs="Times New Roman"/>
          <w:lang w:val="et-EE"/>
        </w:rPr>
        <w:t>)</w:t>
      </w:r>
      <w:r w:rsidR="003F622D" w:rsidRPr="0011399B">
        <w:rPr>
          <w:rFonts w:cs="Times New Roman"/>
          <w:lang w:val="et-EE"/>
        </w:rPr>
        <w:t xml:space="preserve"> koos eri riikidest koosneva teaduskomiteega. Täpsem info on leitav MCC kodulehel: </w:t>
      </w:r>
      <w:hyperlink r:id="rId20" w:history="1">
        <w:r w:rsidR="003F622D" w:rsidRPr="0011399B">
          <w:rPr>
            <w:rStyle w:val="Hyperlink"/>
            <w:color w:val="auto"/>
            <w:lang w:val="et-EE"/>
          </w:rPr>
          <w:t>http://mccstudy.lshtm.ac.uk/</w:t>
        </w:r>
      </w:hyperlink>
    </w:p>
    <w:p w14:paraId="0C959CA8" w14:textId="77777777" w:rsidR="009D45C4" w:rsidRPr="0011399B" w:rsidRDefault="003714A0" w:rsidP="009D45C4">
      <w:pPr>
        <w:pStyle w:val="BodyText"/>
        <w:spacing w:line="360" w:lineRule="auto"/>
        <w:ind w:right="115"/>
        <w:jc w:val="both"/>
        <w:rPr>
          <w:rFonts w:cs="Times New Roman"/>
          <w:lang w:val="et-EE"/>
        </w:rPr>
      </w:pPr>
      <w:r w:rsidRPr="0011399B">
        <w:rPr>
          <w:rFonts w:cs="Times New Roman"/>
          <w:lang w:val="et-EE"/>
        </w:rPr>
        <w:lastRenderedPageBreak/>
        <w:t xml:space="preserve">Käesoleva uuringu </w:t>
      </w:r>
      <w:r w:rsidR="00EB4DD0">
        <w:rPr>
          <w:rFonts w:cs="Times New Roman"/>
          <w:lang w:val="et-EE"/>
        </w:rPr>
        <w:t>kitsam</w:t>
      </w:r>
      <w:r w:rsidR="00C42106" w:rsidRPr="0011399B">
        <w:rPr>
          <w:rFonts w:cs="Times New Roman"/>
          <w:lang w:val="et-EE"/>
        </w:rPr>
        <w:t xml:space="preserve"> </w:t>
      </w:r>
      <w:r w:rsidRPr="0011399B">
        <w:rPr>
          <w:rFonts w:cs="Times New Roman"/>
          <w:lang w:val="et-EE"/>
        </w:rPr>
        <w:t xml:space="preserve">eesmärk on uuendada </w:t>
      </w:r>
      <w:r w:rsidRPr="00702509">
        <w:rPr>
          <w:rFonts w:cs="Times New Roman"/>
          <w:lang w:val="et-EE"/>
        </w:rPr>
        <w:t xml:space="preserve">Eesti kohta käivat </w:t>
      </w:r>
      <w:r w:rsidR="00943FE0">
        <w:rPr>
          <w:rFonts w:cs="Times New Roman"/>
          <w:lang w:val="et-EE"/>
        </w:rPr>
        <w:t xml:space="preserve">surmade </w:t>
      </w:r>
      <w:r w:rsidRPr="00702509">
        <w:rPr>
          <w:rFonts w:cs="Times New Roman"/>
          <w:lang w:val="et-EE"/>
        </w:rPr>
        <w:t>andmestikku</w:t>
      </w:r>
      <w:r w:rsidR="00803B51" w:rsidRPr="00702509">
        <w:rPr>
          <w:rFonts w:cs="Times New Roman"/>
          <w:lang w:val="et-EE"/>
        </w:rPr>
        <w:t xml:space="preserve"> </w:t>
      </w:r>
      <w:r w:rsidR="00943FE0">
        <w:rPr>
          <w:rFonts w:cs="Times New Roman"/>
          <w:lang w:val="et-EE"/>
        </w:rPr>
        <w:t xml:space="preserve">ning </w:t>
      </w:r>
      <w:r w:rsidR="00803B51" w:rsidRPr="00702509">
        <w:rPr>
          <w:rFonts w:cs="Times New Roman"/>
          <w:lang w:val="et-EE"/>
        </w:rPr>
        <w:t xml:space="preserve">lisades sinna </w:t>
      </w:r>
      <w:r w:rsidR="00943FE0">
        <w:rPr>
          <w:rFonts w:cs="Times New Roman"/>
          <w:lang w:val="et-EE"/>
        </w:rPr>
        <w:t xml:space="preserve"> haigestumuse ja sünninäitajate andmed</w:t>
      </w:r>
      <w:r w:rsidR="008B10D0" w:rsidRPr="00702509">
        <w:rPr>
          <w:rFonts w:cs="Times New Roman"/>
          <w:lang w:val="et-EE"/>
        </w:rPr>
        <w:t xml:space="preserve"> </w:t>
      </w:r>
      <w:r w:rsidRPr="00702509">
        <w:rPr>
          <w:rFonts w:cs="Times New Roman"/>
          <w:lang w:val="et-EE"/>
        </w:rPr>
        <w:t xml:space="preserve">ning osaleda eelpool kirjeldatud analüüsides ja </w:t>
      </w:r>
      <w:r w:rsidR="00943FE0">
        <w:rPr>
          <w:rFonts w:cs="Times New Roman"/>
          <w:lang w:val="et-EE"/>
        </w:rPr>
        <w:t xml:space="preserve">MCC </w:t>
      </w:r>
      <w:r w:rsidRPr="00702509">
        <w:rPr>
          <w:rFonts w:cs="Times New Roman"/>
          <w:lang w:val="et-EE"/>
        </w:rPr>
        <w:t>võrgustikus</w:t>
      </w:r>
      <w:r w:rsidR="00C42106" w:rsidRPr="00702509">
        <w:rPr>
          <w:rFonts w:cs="Times New Roman"/>
          <w:lang w:val="et-EE"/>
        </w:rPr>
        <w:t xml:space="preserve"> järgneva 10 aasta vältel</w:t>
      </w:r>
      <w:r w:rsidRPr="00702509">
        <w:rPr>
          <w:rFonts w:cs="Times New Roman"/>
          <w:lang w:val="et-EE"/>
        </w:rPr>
        <w:t>.</w:t>
      </w:r>
    </w:p>
    <w:p w14:paraId="62A7A1A3" w14:textId="77777777" w:rsidR="00803B51" w:rsidRPr="0011399B" w:rsidRDefault="00803B51" w:rsidP="00803B51">
      <w:pPr>
        <w:pStyle w:val="BodyText"/>
        <w:spacing w:before="120" w:line="360" w:lineRule="auto"/>
        <w:ind w:right="115"/>
        <w:jc w:val="both"/>
        <w:rPr>
          <w:rFonts w:cs="Times New Roman"/>
          <w:lang w:val="et-EE"/>
        </w:rPr>
      </w:pPr>
      <w:r w:rsidRPr="0011399B">
        <w:rPr>
          <w:rFonts w:cs="Times New Roman"/>
          <w:lang w:val="et-EE"/>
        </w:rPr>
        <w:t xml:space="preserve">Hetkel on </w:t>
      </w:r>
      <w:r w:rsidR="006B578E">
        <w:rPr>
          <w:rFonts w:cs="Times New Roman"/>
          <w:lang w:val="et-EE"/>
        </w:rPr>
        <w:t xml:space="preserve">MCC </w:t>
      </w:r>
      <w:r w:rsidRPr="0011399B">
        <w:rPr>
          <w:rFonts w:cs="Times New Roman"/>
          <w:lang w:val="et-EE"/>
        </w:rPr>
        <w:t>võrgustiku raames</w:t>
      </w:r>
      <w:r w:rsidR="0015188D">
        <w:rPr>
          <w:rFonts w:cs="Times New Roman"/>
          <w:lang w:val="et-EE"/>
        </w:rPr>
        <w:t xml:space="preserve"> käesolevaks hetkeks</w:t>
      </w:r>
      <w:r w:rsidRPr="0011399B">
        <w:rPr>
          <w:rFonts w:cs="Times New Roman"/>
          <w:lang w:val="et-EE"/>
        </w:rPr>
        <w:t xml:space="preserve"> ilmunud </w:t>
      </w:r>
      <w:r w:rsidR="0099182A">
        <w:rPr>
          <w:rFonts w:cs="Times New Roman"/>
          <w:lang w:val="et-EE"/>
        </w:rPr>
        <w:t>73</w:t>
      </w:r>
      <w:r w:rsidR="0099182A" w:rsidRPr="0011399B">
        <w:rPr>
          <w:rFonts w:cs="Times New Roman"/>
          <w:lang w:val="et-EE"/>
        </w:rPr>
        <w:t xml:space="preserve"> </w:t>
      </w:r>
      <w:r w:rsidRPr="0011399B">
        <w:rPr>
          <w:rFonts w:cs="Times New Roman"/>
          <w:lang w:val="et-EE"/>
        </w:rPr>
        <w:t>teadusartiklit</w:t>
      </w:r>
      <w:r w:rsidR="005344BB" w:rsidRPr="0011399B">
        <w:rPr>
          <w:rFonts w:cs="Times New Roman"/>
          <w:lang w:val="et-EE"/>
        </w:rPr>
        <w:t xml:space="preserve"> </w:t>
      </w:r>
      <w:r w:rsidR="00396631" w:rsidRPr="0011399B">
        <w:rPr>
          <w:rFonts w:cs="Times New Roman"/>
          <w:lang w:val="et-EE"/>
        </w:rPr>
        <w:t>(</w:t>
      </w:r>
      <w:r w:rsidR="00396631" w:rsidRPr="0011399B">
        <w:rPr>
          <w:rFonts w:cs="Times New Roman"/>
          <w:u w:val="single"/>
          <w:lang w:val="et-EE"/>
        </w:rPr>
        <w:t xml:space="preserve">http://mccstudy.lshtm.ac.uk/ </w:t>
      </w:r>
      <w:proofErr w:type="spellStart"/>
      <w:r w:rsidR="00396631" w:rsidRPr="0011399B">
        <w:rPr>
          <w:rFonts w:cs="Times New Roman"/>
          <w:u w:val="single"/>
          <w:lang w:val="et-EE"/>
        </w:rPr>
        <w:t>publications</w:t>
      </w:r>
      <w:proofErr w:type="spellEnd"/>
      <w:r w:rsidR="00712BE5">
        <w:rPr>
          <w:rFonts w:cs="Times New Roman"/>
          <w:lang w:val="et-EE"/>
        </w:rPr>
        <w:t xml:space="preserve">, milledest </w:t>
      </w:r>
      <w:r w:rsidR="0099182A">
        <w:rPr>
          <w:rFonts w:cs="Times New Roman"/>
          <w:lang w:val="et-EE"/>
        </w:rPr>
        <w:t xml:space="preserve">väga paljudes </w:t>
      </w:r>
      <w:r w:rsidR="00712BE5">
        <w:rPr>
          <w:rFonts w:cs="Times New Roman"/>
          <w:lang w:val="et-EE"/>
        </w:rPr>
        <w:t>on kasutatud ka Eesti andmeid</w:t>
      </w:r>
      <w:r w:rsidR="00396631" w:rsidRPr="0011399B">
        <w:rPr>
          <w:rFonts w:cs="Times New Roman"/>
          <w:lang w:val="et-EE"/>
        </w:rPr>
        <w:t>)</w:t>
      </w:r>
      <w:r w:rsidRPr="0011399B">
        <w:rPr>
          <w:rFonts w:cs="Times New Roman"/>
          <w:lang w:val="et-EE"/>
        </w:rPr>
        <w:t>.</w:t>
      </w:r>
    </w:p>
    <w:p w14:paraId="53F0C46D" w14:textId="77777777" w:rsidR="00803B51" w:rsidRPr="0011399B" w:rsidRDefault="00803B51" w:rsidP="00DB6815">
      <w:pPr>
        <w:pStyle w:val="BodyText"/>
        <w:spacing w:before="0" w:line="360" w:lineRule="auto"/>
        <w:ind w:right="115"/>
        <w:jc w:val="both"/>
        <w:rPr>
          <w:rFonts w:cs="Times New Roman"/>
          <w:lang w:val="et-EE"/>
        </w:rPr>
      </w:pPr>
    </w:p>
    <w:p w14:paraId="56AC7E1C" w14:textId="77777777" w:rsidR="00A0249A" w:rsidRPr="0011399B" w:rsidRDefault="002004BB">
      <w:pPr>
        <w:pStyle w:val="Heading1"/>
        <w:numPr>
          <w:ilvl w:val="0"/>
          <w:numId w:val="6"/>
        </w:numPr>
        <w:tabs>
          <w:tab w:val="left" w:pos="357"/>
        </w:tabs>
        <w:spacing w:before="143"/>
        <w:jc w:val="both"/>
        <w:rPr>
          <w:b w:val="0"/>
          <w:bCs w:val="0"/>
          <w:lang w:val="et-EE"/>
        </w:rPr>
      </w:pPr>
      <w:r w:rsidRPr="0011399B">
        <w:rPr>
          <w:lang w:val="et-EE"/>
        </w:rPr>
        <w:t>UURIMISTÖÖ</w:t>
      </w:r>
      <w:r w:rsidRPr="0011399B">
        <w:rPr>
          <w:spacing w:val="-19"/>
          <w:lang w:val="et-EE"/>
        </w:rPr>
        <w:t xml:space="preserve"> </w:t>
      </w:r>
      <w:r w:rsidRPr="0011399B">
        <w:rPr>
          <w:lang w:val="et-EE"/>
        </w:rPr>
        <w:t>TEOSTAMISE</w:t>
      </w:r>
      <w:r w:rsidRPr="0011399B">
        <w:rPr>
          <w:spacing w:val="-17"/>
          <w:lang w:val="et-EE"/>
        </w:rPr>
        <w:t xml:space="preserve"> </w:t>
      </w:r>
      <w:r w:rsidRPr="0011399B">
        <w:rPr>
          <w:lang w:val="et-EE"/>
        </w:rPr>
        <w:t>AEG</w:t>
      </w:r>
    </w:p>
    <w:p w14:paraId="326EE352" w14:textId="77777777" w:rsidR="00A0249A" w:rsidRPr="00702509" w:rsidRDefault="00905EED" w:rsidP="00C42106">
      <w:pPr>
        <w:pStyle w:val="BodyText"/>
        <w:spacing w:before="240"/>
        <w:jc w:val="both"/>
        <w:rPr>
          <w:lang w:val="et-EE"/>
        </w:rPr>
      </w:pPr>
      <w:r>
        <w:rPr>
          <w:lang w:val="et-EE"/>
        </w:rPr>
        <w:t>Veebruar</w:t>
      </w:r>
      <w:r w:rsidRPr="00702509">
        <w:rPr>
          <w:lang w:val="et-EE"/>
        </w:rPr>
        <w:t xml:space="preserve"> </w:t>
      </w:r>
      <w:r w:rsidR="00A848DE" w:rsidRPr="00702509">
        <w:rPr>
          <w:lang w:val="et-EE"/>
        </w:rPr>
        <w:t>20</w:t>
      </w:r>
      <w:r w:rsidR="00A848DE">
        <w:rPr>
          <w:lang w:val="et-EE"/>
        </w:rPr>
        <w:t>25</w:t>
      </w:r>
      <w:r w:rsidR="00A848DE" w:rsidRPr="00702509">
        <w:rPr>
          <w:spacing w:val="-3"/>
          <w:lang w:val="et-EE"/>
        </w:rPr>
        <w:t xml:space="preserve"> </w:t>
      </w:r>
      <w:r w:rsidR="00EA10C9" w:rsidRPr="00702509">
        <w:rPr>
          <w:lang w:val="et-EE"/>
        </w:rPr>
        <w:t>–</w:t>
      </w:r>
      <w:r w:rsidR="002004BB" w:rsidRPr="00702509">
        <w:rPr>
          <w:spacing w:val="-4"/>
          <w:lang w:val="et-EE"/>
        </w:rPr>
        <w:t xml:space="preserve"> </w:t>
      </w:r>
      <w:r>
        <w:rPr>
          <w:lang w:val="et-EE"/>
        </w:rPr>
        <w:t>Jaanuar</w:t>
      </w:r>
      <w:r w:rsidRPr="00702509">
        <w:rPr>
          <w:lang w:val="et-EE"/>
        </w:rPr>
        <w:t xml:space="preserve"> 20</w:t>
      </w:r>
      <w:r>
        <w:rPr>
          <w:lang w:val="et-EE"/>
        </w:rPr>
        <w:t>34</w:t>
      </w:r>
    </w:p>
    <w:p w14:paraId="631390E3" w14:textId="77777777" w:rsidR="00A0249A" w:rsidRPr="00702509" w:rsidRDefault="00A0249A">
      <w:pPr>
        <w:spacing w:before="5"/>
        <w:rPr>
          <w:rFonts w:ascii="Times New Roman" w:eastAsia="Times New Roman" w:hAnsi="Times New Roman" w:cs="Times New Roman"/>
          <w:lang w:val="et-EE"/>
        </w:rPr>
      </w:pPr>
    </w:p>
    <w:p w14:paraId="00AA34FA" w14:textId="77777777" w:rsidR="00A0249A" w:rsidRPr="0011399B" w:rsidRDefault="009D45C4" w:rsidP="00C42106">
      <w:pPr>
        <w:spacing w:before="5" w:line="360" w:lineRule="auto"/>
        <w:ind w:left="142"/>
        <w:rPr>
          <w:rFonts w:ascii="Times New Roman" w:eastAsia="Times New Roman" w:hAnsi="Times New Roman" w:cs="Times New Roman"/>
          <w:sz w:val="24"/>
          <w:lang w:val="et-EE"/>
        </w:rPr>
      </w:pPr>
      <w:r w:rsidRPr="00702509">
        <w:rPr>
          <w:rFonts w:ascii="Times New Roman" w:eastAsia="Times New Roman" w:hAnsi="Times New Roman" w:cs="Times New Roman"/>
          <w:sz w:val="24"/>
          <w:lang w:val="et-EE"/>
        </w:rPr>
        <w:t>Uurimistöö alguseks on arvestatud aeg</w:t>
      </w:r>
      <w:r w:rsidR="003714A0" w:rsidRPr="00702509">
        <w:rPr>
          <w:rFonts w:ascii="Times New Roman" w:eastAsia="Times New Roman" w:hAnsi="Times New Roman" w:cs="Times New Roman"/>
          <w:sz w:val="24"/>
          <w:lang w:val="et-EE"/>
        </w:rPr>
        <w:t xml:space="preserve"> Eetikakomitee loa saamise</w:t>
      </w:r>
      <w:r w:rsidR="00C42106" w:rsidRPr="00702509">
        <w:rPr>
          <w:rFonts w:ascii="Times New Roman" w:eastAsia="Times New Roman" w:hAnsi="Times New Roman" w:cs="Times New Roman"/>
          <w:sz w:val="24"/>
          <w:lang w:val="et-EE"/>
        </w:rPr>
        <w:t xml:space="preserve">st </w:t>
      </w:r>
      <w:r w:rsidR="003714A0" w:rsidRPr="00702509">
        <w:rPr>
          <w:rFonts w:ascii="Times New Roman" w:eastAsia="Times New Roman" w:hAnsi="Times New Roman" w:cs="Times New Roman"/>
          <w:sz w:val="24"/>
          <w:lang w:val="et-EE"/>
        </w:rPr>
        <w:t xml:space="preserve">ning arvestatud </w:t>
      </w:r>
      <w:r w:rsidR="00905EED">
        <w:rPr>
          <w:rFonts w:ascii="Times New Roman" w:eastAsia="Times New Roman" w:hAnsi="Times New Roman" w:cs="Times New Roman"/>
          <w:sz w:val="24"/>
          <w:lang w:val="et-EE"/>
        </w:rPr>
        <w:t xml:space="preserve">järgnevad </w:t>
      </w:r>
      <w:r w:rsidR="003714A0" w:rsidRPr="00702509">
        <w:rPr>
          <w:rFonts w:ascii="Times New Roman" w:eastAsia="Times New Roman" w:hAnsi="Times New Roman" w:cs="Times New Roman"/>
          <w:sz w:val="24"/>
          <w:lang w:val="et-EE"/>
        </w:rPr>
        <w:t>10 aastat</w:t>
      </w:r>
      <w:r w:rsidR="0055576D">
        <w:rPr>
          <w:rFonts w:ascii="Times New Roman" w:eastAsia="Times New Roman" w:hAnsi="Times New Roman" w:cs="Times New Roman"/>
          <w:sz w:val="24"/>
          <w:lang w:val="et-EE"/>
        </w:rPr>
        <w:t xml:space="preserve"> MCC</w:t>
      </w:r>
      <w:r w:rsidR="003714A0" w:rsidRPr="00702509">
        <w:rPr>
          <w:rFonts w:ascii="Times New Roman" w:eastAsia="Times New Roman" w:hAnsi="Times New Roman" w:cs="Times New Roman"/>
          <w:sz w:val="24"/>
          <w:lang w:val="et-EE"/>
        </w:rPr>
        <w:t xml:space="preserve"> võrgustikus püsimiseks.</w:t>
      </w:r>
    </w:p>
    <w:p w14:paraId="1CBF0C80" w14:textId="77777777" w:rsidR="00C42106" w:rsidRPr="00577100" w:rsidRDefault="00C42106" w:rsidP="00C42106">
      <w:pPr>
        <w:spacing w:before="5" w:line="360" w:lineRule="auto"/>
        <w:ind w:left="142"/>
        <w:rPr>
          <w:rFonts w:ascii="Times New Roman" w:eastAsia="Times New Roman" w:hAnsi="Times New Roman" w:cs="Times New Roman"/>
          <w:sz w:val="14"/>
          <w:lang w:val="et-EE"/>
        </w:rPr>
      </w:pPr>
    </w:p>
    <w:p w14:paraId="684F4E62" w14:textId="77777777" w:rsidR="00A0249A" w:rsidRPr="0011399B" w:rsidRDefault="002004BB" w:rsidP="00C46AB2">
      <w:pPr>
        <w:pStyle w:val="Heading1"/>
        <w:numPr>
          <w:ilvl w:val="0"/>
          <w:numId w:val="6"/>
        </w:numPr>
        <w:tabs>
          <w:tab w:val="left" w:pos="357"/>
        </w:tabs>
        <w:spacing w:before="143"/>
        <w:jc w:val="both"/>
        <w:rPr>
          <w:b w:val="0"/>
          <w:bCs w:val="0"/>
          <w:lang w:val="et-EE"/>
        </w:rPr>
      </w:pPr>
      <w:r w:rsidRPr="0011399B">
        <w:rPr>
          <w:lang w:val="et-EE"/>
        </w:rPr>
        <w:t>UURITAVATE</w:t>
      </w:r>
      <w:r w:rsidRPr="0011399B">
        <w:rPr>
          <w:spacing w:val="-14"/>
          <w:lang w:val="et-EE"/>
        </w:rPr>
        <w:t xml:space="preserve"> </w:t>
      </w:r>
      <w:r w:rsidRPr="0011399B">
        <w:rPr>
          <w:lang w:val="et-EE"/>
        </w:rPr>
        <w:t>JA</w:t>
      </w:r>
      <w:r w:rsidRPr="0011399B">
        <w:rPr>
          <w:spacing w:val="-13"/>
          <w:lang w:val="et-EE"/>
        </w:rPr>
        <w:t xml:space="preserve"> </w:t>
      </w:r>
      <w:r w:rsidRPr="0011399B">
        <w:rPr>
          <w:lang w:val="et-EE"/>
        </w:rPr>
        <w:t>NENDE</w:t>
      </w:r>
      <w:r w:rsidRPr="0011399B">
        <w:rPr>
          <w:spacing w:val="-13"/>
          <w:lang w:val="et-EE"/>
        </w:rPr>
        <w:t xml:space="preserve"> </w:t>
      </w:r>
      <w:r w:rsidRPr="0011399B">
        <w:rPr>
          <w:lang w:val="et-EE"/>
        </w:rPr>
        <w:t>VÄRBAMISVIISI</w:t>
      </w:r>
      <w:r w:rsidRPr="0011399B">
        <w:rPr>
          <w:spacing w:val="-13"/>
          <w:lang w:val="et-EE"/>
        </w:rPr>
        <w:t xml:space="preserve"> </w:t>
      </w:r>
      <w:r w:rsidRPr="0011399B">
        <w:rPr>
          <w:lang w:val="et-EE"/>
        </w:rPr>
        <w:t>TÄPNE</w:t>
      </w:r>
      <w:r w:rsidRPr="0011399B">
        <w:rPr>
          <w:spacing w:val="-13"/>
          <w:lang w:val="et-EE"/>
        </w:rPr>
        <w:t xml:space="preserve"> </w:t>
      </w:r>
      <w:r w:rsidRPr="0011399B">
        <w:rPr>
          <w:lang w:val="et-EE"/>
        </w:rPr>
        <w:t>KIRJELDUS</w:t>
      </w:r>
    </w:p>
    <w:p w14:paraId="457F00AC" w14:textId="77777777" w:rsidR="009D45C4" w:rsidRPr="0011399B" w:rsidRDefault="00CE658B" w:rsidP="009D45C4">
      <w:pPr>
        <w:pStyle w:val="BodyText"/>
        <w:spacing w:line="360" w:lineRule="auto"/>
        <w:ind w:left="117" w:right="115"/>
        <w:jc w:val="both"/>
        <w:rPr>
          <w:lang w:val="et-EE"/>
        </w:rPr>
      </w:pPr>
      <w:r w:rsidRPr="0011399B">
        <w:rPr>
          <w:lang w:val="et-EE"/>
        </w:rPr>
        <w:t>Uuringu</w:t>
      </w:r>
      <w:r w:rsidR="00577CD1" w:rsidRPr="0011399B">
        <w:rPr>
          <w:lang w:val="et-EE"/>
        </w:rPr>
        <w:t>s tehakse</w:t>
      </w:r>
      <w:r w:rsidR="00905EED">
        <w:rPr>
          <w:lang w:val="et-EE"/>
        </w:rPr>
        <w:t xml:space="preserve"> esiteks</w:t>
      </w:r>
      <w:r w:rsidR="00577CD1" w:rsidRPr="0011399B">
        <w:rPr>
          <w:lang w:val="et-EE"/>
        </w:rPr>
        <w:t xml:space="preserve"> </w:t>
      </w:r>
      <w:r w:rsidR="0058319F" w:rsidRPr="0011399B">
        <w:rPr>
          <w:lang w:val="et-EE"/>
        </w:rPr>
        <w:t>päring Surma põhjuste registrisse</w:t>
      </w:r>
      <w:r w:rsidR="009D45C4" w:rsidRPr="0011399B">
        <w:rPr>
          <w:lang w:val="et-EE"/>
        </w:rPr>
        <w:t xml:space="preserve"> alljärgnevate surmajuhtude andmete </w:t>
      </w:r>
      <w:r w:rsidR="00203FC0">
        <w:rPr>
          <w:lang w:val="et-EE"/>
        </w:rPr>
        <w:t>täiendamiseks</w:t>
      </w:r>
      <w:r w:rsidR="00943FE0">
        <w:rPr>
          <w:lang w:val="et-EE"/>
        </w:rPr>
        <w:t xml:space="preserve"> (kõik juhud päritaval perioodil)</w:t>
      </w:r>
      <w:r w:rsidR="009D45C4" w:rsidRPr="0011399B">
        <w:rPr>
          <w:lang w:val="et-EE"/>
        </w:rPr>
        <w:t>:</w:t>
      </w:r>
    </w:p>
    <w:p w14:paraId="34499A68" w14:textId="77777777" w:rsidR="009D45C4" w:rsidRPr="0011399B" w:rsidRDefault="009D45C4" w:rsidP="001A4DBB">
      <w:pPr>
        <w:pStyle w:val="BodyText"/>
        <w:spacing w:before="120" w:line="360" w:lineRule="auto"/>
        <w:ind w:left="117" w:right="115"/>
        <w:jc w:val="both"/>
        <w:rPr>
          <w:lang w:val="et-EE"/>
        </w:rPr>
      </w:pPr>
      <w:r w:rsidRPr="0011399B">
        <w:rPr>
          <w:lang w:val="et-EE"/>
        </w:rPr>
        <w:t>•</w:t>
      </w:r>
      <w:r w:rsidRPr="0011399B">
        <w:rPr>
          <w:lang w:val="et-EE"/>
        </w:rPr>
        <w:tab/>
        <w:t>Surmajuhu põhjus (RHK kood)</w:t>
      </w:r>
    </w:p>
    <w:p w14:paraId="06B54C0B" w14:textId="77777777" w:rsidR="009D45C4" w:rsidRDefault="009D45C4" w:rsidP="001A4DBB">
      <w:pPr>
        <w:pStyle w:val="BodyText"/>
        <w:spacing w:before="120" w:line="360" w:lineRule="auto"/>
        <w:ind w:left="117" w:right="115"/>
        <w:jc w:val="both"/>
        <w:rPr>
          <w:lang w:val="et-EE"/>
        </w:rPr>
      </w:pPr>
      <w:r w:rsidRPr="0011399B">
        <w:rPr>
          <w:lang w:val="et-EE"/>
        </w:rPr>
        <w:t>•</w:t>
      </w:r>
      <w:r w:rsidRPr="0011399B">
        <w:rPr>
          <w:lang w:val="et-EE"/>
        </w:rPr>
        <w:tab/>
        <w:t>Surmajuhu kuupäev</w:t>
      </w:r>
    </w:p>
    <w:p w14:paraId="743307AD" w14:textId="77777777" w:rsidR="00A848DE" w:rsidRPr="0011399B" w:rsidRDefault="00A848DE" w:rsidP="001A4DBB">
      <w:pPr>
        <w:pStyle w:val="BodyText"/>
        <w:spacing w:before="120" w:line="360" w:lineRule="auto"/>
        <w:ind w:left="117" w:right="115"/>
        <w:jc w:val="both"/>
        <w:rPr>
          <w:lang w:val="et-EE"/>
        </w:rPr>
      </w:pPr>
      <w:r w:rsidRPr="0011399B">
        <w:rPr>
          <w:lang w:val="et-EE"/>
        </w:rPr>
        <w:t>•</w:t>
      </w:r>
      <w:r w:rsidRPr="0011399B">
        <w:rPr>
          <w:lang w:val="et-EE"/>
        </w:rPr>
        <w:tab/>
        <w:t>Su</w:t>
      </w:r>
      <w:r>
        <w:rPr>
          <w:lang w:val="et-EE"/>
        </w:rPr>
        <w:t>gu</w:t>
      </w:r>
    </w:p>
    <w:p w14:paraId="64BA7533" w14:textId="77777777" w:rsidR="009D45C4" w:rsidRPr="0011399B" w:rsidRDefault="009D45C4" w:rsidP="001A4DBB">
      <w:pPr>
        <w:pStyle w:val="BodyText"/>
        <w:spacing w:before="120" w:line="360" w:lineRule="auto"/>
        <w:ind w:left="117" w:right="115"/>
        <w:jc w:val="both"/>
        <w:rPr>
          <w:lang w:val="et-EE"/>
        </w:rPr>
      </w:pPr>
      <w:r w:rsidRPr="0011399B">
        <w:rPr>
          <w:lang w:val="et-EE"/>
        </w:rPr>
        <w:t>•</w:t>
      </w:r>
      <w:r w:rsidRPr="0011399B">
        <w:rPr>
          <w:lang w:val="et-EE"/>
        </w:rPr>
        <w:tab/>
        <w:t>Isiku vanus surmahetkel (5aastase täpsega: 0…4, 5…9 jne)</w:t>
      </w:r>
    </w:p>
    <w:p w14:paraId="602F2162" w14:textId="77777777" w:rsidR="0058319F" w:rsidRPr="0011399B" w:rsidRDefault="009D45C4" w:rsidP="001A4DBB">
      <w:pPr>
        <w:pStyle w:val="BodyText"/>
        <w:spacing w:before="120" w:line="360" w:lineRule="auto"/>
        <w:ind w:left="117" w:right="115"/>
        <w:jc w:val="both"/>
        <w:rPr>
          <w:lang w:val="et-EE"/>
        </w:rPr>
      </w:pPr>
      <w:r w:rsidRPr="0011399B">
        <w:rPr>
          <w:lang w:val="et-EE"/>
        </w:rPr>
        <w:t>•</w:t>
      </w:r>
      <w:r w:rsidRPr="0011399B">
        <w:rPr>
          <w:lang w:val="et-EE"/>
        </w:rPr>
        <w:tab/>
        <w:t>Elu- ja surmakoht (EHAK kood maakonna tasemel, kus eraldi juurde märgitud kui juht toimus Tallinnas, Tartus, Narvas, Pärnu või Kohtla-Järvel)</w:t>
      </w:r>
    </w:p>
    <w:p w14:paraId="0B20901C" w14:textId="77777777" w:rsidR="008874E5" w:rsidRPr="00577100" w:rsidRDefault="008874E5" w:rsidP="61C5FC83">
      <w:pPr>
        <w:pStyle w:val="BodyText"/>
        <w:spacing w:line="360" w:lineRule="auto"/>
        <w:ind w:left="117" w:right="115"/>
        <w:jc w:val="both"/>
        <w:rPr>
          <w:sz w:val="6"/>
          <w:lang w:val="et-EE"/>
        </w:rPr>
      </w:pPr>
    </w:p>
    <w:p w14:paraId="7B453E09" w14:textId="77777777" w:rsidR="00905EED" w:rsidRPr="0011399B" w:rsidRDefault="00905EED" w:rsidP="00905EED">
      <w:pPr>
        <w:pStyle w:val="BodyText"/>
        <w:spacing w:line="360" w:lineRule="auto"/>
        <w:ind w:left="117" w:right="115"/>
        <w:jc w:val="both"/>
        <w:rPr>
          <w:lang w:val="et-EE"/>
        </w:rPr>
      </w:pPr>
      <w:r w:rsidRPr="0011399B">
        <w:rPr>
          <w:lang w:val="et-EE"/>
        </w:rPr>
        <w:t>Uuringus tehakse</w:t>
      </w:r>
      <w:r>
        <w:rPr>
          <w:lang w:val="et-EE"/>
        </w:rPr>
        <w:t xml:space="preserve"> teiseks</w:t>
      </w:r>
      <w:r w:rsidRPr="0011399B">
        <w:rPr>
          <w:lang w:val="et-EE"/>
        </w:rPr>
        <w:t xml:space="preserve"> päring </w:t>
      </w:r>
      <w:r>
        <w:rPr>
          <w:lang w:val="et-EE"/>
        </w:rPr>
        <w:t>Tervisekassale</w:t>
      </w:r>
      <w:r w:rsidRPr="0011399B">
        <w:rPr>
          <w:lang w:val="et-EE"/>
        </w:rPr>
        <w:t xml:space="preserve"> alljärgnevate </w:t>
      </w:r>
      <w:r w:rsidR="00E76118">
        <w:rPr>
          <w:lang w:val="et-EE"/>
        </w:rPr>
        <w:t xml:space="preserve">raviarvete </w:t>
      </w:r>
      <w:r w:rsidRPr="0011399B">
        <w:rPr>
          <w:lang w:val="et-EE"/>
        </w:rPr>
        <w:t xml:space="preserve">andmete </w:t>
      </w:r>
      <w:r>
        <w:rPr>
          <w:lang w:val="et-EE"/>
        </w:rPr>
        <w:t>saamiseks</w:t>
      </w:r>
      <w:r w:rsidR="00943FE0">
        <w:rPr>
          <w:lang w:val="et-EE"/>
        </w:rPr>
        <w:t xml:space="preserve"> (kõik juhud päritaval perioodil)</w:t>
      </w:r>
      <w:r w:rsidRPr="0011399B">
        <w:rPr>
          <w:lang w:val="et-EE"/>
        </w:rPr>
        <w:t>:</w:t>
      </w:r>
    </w:p>
    <w:p w14:paraId="2A69E47E" w14:textId="77777777" w:rsidR="00E76118" w:rsidRDefault="00905EED" w:rsidP="001A4DBB">
      <w:pPr>
        <w:pStyle w:val="BodyText"/>
        <w:spacing w:before="120" w:line="360" w:lineRule="auto"/>
        <w:ind w:left="117" w:right="115"/>
        <w:jc w:val="both"/>
        <w:rPr>
          <w:lang w:val="et-EE"/>
        </w:rPr>
      </w:pPr>
      <w:r w:rsidRPr="0011399B">
        <w:rPr>
          <w:lang w:val="et-EE"/>
        </w:rPr>
        <w:t>•</w:t>
      </w:r>
      <w:r w:rsidRPr="0011399B">
        <w:rPr>
          <w:lang w:val="et-EE"/>
        </w:rPr>
        <w:tab/>
      </w:r>
      <w:r w:rsidR="00DE552B">
        <w:rPr>
          <w:lang w:val="et-EE"/>
        </w:rPr>
        <w:t xml:space="preserve">Arve </w:t>
      </w:r>
      <w:r w:rsidR="00777FA6">
        <w:rPr>
          <w:lang w:val="et-EE"/>
        </w:rPr>
        <w:t xml:space="preserve">avamise ja lõpetamise </w:t>
      </w:r>
      <w:r w:rsidR="00E76118">
        <w:rPr>
          <w:lang w:val="et-EE"/>
        </w:rPr>
        <w:t>kuupäev</w:t>
      </w:r>
    </w:p>
    <w:p w14:paraId="3B6F8E1D" w14:textId="77777777" w:rsidR="00E76118" w:rsidRDefault="00A077F6" w:rsidP="001A4DBB">
      <w:pPr>
        <w:pStyle w:val="BodyText"/>
        <w:spacing w:before="120" w:line="360" w:lineRule="auto"/>
        <w:ind w:left="117" w:right="115"/>
        <w:jc w:val="both"/>
        <w:rPr>
          <w:lang w:val="et-EE"/>
        </w:rPr>
      </w:pPr>
      <w:r w:rsidRPr="0011399B">
        <w:rPr>
          <w:lang w:val="et-EE"/>
        </w:rPr>
        <w:t>•</w:t>
      </w:r>
      <w:r w:rsidRPr="0011399B">
        <w:rPr>
          <w:lang w:val="et-EE"/>
        </w:rPr>
        <w:tab/>
      </w:r>
      <w:r w:rsidR="00777FA6">
        <w:rPr>
          <w:lang w:val="et-EE"/>
        </w:rPr>
        <w:t xml:space="preserve">Raviarve </w:t>
      </w:r>
      <w:r w:rsidR="00E76118">
        <w:rPr>
          <w:lang w:val="et-EE"/>
        </w:rPr>
        <w:t xml:space="preserve">diagnoosid (nii </w:t>
      </w:r>
      <w:r w:rsidR="00777FA6">
        <w:rPr>
          <w:lang w:val="et-EE"/>
        </w:rPr>
        <w:t>põhidiagnoos</w:t>
      </w:r>
      <w:r w:rsidR="00E76118">
        <w:rPr>
          <w:lang w:val="et-EE"/>
        </w:rPr>
        <w:t xml:space="preserve"> kui kaasuvad)</w:t>
      </w:r>
    </w:p>
    <w:p w14:paraId="41ABCE4B" w14:textId="77777777" w:rsidR="00E76118" w:rsidRPr="0011399B" w:rsidRDefault="00A077F6" w:rsidP="001A4DBB">
      <w:pPr>
        <w:pStyle w:val="BodyText"/>
        <w:spacing w:before="120" w:line="360" w:lineRule="auto"/>
        <w:ind w:left="117" w:right="115"/>
        <w:jc w:val="both"/>
        <w:rPr>
          <w:lang w:val="et-EE"/>
        </w:rPr>
      </w:pPr>
      <w:r w:rsidRPr="00A077F6">
        <w:rPr>
          <w:lang w:val="et-EE"/>
        </w:rPr>
        <w:t>•</w:t>
      </w:r>
      <w:r w:rsidRPr="00A077F6">
        <w:rPr>
          <w:lang w:val="et-EE"/>
        </w:rPr>
        <w:tab/>
      </w:r>
      <w:r w:rsidR="00E76118" w:rsidRPr="0011399B">
        <w:rPr>
          <w:lang w:val="et-EE"/>
        </w:rPr>
        <w:t>Su</w:t>
      </w:r>
      <w:r w:rsidR="00E76118">
        <w:rPr>
          <w:lang w:val="et-EE"/>
        </w:rPr>
        <w:t>gu</w:t>
      </w:r>
    </w:p>
    <w:p w14:paraId="7715F254" w14:textId="77777777" w:rsidR="00DA2992" w:rsidRDefault="00E76118" w:rsidP="001A4DBB">
      <w:pPr>
        <w:pStyle w:val="BodyText"/>
        <w:spacing w:before="120" w:line="360" w:lineRule="auto"/>
        <w:ind w:left="117" w:right="115"/>
        <w:jc w:val="both"/>
        <w:rPr>
          <w:lang w:val="et-EE"/>
        </w:rPr>
      </w:pPr>
      <w:r w:rsidRPr="0011399B">
        <w:rPr>
          <w:lang w:val="et-EE"/>
        </w:rPr>
        <w:t>•</w:t>
      </w:r>
      <w:r w:rsidRPr="0011399B">
        <w:rPr>
          <w:lang w:val="et-EE"/>
        </w:rPr>
        <w:tab/>
      </w:r>
      <w:r w:rsidR="00CA74E9">
        <w:rPr>
          <w:lang w:val="et-EE"/>
        </w:rPr>
        <w:t>Sünniaasta</w:t>
      </w:r>
    </w:p>
    <w:p w14:paraId="1FFE6D9D" w14:textId="77777777" w:rsidR="00A077F6" w:rsidRDefault="00DE552B" w:rsidP="001A4DBB">
      <w:pPr>
        <w:pStyle w:val="BodyText"/>
        <w:spacing w:before="120" w:line="360" w:lineRule="auto"/>
        <w:ind w:left="117" w:right="115"/>
        <w:jc w:val="both"/>
        <w:rPr>
          <w:lang w:val="et-EE"/>
        </w:rPr>
      </w:pPr>
      <w:r w:rsidRPr="0011399B">
        <w:rPr>
          <w:lang w:val="et-EE"/>
        </w:rPr>
        <w:t>•</w:t>
      </w:r>
      <w:r w:rsidRPr="0011399B">
        <w:rPr>
          <w:lang w:val="et-EE"/>
        </w:rPr>
        <w:tab/>
      </w:r>
      <w:r w:rsidR="00A077F6">
        <w:rPr>
          <w:lang w:val="et-EE"/>
        </w:rPr>
        <w:t>Tervishoiuteenust pakkunud asutuse nimetus</w:t>
      </w:r>
    </w:p>
    <w:p w14:paraId="7EBFE57D" w14:textId="77777777" w:rsidR="00A938E0" w:rsidRDefault="00A077F6" w:rsidP="001A4DBB">
      <w:pPr>
        <w:pStyle w:val="BodyText"/>
        <w:spacing w:before="120" w:line="360" w:lineRule="auto"/>
        <w:ind w:left="117" w:right="115"/>
        <w:jc w:val="both"/>
        <w:rPr>
          <w:lang w:val="et-EE"/>
        </w:rPr>
      </w:pPr>
      <w:r w:rsidRPr="0011399B">
        <w:rPr>
          <w:lang w:val="et-EE"/>
        </w:rPr>
        <w:lastRenderedPageBreak/>
        <w:t>•</w:t>
      </w:r>
      <w:r w:rsidRPr="0011399B">
        <w:rPr>
          <w:lang w:val="et-EE"/>
        </w:rPr>
        <w:tab/>
      </w:r>
      <w:r>
        <w:rPr>
          <w:lang w:val="et-EE"/>
        </w:rPr>
        <w:t>Kas tegemist oli plaanilise või erakorralise juhuga (EMO jne)</w:t>
      </w:r>
    </w:p>
    <w:p w14:paraId="22D3FB3A" w14:textId="77777777" w:rsidR="00777FA6" w:rsidRDefault="00CA74E9" w:rsidP="001A4DBB">
      <w:pPr>
        <w:pStyle w:val="BodyText"/>
        <w:spacing w:before="120" w:line="360" w:lineRule="auto"/>
        <w:ind w:left="117" w:right="115"/>
        <w:jc w:val="both"/>
        <w:rPr>
          <w:lang w:val="et-EE"/>
        </w:rPr>
      </w:pPr>
      <w:r w:rsidRPr="0011399B">
        <w:rPr>
          <w:lang w:val="et-EE"/>
        </w:rPr>
        <w:t>•</w:t>
      </w:r>
      <w:r w:rsidRPr="0011399B">
        <w:rPr>
          <w:lang w:val="et-EE"/>
        </w:rPr>
        <w:tab/>
      </w:r>
      <w:r w:rsidR="00777FA6" w:rsidRPr="00CA74E9">
        <w:rPr>
          <w:lang w:val="et-EE"/>
        </w:rPr>
        <w:t>Retseptiravimite osas retsepti väljakirjutamise kuupäev ja retseptile märgitud diagnoos koos RHK koodidega</w:t>
      </w:r>
    </w:p>
    <w:p w14:paraId="39599BA4" w14:textId="77777777" w:rsidR="00A077F6" w:rsidRPr="00577100" w:rsidRDefault="00A077F6" w:rsidP="00905EED">
      <w:pPr>
        <w:pStyle w:val="BodyText"/>
        <w:spacing w:line="360" w:lineRule="auto"/>
        <w:ind w:left="117" w:right="115"/>
        <w:jc w:val="both"/>
        <w:rPr>
          <w:sz w:val="14"/>
          <w:lang w:val="et-EE"/>
        </w:rPr>
      </w:pPr>
    </w:p>
    <w:p w14:paraId="3DB4A591" w14:textId="77777777" w:rsidR="00905EED" w:rsidRPr="0011399B" w:rsidRDefault="00905EED" w:rsidP="00905EED">
      <w:pPr>
        <w:pStyle w:val="BodyText"/>
        <w:spacing w:line="360" w:lineRule="auto"/>
        <w:ind w:left="117" w:right="115"/>
        <w:jc w:val="both"/>
        <w:rPr>
          <w:lang w:val="et-EE"/>
        </w:rPr>
      </w:pPr>
      <w:r w:rsidRPr="0011399B">
        <w:rPr>
          <w:lang w:val="et-EE"/>
        </w:rPr>
        <w:t>Uuringuks tehakse</w:t>
      </w:r>
      <w:r>
        <w:rPr>
          <w:lang w:val="et-EE"/>
        </w:rPr>
        <w:t xml:space="preserve"> kolmandaks</w:t>
      </w:r>
      <w:r w:rsidRPr="0011399B">
        <w:rPr>
          <w:lang w:val="et-EE"/>
        </w:rPr>
        <w:t xml:space="preserve"> päring </w:t>
      </w:r>
      <w:r w:rsidR="00192718" w:rsidRPr="00192718">
        <w:rPr>
          <w:lang w:val="et-EE"/>
        </w:rPr>
        <w:t xml:space="preserve">Raseduse infosüsteemi </w:t>
      </w:r>
      <w:r w:rsidRPr="0011399B">
        <w:rPr>
          <w:lang w:val="et-EE"/>
        </w:rPr>
        <w:t xml:space="preserve">alljärgnevate andmete </w:t>
      </w:r>
      <w:r>
        <w:rPr>
          <w:lang w:val="et-EE"/>
        </w:rPr>
        <w:t>saamiseks</w:t>
      </w:r>
      <w:r w:rsidR="00943FE0">
        <w:rPr>
          <w:lang w:val="et-EE"/>
        </w:rPr>
        <w:t xml:space="preserve"> (ainult üksiksünnid päritaval perioodil)</w:t>
      </w:r>
      <w:r w:rsidRPr="0011399B">
        <w:rPr>
          <w:lang w:val="et-EE"/>
        </w:rPr>
        <w:t>:</w:t>
      </w:r>
    </w:p>
    <w:p w14:paraId="56406DFC" w14:textId="77777777" w:rsidR="00905EED" w:rsidRPr="0011399B" w:rsidRDefault="00905EED" w:rsidP="001A4DBB">
      <w:pPr>
        <w:pStyle w:val="BodyText"/>
        <w:spacing w:before="120" w:line="360" w:lineRule="auto"/>
        <w:ind w:left="117" w:right="115"/>
        <w:jc w:val="both"/>
        <w:rPr>
          <w:lang w:val="et-EE"/>
        </w:rPr>
      </w:pPr>
      <w:r w:rsidRPr="0011399B">
        <w:rPr>
          <w:lang w:val="et-EE"/>
        </w:rPr>
        <w:t>•</w:t>
      </w:r>
      <w:r w:rsidRPr="0011399B">
        <w:rPr>
          <w:lang w:val="et-EE"/>
        </w:rPr>
        <w:tab/>
      </w:r>
      <w:r w:rsidR="00C26D4B">
        <w:rPr>
          <w:lang w:val="et-EE"/>
        </w:rPr>
        <w:t>Kas tegemist üksiksünniga (pärime andmeid vaid üksiksündide kohta)</w:t>
      </w:r>
    </w:p>
    <w:p w14:paraId="00C8533D" w14:textId="77777777" w:rsidR="00C26D4B" w:rsidRPr="0011399B" w:rsidRDefault="00C26D4B" w:rsidP="001A4DBB">
      <w:pPr>
        <w:pStyle w:val="BodyText"/>
        <w:spacing w:before="120" w:line="360" w:lineRule="auto"/>
        <w:ind w:left="117" w:right="115"/>
        <w:jc w:val="both"/>
        <w:rPr>
          <w:lang w:val="et-EE"/>
        </w:rPr>
      </w:pPr>
      <w:r w:rsidRPr="0011399B">
        <w:rPr>
          <w:lang w:val="et-EE"/>
        </w:rPr>
        <w:t>•</w:t>
      </w:r>
      <w:r w:rsidRPr="0011399B">
        <w:rPr>
          <w:lang w:val="et-EE"/>
        </w:rPr>
        <w:tab/>
      </w:r>
      <w:r>
        <w:rPr>
          <w:lang w:val="et-EE"/>
        </w:rPr>
        <w:t>Sünni kuupäev</w:t>
      </w:r>
    </w:p>
    <w:p w14:paraId="202DF3D9" w14:textId="77777777" w:rsidR="00C26D4B" w:rsidRDefault="00C26D4B" w:rsidP="001A4DBB">
      <w:pPr>
        <w:pStyle w:val="BodyText"/>
        <w:spacing w:before="120" w:line="360" w:lineRule="auto"/>
        <w:ind w:left="117" w:right="115"/>
        <w:jc w:val="both"/>
        <w:rPr>
          <w:lang w:val="et-EE"/>
        </w:rPr>
      </w:pPr>
      <w:r w:rsidRPr="0011399B">
        <w:rPr>
          <w:lang w:val="et-EE"/>
        </w:rPr>
        <w:t>•</w:t>
      </w:r>
      <w:r w:rsidRPr="0011399B">
        <w:rPr>
          <w:lang w:val="et-EE"/>
        </w:rPr>
        <w:tab/>
      </w:r>
      <w:r>
        <w:rPr>
          <w:lang w:val="et-EE"/>
        </w:rPr>
        <w:t>Lapse sugu</w:t>
      </w:r>
    </w:p>
    <w:p w14:paraId="1DF09783" w14:textId="77777777" w:rsidR="00C26D4B" w:rsidRDefault="00C26D4B" w:rsidP="001A4DBB">
      <w:pPr>
        <w:pStyle w:val="BodyText"/>
        <w:spacing w:before="120" w:line="360" w:lineRule="auto"/>
        <w:ind w:left="117" w:right="115"/>
        <w:jc w:val="both"/>
        <w:rPr>
          <w:lang w:val="et-EE"/>
        </w:rPr>
      </w:pPr>
      <w:r w:rsidRPr="0011399B">
        <w:rPr>
          <w:lang w:val="et-EE"/>
        </w:rPr>
        <w:t>•</w:t>
      </w:r>
      <w:r w:rsidRPr="0011399B">
        <w:rPr>
          <w:lang w:val="et-EE"/>
        </w:rPr>
        <w:tab/>
      </w:r>
      <w:r>
        <w:rPr>
          <w:lang w:val="et-EE"/>
        </w:rPr>
        <w:t>S</w:t>
      </w:r>
      <w:r w:rsidRPr="00905EED">
        <w:rPr>
          <w:lang w:val="et-EE"/>
        </w:rPr>
        <w:t xml:space="preserve">ünnikaal </w:t>
      </w:r>
    </w:p>
    <w:p w14:paraId="31F14D1A" w14:textId="77777777" w:rsidR="00C26D4B" w:rsidRDefault="00C26D4B" w:rsidP="001A4DBB">
      <w:pPr>
        <w:pStyle w:val="BodyText"/>
        <w:spacing w:before="120" w:line="360" w:lineRule="auto"/>
        <w:ind w:left="117" w:right="115"/>
        <w:jc w:val="both"/>
        <w:rPr>
          <w:lang w:val="et-EE"/>
        </w:rPr>
      </w:pPr>
      <w:r w:rsidRPr="0011399B">
        <w:rPr>
          <w:lang w:val="et-EE"/>
        </w:rPr>
        <w:t>•</w:t>
      </w:r>
      <w:r w:rsidRPr="0011399B">
        <w:rPr>
          <w:lang w:val="et-EE"/>
        </w:rPr>
        <w:tab/>
      </w:r>
      <w:r>
        <w:rPr>
          <w:lang w:val="et-EE"/>
        </w:rPr>
        <w:t>Lapse pikkus</w:t>
      </w:r>
      <w:r w:rsidRPr="00905EED">
        <w:rPr>
          <w:lang w:val="et-EE"/>
        </w:rPr>
        <w:t xml:space="preserve"> </w:t>
      </w:r>
    </w:p>
    <w:p w14:paraId="1127ABBD" w14:textId="77777777" w:rsidR="00C26D4B" w:rsidRDefault="00C26D4B" w:rsidP="001A4DBB">
      <w:pPr>
        <w:pStyle w:val="BodyText"/>
        <w:spacing w:before="120" w:line="360" w:lineRule="auto"/>
        <w:ind w:left="117" w:right="115"/>
        <w:jc w:val="both"/>
        <w:rPr>
          <w:lang w:val="et-EE"/>
        </w:rPr>
      </w:pPr>
      <w:r w:rsidRPr="0011399B">
        <w:rPr>
          <w:lang w:val="et-EE"/>
        </w:rPr>
        <w:t>•</w:t>
      </w:r>
      <w:r w:rsidRPr="0011399B">
        <w:rPr>
          <w:lang w:val="et-EE"/>
        </w:rPr>
        <w:tab/>
      </w:r>
      <w:proofErr w:type="spellStart"/>
      <w:r w:rsidRPr="002B1F5B">
        <w:rPr>
          <w:lang w:val="et-EE"/>
        </w:rPr>
        <w:t>Apgar</w:t>
      </w:r>
      <w:proofErr w:type="spellEnd"/>
      <w:r>
        <w:rPr>
          <w:lang w:val="et-EE"/>
        </w:rPr>
        <w:t xml:space="preserve"> skoor</w:t>
      </w:r>
    </w:p>
    <w:p w14:paraId="39F41FDB" w14:textId="77777777" w:rsidR="00905EED" w:rsidRPr="0011399B" w:rsidRDefault="00905EED" w:rsidP="001A4DBB">
      <w:pPr>
        <w:pStyle w:val="BodyText"/>
        <w:spacing w:before="120" w:line="360" w:lineRule="auto"/>
        <w:ind w:left="117" w:right="115"/>
        <w:jc w:val="both"/>
        <w:rPr>
          <w:lang w:val="et-EE"/>
        </w:rPr>
      </w:pPr>
      <w:r w:rsidRPr="0011399B">
        <w:rPr>
          <w:lang w:val="et-EE"/>
        </w:rPr>
        <w:t>•</w:t>
      </w:r>
      <w:r w:rsidRPr="0011399B">
        <w:rPr>
          <w:lang w:val="et-EE"/>
        </w:rPr>
        <w:tab/>
      </w:r>
      <w:r>
        <w:rPr>
          <w:lang w:val="et-EE"/>
        </w:rPr>
        <w:t>R</w:t>
      </w:r>
      <w:r w:rsidRPr="00905EED">
        <w:rPr>
          <w:lang w:val="et-EE"/>
        </w:rPr>
        <w:t>aseduskestus sünnihetkel</w:t>
      </w:r>
    </w:p>
    <w:p w14:paraId="6576DA81" w14:textId="77777777" w:rsidR="0060547F" w:rsidRDefault="0060547F" w:rsidP="001A4DBB">
      <w:pPr>
        <w:pStyle w:val="BodyText"/>
        <w:spacing w:before="120" w:line="360" w:lineRule="auto"/>
        <w:ind w:left="117" w:right="115"/>
        <w:jc w:val="both"/>
        <w:rPr>
          <w:lang w:val="et-EE"/>
        </w:rPr>
      </w:pPr>
      <w:r w:rsidRPr="0011399B">
        <w:rPr>
          <w:lang w:val="et-EE"/>
        </w:rPr>
        <w:t>•</w:t>
      </w:r>
      <w:r w:rsidRPr="0011399B">
        <w:rPr>
          <w:lang w:val="et-EE"/>
        </w:rPr>
        <w:tab/>
      </w:r>
      <w:r>
        <w:rPr>
          <w:lang w:val="et-EE"/>
        </w:rPr>
        <w:t>S</w:t>
      </w:r>
      <w:r w:rsidRPr="00905EED">
        <w:rPr>
          <w:lang w:val="et-EE"/>
        </w:rPr>
        <w:t>ünni</w:t>
      </w:r>
      <w:r>
        <w:rPr>
          <w:lang w:val="et-EE"/>
        </w:rPr>
        <w:t>tuse viis</w:t>
      </w:r>
    </w:p>
    <w:p w14:paraId="1BA96307" w14:textId="77777777" w:rsidR="0060547F" w:rsidRPr="0011399B" w:rsidRDefault="0060547F" w:rsidP="001A4DBB">
      <w:pPr>
        <w:pStyle w:val="BodyText"/>
        <w:spacing w:before="120" w:line="360" w:lineRule="auto"/>
        <w:ind w:left="117" w:right="115"/>
        <w:jc w:val="both"/>
        <w:rPr>
          <w:lang w:val="et-EE"/>
        </w:rPr>
      </w:pPr>
      <w:r w:rsidRPr="0011399B">
        <w:rPr>
          <w:lang w:val="et-EE"/>
        </w:rPr>
        <w:t>•</w:t>
      </w:r>
      <w:r w:rsidRPr="0011399B">
        <w:rPr>
          <w:lang w:val="et-EE"/>
        </w:rPr>
        <w:tab/>
      </w:r>
      <w:r w:rsidRPr="002B1F5B">
        <w:rPr>
          <w:lang w:val="et-EE"/>
        </w:rPr>
        <w:t>Sünnituspuhused ja -järgsed diagnoosid</w:t>
      </w:r>
    </w:p>
    <w:p w14:paraId="4C48C70E" w14:textId="77777777" w:rsidR="0060547F" w:rsidRDefault="0060547F" w:rsidP="001A4DBB">
      <w:pPr>
        <w:pStyle w:val="BodyText"/>
        <w:spacing w:before="120" w:line="360" w:lineRule="auto"/>
        <w:ind w:left="117" w:right="115"/>
        <w:jc w:val="both"/>
        <w:rPr>
          <w:lang w:val="et-EE"/>
        </w:rPr>
      </w:pPr>
      <w:r w:rsidRPr="0011399B">
        <w:rPr>
          <w:lang w:val="et-EE"/>
        </w:rPr>
        <w:t>•</w:t>
      </w:r>
      <w:r w:rsidRPr="0011399B">
        <w:rPr>
          <w:lang w:val="et-EE"/>
        </w:rPr>
        <w:tab/>
      </w:r>
      <w:r>
        <w:rPr>
          <w:lang w:val="et-EE"/>
        </w:rPr>
        <w:t>Rasedusega seotud r</w:t>
      </w:r>
      <w:r w:rsidRPr="0060547F">
        <w:rPr>
          <w:lang w:val="et-EE"/>
        </w:rPr>
        <w:t>iskitegurid</w:t>
      </w:r>
    </w:p>
    <w:p w14:paraId="1F0930D1" w14:textId="77777777" w:rsidR="00C26D4B" w:rsidRDefault="00C26D4B" w:rsidP="001A4DBB">
      <w:pPr>
        <w:pStyle w:val="BodyText"/>
        <w:spacing w:before="120" w:line="360" w:lineRule="auto"/>
        <w:ind w:left="117" w:right="115"/>
        <w:jc w:val="both"/>
        <w:rPr>
          <w:lang w:val="et-EE"/>
        </w:rPr>
      </w:pPr>
      <w:r w:rsidRPr="0011399B">
        <w:rPr>
          <w:lang w:val="et-EE"/>
        </w:rPr>
        <w:t>•</w:t>
      </w:r>
      <w:r w:rsidRPr="0011399B">
        <w:rPr>
          <w:lang w:val="et-EE"/>
        </w:rPr>
        <w:tab/>
      </w:r>
      <w:r>
        <w:rPr>
          <w:lang w:val="et-EE"/>
        </w:rPr>
        <w:t>Ema elukoht (piisab maakonna täpsusest, ent Tallinn, Tartu, Pärnu, Kohtla-Järve ja Narva puhul tuua välja ka vastav linn)</w:t>
      </w:r>
    </w:p>
    <w:p w14:paraId="3EA27567" w14:textId="77777777" w:rsidR="00905EED" w:rsidRPr="0011399B" w:rsidRDefault="00905EED" w:rsidP="61C5FC83">
      <w:pPr>
        <w:pStyle w:val="BodyText"/>
        <w:spacing w:line="360" w:lineRule="auto"/>
        <w:ind w:left="117" w:right="115"/>
        <w:jc w:val="both"/>
        <w:rPr>
          <w:lang w:val="et-EE"/>
        </w:rPr>
      </w:pPr>
    </w:p>
    <w:p w14:paraId="797EC216" w14:textId="77777777" w:rsidR="00A0249A" w:rsidRPr="0011399B" w:rsidRDefault="002004BB">
      <w:pPr>
        <w:pStyle w:val="Heading1"/>
        <w:numPr>
          <w:ilvl w:val="0"/>
          <w:numId w:val="6"/>
        </w:numPr>
        <w:tabs>
          <w:tab w:val="left" w:pos="357"/>
        </w:tabs>
        <w:jc w:val="both"/>
        <w:rPr>
          <w:b w:val="0"/>
          <w:bCs w:val="0"/>
          <w:lang w:val="et-EE"/>
        </w:rPr>
      </w:pPr>
      <w:r w:rsidRPr="0011399B">
        <w:rPr>
          <w:lang w:val="et-EE"/>
        </w:rPr>
        <w:t>UURIMISMETOODIKA</w:t>
      </w:r>
      <w:r w:rsidRPr="0011399B">
        <w:rPr>
          <w:spacing w:val="-24"/>
          <w:lang w:val="et-EE"/>
        </w:rPr>
        <w:t xml:space="preserve"> </w:t>
      </w:r>
      <w:r w:rsidRPr="0011399B">
        <w:rPr>
          <w:lang w:val="et-EE"/>
        </w:rPr>
        <w:t>TÄPNE</w:t>
      </w:r>
      <w:r w:rsidRPr="0011399B">
        <w:rPr>
          <w:spacing w:val="-24"/>
          <w:lang w:val="et-EE"/>
        </w:rPr>
        <w:t xml:space="preserve"> </w:t>
      </w:r>
      <w:r w:rsidRPr="0011399B">
        <w:rPr>
          <w:lang w:val="et-EE"/>
        </w:rPr>
        <w:t>KIRJELDUS</w:t>
      </w:r>
    </w:p>
    <w:p w14:paraId="0EE8C5C0" w14:textId="77777777" w:rsidR="00234584" w:rsidRDefault="00234584" w:rsidP="00EC1FBD">
      <w:pPr>
        <w:pStyle w:val="BodyText"/>
        <w:spacing w:before="240" w:line="360" w:lineRule="auto"/>
        <w:jc w:val="both"/>
        <w:rPr>
          <w:ins w:id="0" w:author="Hans Orru" w:date="2025-01-06T17:21:00Z"/>
          <w:lang w:val="et-EE"/>
        </w:rPr>
      </w:pPr>
      <w:r w:rsidRPr="0011399B">
        <w:rPr>
          <w:lang w:val="et-EE"/>
        </w:rPr>
        <w:t xml:space="preserve">Uurimistöö esimeses etapis tehakse päring Eesti surmapõhjuste </w:t>
      </w:r>
      <w:r w:rsidR="00EF7801">
        <w:rPr>
          <w:lang w:val="et-EE"/>
        </w:rPr>
        <w:t>r</w:t>
      </w:r>
      <w:r w:rsidRPr="0011399B">
        <w:rPr>
          <w:lang w:val="et-EE"/>
        </w:rPr>
        <w:t xml:space="preserve">egistrile, </w:t>
      </w:r>
      <w:r w:rsidR="00A077F6">
        <w:rPr>
          <w:lang w:val="et-EE"/>
        </w:rPr>
        <w:t>Tervisekassale, Raseduse</w:t>
      </w:r>
      <w:r w:rsidR="00A077F6" w:rsidRPr="00A938E0">
        <w:rPr>
          <w:sz w:val="20"/>
          <w:lang w:val="et-EE"/>
        </w:rPr>
        <w:t xml:space="preserve"> </w:t>
      </w:r>
      <w:r w:rsidR="00A077F6">
        <w:rPr>
          <w:lang w:val="et-EE"/>
        </w:rPr>
        <w:t>infosüsteemi,</w:t>
      </w:r>
      <w:r w:rsidR="00A077F6" w:rsidRPr="00A938E0">
        <w:rPr>
          <w:sz w:val="20"/>
          <w:lang w:val="et-EE"/>
        </w:rPr>
        <w:t xml:space="preserve"> </w:t>
      </w:r>
      <w:r w:rsidRPr="0011399B">
        <w:rPr>
          <w:lang w:val="et-EE"/>
        </w:rPr>
        <w:t>Eesti</w:t>
      </w:r>
      <w:r w:rsidRPr="00A938E0">
        <w:rPr>
          <w:sz w:val="20"/>
          <w:lang w:val="et-EE"/>
        </w:rPr>
        <w:t xml:space="preserve"> </w:t>
      </w:r>
      <w:r w:rsidRPr="0011399B">
        <w:rPr>
          <w:lang w:val="et-EE"/>
        </w:rPr>
        <w:t>Keskkonnauuringute</w:t>
      </w:r>
      <w:r w:rsidRPr="00A938E0">
        <w:rPr>
          <w:sz w:val="20"/>
          <w:lang w:val="et-EE"/>
        </w:rPr>
        <w:t xml:space="preserve"> </w:t>
      </w:r>
      <w:r w:rsidRPr="0011399B">
        <w:rPr>
          <w:lang w:val="et-EE"/>
        </w:rPr>
        <w:t>Keskusele</w:t>
      </w:r>
      <w:r w:rsidRPr="00A938E0">
        <w:rPr>
          <w:sz w:val="20"/>
          <w:lang w:val="et-EE"/>
        </w:rPr>
        <w:t xml:space="preserve"> </w:t>
      </w:r>
      <w:r w:rsidRPr="0011399B">
        <w:rPr>
          <w:lang w:val="et-EE"/>
        </w:rPr>
        <w:t>ja</w:t>
      </w:r>
      <w:r w:rsidRPr="00A938E0">
        <w:rPr>
          <w:sz w:val="20"/>
          <w:lang w:val="et-EE"/>
        </w:rPr>
        <w:t xml:space="preserve"> </w:t>
      </w:r>
      <w:r w:rsidRPr="0011399B">
        <w:rPr>
          <w:lang w:val="et-EE"/>
        </w:rPr>
        <w:t>Keskkonnaametile,</w:t>
      </w:r>
      <w:r w:rsidRPr="00A938E0">
        <w:rPr>
          <w:sz w:val="20"/>
          <w:lang w:val="et-EE"/>
        </w:rPr>
        <w:t xml:space="preserve"> </w:t>
      </w:r>
      <w:r w:rsidRPr="0011399B">
        <w:rPr>
          <w:lang w:val="et-EE"/>
        </w:rPr>
        <w:t>kus</w:t>
      </w:r>
      <w:r w:rsidRPr="00A938E0">
        <w:rPr>
          <w:sz w:val="20"/>
          <w:lang w:val="et-EE"/>
        </w:rPr>
        <w:t xml:space="preserve"> </w:t>
      </w:r>
      <w:r w:rsidRPr="0011399B">
        <w:rPr>
          <w:lang w:val="et-EE"/>
        </w:rPr>
        <w:t xml:space="preserve">saadakse </w:t>
      </w:r>
      <w:r w:rsidR="003714A0" w:rsidRPr="0011399B">
        <w:rPr>
          <w:lang w:val="et-EE"/>
        </w:rPr>
        <w:t xml:space="preserve">vastavalt </w:t>
      </w:r>
      <w:r w:rsidRPr="0011399B">
        <w:rPr>
          <w:lang w:val="et-EE"/>
        </w:rPr>
        <w:t xml:space="preserve">andmed eri päevade suremuse, </w:t>
      </w:r>
      <w:r w:rsidR="00A077F6">
        <w:rPr>
          <w:lang w:val="et-EE"/>
        </w:rPr>
        <w:t xml:space="preserve">haigestumuse, laste sünninäitajate, </w:t>
      </w:r>
      <w:r w:rsidRPr="0011399B">
        <w:rPr>
          <w:lang w:val="et-EE"/>
        </w:rPr>
        <w:t xml:space="preserve">õhusaaste ja </w:t>
      </w:r>
      <w:r w:rsidR="001A4DBB">
        <w:rPr>
          <w:lang w:val="et-EE"/>
        </w:rPr>
        <w:t>meteoro</w:t>
      </w:r>
      <w:r w:rsidRPr="0011399B">
        <w:rPr>
          <w:lang w:val="et-EE"/>
        </w:rPr>
        <w:t>loogiliste näitajate kohta.</w:t>
      </w:r>
      <w:r w:rsidR="00EF7801">
        <w:rPr>
          <w:lang w:val="et-EE"/>
        </w:rPr>
        <w:t xml:space="preserve"> </w:t>
      </w:r>
      <w:r w:rsidR="00577100">
        <w:rPr>
          <w:lang w:val="et-EE"/>
        </w:rPr>
        <w:t xml:space="preserve">Suremuse puhul andmeid täiendatakse andmebaasi </w:t>
      </w:r>
      <w:r w:rsidR="00EF7801">
        <w:rPr>
          <w:lang w:val="et-EE"/>
        </w:rPr>
        <w:t xml:space="preserve">(perioodi </w:t>
      </w:r>
      <w:r w:rsidR="00EB4DD0">
        <w:rPr>
          <w:lang w:val="et-EE"/>
        </w:rPr>
        <w:t>1997–</w:t>
      </w:r>
      <w:r w:rsidR="00EF7801">
        <w:rPr>
          <w:lang w:val="et-EE"/>
        </w:rPr>
        <w:t>20</w:t>
      </w:r>
      <w:r w:rsidR="00577100">
        <w:rPr>
          <w:lang w:val="et-EE"/>
        </w:rPr>
        <w:t>22</w:t>
      </w:r>
      <w:r w:rsidR="00EF7801">
        <w:rPr>
          <w:lang w:val="et-EE"/>
        </w:rPr>
        <w:t xml:space="preserve"> andmed on </w:t>
      </w:r>
      <w:r w:rsidR="00577100">
        <w:rPr>
          <w:lang w:val="et-EE"/>
        </w:rPr>
        <w:t>enamasti olemas</w:t>
      </w:r>
      <w:r w:rsidR="00EF7801">
        <w:rPr>
          <w:lang w:val="et-EE"/>
        </w:rPr>
        <w:t>)</w:t>
      </w:r>
      <w:r w:rsidR="007E6669">
        <w:rPr>
          <w:lang w:val="et-EE"/>
        </w:rPr>
        <w:t xml:space="preserve">. </w:t>
      </w:r>
      <w:r w:rsidR="00577100" w:rsidRPr="00577100">
        <w:rPr>
          <w:lang w:val="et-EE"/>
        </w:rPr>
        <w:t>Tervisekassa</w:t>
      </w:r>
      <w:r w:rsidR="00577100">
        <w:rPr>
          <w:lang w:val="et-EE"/>
        </w:rPr>
        <w:t xml:space="preserve">st ning </w:t>
      </w:r>
      <w:r w:rsidR="00577100" w:rsidRPr="00577100">
        <w:rPr>
          <w:lang w:val="et-EE"/>
        </w:rPr>
        <w:t>Raseduse infosüsteemi</w:t>
      </w:r>
      <w:r w:rsidR="00577100">
        <w:rPr>
          <w:lang w:val="et-EE"/>
        </w:rPr>
        <w:t>st päritakse esiteks viimase 20 aasta andmed</w:t>
      </w:r>
      <w:r w:rsidR="00CA74E9">
        <w:rPr>
          <w:lang w:val="et-EE"/>
        </w:rPr>
        <w:t xml:space="preserve"> aastal 2025</w:t>
      </w:r>
      <w:r w:rsidR="00577100">
        <w:rPr>
          <w:lang w:val="et-EE"/>
        </w:rPr>
        <w:t xml:space="preserve">. </w:t>
      </w:r>
      <w:r w:rsidR="00CA74E9">
        <w:rPr>
          <w:lang w:val="et-EE"/>
        </w:rPr>
        <w:t xml:space="preserve">Hiljem uuendatakse päringuid iga </w:t>
      </w:r>
      <w:r w:rsidR="007E6669">
        <w:rPr>
          <w:lang w:val="et-EE"/>
        </w:rPr>
        <w:t>1–3</w:t>
      </w:r>
      <w:r w:rsidR="00CA74E9">
        <w:rPr>
          <w:lang w:val="et-EE"/>
        </w:rPr>
        <w:t xml:space="preserve"> aasta tagant kuni uuringu lõpuni</w:t>
      </w:r>
      <w:r w:rsidR="007E6669">
        <w:rPr>
          <w:lang w:val="et-EE"/>
        </w:rPr>
        <w:t>, näiteks aastatel 2027, 2029, 2031, 2033, 2035</w:t>
      </w:r>
      <w:r w:rsidR="00CA74E9">
        <w:rPr>
          <w:lang w:val="et-EE"/>
        </w:rPr>
        <w:t>. Kui eelnevalt on teatud perioodi kohta andmed olemas, siis neid uuesti ei pärita</w:t>
      </w:r>
      <w:r w:rsidR="00EF7801">
        <w:rPr>
          <w:lang w:val="et-EE"/>
        </w:rPr>
        <w:t>.</w:t>
      </w:r>
      <w:r w:rsidR="007E6669">
        <w:rPr>
          <w:lang w:val="et-EE"/>
        </w:rPr>
        <w:t xml:space="preserve"> Kokku tehakse igast registrist kuni kuus päringut.</w:t>
      </w:r>
    </w:p>
    <w:p w14:paraId="457D554D" w14:textId="4BA41B23" w:rsidR="00F76411" w:rsidRPr="0011399B" w:rsidRDefault="00F76411" w:rsidP="00F76411">
      <w:pPr>
        <w:pStyle w:val="BodyText"/>
        <w:spacing w:before="240" w:line="360" w:lineRule="auto"/>
        <w:jc w:val="both"/>
        <w:rPr>
          <w:ins w:id="1" w:author="Hans Orru" w:date="2025-01-07T13:48:00Z"/>
          <w:lang w:val="et-EE"/>
        </w:rPr>
      </w:pPr>
      <w:ins w:id="2" w:author="Hans Orru" w:date="2025-01-07T13:48:00Z">
        <w:r>
          <w:rPr>
            <w:lang w:val="et-EE"/>
          </w:rPr>
          <w:lastRenderedPageBreak/>
          <w:t>Seoses antud päringutega toimub i</w:t>
        </w:r>
        <w:r w:rsidRPr="00D844EA">
          <w:rPr>
            <w:lang w:val="et-EE"/>
          </w:rPr>
          <w:t>sikuandmete töötlemine ilma isiku nõusolekuta</w:t>
        </w:r>
        <w:r>
          <w:rPr>
            <w:lang w:val="et-EE"/>
          </w:rPr>
          <w:t xml:space="preserve"> vastavalt </w:t>
        </w:r>
        <w:r w:rsidRPr="00D844EA">
          <w:rPr>
            <w:lang w:val="et-EE"/>
          </w:rPr>
          <w:t>Isikuandmete kaitse seaduse</w:t>
        </w:r>
        <w:r>
          <w:rPr>
            <w:lang w:val="et-EE"/>
          </w:rPr>
          <w:t>le (IKS). IKS</w:t>
        </w:r>
        <w:r w:rsidRPr="00D844EA">
          <w:rPr>
            <w:lang w:val="et-EE"/>
          </w:rPr>
          <w:t xml:space="preserve"> § 6 lg 3 </w:t>
        </w:r>
        <w:r>
          <w:rPr>
            <w:lang w:val="et-EE"/>
          </w:rPr>
          <w:t xml:space="preserve">esimene punkt ei ole </w:t>
        </w:r>
        <w:proofErr w:type="spellStart"/>
        <w:r>
          <w:rPr>
            <w:lang w:val="et-EE"/>
          </w:rPr>
          <w:t>andtud</w:t>
        </w:r>
        <w:proofErr w:type="spellEnd"/>
        <w:r>
          <w:rPr>
            <w:lang w:val="et-EE"/>
          </w:rPr>
          <w:t xml:space="preserve"> uuringu puhul </w:t>
        </w:r>
        <w:proofErr w:type="spellStart"/>
        <w:r>
          <w:rPr>
            <w:lang w:val="et-EE"/>
          </w:rPr>
          <w:t>ajsakohane</w:t>
        </w:r>
        <w:proofErr w:type="spellEnd"/>
        <w:r>
          <w:rPr>
            <w:lang w:val="et-EE"/>
          </w:rPr>
          <w:t>, kuna uuringus ei kasutata andmesubjekti tuvastamist võimaldavaid andmeid. Andmed päritakse registritest anonüümselt, ei küsita uuritavate isikukoode, aadresse (elu ja surma koht päritakse vaid maakonna ja linna tasemel), kontaktandmeid ega ka sünnikuupäevi. Vastavalt IKS</w:t>
        </w:r>
        <w:r w:rsidRPr="00D844EA">
          <w:rPr>
            <w:lang w:val="et-EE"/>
          </w:rPr>
          <w:t xml:space="preserve">§ 6 lg 3 </w:t>
        </w:r>
        <w:r>
          <w:rPr>
            <w:lang w:val="et-EE"/>
          </w:rPr>
          <w:t>punktile kaks on</w:t>
        </w:r>
        <w:r w:rsidRPr="00D844EA">
          <w:rPr>
            <w:lang w:val="et-EE"/>
          </w:rPr>
          <w:t xml:space="preserve"> </w:t>
        </w:r>
        <w:r>
          <w:rPr>
            <w:lang w:val="et-EE"/>
          </w:rPr>
          <w:t xml:space="preserve">teadusuuringu läbiviijate </w:t>
        </w:r>
        <w:r w:rsidRPr="00D844EA">
          <w:rPr>
            <w:lang w:val="et-EE"/>
          </w:rPr>
          <w:t xml:space="preserve"> hinnangul </w:t>
        </w:r>
        <w:r>
          <w:rPr>
            <w:lang w:val="et-EE"/>
          </w:rPr>
          <w:t>antud uuringuks</w:t>
        </w:r>
        <w:r w:rsidRPr="00D844EA">
          <w:rPr>
            <w:lang w:val="et-EE"/>
          </w:rPr>
          <w:t xml:space="preserve"> ülekaalukas avalik huvi, kuna </w:t>
        </w:r>
        <w:r>
          <w:rPr>
            <w:lang w:val="et-EE"/>
          </w:rPr>
          <w:t>õhusaaste episoodid ning äärmuslikud ilmaolud (näiteks kuumalained) põhjustavad eeldatavalt tuhandeid r</w:t>
        </w:r>
        <w:r w:rsidRPr="00D844EA">
          <w:rPr>
            <w:lang w:val="et-EE"/>
          </w:rPr>
          <w:t>avi</w:t>
        </w:r>
        <w:r>
          <w:rPr>
            <w:lang w:val="et-EE"/>
          </w:rPr>
          <w:t>juhte igal aastal (ainuüksi varajast suremust nende tõttu on hinnatud enam kui tuhandele juhule</w:t>
        </w:r>
      </w:ins>
      <w:ins w:id="3" w:author="Hans Orru" w:date="2025-01-07T13:49:00Z">
        <w:r>
          <w:rPr>
            <w:lang w:val="et-EE"/>
          </w:rPr>
          <w:t xml:space="preserve"> </w:t>
        </w:r>
        <w:r>
          <w:rPr>
            <w:lang w:val="et-EE"/>
          </w:rPr>
          <w:t xml:space="preserve">Eestis </w:t>
        </w:r>
        <w:r>
          <w:rPr>
            <w:lang w:val="et-EE"/>
          </w:rPr>
          <w:t>igal aastal</w:t>
        </w:r>
      </w:ins>
      <w:ins w:id="4" w:author="Hans Orru" w:date="2025-01-07T13:48:00Z">
        <w:r>
          <w:rPr>
            <w:lang w:val="et-EE"/>
          </w:rPr>
          <w:t>) ja seetõttu on antud uurimistöö</w:t>
        </w:r>
        <w:r w:rsidRPr="00D844EA">
          <w:rPr>
            <w:lang w:val="et-EE"/>
          </w:rPr>
          <w:t xml:space="preserve"> oluline rahvatervise seisukohalt</w:t>
        </w:r>
        <w:r>
          <w:rPr>
            <w:lang w:val="et-EE"/>
          </w:rPr>
          <w:t>. Vastavalt IKS</w:t>
        </w:r>
        <w:r w:rsidRPr="00D844EA">
          <w:rPr>
            <w:lang w:val="et-EE"/>
          </w:rPr>
          <w:t xml:space="preserve">§ 6 lg 3 </w:t>
        </w:r>
        <w:r>
          <w:rPr>
            <w:lang w:val="et-EE"/>
          </w:rPr>
          <w:t>kolmandale punktile</w:t>
        </w:r>
        <w:r w:rsidRPr="00D844EA">
          <w:rPr>
            <w:lang w:val="et-EE"/>
          </w:rPr>
          <w:t xml:space="preserve"> uuritavate </w:t>
        </w:r>
        <w:r>
          <w:rPr>
            <w:lang w:val="et-EE"/>
          </w:rPr>
          <w:t>haigestumise või suremuse</w:t>
        </w:r>
        <w:r w:rsidRPr="00D844EA">
          <w:rPr>
            <w:lang w:val="et-EE"/>
          </w:rPr>
          <w:t xml:space="preserve"> põhjuste kaasamisega analüüsi ei muudeta andmesubjekti kohustuste mahtu ega kahjustata muul viisil ülemäära andmesubjekti õigusi. Täpne </w:t>
        </w:r>
        <w:r>
          <w:rPr>
            <w:lang w:val="et-EE"/>
          </w:rPr>
          <w:t xml:space="preserve">haigestumuse või </w:t>
        </w:r>
        <w:r w:rsidRPr="00D844EA">
          <w:rPr>
            <w:lang w:val="et-EE"/>
          </w:rPr>
          <w:t xml:space="preserve">surmakuupäev on vajalik statistilise analüüsi tegemiseks. </w:t>
        </w:r>
        <w:r>
          <w:rPr>
            <w:lang w:val="et-EE"/>
          </w:rPr>
          <w:t xml:space="preserve">Nii saame siduda konkreetsed juhul teatud päevadega kui näiteks õhk oli enam saastunud halbade </w:t>
        </w:r>
        <w:proofErr w:type="spellStart"/>
        <w:r>
          <w:rPr>
            <w:lang w:val="et-EE"/>
          </w:rPr>
          <w:t>hajumistingiuste</w:t>
        </w:r>
        <w:proofErr w:type="spellEnd"/>
        <w:r>
          <w:rPr>
            <w:lang w:val="et-EE"/>
          </w:rPr>
          <w:t xml:space="preserve"> tõttu või oli tegemist erakorraliselt kõrgete õhutemperatuuridega. </w:t>
        </w:r>
        <w:r w:rsidRPr="00D844EA">
          <w:rPr>
            <w:lang w:val="et-EE"/>
          </w:rPr>
          <w:t>Surma aja aastase täpsuse korral peaksime kasutama surmakuupäevana kas juhuslikku kuupäeva selles aastas või keskmist kuupäeva, s.t. uuritavad oleks justkui surnud igal aastal ühel päeval. Algandmete sellise moonutamise tulemusel võib analüüsi tulemus olla ebatäpne.</w:t>
        </w:r>
      </w:ins>
    </w:p>
    <w:p w14:paraId="289578A9" w14:textId="78C7F31D" w:rsidR="00D85008" w:rsidRDefault="00CA74E9" w:rsidP="00234584">
      <w:pPr>
        <w:pStyle w:val="BodyText"/>
        <w:spacing w:before="240" w:line="360" w:lineRule="auto"/>
        <w:jc w:val="both"/>
        <w:rPr>
          <w:lang w:val="et-EE"/>
        </w:rPr>
      </w:pPr>
      <w:r>
        <w:rPr>
          <w:lang w:val="et-EE"/>
        </w:rPr>
        <w:t>Seoste</w:t>
      </w:r>
      <w:r w:rsidR="00234584" w:rsidRPr="0011399B">
        <w:rPr>
          <w:lang w:val="et-EE"/>
        </w:rPr>
        <w:t xml:space="preserve"> analüüsiks kasutatakse </w:t>
      </w:r>
      <w:proofErr w:type="spellStart"/>
      <w:r w:rsidR="00B434C5" w:rsidRPr="0011399B">
        <w:rPr>
          <w:lang w:val="et-EE"/>
        </w:rPr>
        <w:t>ülehajunud</w:t>
      </w:r>
      <w:proofErr w:type="spellEnd"/>
      <w:r w:rsidR="00B434C5" w:rsidRPr="0011399B">
        <w:rPr>
          <w:lang w:val="et-EE"/>
        </w:rPr>
        <w:t xml:space="preserve"> </w:t>
      </w:r>
      <w:proofErr w:type="spellStart"/>
      <w:r w:rsidR="00234584" w:rsidRPr="0011399B">
        <w:rPr>
          <w:lang w:val="et-EE"/>
        </w:rPr>
        <w:t>Poissoni</w:t>
      </w:r>
      <w:proofErr w:type="spellEnd"/>
      <w:r w:rsidR="00234584" w:rsidRPr="0011399B">
        <w:rPr>
          <w:lang w:val="et-EE"/>
        </w:rPr>
        <w:t xml:space="preserve"> regressiooni mudel</w:t>
      </w:r>
      <w:r w:rsidR="00EB4DD0">
        <w:rPr>
          <w:lang w:val="et-EE"/>
        </w:rPr>
        <w:t>eid</w:t>
      </w:r>
      <w:r w:rsidR="00B434C5" w:rsidRPr="0011399B">
        <w:rPr>
          <w:lang w:val="et-EE"/>
        </w:rPr>
        <w:t xml:space="preserve"> (</w:t>
      </w:r>
      <w:proofErr w:type="spellStart"/>
      <w:r w:rsidR="00B434C5" w:rsidRPr="0011399B">
        <w:rPr>
          <w:i/>
          <w:lang w:val="et-EE"/>
        </w:rPr>
        <w:t>overdispersed</w:t>
      </w:r>
      <w:proofErr w:type="spellEnd"/>
      <w:r w:rsidR="00B434C5" w:rsidRPr="0011399B">
        <w:rPr>
          <w:i/>
          <w:lang w:val="et-EE"/>
        </w:rPr>
        <w:t xml:space="preserve"> </w:t>
      </w:r>
      <w:proofErr w:type="spellStart"/>
      <w:r w:rsidR="00B434C5" w:rsidRPr="0011399B">
        <w:rPr>
          <w:i/>
          <w:lang w:val="et-EE"/>
        </w:rPr>
        <w:t>Poisson</w:t>
      </w:r>
      <w:proofErr w:type="spellEnd"/>
      <w:r w:rsidR="00B434C5" w:rsidRPr="0011399B">
        <w:rPr>
          <w:i/>
          <w:lang w:val="et-EE"/>
        </w:rPr>
        <w:t xml:space="preserve"> regressioon </w:t>
      </w:r>
      <w:proofErr w:type="spellStart"/>
      <w:r w:rsidR="00B434C5" w:rsidRPr="0011399B">
        <w:rPr>
          <w:i/>
          <w:lang w:val="et-EE"/>
        </w:rPr>
        <w:t>model</w:t>
      </w:r>
      <w:r w:rsidR="00EB4DD0">
        <w:rPr>
          <w:i/>
          <w:lang w:val="et-EE"/>
        </w:rPr>
        <w:t>s</w:t>
      </w:r>
      <w:proofErr w:type="spellEnd"/>
      <w:r w:rsidR="00B434C5" w:rsidRPr="0011399B">
        <w:rPr>
          <w:lang w:val="et-EE"/>
        </w:rPr>
        <w:t>)</w:t>
      </w:r>
      <w:r w:rsidR="00234584" w:rsidRPr="0011399B">
        <w:rPr>
          <w:lang w:val="et-EE"/>
        </w:rPr>
        <w:t xml:space="preserve">. </w:t>
      </w:r>
      <w:r w:rsidR="00D85008" w:rsidRPr="0011399B">
        <w:rPr>
          <w:lang w:val="et-EE"/>
        </w:rPr>
        <w:t>Siia alla kuuluv jaotatud nihkega mitte-lineaar</w:t>
      </w:r>
      <w:r w:rsidR="00EB4DD0">
        <w:rPr>
          <w:lang w:val="et-EE"/>
        </w:rPr>
        <w:t>ne</w:t>
      </w:r>
      <w:r w:rsidR="00D85008" w:rsidRPr="0011399B">
        <w:rPr>
          <w:lang w:val="et-EE"/>
        </w:rPr>
        <w:t xml:space="preserve"> mudel (</w:t>
      </w:r>
      <w:proofErr w:type="spellStart"/>
      <w:r w:rsidR="00D85008" w:rsidRPr="00663BAF">
        <w:rPr>
          <w:lang w:val="et-EE"/>
        </w:rPr>
        <w:t>distributed</w:t>
      </w:r>
      <w:proofErr w:type="spellEnd"/>
      <w:r w:rsidR="00D85008" w:rsidRPr="00663BAF">
        <w:rPr>
          <w:lang w:val="et-EE"/>
        </w:rPr>
        <w:t xml:space="preserve"> </w:t>
      </w:r>
      <w:proofErr w:type="spellStart"/>
      <w:r w:rsidR="00D85008" w:rsidRPr="00663BAF">
        <w:rPr>
          <w:lang w:val="et-EE"/>
        </w:rPr>
        <w:t>lag</w:t>
      </w:r>
      <w:proofErr w:type="spellEnd"/>
      <w:r w:rsidR="00D85008" w:rsidRPr="00663BAF">
        <w:rPr>
          <w:lang w:val="et-EE"/>
        </w:rPr>
        <w:t xml:space="preserve"> non-</w:t>
      </w:r>
      <w:proofErr w:type="spellStart"/>
      <w:r w:rsidR="00D85008" w:rsidRPr="00663BAF">
        <w:rPr>
          <w:lang w:val="et-EE"/>
        </w:rPr>
        <w:t>linear</w:t>
      </w:r>
      <w:proofErr w:type="spellEnd"/>
      <w:r w:rsidR="00D85008" w:rsidRPr="00663BAF">
        <w:rPr>
          <w:lang w:val="et-EE"/>
        </w:rPr>
        <w:t xml:space="preserve"> </w:t>
      </w:r>
      <w:proofErr w:type="spellStart"/>
      <w:r w:rsidR="00D85008" w:rsidRPr="00663BAF">
        <w:rPr>
          <w:lang w:val="et-EE"/>
        </w:rPr>
        <w:t>model</w:t>
      </w:r>
      <w:proofErr w:type="spellEnd"/>
      <w:r w:rsidR="00D85008" w:rsidRPr="00663BAF">
        <w:rPr>
          <w:lang w:val="et-EE"/>
        </w:rPr>
        <w:t xml:space="preserve">, DLNM) võimaldab uurijatel vaadata mitte-lineaarseid seoseid erinevatel juhtudel nagu </w:t>
      </w:r>
      <w:proofErr w:type="spellStart"/>
      <w:r w:rsidR="00D85008" w:rsidRPr="00663BAF">
        <w:rPr>
          <w:lang w:val="et-EE"/>
        </w:rPr>
        <w:t>splaini</w:t>
      </w:r>
      <w:proofErr w:type="spellEnd"/>
      <w:r w:rsidR="00D85008" w:rsidRPr="00663BAF">
        <w:rPr>
          <w:lang w:val="et-EE"/>
        </w:rPr>
        <w:t xml:space="preserve"> kõverad, “hokikepp”, astmefunktsioonid jne. </w:t>
      </w:r>
      <w:r w:rsidR="008874E5" w:rsidRPr="00663BAF">
        <w:rPr>
          <w:lang w:val="et-EE"/>
        </w:rPr>
        <w:t>Jaotatud nihkega mitte-lineaarne mudel on saadav</w:t>
      </w:r>
      <w:r w:rsidR="00EB4DD0" w:rsidRPr="00663BAF">
        <w:rPr>
          <w:lang w:val="et-EE"/>
        </w:rPr>
        <w:t>al</w:t>
      </w:r>
      <w:r w:rsidR="008874E5" w:rsidRPr="00663BAF">
        <w:rPr>
          <w:lang w:val="et-EE"/>
        </w:rPr>
        <w:t xml:space="preserve"> R tarkvara paketis </w:t>
      </w:r>
      <w:proofErr w:type="spellStart"/>
      <w:r w:rsidR="008874E5" w:rsidRPr="00663BAF">
        <w:rPr>
          <w:lang w:val="et-EE"/>
        </w:rPr>
        <w:t>dlnm</w:t>
      </w:r>
      <w:proofErr w:type="spellEnd"/>
      <w:r w:rsidR="008874E5" w:rsidRPr="00663BAF">
        <w:rPr>
          <w:lang w:val="et-EE"/>
        </w:rPr>
        <w:t xml:space="preserve"> (</w:t>
      </w:r>
      <w:proofErr w:type="spellStart"/>
      <w:r w:rsidR="008874E5" w:rsidRPr="00663BAF">
        <w:rPr>
          <w:lang w:val="et-EE"/>
        </w:rPr>
        <w:t>Gasparrini</w:t>
      </w:r>
      <w:proofErr w:type="spellEnd"/>
      <w:r w:rsidR="008874E5" w:rsidRPr="00663BAF">
        <w:rPr>
          <w:lang w:val="et-EE"/>
        </w:rPr>
        <w:t xml:space="preserve">, 2011, </w:t>
      </w:r>
      <w:proofErr w:type="spellStart"/>
      <w:r w:rsidR="008874E5" w:rsidRPr="00663BAF">
        <w:rPr>
          <w:lang w:val="et-EE"/>
        </w:rPr>
        <w:t>Gasparrini</w:t>
      </w:r>
      <w:proofErr w:type="spellEnd"/>
      <w:r w:rsidR="008874E5" w:rsidRPr="00663BAF">
        <w:rPr>
          <w:lang w:val="et-EE"/>
        </w:rPr>
        <w:t xml:space="preserve"> jt., 2010). </w:t>
      </w:r>
      <w:r w:rsidR="00D85008" w:rsidRPr="00663BAF">
        <w:rPr>
          <w:lang w:val="et-EE"/>
        </w:rPr>
        <w:t xml:space="preserve">Antud meetod on kujunenud </w:t>
      </w:r>
      <w:r w:rsidR="008874E5" w:rsidRPr="00663BAF">
        <w:rPr>
          <w:lang w:val="et-EE"/>
        </w:rPr>
        <w:t xml:space="preserve">käesolevaks hetkeks </w:t>
      </w:r>
      <w:r w:rsidR="00D85008" w:rsidRPr="00663BAF">
        <w:rPr>
          <w:lang w:val="et-EE"/>
        </w:rPr>
        <w:t>selliste analüüside puhul „standardiks“ ning seda on korduvalt rakendatud ka Eestis eelnevate analüüside teostamisel (</w:t>
      </w:r>
      <w:proofErr w:type="spellStart"/>
      <w:r w:rsidR="00D85008" w:rsidRPr="00663BAF">
        <w:rPr>
          <w:lang w:val="et-EE"/>
        </w:rPr>
        <w:t>Läll</w:t>
      </w:r>
      <w:proofErr w:type="spellEnd"/>
      <w:r w:rsidR="00D85008" w:rsidRPr="00663BAF">
        <w:rPr>
          <w:lang w:val="et-EE"/>
        </w:rPr>
        <w:t xml:space="preserve"> jt.,</w:t>
      </w:r>
      <w:r w:rsidR="008874E5" w:rsidRPr="00663BAF">
        <w:rPr>
          <w:lang w:val="et-EE"/>
        </w:rPr>
        <w:t xml:space="preserve"> 2013, </w:t>
      </w:r>
      <w:proofErr w:type="spellStart"/>
      <w:r w:rsidR="00663BAF">
        <w:rPr>
          <w:lang w:val="et-EE"/>
        </w:rPr>
        <w:t>Oudin</w:t>
      </w:r>
      <w:proofErr w:type="spellEnd"/>
      <w:r w:rsidR="00663BAF">
        <w:rPr>
          <w:lang w:val="et-EE"/>
        </w:rPr>
        <w:t xml:space="preserve"> </w:t>
      </w:r>
      <w:proofErr w:type="spellStart"/>
      <w:r w:rsidR="008874E5" w:rsidRPr="00663BAF">
        <w:rPr>
          <w:lang w:val="et-EE"/>
        </w:rPr>
        <w:t>Aström</w:t>
      </w:r>
      <w:proofErr w:type="spellEnd"/>
      <w:r w:rsidR="008874E5" w:rsidRPr="00663BAF">
        <w:rPr>
          <w:lang w:val="et-EE"/>
        </w:rPr>
        <w:t xml:space="preserve"> jt., 2016, Orru ja </w:t>
      </w:r>
      <w:proofErr w:type="spellStart"/>
      <w:r w:rsidR="00663BAF">
        <w:rPr>
          <w:lang w:val="et-EE"/>
        </w:rPr>
        <w:t>Oudin</w:t>
      </w:r>
      <w:proofErr w:type="spellEnd"/>
      <w:r w:rsidR="00663BAF">
        <w:rPr>
          <w:lang w:val="et-EE"/>
        </w:rPr>
        <w:t xml:space="preserve"> </w:t>
      </w:r>
      <w:proofErr w:type="spellStart"/>
      <w:r w:rsidR="008874E5" w:rsidRPr="00663BAF">
        <w:rPr>
          <w:lang w:val="et-EE"/>
        </w:rPr>
        <w:t>Aström</w:t>
      </w:r>
      <w:proofErr w:type="spellEnd"/>
      <w:r w:rsidR="008874E5" w:rsidRPr="00663BAF">
        <w:rPr>
          <w:lang w:val="et-EE"/>
        </w:rPr>
        <w:t xml:space="preserve"> jt., 2017, </w:t>
      </w:r>
      <w:proofErr w:type="spellStart"/>
      <w:r w:rsidR="00663BAF">
        <w:rPr>
          <w:lang w:val="et-EE"/>
        </w:rPr>
        <w:t>Oudin</w:t>
      </w:r>
      <w:proofErr w:type="spellEnd"/>
      <w:r w:rsidR="00663BAF">
        <w:rPr>
          <w:lang w:val="et-EE"/>
        </w:rPr>
        <w:t xml:space="preserve"> </w:t>
      </w:r>
      <w:proofErr w:type="spellStart"/>
      <w:r w:rsidR="00803B51" w:rsidRPr="00663BAF">
        <w:rPr>
          <w:lang w:val="et-EE"/>
        </w:rPr>
        <w:t>Aström</w:t>
      </w:r>
      <w:proofErr w:type="spellEnd"/>
      <w:r w:rsidR="00803B51" w:rsidRPr="00663BAF">
        <w:rPr>
          <w:lang w:val="et-EE"/>
        </w:rPr>
        <w:t xml:space="preserve"> jt., 2019</w:t>
      </w:r>
      <w:r w:rsidR="00905EED">
        <w:rPr>
          <w:lang w:val="et-EE"/>
        </w:rPr>
        <w:t xml:space="preserve">, </w:t>
      </w:r>
      <w:proofErr w:type="spellStart"/>
      <w:r w:rsidR="00905EED">
        <w:rPr>
          <w:lang w:val="et-EE"/>
        </w:rPr>
        <w:t>Olstrup</w:t>
      </w:r>
      <w:proofErr w:type="spellEnd"/>
      <w:r w:rsidR="00905EED">
        <w:rPr>
          <w:lang w:val="et-EE"/>
        </w:rPr>
        <w:t xml:space="preserve"> et </w:t>
      </w:r>
      <w:proofErr w:type="spellStart"/>
      <w:r w:rsidR="00905EED">
        <w:rPr>
          <w:lang w:val="et-EE"/>
        </w:rPr>
        <w:t>al</w:t>
      </w:r>
      <w:proofErr w:type="spellEnd"/>
      <w:r w:rsidR="00905EED">
        <w:rPr>
          <w:lang w:val="et-EE"/>
        </w:rPr>
        <w:t>., 2022</w:t>
      </w:r>
      <w:r w:rsidR="00D85008" w:rsidRPr="00663BAF">
        <w:rPr>
          <w:lang w:val="et-EE"/>
        </w:rPr>
        <w:t>).</w:t>
      </w:r>
    </w:p>
    <w:p w14:paraId="0942B341" w14:textId="77777777" w:rsidR="00072172" w:rsidRPr="001A4DBB" w:rsidRDefault="00072172" w:rsidP="00234584">
      <w:pPr>
        <w:pStyle w:val="BodyText"/>
        <w:spacing w:before="240" w:line="360" w:lineRule="auto"/>
        <w:jc w:val="both"/>
        <w:rPr>
          <w:sz w:val="14"/>
          <w:lang w:val="et-EE"/>
        </w:rPr>
      </w:pPr>
    </w:p>
    <w:p w14:paraId="5EE37F81" w14:textId="77777777" w:rsidR="00A0249A" w:rsidRPr="0011399B" w:rsidRDefault="002004BB">
      <w:pPr>
        <w:pStyle w:val="Heading1"/>
        <w:numPr>
          <w:ilvl w:val="0"/>
          <w:numId w:val="6"/>
        </w:numPr>
        <w:tabs>
          <w:tab w:val="left" w:pos="357"/>
        </w:tabs>
        <w:spacing w:before="143"/>
        <w:jc w:val="both"/>
        <w:rPr>
          <w:b w:val="0"/>
          <w:bCs w:val="0"/>
          <w:lang w:val="et-EE"/>
        </w:rPr>
      </w:pPr>
      <w:r w:rsidRPr="0011399B">
        <w:rPr>
          <w:lang w:val="et-EE"/>
        </w:rPr>
        <w:t>UURIMISTÖÖ</w:t>
      </w:r>
      <w:r w:rsidRPr="0011399B">
        <w:rPr>
          <w:spacing w:val="-19"/>
          <w:lang w:val="et-EE"/>
        </w:rPr>
        <w:t xml:space="preserve"> </w:t>
      </w:r>
      <w:r w:rsidRPr="0011399B">
        <w:rPr>
          <w:lang w:val="et-EE"/>
        </w:rPr>
        <w:t>EETILISTE</w:t>
      </w:r>
      <w:r w:rsidRPr="0011399B">
        <w:rPr>
          <w:spacing w:val="-19"/>
          <w:lang w:val="et-EE"/>
        </w:rPr>
        <w:t xml:space="preserve"> </w:t>
      </w:r>
      <w:r w:rsidRPr="0011399B">
        <w:rPr>
          <w:lang w:val="et-EE"/>
        </w:rPr>
        <w:t>ASPEKTIDE</w:t>
      </w:r>
      <w:r w:rsidRPr="0011399B">
        <w:rPr>
          <w:spacing w:val="-19"/>
          <w:lang w:val="et-EE"/>
        </w:rPr>
        <w:t xml:space="preserve"> </w:t>
      </w:r>
      <w:r w:rsidRPr="0011399B">
        <w:rPr>
          <w:lang w:val="et-EE"/>
        </w:rPr>
        <w:t>KIRJELDUS</w:t>
      </w:r>
    </w:p>
    <w:p w14:paraId="589F6F39" w14:textId="77777777" w:rsidR="00A0249A" w:rsidRPr="00712BE5" w:rsidRDefault="00A0249A">
      <w:pPr>
        <w:spacing w:line="276" w:lineRule="auto"/>
        <w:jc w:val="both"/>
        <w:rPr>
          <w:sz w:val="18"/>
          <w:lang w:val="et-EE"/>
        </w:rPr>
      </w:pPr>
    </w:p>
    <w:p w14:paraId="777AC51B" w14:textId="77777777" w:rsidR="00754347" w:rsidRPr="0011399B" w:rsidRDefault="00CA74E9" w:rsidP="00712BE5">
      <w:pPr>
        <w:pStyle w:val="BodyText"/>
        <w:spacing w:before="120" w:line="360" w:lineRule="auto"/>
        <w:ind w:right="115"/>
        <w:jc w:val="both"/>
        <w:rPr>
          <w:lang w:val="et-EE"/>
        </w:rPr>
      </w:pPr>
      <w:r w:rsidRPr="00CA74E9">
        <w:rPr>
          <w:lang w:val="et-EE"/>
        </w:rPr>
        <w:t>Registritest päritakse anonüüm</w:t>
      </w:r>
      <w:r>
        <w:rPr>
          <w:lang w:val="et-EE"/>
        </w:rPr>
        <w:t xml:space="preserve">itud </w:t>
      </w:r>
      <w:r w:rsidRPr="00CA74E9">
        <w:rPr>
          <w:lang w:val="et-EE"/>
        </w:rPr>
        <w:t>andmeid ilma isikukoodideta.</w:t>
      </w:r>
      <w:r>
        <w:rPr>
          <w:lang w:val="et-EE"/>
        </w:rPr>
        <w:t xml:space="preserve"> </w:t>
      </w:r>
      <w:r w:rsidR="00E2056A" w:rsidRPr="0011399B">
        <w:rPr>
          <w:lang w:val="et-EE"/>
        </w:rPr>
        <w:t xml:space="preserve">Kuna kasutatakse võimalikult suurel määral agregeeritud andmeid: </w:t>
      </w:r>
      <w:r w:rsidR="00C42106" w:rsidRPr="0011399B">
        <w:rPr>
          <w:lang w:val="et-EE"/>
        </w:rPr>
        <w:t>(</w:t>
      </w:r>
      <w:r w:rsidR="003741E2">
        <w:rPr>
          <w:lang w:val="et-EE"/>
        </w:rPr>
        <w:t>1</w:t>
      </w:r>
      <w:r w:rsidR="00E2056A" w:rsidRPr="0011399B">
        <w:rPr>
          <w:lang w:val="et-EE"/>
        </w:rPr>
        <w:t xml:space="preserve">) Isiku vanus 65…69, mitte 66 ning </w:t>
      </w:r>
      <w:r w:rsidR="00C42106" w:rsidRPr="0011399B">
        <w:rPr>
          <w:lang w:val="et-EE"/>
        </w:rPr>
        <w:t>(</w:t>
      </w:r>
      <w:r w:rsidR="003741E2">
        <w:rPr>
          <w:lang w:val="et-EE"/>
        </w:rPr>
        <w:t>2</w:t>
      </w:r>
      <w:r w:rsidR="00C42106" w:rsidRPr="0011399B">
        <w:rPr>
          <w:lang w:val="et-EE"/>
        </w:rPr>
        <w:t xml:space="preserve">) </w:t>
      </w:r>
      <w:r w:rsidR="00E2056A" w:rsidRPr="0011399B">
        <w:rPr>
          <w:lang w:val="et-EE"/>
        </w:rPr>
        <w:lastRenderedPageBreak/>
        <w:t>surma</w:t>
      </w:r>
      <w:r w:rsidR="00192718">
        <w:rPr>
          <w:lang w:val="et-EE"/>
        </w:rPr>
        <w:t xml:space="preserve">/haigusjuhu/sünni </w:t>
      </w:r>
      <w:r w:rsidR="00E2056A" w:rsidRPr="0011399B">
        <w:rPr>
          <w:lang w:val="et-EE"/>
        </w:rPr>
        <w:t xml:space="preserve">koht näiteks Tallinn, mitte </w:t>
      </w:r>
      <w:r w:rsidR="00754347" w:rsidRPr="0011399B">
        <w:rPr>
          <w:lang w:val="et-EE"/>
        </w:rPr>
        <w:t xml:space="preserve">Tallinn, </w:t>
      </w:r>
      <w:r w:rsidR="00E2056A" w:rsidRPr="0011399B">
        <w:rPr>
          <w:lang w:val="et-EE"/>
        </w:rPr>
        <w:t>Sõpruse pst XX-</w:t>
      </w:r>
      <w:r w:rsidR="00754347" w:rsidRPr="0011399B">
        <w:rPr>
          <w:lang w:val="et-EE"/>
        </w:rPr>
        <w:t>YY</w:t>
      </w:r>
      <w:r w:rsidR="00E2056A" w:rsidRPr="0011399B">
        <w:rPr>
          <w:lang w:val="et-EE"/>
        </w:rPr>
        <w:t xml:space="preserve">, siis on sellise ebatäpse info alusel </w:t>
      </w:r>
      <w:r w:rsidR="00754347" w:rsidRPr="0011399B">
        <w:rPr>
          <w:lang w:val="et-EE"/>
        </w:rPr>
        <w:t xml:space="preserve">konkreetsete juhtude seostamine konkreetsete isikutega </w:t>
      </w:r>
      <w:r w:rsidR="00192718">
        <w:rPr>
          <w:lang w:val="et-EE"/>
        </w:rPr>
        <w:t>väga raske</w:t>
      </w:r>
      <w:r w:rsidR="00754347" w:rsidRPr="0011399B">
        <w:rPr>
          <w:lang w:val="et-EE"/>
        </w:rPr>
        <w:t>.</w:t>
      </w:r>
    </w:p>
    <w:p w14:paraId="3BE89020" w14:textId="77777777" w:rsidR="00754347" w:rsidRPr="0011399B" w:rsidRDefault="00754347" w:rsidP="001A1066">
      <w:pPr>
        <w:pStyle w:val="BodyText"/>
        <w:spacing w:before="120" w:line="360" w:lineRule="auto"/>
        <w:ind w:right="115"/>
        <w:jc w:val="both"/>
        <w:rPr>
          <w:lang w:val="et-EE"/>
        </w:rPr>
      </w:pPr>
      <w:r w:rsidRPr="0011399B">
        <w:rPr>
          <w:lang w:val="et-EE"/>
        </w:rPr>
        <w:t>Tartu Ülikooli</w:t>
      </w:r>
      <w:r w:rsidRPr="0011399B">
        <w:rPr>
          <w:spacing w:val="26"/>
          <w:lang w:val="et-EE"/>
        </w:rPr>
        <w:t xml:space="preserve"> </w:t>
      </w:r>
      <w:r w:rsidRPr="0011399B">
        <w:rPr>
          <w:lang w:val="et-EE"/>
        </w:rPr>
        <w:t>peremeditsiini ja rahvatervishoiu instituudis</w:t>
      </w:r>
      <w:r w:rsidRPr="0011399B">
        <w:rPr>
          <w:spacing w:val="24"/>
          <w:lang w:val="et-EE"/>
        </w:rPr>
        <w:t xml:space="preserve"> </w:t>
      </w:r>
      <w:r w:rsidRPr="0011399B">
        <w:rPr>
          <w:lang w:val="et-EE"/>
        </w:rPr>
        <w:t>on</w:t>
      </w:r>
      <w:r w:rsidRPr="0011399B">
        <w:rPr>
          <w:spacing w:val="23"/>
          <w:lang w:val="et-EE"/>
        </w:rPr>
        <w:t xml:space="preserve"> </w:t>
      </w:r>
      <w:r w:rsidRPr="0011399B">
        <w:rPr>
          <w:lang w:val="et-EE"/>
        </w:rPr>
        <w:t>rakendatud</w:t>
      </w:r>
      <w:r w:rsidRPr="0011399B">
        <w:rPr>
          <w:spacing w:val="25"/>
          <w:lang w:val="et-EE"/>
        </w:rPr>
        <w:t xml:space="preserve"> </w:t>
      </w:r>
      <w:r w:rsidRPr="0011399B">
        <w:rPr>
          <w:lang w:val="et-EE"/>
        </w:rPr>
        <w:t>turvameetmed,</w:t>
      </w:r>
      <w:r w:rsidRPr="0011399B">
        <w:rPr>
          <w:spacing w:val="26"/>
          <w:lang w:val="et-EE"/>
        </w:rPr>
        <w:t xml:space="preserve"> </w:t>
      </w:r>
      <w:r w:rsidRPr="0011399B">
        <w:rPr>
          <w:lang w:val="et-EE"/>
        </w:rPr>
        <w:t>mis</w:t>
      </w:r>
      <w:r w:rsidRPr="0011399B">
        <w:rPr>
          <w:w w:val="99"/>
          <w:lang w:val="et-EE"/>
        </w:rPr>
        <w:t xml:space="preserve"> </w:t>
      </w:r>
      <w:r w:rsidRPr="0011399B">
        <w:rPr>
          <w:lang w:val="et-EE"/>
        </w:rPr>
        <w:t>väldivad</w:t>
      </w:r>
      <w:r w:rsidRPr="0011399B">
        <w:rPr>
          <w:spacing w:val="11"/>
          <w:lang w:val="et-EE"/>
        </w:rPr>
        <w:t xml:space="preserve"> </w:t>
      </w:r>
      <w:r w:rsidRPr="0011399B">
        <w:rPr>
          <w:lang w:val="et-EE"/>
        </w:rPr>
        <w:t>isikuandmete</w:t>
      </w:r>
      <w:r w:rsidRPr="0011399B">
        <w:rPr>
          <w:spacing w:val="13"/>
          <w:lang w:val="et-EE"/>
        </w:rPr>
        <w:t xml:space="preserve"> </w:t>
      </w:r>
      <w:r w:rsidRPr="0011399B">
        <w:rPr>
          <w:lang w:val="et-EE"/>
        </w:rPr>
        <w:t>kadu</w:t>
      </w:r>
      <w:r w:rsidRPr="0011399B">
        <w:rPr>
          <w:spacing w:val="11"/>
          <w:lang w:val="et-EE"/>
        </w:rPr>
        <w:t xml:space="preserve"> </w:t>
      </w:r>
      <w:r w:rsidRPr="0011399B">
        <w:rPr>
          <w:lang w:val="et-EE"/>
        </w:rPr>
        <w:t>ja</w:t>
      </w:r>
      <w:r w:rsidRPr="0011399B">
        <w:rPr>
          <w:spacing w:val="12"/>
          <w:lang w:val="et-EE"/>
        </w:rPr>
        <w:t xml:space="preserve"> </w:t>
      </w:r>
      <w:r w:rsidRPr="0011399B">
        <w:rPr>
          <w:lang w:val="et-EE"/>
        </w:rPr>
        <w:t>kõrvaliste</w:t>
      </w:r>
      <w:r w:rsidRPr="0011399B">
        <w:rPr>
          <w:spacing w:val="12"/>
          <w:lang w:val="et-EE"/>
        </w:rPr>
        <w:t xml:space="preserve"> </w:t>
      </w:r>
      <w:r w:rsidRPr="0011399B">
        <w:rPr>
          <w:lang w:val="et-EE"/>
        </w:rPr>
        <w:t>isikute</w:t>
      </w:r>
      <w:r w:rsidRPr="0011399B">
        <w:rPr>
          <w:spacing w:val="12"/>
          <w:lang w:val="et-EE"/>
        </w:rPr>
        <w:t xml:space="preserve"> </w:t>
      </w:r>
      <w:r w:rsidRPr="0011399B">
        <w:rPr>
          <w:lang w:val="et-EE"/>
        </w:rPr>
        <w:t>poolt</w:t>
      </w:r>
      <w:r w:rsidRPr="0011399B">
        <w:rPr>
          <w:spacing w:val="11"/>
          <w:lang w:val="et-EE"/>
        </w:rPr>
        <w:t xml:space="preserve"> </w:t>
      </w:r>
      <w:r w:rsidRPr="0011399B">
        <w:rPr>
          <w:lang w:val="et-EE"/>
        </w:rPr>
        <w:t>omavolilist</w:t>
      </w:r>
      <w:r w:rsidRPr="0011399B">
        <w:rPr>
          <w:spacing w:val="13"/>
          <w:lang w:val="et-EE"/>
        </w:rPr>
        <w:t xml:space="preserve"> </w:t>
      </w:r>
      <w:r w:rsidRPr="0011399B">
        <w:rPr>
          <w:lang w:val="et-EE"/>
        </w:rPr>
        <w:t>kasutamist. Tartu Ülikoolil on</w:t>
      </w:r>
      <w:r w:rsidRPr="0011399B">
        <w:rPr>
          <w:spacing w:val="50"/>
          <w:lang w:val="et-EE"/>
        </w:rPr>
        <w:t xml:space="preserve"> </w:t>
      </w:r>
      <w:r w:rsidRPr="0011399B">
        <w:rPr>
          <w:lang w:val="et-EE"/>
        </w:rPr>
        <w:t>olemas</w:t>
      </w:r>
      <w:r w:rsidRPr="0011399B">
        <w:rPr>
          <w:spacing w:val="50"/>
          <w:lang w:val="et-EE"/>
        </w:rPr>
        <w:t xml:space="preserve"> </w:t>
      </w:r>
      <w:r w:rsidRPr="0011399B">
        <w:rPr>
          <w:lang w:val="et-EE"/>
        </w:rPr>
        <w:t>isikuandmete</w:t>
      </w:r>
      <w:r w:rsidRPr="0011399B">
        <w:rPr>
          <w:spacing w:val="50"/>
          <w:lang w:val="et-EE"/>
        </w:rPr>
        <w:t xml:space="preserve"> </w:t>
      </w:r>
      <w:r w:rsidRPr="0011399B">
        <w:rPr>
          <w:lang w:val="et-EE"/>
        </w:rPr>
        <w:t>kaitse</w:t>
      </w:r>
      <w:r w:rsidRPr="0011399B">
        <w:rPr>
          <w:spacing w:val="50"/>
          <w:lang w:val="et-EE"/>
        </w:rPr>
        <w:t xml:space="preserve"> </w:t>
      </w:r>
      <w:r w:rsidRPr="0011399B">
        <w:rPr>
          <w:lang w:val="et-EE"/>
        </w:rPr>
        <w:t>juhendid,</w:t>
      </w:r>
      <w:r w:rsidRPr="0011399B">
        <w:rPr>
          <w:spacing w:val="50"/>
          <w:lang w:val="et-EE"/>
        </w:rPr>
        <w:t xml:space="preserve"> </w:t>
      </w:r>
      <w:r w:rsidRPr="0011399B">
        <w:rPr>
          <w:lang w:val="et-EE"/>
        </w:rPr>
        <w:t>eeskirjad</w:t>
      </w:r>
      <w:r w:rsidRPr="0011399B">
        <w:rPr>
          <w:spacing w:val="50"/>
          <w:lang w:val="et-EE"/>
        </w:rPr>
        <w:t xml:space="preserve"> </w:t>
      </w:r>
      <w:r w:rsidRPr="0011399B">
        <w:rPr>
          <w:lang w:val="et-EE"/>
        </w:rPr>
        <w:t>ja</w:t>
      </w:r>
      <w:r w:rsidRPr="0011399B">
        <w:rPr>
          <w:spacing w:val="50"/>
          <w:lang w:val="et-EE"/>
        </w:rPr>
        <w:t xml:space="preserve"> </w:t>
      </w:r>
      <w:r w:rsidRPr="0011399B">
        <w:rPr>
          <w:lang w:val="et-EE"/>
        </w:rPr>
        <w:t>korrad,</w:t>
      </w:r>
      <w:r w:rsidRPr="0011399B">
        <w:rPr>
          <w:spacing w:val="49"/>
          <w:lang w:val="et-EE"/>
        </w:rPr>
        <w:t xml:space="preserve"> </w:t>
      </w:r>
      <w:r w:rsidRPr="0011399B">
        <w:rPr>
          <w:lang w:val="et-EE"/>
        </w:rPr>
        <w:t>millega</w:t>
      </w:r>
      <w:r w:rsidRPr="0011399B">
        <w:rPr>
          <w:spacing w:val="50"/>
          <w:lang w:val="et-EE"/>
        </w:rPr>
        <w:t xml:space="preserve"> </w:t>
      </w:r>
      <w:r w:rsidRPr="0011399B">
        <w:rPr>
          <w:lang w:val="et-EE"/>
        </w:rPr>
        <w:t>on töötajad</w:t>
      </w:r>
      <w:r w:rsidRPr="0011399B">
        <w:rPr>
          <w:spacing w:val="-7"/>
          <w:lang w:val="et-EE"/>
        </w:rPr>
        <w:t xml:space="preserve"> </w:t>
      </w:r>
      <w:r w:rsidRPr="0011399B">
        <w:rPr>
          <w:lang w:val="et-EE"/>
        </w:rPr>
        <w:t>tutvunud</w:t>
      </w:r>
      <w:r w:rsidRPr="0011399B">
        <w:rPr>
          <w:spacing w:val="-7"/>
          <w:lang w:val="et-EE"/>
        </w:rPr>
        <w:t xml:space="preserve"> </w:t>
      </w:r>
      <w:r w:rsidRPr="0011399B">
        <w:rPr>
          <w:lang w:val="et-EE"/>
        </w:rPr>
        <w:t>ja</w:t>
      </w:r>
      <w:r w:rsidRPr="0011399B">
        <w:rPr>
          <w:spacing w:val="-6"/>
          <w:lang w:val="et-EE"/>
        </w:rPr>
        <w:t xml:space="preserve"> </w:t>
      </w:r>
      <w:r w:rsidRPr="0011399B">
        <w:rPr>
          <w:lang w:val="et-EE"/>
        </w:rPr>
        <w:t>millele</w:t>
      </w:r>
      <w:r w:rsidRPr="0011399B">
        <w:rPr>
          <w:spacing w:val="-4"/>
          <w:lang w:val="et-EE"/>
        </w:rPr>
        <w:t xml:space="preserve"> </w:t>
      </w:r>
      <w:r w:rsidRPr="0011399B">
        <w:rPr>
          <w:lang w:val="et-EE"/>
        </w:rPr>
        <w:t>on</w:t>
      </w:r>
      <w:r w:rsidRPr="0011399B">
        <w:rPr>
          <w:spacing w:val="-7"/>
          <w:lang w:val="et-EE"/>
        </w:rPr>
        <w:t xml:space="preserve"> </w:t>
      </w:r>
      <w:r w:rsidRPr="0011399B">
        <w:rPr>
          <w:lang w:val="et-EE"/>
        </w:rPr>
        <w:t>neil</w:t>
      </w:r>
      <w:r w:rsidRPr="0011399B">
        <w:rPr>
          <w:spacing w:val="-7"/>
          <w:lang w:val="et-EE"/>
        </w:rPr>
        <w:t xml:space="preserve"> </w:t>
      </w:r>
      <w:r w:rsidRPr="0011399B">
        <w:rPr>
          <w:lang w:val="et-EE"/>
        </w:rPr>
        <w:t>püsivalt</w:t>
      </w:r>
      <w:r w:rsidRPr="0011399B">
        <w:rPr>
          <w:spacing w:val="-6"/>
          <w:lang w:val="et-EE"/>
        </w:rPr>
        <w:t xml:space="preserve"> </w:t>
      </w:r>
      <w:r w:rsidRPr="0011399B">
        <w:rPr>
          <w:lang w:val="et-EE"/>
        </w:rPr>
        <w:t>juurdepääs. Arvuti</w:t>
      </w:r>
      <w:r w:rsidRPr="0011399B">
        <w:rPr>
          <w:w w:val="99"/>
          <w:lang w:val="et-EE"/>
        </w:rPr>
        <w:t xml:space="preserve"> </w:t>
      </w:r>
      <w:r w:rsidRPr="0011399B">
        <w:rPr>
          <w:lang w:val="et-EE"/>
        </w:rPr>
        <w:t>ekraanidel</w:t>
      </w:r>
      <w:r w:rsidRPr="0011399B">
        <w:rPr>
          <w:spacing w:val="17"/>
          <w:lang w:val="et-EE"/>
        </w:rPr>
        <w:t xml:space="preserve"> </w:t>
      </w:r>
      <w:r w:rsidRPr="0011399B">
        <w:rPr>
          <w:lang w:val="et-EE"/>
        </w:rPr>
        <w:t>on</w:t>
      </w:r>
      <w:r w:rsidRPr="0011399B">
        <w:rPr>
          <w:spacing w:val="15"/>
          <w:lang w:val="et-EE"/>
        </w:rPr>
        <w:t xml:space="preserve"> </w:t>
      </w:r>
      <w:r w:rsidRPr="0011399B">
        <w:rPr>
          <w:lang w:val="et-EE"/>
        </w:rPr>
        <w:t>ekraanilukud.</w:t>
      </w:r>
      <w:r w:rsidRPr="0011399B">
        <w:rPr>
          <w:spacing w:val="16"/>
          <w:lang w:val="et-EE"/>
        </w:rPr>
        <w:t xml:space="preserve"> </w:t>
      </w:r>
      <w:r w:rsidRPr="0011399B">
        <w:rPr>
          <w:lang w:val="et-EE"/>
        </w:rPr>
        <w:t>Ruumidel</w:t>
      </w:r>
      <w:r w:rsidRPr="0011399B">
        <w:rPr>
          <w:spacing w:val="16"/>
          <w:lang w:val="et-EE"/>
        </w:rPr>
        <w:t xml:space="preserve"> </w:t>
      </w:r>
      <w:r w:rsidRPr="0011399B">
        <w:rPr>
          <w:lang w:val="et-EE"/>
        </w:rPr>
        <w:t>on</w:t>
      </w:r>
      <w:r w:rsidRPr="0011399B">
        <w:rPr>
          <w:spacing w:val="16"/>
          <w:lang w:val="et-EE"/>
        </w:rPr>
        <w:t xml:space="preserve"> </w:t>
      </w:r>
      <w:r w:rsidRPr="0011399B">
        <w:rPr>
          <w:lang w:val="et-EE"/>
        </w:rPr>
        <w:t>tuletõrje-</w:t>
      </w:r>
      <w:r w:rsidRPr="0011399B">
        <w:rPr>
          <w:spacing w:val="17"/>
          <w:lang w:val="et-EE"/>
        </w:rPr>
        <w:t xml:space="preserve"> </w:t>
      </w:r>
      <w:r w:rsidRPr="0011399B">
        <w:rPr>
          <w:lang w:val="et-EE"/>
        </w:rPr>
        <w:t>ja</w:t>
      </w:r>
      <w:r w:rsidRPr="0011399B">
        <w:rPr>
          <w:spacing w:val="16"/>
          <w:lang w:val="et-EE"/>
        </w:rPr>
        <w:t xml:space="preserve"> </w:t>
      </w:r>
      <w:r w:rsidRPr="0011399B">
        <w:rPr>
          <w:lang w:val="et-EE"/>
        </w:rPr>
        <w:t>valvesignalisatsioon.</w:t>
      </w:r>
      <w:r w:rsidRPr="0011399B">
        <w:rPr>
          <w:w w:val="99"/>
          <w:lang w:val="et-EE"/>
        </w:rPr>
        <w:t xml:space="preserve"> </w:t>
      </w:r>
      <w:r w:rsidRPr="0011399B">
        <w:rPr>
          <w:lang w:val="et-EE"/>
        </w:rPr>
        <w:t>Kriisiolukordadeks</w:t>
      </w:r>
      <w:r w:rsidRPr="0011399B">
        <w:rPr>
          <w:spacing w:val="-12"/>
          <w:lang w:val="et-EE"/>
        </w:rPr>
        <w:t xml:space="preserve"> </w:t>
      </w:r>
      <w:r w:rsidRPr="0011399B">
        <w:rPr>
          <w:lang w:val="et-EE"/>
        </w:rPr>
        <w:t>on</w:t>
      </w:r>
      <w:r w:rsidRPr="0011399B">
        <w:rPr>
          <w:spacing w:val="-12"/>
          <w:lang w:val="et-EE"/>
        </w:rPr>
        <w:t xml:space="preserve"> </w:t>
      </w:r>
      <w:r w:rsidRPr="0011399B">
        <w:rPr>
          <w:lang w:val="et-EE"/>
        </w:rPr>
        <w:t>institutsioonidel</w:t>
      </w:r>
      <w:r w:rsidRPr="0011399B">
        <w:rPr>
          <w:spacing w:val="-12"/>
          <w:lang w:val="et-EE"/>
        </w:rPr>
        <w:t xml:space="preserve"> </w:t>
      </w:r>
      <w:r w:rsidRPr="0011399B">
        <w:rPr>
          <w:lang w:val="et-EE"/>
        </w:rPr>
        <w:t>olemas</w:t>
      </w:r>
      <w:r w:rsidRPr="0011399B">
        <w:rPr>
          <w:spacing w:val="-11"/>
          <w:lang w:val="et-EE"/>
        </w:rPr>
        <w:t xml:space="preserve"> </w:t>
      </w:r>
      <w:r w:rsidRPr="0011399B">
        <w:rPr>
          <w:lang w:val="et-EE"/>
        </w:rPr>
        <w:t>eraldi</w:t>
      </w:r>
      <w:r w:rsidRPr="0011399B">
        <w:rPr>
          <w:spacing w:val="-12"/>
          <w:lang w:val="et-EE"/>
        </w:rPr>
        <w:t xml:space="preserve"> </w:t>
      </w:r>
      <w:r w:rsidRPr="0011399B">
        <w:rPr>
          <w:lang w:val="et-EE"/>
        </w:rPr>
        <w:t>tegevuskava.</w:t>
      </w:r>
    </w:p>
    <w:p w14:paraId="63EDE414" w14:textId="77777777" w:rsidR="00754347" w:rsidRPr="0011399B" w:rsidRDefault="00754347" w:rsidP="00A938E0">
      <w:pPr>
        <w:pStyle w:val="BodyText"/>
        <w:spacing w:before="121" w:line="360" w:lineRule="auto"/>
        <w:ind w:right="113"/>
        <w:jc w:val="both"/>
        <w:rPr>
          <w:lang w:val="et-EE"/>
        </w:rPr>
      </w:pPr>
      <w:r w:rsidRPr="0011399B">
        <w:rPr>
          <w:lang w:val="et-EE"/>
        </w:rPr>
        <w:t>MCC võrgustiku andme</w:t>
      </w:r>
      <w:r w:rsidR="00C42106" w:rsidRPr="0011399B">
        <w:rPr>
          <w:lang w:val="et-EE"/>
        </w:rPr>
        <w:t>id haldab Londoni Hügieeni ja Troopilise Meditsiini Kool</w:t>
      </w:r>
      <w:r w:rsidR="005344BB" w:rsidRPr="0011399B">
        <w:rPr>
          <w:lang w:val="et-EE"/>
        </w:rPr>
        <w:t xml:space="preserve">. Andmeid saavad kasutada vaid võrgustiku liikmed, kes on ka ise andmed edastanud. Andmete saamiseks tuleb esitada </w:t>
      </w:r>
      <w:r w:rsidR="00203FC0">
        <w:rPr>
          <w:lang w:val="et-EE"/>
        </w:rPr>
        <w:t xml:space="preserve">täpne </w:t>
      </w:r>
      <w:r w:rsidR="005344BB" w:rsidRPr="0011399B">
        <w:rPr>
          <w:lang w:val="et-EE"/>
        </w:rPr>
        <w:t xml:space="preserve">uuringu kavand ning </w:t>
      </w:r>
      <w:r w:rsidRPr="0011399B">
        <w:rPr>
          <w:lang w:val="et-EE"/>
        </w:rPr>
        <w:t xml:space="preserve">uuringuks </w:t>
      </w:r>
      <w:r w:rsidR="00203FC0">
        <w:rPr>
          <w:lang w:val="et-EE"/>
        </w:rPr>
        <w:t xml:space="preserve">peab </w:t>
      </w:r>
      <w:r w:rsidRPr="0011399B">
        <w:rPr>
          <w:lang w:val="et-EE"/>
        </w:rPr>
        <w:t xml:space="preserve">olema taotletud omakorda </w:t>
      </w:r>
      <w:r w:rsidR="00803B51" w:rsidRPr="0011399B">
        <w:rPr>
          <w:lang w:val="et-EE"/>
        </w:rPr>
        <w:t xml:space="preserve">uuringut juhtivas riigis </w:t>
      </w:r>
      <w:r w:rsidRPr="0011399B">
        <w:rPr>
          <w:lang w:val="et-EE"/>
        </w:rPr>
        <w:t xml:space="preserve">eetikakomitee luba. </w:t>
      </w:r>
      <w:r w:rsidR="00577100">
        <w:rPr>
          <w:lang w:val="et-EE"/>
        </w:rPr>
        <w:t>MCC võrgustiku analüüside puhul k</w:t>
      </w:r>
      <w:r w:rsidR="00712BE5">
        <w:rPr>
          <w:lang w:val="et-EE"/>
        </w:rPr>
        <w:t xml:space="preserve">asutatakse </w:t>
      </w:r>
      <w:r w:rsidR="003741E2">
        <w:rPr>
          <w:lang w:val="et-EE"/>
        </w:rPr>
        <w:t xml:space="preserve">võimalikult </w:t>
      </w:r>
      <w:r w:rsidR="00A938E0">
        <w:rPr>
          <w:lang w:val="et-EE"/>
        </w:rPr>
        <w:t xml:space="preserve"> </w:t>
      </w:r>
      <w:r w:rsidR="00712BE5">
        <w:rPr>
          <w:lang w:val="et-EE"/>
        </w:rPr>
        <w:t>suurel määral agregeeritud andmeid</w:t>
      </w:r>
      <w:r w:rsidR="00577100">
        <w:rPr>
          <w:lang w:val="et-EE"/>
        </w:rPr>
        <w:t xml:space="preserve"> (</w:t>
      </w:r>
      <w:r w:rsidR="007E6669">
        <w:rPr>
          <w:lang w:val="et-EE"/>
        </w:rPr>
        <w:t xml:space="preserve">näiteks juhu kuupäev, elukoht tasemel Tallinn, Tartu, Narva, Pärnu ja Kohtla-Järve, sugu, vanusrühm, </w:t>
      </w:r>
      <w:r w:rsidR="00577100">
        <w:rPr>
          <w:lang w:val="et-EE"/>
        </w:rPr>
        <w:t>kogusuremus</w:t>
      </w:r>
      <w:r w:rsidR="003741E2">
        <w:rPr>
          <w:lang w:val="et-EE"/>
        </w:rPr>
        <w:t>/haigestumus</w:t>
      </w:r>
      <w:r w:rsidR="00577100">
        <w:rPr>
          <w:lang w:val="et-EE"/>
        </w:rPr>
        <w:t xml:space="preserve">, loomulik suremus, </w:t>
      </w:r>
      <w:r w:rsidR="007E6669">
        <w:rPr>
          <w:lang w:val="et-EE"/>
        </w:rPr>
        <w:t xml:space="preserve">suremus </w:t>
      </w:r>
      <w:proofErr w:type="spellStart"/>
      <w:r w:rsidR="007E6669">
        <w:rPr>
          <w:lang w:val="et-EE"/>
        </w:rPr>
        <w:t>välispõhjuste</w:t>
      </w:r>
      <w:proofErr w:type="spellEnd"/>
      <w:r w:rsidR="007E6669">
        <w:rPr>
          <w:lang w:val="et-EE"/>
        </w:rPr>
        <w:t xml:space="preserve"> tõttu, </w:t>
      </w:r>
      <w:r w:rsidR="00577100">
        <w:rPr>
          <w:lang w:val="et-EE"/>
        </w:rPr>
        <w:t>suremus</w:t>
      </w:r>
      <w:r w:rsidR="003741E2">
        <w:rPr>
          <w:lang w:val="et-EE"/>
        </w:rPr>
        <w:t>/haigestumus</w:t>
      </w:r>
      <w:r w:rsidR="00577100">
        <w:rPr>
          <w:lang w:val="et-EE"/>
        </w:rPr>
        <w:t xml:space="preserve"> südame-veresoonkonna haiguste tõttu, enesetappude tõttu</w:t>
      </w:r>
      <w:r w:rsidR="00192718">
        <w:rPr>
          <w:lang w:val="et-EE"/>
        </w:rPr>
        <w:t>, madala sünnikaalu esinemine, enneaegne sünd</w:t>
      </w:r>
      <w:r w:rsidR="007E6669">
        <w:rPr>
          <w:lang w:val="et-EE"/>
        </w:rPr>
        <w:t xml:space="preserve">, </w:t>
      </w:r>
      <w:proofErr w:type="spellStart"/>
      <w:r w:rsidR="007E6669">
        <w:rPr>
          <w:lang w:val="et-EE"/>
        </w:rPr>
        <w:t>preeklampsia</w:t>
      </w:r>
      <w:proofErr w:type="spellEnd"/>
      <w:r w:rsidR="003741E2">
        <w:rPr>
          <w:lang w:val="et-EE"/>
        </w:rPr>
        <w:t xml:space="preserve"> </w:t>
      </w:r>
      <w:r w:rsidR="007E6669">
        <w:rPr>
          <w:lang w:val="et-EE"/>
        </w:rPr>
        <w:t xml:space="preserve">esinemine emal </w:t>
      </w:r>
      <w:r w:rsidR="003741E2">
        <w:rPr>
          <w:lang w:val="et-EE"/>
        </w:rPr>
        <w:t>jne</w:t>
      </w:r>
      <w:r w:rsidR="00577100">
        <w:rPr>
          <w:lang w:val="et-EE"/>
        </w:rPr>
        <w:t>)</w:t>
      </w:r>
      <w:r w:rsidR="00712BE5">
        <w:rPr>
          <w:lang w:val="et-EE"/>
        </w:rPr>
        <w:t xml:space="preserve">. </w:t>
      </w:r>
      <w:r w:rsidR="005344BB" w:rsidRPr="0011399B">
        <w:rPr>
          <w:lang w:val="et-EE"/>
        </w:rPr>
        <w:t xml:space="preserve">Kõik uuringusse kaasatud võrgustiku liikmed saavad olla igas tema riigi andmeid </w:t>
      </w:r>
      <w:r w:rsidR="007E6669" w:rsidRPr="0011399B">
        <w:rPr>
          <w:lang w:val="et-EE"/>
        </w:rPr>
        <w:t>kasutava</w:t>
      </w:r>
      <w:r w:rsidR="007E6669">
        <w:rPr>
          <w:lang w:val="et-EE"/>
        </w:rPr>
        <w:t>s</w:t>
      </w:r>
      <w:r w:rsidR="007E6669" w:rsidRPr="0011399B">
        <w:rPr>
          <w:lang w:val="et-EE"/>
        </w:rPr>
        <w:t xml:space="preserve"> </w:t>
      </w:r>
      <w:r w:rsidR="005344BB" w:rsidRPr="0011399B">
        <w:rPr>
          <w:lang w:val="et-EE"/>
        </w:rPr>
        <w:t xml:space="preserve">teaduspublikatsioonis kaasautorid ning </w:t>
      </w:r>
      <w:r w:rsidR="007E6669">
        <w:rPr>
          <w:lang w:val="et-EE"/>
        </w:rPr>
        <w:t xml:space="preserve">on </w:t>
      </w:r>
      <w:r w:rsidR="005344BB" w:rsidRPr="0011399B">
        <w:rPr>
          <w:lang w:val="et-EE"/>
        </w:rPr>
        <w:t>tutvunud andmeid kasutanud teaduspublikatsiooni käsikirjaga. Eri riikide andmeid kokku pannes on võimalik teostada oluliselt keerulisemaid analüüse ning saadud tulemused on oluliselt kaalukamad (</w:t>
      </w:r>
      <w:r w:rsidR="007E6669">
        <w:rPr>
          <w:lang w:val="et-EE"/>
        </w:rPr>
        <w:t>MCC eelnevad</w:t>
      </w:r>
      <w:r w:rsidR="007E6669" w:rsidRPr="0011399B">
        <w:rPr>
          <w:lang w:val="et-EE"/>
        </w:rPr>
        <w:t xml:space="preserve"> </w:t>
      </w:r>
      <w:r w:rsidR="005344BB" w:rsidRPr="0011399B">
        <w:rPr>
          <w:lang w:val="et-EE"/>
        </w:rPr>
        <w:t xml:space="preserve">tulemused on ilmunud mõjukatest teadusajakirjades </w:t>
      </w:r>
      <w:r w:rsidR="00A077F6">
        <w:rPr>
          <w:lang w:val="et-EE"/>
        </w:rPr>
        <w:t xml:space="preserve">nagu New </w:t>
      </w:r>
      <w:proofErr w:type="spellStart"/>
      <w:r w:rsidR="00A077F6">
        <w:rPr>
          <w:lang w:val="et-EE"/>
        </w:rPr>
        <w:t>England</w:t>
      </w:r>
      <w:proofErr w:type="spellEnd"/>
      <w:r w:rsidR="00A077F6">
        <w:rPr>
          <w:lang w:val="et-EE"/>
        </w:rPr>
        <w:t xml:space="preserve"> </w:t>
      </w:r>
      <w:proofErr w:type="spellStart"/>
      <w:r w:rsidR="00A077F6">
        <w:rPr>
          <w:lang w:val="et-EE"/>
        </w:rPr>
        <w:t>Journal</w:t>
      </w:r>
      <w:proofErr w:type="spellEnd"/>
      <w:r w:rsidR="00A077F6">
        <w:rPr>
          <w:lang w:val="et-EE"/>
        </w:rPr>
        <w:t xml:space="preserve"> of </w:t>
      </w:r>
      <w:proofErr w:type="spellStart"/>
      <w:r w:rsidR="00A077F6">
        <w:rPr>
          <w:lang w:val="et-EE"/>
        </w:rPr>
        <w:t>Medicine</w:t>
      </w:r>
      <w:proofErr w:type="spellEnd"/>
      <w:r w:rsidR="00A077F6">
        <w:rPr>
          <w:lang w:val="et-EE"/>
        </w:rPr>
        <w:t xml:space="preserve">, </w:t>
      </w:r>
      <w:proofErr w:type="spellStart"/>
      <w:r w:rsidR="00072172">
        <w:rPr>
          <w:lang w:val="et-EE"/>
        </w:rPr>
        <w:t>Lancet</w:t>
      </w:r>
      <w:proofErr w:type="spellEnd"/>
      <w:r w:rsidR="00072172">
        <w:rPr>
          <w:lang w:val="et-EE"/>
        </w:rPr>
        <w:t xml:space="preserve">, </w:t>
      </w:r>
      <w:r w:rsidR="00A077F6">
        <w:rPr>
          <w:lang w:val="et-EE"/>
        </w:rPr>
        <w:t xml:space="preserve">British Medical </w:t>
      </w:r>
      <w:proofErr w:type="spellStart"/>
      <w:r w:rsidR="00A077F6">
        <w:rPr>
          <w:lang w:val="et-EE"/>
        </w:rPr>
        <w:t>Journal</w:t>
      </w:r>
      <w:proofErr w:type="spellEnd"/>
      <w:r w:rsidR="00072172">
        <w:rPr>
          <w:lang w:val="et-EE"/>
        </w:rPr>
        <w:t xml:space="preserve">, </w:t>
      </w:r>
      <w:proofErr w:type="spellStart"/>
      <w:r w:rsidR="00072172">
        <w:rPr>
          <w:lang w:val="et-EE"/>
        </w:rPr>
        <w:t>Lancet</w:t>
      </w:r>
      <w:proofErr w:type="spellEnd"/>
      <w:r w:rsidR="00072172">
        <w:rPr>
          <w:lang w:val="et-EE"/>
        </w:rPr>
        <w:t xml:space="preserve"> </w:t>
      </w:r>
      <w:proofErr w:type="spellStart"/>
      <w:r w:rsidR="00072172">
        <w:rPr>
          <w:lang w:val="et-EE"/>
        </w:rPr>
        <w:t>Planetary</w:t>
      </w:r>
      <w:proofErr w:type="spellEnd"/>
      <w:r w:rsidR="00072172">
        <w:rPr>
          <w:lang w:val="et-EE"/>
        </w:rPr>
        <w:t xml:space="preserve"> Health, </w:t>
      </w:r>
      <w:proofErr w:type="spellStart"/>
      <w:r w:rsidR="00072172">
        <w:rPr>
          <w:lang w:val="et-EE"/>
        </w:rPr>
        <w:t>Circulation</w:t>
      </w:r>
      <w:proofErr w:type="spellEnd"/>
      <w:r w:rsidR="005344BB" w:rsidRPr="0011399B">
        <w:rPr>
          <w:lang w:val="et-EE"/>
        </w:rPr>
        <w:t>).</w:t>
      </w:r>
    </w:p>
    <w:p w14:paraId="3853C5E8" w14:textId="77777777" w:rsidR="00D64667" w:rsidRPr="0011399B" w:rsidRDefault="00754347" w:rsidP="00712BE5">
      <w:pPr>
        <w:pStyle w:val="BodyText"/>
        <w:spacing w:before="240" w:line="360" w:lineRule="auto"/>
        <w:ind w:left="113" w:right="113"/>
        <w:jc w:val="both"/>
        <w:rPr>
          <w:lang w:val="et-EE"/>
        </w:rPr>
      </w:pPr>
      <w:r w:rsidRPr="0011399B">
        <w:rPr>
          <w:lang w:val="et-EE"/>
        </w:rPr>
        <w:t xml:space="preserve">Uuringu Eestipoolne koordinaator </w:t>
      </w:r>
      <w:r w:rsidR="00D64667" w:rsidRPr="0011399B">
        <w:rPr>
          <w:lang w:val="et-EE"/>
        </w:rPr>
        <w:t>Hans</w:t>
      </w:r>
      <w:r w:rsidR="00D64667" w:rsidRPr="0011399B">
        <w:rPr>
          <w:spacing w:val="36"/>
          <w:lang w:val="et-EE"/>
        </w:rPr>
        <w:t xml:space="preserve"> </w:t>
      </w:r>
      <w:r w:rsidR="00D64667" w:rsidRPr="0011399B">
        <w:rPr>
          <w:lang w:val="et-EE"/>
        </w:rPr>
        <w:t>Orru</w:t>
      </w:r>
      <w:r w:rsidR="00D64667" w:rsidRPr="0011399B">
        <w:rPr>
          <w:spacing w:val="37"/>
          <w:lang w:val="et-EE"/>
        </w:rPr>
        <w:t xml:space="preserve"> </w:t>
      </w:r>
      <w:r w:rsidR="00D64667" w:rsidRPr="0011399B">
        <w:rPr>
          <w:lang w:val="et-EE"/>
        </w:rPr>
        <w:t>on</w:t>
      </w:r>
      <w:r w:rsidR="00D64667" w:rsidRPr="0011399B">
        <w:rPr>
          <w:spacing w:val="37"/>
          <w:lang w:val="et-EE"/>
        </w:rPr>
        <w:t xml:space="preserve"> </w:t>
      </w:r>
      <w:r w:rsidR="00D64667" w:rsidRPr="0011399B">
        <w:rPr>
          <w:lang w:val="et-EE"/>
        </w:rPr>
        <w:t>läbinud</w:t>
      </w:r>
      <w:r w:rsidR="00D64667" w:rsidRPr="0011399B">
        <w:rPr>
          <w:spacing w:val="38"/>
          <w:lang w:val="et-EE"/>
        </w:rPr>
        <w:t xml:space="preserve"> </w:t>
      </w:r>
      <w:r w:rsidR="00D64667" w:rsidRPr="0011399B">
        <w:rPr>
          <w:lang w:val="et-EE"/>
        </w:rPr>
        <w:t>Tartu</w:t>
      </w:r>
      <w:r w:rsidR="00D64667" w:rsidRPr="0011399B">
        <w:rPr>
          <w:spacing w:val="38"/>
          <w:lang w:val="et-EE"/>
        </w:rPr>
        <w:t xml:space="preserve"> </w:t>
      </w:r>
      <w:r w:rsidR="00D64667" w:rsidRPr="0011399B">
        <w:rPr>
          <w:rFonts w:cs="Times New Roman"/>
          <w:lang w:val="et-EE"/>
        </w:rPr>
        <w:t>Ülikoolis</w:t>
      </w:r>
      <w:r w:rsidR="00D64667" w:rsidRPr="0011399B">
        <w:rPr>
          <w:rFonts w:cs="Times New Roman"/>
          <w:spacing w:val="37"/>
          <w:lang w:val="et-EE"/>
        </w:rPr>
        <w:t xml:space="preserve"> </w:t>
      </w:r>
      <w:r w:rsidR="00D64667" w:rsidRPr="0011399B">
        <w:rPr>
          <w:rFonts w:cs="Times New Roman"/>
          <w:lang w:val="et-EE"/>
        </w:rPr>
        <w:t>„</w:t>
      </w:r>
      <w:r w:rsidR="00D64667" w:rsidRPr="0011399B">
        <w:rPr>
          <w:lang w:val="et-EE"/>
        </w:rPr>
        <w:t>Bioeetika“</w:t>
      </w:r>
      <w:r w:rsidR="00D64667" w:rsidRPr="0011399B">
        <w:rPr>
          <w:spacing w:val="39"/>
          <w:lang w:val="et-EE"/>
        </w:rPr>
        <w:t xml:space="preserve"> </w:t>
      </w:r>
      <w:r w:rsidR="00D64667" w:rsidRPr="0011399B">
        <w:rPr>
          <w:lang w:val="et-EE"/>
        </w:rPr>
        <w:t>kursuse</w:t>
      </w:r>
      <w:r w:rsidR="00D64667" w:rsidRPr="0011399B">
        <w:rPr>
          <w:spacing w:val="37"/>
          <w:lang w:val="et-EE"/>
        </w:rPr>
        <w:t xml:space="preserve"> </w:t>
      </w:r>
      <w:r w:rsidR="00D64667" w:rsidRPr="0011399B">
        <w:rPr>
          <w:lang w:val="et-EE"/>
        </w:rPr>
        <w:t>ja</w:t>
      </w:r>
      <w:r w:rsidR="00D64667" w:rsidRPr="0011399B">
        <w:rPr>
          <w:spacing w:val="38"/>
          <w:lang w:val="et-EE"/>
        </w:rPr>
        <w:t xml:space="preserve"> </w:t>
      </w:r>
      <w:r w:rsidR="00D64667" w:rsidRPr="0011399B">
        <w:rPr>
          <w:lang w:val="et-EE"/>
        </w:rPr>
        <w:t>Umea</w:t>
      </w:r>
      <w:r w:rsidR="00D64667" w:rsidRPr="0011399B">
        <w:rPr>
          <w:spacing w:val="38"/>
          <w:lang w:val="et-EE"/>
        </w:rPr>
        <w:t xml:space="preserve"> </w:t>
      </w:r>
      <w:r w:rsidR="00D64667" w:rsidRPr="0011399B">
        <w:rPr>
          <w:rFonts w:cs="Times New Roman"/>
          <w:lang w:val="et-EE"/>
        </w:rPr>
        <w:t>Ülikoolis</w:t>
      </w:r>
      <w:r w:rsidR="00D64667" w:rsidRPr="0011399B">
        <w:rPr>
          <w:spacing w:val="37"/>
          <w:lang w:val="et-EE"/>
        </w:rPr>
        <w:t xml:space="preserve"> </w:t>
      </w:r>
      <w:r w:rsidR="00D64667" w:rsidRPr="0011399B">
        <w:rPr>
          <w:lang w:val="et-EE"/>
        </w:rPr>
        <w:t>„Teadustöö</w:t>
      </w:r>
      <w:r w:rsidR="00D64667" w:rsidRPr="0011399B">
        <w:rPr>
          <w:w w:val="99"/>
          <w:lang w:val="et-EE"/>
        </w:rPr>
        <w:t xml:space="preserve"> </w:t>
      </w:r>
      <w:r w:rsidR="00D64667" w:rsidRPr="0011399B">
        <w:rPr>
          <w:lang w:val="et-EE"/>
        </w:rPr>
        <w:t>eetika“.</w:t>
      </w:r>
      <w:r w:rsidRPr="0011399B">
        <w:rPr>
          <w:lang w:val="et-EE"/>
        </w:rPr>
        <w:t xml:space="preserve"> Tal on pikaajaline kogemus sarnaste uuringute läbiviimisel ning andmete säilitamisel.</w:t>
      </w:r>
    </w:p>
    <w:p w14:paraId="00DC2BAE" w14:textId="77777777" w:rsidR="00D844EA" w:rsidRDefault="00D844EA" w:rsidP="00D844EA">
      <w:pPr>
        <w:pStyle w:val="BodyText"/>
        <w:spacing w:before="121" w:line="360" w:lineRule="auto"/>
        <w:ind w:left="0" w:right="113"/>
        <w:jc w:val="both"/>
        <w:rPr>
          <w:ins w:id="5" w:author="Hans Orru" w:date="2025-01-06T17:17:00Z"/>
          <w:lang w:val="et-EE"/>
        </w:rPr>
      </w:pPr>
    </w:p>
    <w:p w14:paraId="19844FE3" w14:textId="77777777" w:rsidR="00D844EA" w:rsidDel="00D844EA" w:rsidRDefault="00D844EA" w:rsidP="00D844EA">
      <w:pPr>
        <w:pStyle w:val="BodyText"/>
        <w:spacing w:before="121" w:line="360" w:lineRule="auto"/>
        <w:ind w:left="0" w:right="113"/>
        <w:jc w:val="both"/>
        <w:rPr>
          <w:del w:id="6" w:author="Hans Orru" w:date="2025-01-06T17:18:00Z"/>
          <w:lang w:val="et-EE"/>
        </w:rPr>
      </w:pPr>
    </w:p>
    <w:p w14:paraId="03F96840" w14:textId="77777777" w:rsidR="00D844EA" w:rsidRPr="0011399B" w:rsidDel="00D844EA" w:rsidRDefault="00D844EA" w:rsidP="00D844EA">
      <w:pPr>
        <w:pStyle w:val="BodyText"/>
        <w:spacing w:before="121" w:line="360" w:lineRule="auto"/>
        <w:ind w:left="0" w:right="113"/>
        <w:jc w:val="both"/>
        <w:rPr>
          <w:del w:id="7" w:author="Hans Orru" w:date="2025-01-06T17:18:00Z"/>
          <w:lang w:val="et-EE"/>
        </w:rPr>
        <w:sectPr w:rsidR="00D844EA" w:rsidRPr="0011399B" w:rsidDel="00D844EA" w:rsidSect="00A938E0">
          <w:headerReference w:type="even" r:id="rId21"/>
          <w:headerReference w:type="default" r:id="rId22"/>
          <w:pgSz w:w="11910" w:h="16840"/>
          <w:pgMar w:top="1580" w:right="1300" w:bottom="1560" w:left="1300" w:header="0" w:footer="986" w:gutter="0"/>
          <w:cols w:space="708"/>
        </w:sectPr>
      </w:pPr>
    </w:p>
    <w:p w14:paraId="12210162" w14:textId="77777777" w:rsidR="00A0249A" w:rsidRPr="0011399B" w:rsidRDefault="002004BB">
      <w:pPr>
        <w:pStyle w:val="Heading1"/>
        <w:numPr>
          <w:ilvl w:val="0"/>
          <w:numId w:val="6"/>
        </w:numPr>
        <w:tabs>
          <w:tab w:val="left" w:pos="537"/>
        </w:tabs>
        <w:spacing w:before="69"/>
        <w:ind w:left="537" w:hanging="420"/>
        <w:rPr>
          <w:b w:val="0"/>
          <w:bCs w:val="0"/>
          <w:lang w:val="et-EE"/>
        </w:rPr>
      </w:pPr>
      <w:bookmarkStart w:id="8" w:name="_GoBack"/>
      <w:bookmarkEnd w:id="8"/>
      <w:r w:rsidRPr="0011399B">
        <w:rPr>
          <w:lang w:val="et-EE"/>
        </w:rPr>
        <w:lastRenderedPageBreak/>
        <w:t>LISAD</w:t>
      </w:r>
    </w:p>
    <w:p w14:paraId="173EC92F" w14:textId="77777777" w:rsidR="00A0249A" w:rsidRPr="0011399B" w:rsidRDefault="00A0249A">
      <w:pPr>
        <w:rPr>
          <w:rFonts w:ascii="Times New Roman" w:eastAsia="Times New Roman" w:hAnsi="Times New Roman" w:cs="Times New Roman"/>
          <w:b/>
          <w:bCs/>
          <w:sz w:val="24"/>
          <w:szCs w:val="24"/>
          <w:lang w:val="et-EE"/>
        </w:rPr>
      </w:pPr>
    </w:p>
    <w:p w14:paraId="5EB8D139" w14:textId="77777777" w:rsidR="00A0249A" w:rsidRPr="0011399B" w:rsidRDefault="00A0249A">
      <w:pPr>
        <w:spacing w:before="11"/>
        <w:rPr>
          <w:rFonts w:ascii="Times New Roman" w:eastAsia="Times New Roman" w:hAnsi="Times New Roman" w:cs="Times New Roman"/>
          <w:b/>
          <w:bCs/>
          <w:sz w:val="23"/>
          <w:szCs w:val="23"/>
          <w:lang w:val="et-EE"/>
        </w:rPr>
      </w:pPr>
    </w:p>
    <w:p w14:paraId="733F624A" w14:textId="77777777" w:rsidR="00624362" w:rsidRDefault="00192718" w:rsidP="005344BB">
      <w:pPr>
        <w:pStyle w:val="BodyText"/>
        <w:tabs>
          <w:tab w:val="left" w:pos="657"/>
        </w:tabs>
        <w:spacing w:line="480" w:lineRule="auto"/>
        <w:rPr>
          <w:lang w:val="et-EE"/>
        </w:rPr>
      </w:pPr>
      <w:r>
        <w:rPr>
          <w:lang w:val="et-EE"/>
        </w:rPr>
        <w:t>Link u</w:t>
      </w:r>
      <w:r w:rsidR="00624362" w:rsidRPr="0011399B">
        <w:rPr>
          <w:lang w:val="et-EE"/>
        </w:rPr>
        <w:t>urijate</w:t>
      </w:r>
      <w:r w:rsidR="00624362" w:rsidRPr="0011399B">
        <w:rPr>
          <w:spacing w:val="-13"/>
          <w:lang w:val="et-EE"/>
        </w:rPr>
        <w:t xml:space="preserve"> </w:t>
      </w:r>
      <w:r w:rsidR="00624362" w:rsidRPr="0011399B">
        <w:rPr>
          <w:lang w:val="et-EE"/>
        </w:rPr>
        <w:t>CVd</w:t>
      </w:r>
      <w:r>
        <w:rPr>
          <w:lang w:val="et-EE"/>
        </w:rPr>
        <w:t xml:space="preserve">ele </w:t>
      </w:r>
      <w:proofErr w:type="spellStart"/>
      <w:r>
        <w:rPr>
          <w:lang w:val="et-EE"/>
        </w:rPr>
        <w:t>ETISes</w:t>
      </w:r>
      <w:proofErr w:type="spellEnd"/>
    </w:p>
    <w:p w14:paraId="61AAACAA" w14:textId="77777777" w:rsidR="00192718" w:rsidRDefault="00223CEB" w:rsidP="00CA74E9">
      <w:pPr>
        <w:pStyle w:val="BodyText"/>
        <w:numPr>
          <w:ilvl w:val="0"/>
          <w:numId w:val="17"/>
        </w:numPr>
        <w:tabs>
          <w:tab w:val="left" w:pos="657"/>
        </w:tabs>
        <w:spacing w:line="480" w:lineRule="auto"/>
        <w:rPr>
          <w:lang w:val="et-EE"/>
        </w:rPr>
      </w:pPr>
      <w:hyperlink r:id="rId23" w:history="1">
        <w:r w:rsidR="00192718" w:rsidRPr="00686D45">
          <w:rPr>
            <w:rStyle w:val="Hyperlink"/>
            <w:lang w:val="et-EE"/>
          </w:rPr>
          <w:t>https://www.etis.ee/CV/Hans_Orru/est</w:t>
        </w:r>
      </w:hyperlink>
    </w:p>
    <w:p w14:paraId="6BAED24B" w14:textId="77777777" w:rsidR="00192718" w:rsidRDefault="00192718" w:rsidP="00CA74E9">
      <w:pPr>
        <w:pStyle w:val="BodyText"/>
        <w:numPr>
          <w:ilvl w:val="0"/>
          <w:numId w:val="17"/>
        </w:numPr>
        <w:tabs>
          <w:tab w:val="left" w:pos="657"/>
        </w:tabs>
        <w:spacing w:line="480" w:lineRule="auto"/>
        <w:rPr>
          <w:lang w:val="et-EE"/>
        </w:rPr>
      </w:pPr>
      <w:r w:rsidRPr="00192718">
        <w:rPr>
          <w:lang w:val="et-EE"/>
        </w:rPr>
        <w:t>https://www.etis.ee/CV/Ene_Indermitte/est</w:t>
      </w:r>
    </w:p>
    <w:p w14:paraId="2CC66D9A" w14:textId="77777777" w:rsidR="00192718" w:rsidRDefault="00223CEB" w:rsidP="00192718">
      <w:pPr>
        <w:pStyle w:val="BodyText"/>
        <w:numPr>
          <w:ilvl w:val="0"/>
          <w:numId w:val="17"/>
        </w:numPr>
        <w:tabs>
          <w:tab w:val="left" w:pos="657"/>
        </w:tabs>
        <w:spacing w:line="480" w:lineRule="auto"/>
        <w:rPr>
          <w:lang w:val="et-EE"/>
        </w:rPr>
      </w:pPr>
      <w:hyperlink r:id="rId24" w:history="1">
        <w:r w:rsidR="00192718" w:rsidRPr="00686D45">
          <w:rPr>
            <w:rStyle w:val="Hyperlink"/>
            <w:lang w:val="et-EE"/>
          </w:rPr>
          <w:t>https://www.etis.ee/CV/Triin_Veber/est</w:t>
        </w:r>
      </w:hyperlink>
    </w:p>
    <w:p w14:paraId="53676537" w14:textId="77777777" w:rsidR="00192718" w:rsidRDefault="00192718" w:rsidP="00CA74E9">
      <w:pPr>
        <w:pStyle w:val="BodyText"/>
        <w:numPr>
          <w:ilvl w:val="0"/>
          <w:numId w:val="17"/>
        </w:numPr>
        <w:tabs>
          <w:tab w:val="left" w:pos="657"/>
        </w:tabs>
        <w:spacing w:line="480" w:lineRule="auto"/>
        <w:rPr>
          <w:lang w:val="et-EE"/>
        </w:rPr>
      </w:pPr>
      <w:r w:rsidRPr="00192718">
        <w:rPr>
          <w:lang w:val="et-EE"/>
        </w:rPr>
        <w:t>https://www.etis.ee/CV/Marek_Maasikmets/est</w:t>
      </w:r>
    </w:p>
    <w:p w14:paraId="40A2D8A1" w14:textId="77777777" w:rsidR="00192718" w:rsidRPr="0011399B" w:rsidRDefault="00192718" w:rsidP="005344BB">
      <w:pPr>
        <w:pStyle w:val="BodyText"/>
        <w:tabs>
          <w:tab w:val="left" w:pos="657"/>
        </w:tabs>
        <w:spacing w:line="480" w:lineRule="auto"/>
        <w:rPr>
          <w:lang w:val="et-EE"/>
        </w:rPr>
      </w:pPr>
    </w:p>
    <w:p w14:paraId="425D76AC" w14:textId="77777777" w:rsidR="00A0249A" w:rsidRPr="0011399B" w:rsidRDefault="00A0249A">
      <w:pPr>
        <w:rPr>
          <w:rFonts w:ascii="Times New Roman" w:eastAsia="Times New Roman" w:hAnsi="Times New Roman" w:cs="Times New Roman"/>
          <w:sz w:val="24"/>
          <w:szCs w:val="24"/>
          <w:lang w:val="et-EE"/>
        </w:rPr>
      </w:pPr>
    </w:p>
    <w:p w14:paraId="169E8AB0" w14:textId="77777777" w:rsidR="00A0249A" w:rsidRPr="0011399B" w:rsidRDefault="00A0249A">
      <w:pPr>
        <w:rPr>
          <w:rFonts w:ascii="Times New Roman" w:eastAsia="Times New Roman" w:hAnsi="Times New Roman" w:cs="Times New Roman"/>
          <w:sz w:val="24"/>
          <w:szCs w:val="24"/>
          <w:lang w:val="et-EE"/>
        </w:rPr>
      </w:pPr>
    </w:p>
    <w:p w14:paraId="5B3B527C" w14:textId="77777777" w:rsidR="003909B5" w:rsidRPr="0011399B" w:rsidRDefault="003909B5">
      <w:pPr>
        <w:rPr>
          <w:rFonts w:ascii="Times New Roman" w:eastAsia="Times New Roman" w:hAnsi="Times New Roman"/>
          <w:b/>
          <w:bCs/>
          <w:sz w:val="24"/>
          <w:szCs w:val="24"/>
          <w:lang w:val="et-EE"/>
        </w:rPr>
      </w:pPr>
      <w:r w:rsidRPr="0011399B">
        <w:rPr>
          <w:lang w:val="et-EE"/>
        </w:rPr>
        <w:br w:type="page"/>
      </w:r>
    </w:p>
    <w:p w14:paraId="0DD84301" w14:textId="77777777" w:rsidR="00A0249A" w:rsidRPr="0011399B" w:rsidRDefault="002004BB">
      <w:pPr>
        <w:pStyle w:val="Heading1"/>
        <w:spacing w:before="59"/>
        <w:ind w:left="116" w:firstLine="0"/>
        <w:rPr>
          <w:b w:val="0"/>
          <w:bCs w:val="0"/>
          <w:lang w:val="et-EE"/>
        </w:rPr>
      </w:pPr>
      <w:r w:rsidRPr="0011399B">
        <w:rPr>
          <w:lang w:val="et-EE"/>
        </w:rPr>
        <w:lastRenderedPageBreak/>
        <w:t>Kasutatud</w:t>
      </w:r>
      <w:r w:rsidRPr="0011399B">
        <w:rPr>
          <w:spacing w:val="-15"/>
          <w:lang w:val="et-EE"/>
        </w:rPr>
        <w:t xml:space="preserve"> </w:t>
      </w:r>
      <w:r w:rsidRPr="0011399B">
        <w:rPr>
          <w:lang w:val="et-EE"/>
        </w:rPr>
        <w:t>kirjandus</w:t>
      </w:r>
    </w:p>
    <w:p w14:paraId="3C8F3CAE" w14:textId="77777777" w:rsidR="00A0249A" w:rsidRPr="0011399B" w:rsidRDefault="00A0249A">
      <w:pPr>
        <w:rPr>
          <w:rFonts w:ascii="Times New Roman" w:eastAsia="Times New Roman" w:hAnsi="Times New Roman" w:cs="Times New Roman"/>
          <w:b/>
          <w:bCs/>
          <w:sz w:val="24"/>
          <w:szCs w:val="24"/>
          <w:lang w:val="et-EE"/>
        </w:rPr>
      </w:pPr>
    </w:p>
    <w:p w14:paraId="5E17A558" w14:textId="77777777" w:rsidR="000B221E" w:rsidRDefault="000B221E" w:rsidP="000B221E">
      <w:pPr>
        <w:pStyle w:val="BodyText"/>
        <w:spacing w:line="360" w:lineRule="auto"/>
        <w:ind w:left="113"/>
        <w:rPr>
          <w:lang w:val="et-EE"/>
        </w:rPr>
      </w:pPr>
      <w:proofErr w:type="spellStart"/>
      <w:r w:rsidRPr="00AC1708">
        <w:rPr>
          <w:lang w:val="et-EE"/>
        </w:rPr>
        <w:t>Achilleos</w:t>
      </w:r>
      <w:proofErr w:type="spellEnd"/>
      <w:r w:rsidRPr="00AC1708">
        <w:rPr>
          <w:lang w:val="et-EE"/>
        </w:rPr>
        <w:t xml:space="preserve"> S, </w:t>
      </w:r>
      <w:proofErr w:type="spellStart"/>
      <w:r w:rsidRPr="00AC1708">
        <w:rPr>
          <w:lang w:val="et-EE"/>
        </w:rPr>
        <w:t>Kioumourtzoglou</w:t>
      </w:r>
      <w:proofErr w:type="spellEnd"/>
      <w:r w:rsidRPr="00AC1708">
        <w:rPr>
          <w:lang w:val="et-EE"/>
        </w:rPr>
        <w:t xml:space="preserve"> MA, </w:t>
      </w:r>
      <w:proofErr w:type="spellStart"/>
      <w:r w:rsidRPr="00AC1708">
        <w:rPr>
          <w:lang w:val="et-EE"/>
        </w:rPr>
        <w:t>Wu</w:t>
      </w:r>
      <w:proofErr w:type="spellEnd"/>
      <w:r w:rsidRPr="00AC1708">
        <w:rPr>
          <w:lang w:val="et-EE"/>
        </w:rPr>
        <w:t xml:space="preserve"> CD, </w:t>
      </w:r>
      <w:proofErr w:type="spellStart"/>
      <w:r w:rsidRPr="00AC1708">
        <w:rPr>
          <w:lang w:val="et-EE"/>
        </w:rPr>
        <w:t>Schwartz</w:t>
      </w:r>
      <w:proofErr w:type="spellEnd"/>
      <w:r w:rsidRPr="00AC1708">
        <w:rPr>
          <w:lang w:val="et-EE"/>
        </w:rPr>
        <w:t xml:space="preserve"> JD, </w:t>
      </w:r>
      <w:proofErr w:type="spellStart"/>
      <w:r w:rsidRPr="00AC1708">
        <w:rPr>
          <w:lang w:val="et-EE"/>
        </w:rPr>
        <w:t>Koutrakis</w:t>
      </w:r>
      <w:proofErr w:type="spellEnd"/>
      <w:r w:rsidRPr="00AC1708">
        <w:rPr>
          <w:lang w:val="et-EE"/>
        </w:rPr>
        <w:t xml:space="preserve"> P, </w:t>
      </w:r>
      <w:proofErr w:type="spellStart"/>
      <w:r w:rsidRPr="00AC1708">
        <w:rPr>
          <w:lang w:val="et-EE"/>
        </w:rPr>
        <w:t>Papatheodorou</w:t>
      </w:r>
      <w:proofErr w:type="spellEnd"/>
      <w:r w:rsidRPr="00AC1708">
        <w:rPr>
          <w:lang w:val="et-EE"/>
        </w:rPr>
        <w:t xml:space="preserve"> SI. </w:t>
      </w:r>
      <w:r>
        <w:rPr>
          <w:lang w:val="et-EE"/>
        </w:rPr>
        <w:t xml:space="preserve">2017. </w:t>
      </w:r>
      <w:proofErr w:type="spellStart"/>
      <w:r w:rsidRPr="00AC1708">
        <w:rPr>
          <w:lang w:val="et-EE"/>
        </w:rPr>
        <w:t>Acute</w:t>
      </w:r>
      <w:proofErr w:type="spellEnd"/>
      <w:r w:rsidRPr="00AC1708">
        <w:rPr>
          <w:lang w:val="et-EE"/>
        </w:rPr>
        <w:t xml:space="preserve"> </w:t>
      </w:r>
      <w:proofErr w:type="spellStart"/>
      <w:r w:rsidRPr="00AC1708">
        <w:rPr>
          <w:lang w:val="et-EE"/>
        </w:rPr>
        <w:t>effects</w:t>
      </w:r>
      <w:proofErr w:type="spellEnd"/>
      <w:r w:rsidRPr="00AC1708">
        <w:rPr>
          <w:lang w:val="et-EE"/>
        </w:rPr>
        <w:t xml:space="preserve"> of </w:t>
      </w:r>
      <w:proofErr w:type="spellStart"/>
      <w:r w:rsidRPr="00AC1708">
        <w:rPr>
          <w:lang w:val="et-EE"/>
        </w:rPr>
        <w:t>fine</w:t>
      </w:r>
      <w:proofErr w:type="spellEnd"/>
      <w:r w:rsidRPr="00AC1708">
        <w:rPr>
          <w:lang w:val="et-EE"/>
        </w:rPr>
        <w:t xml:space="preserve"> </w:t>
      </w:r>
      <w:proofErr w:type="spellStart"/>
      <w:r w:rsidRPr="00AC1708">
        <w:rPr>
          <w:lang w:val="et-EE"/>
        </w:rPr>
        <w:t>particulate</w:t>
      </w:r>
      <w:proofErr w:type="spellEnd"/>
      <w:r w:rsidRPr="00AC1708">
        <w:rPr>
          <w:lang w:val="et-EE"/>
        </w:rPr>
        <w:t xml:space="preserve"> </w:t>
      </w:r>
      <w:proofErr w:type="spellStart"/>
      <w:r w:rsidRPr="00AC1708">
        <w:rPr>
          <w:lang w:val="et-EE"/>
        </w:rPr>
        <w:t>matter</w:t>
      </w:r>
      <w:proofErr w:type="spellEnd"/>
      <w:r w:rsidRPr="00AC1708">
        <w:rPr>
          <w:lang w:val="et-EE"/>
        </w:rPr>
        <w:t xml:space="preserve"> </w:t>
      </w:r>
      <w:proofErr w:type="spellStart"/>
      <w:r w:rsidRPr="00AC1708">
        <w:rPr>
          <w:lang w:val="et-EE"/>
        </w:rPr>
        <w:t>constituents</w:t>
      </w:r>
      <w:proofErr w:type="spellEnd"/>
      <w:r w:rsidRPr="00AC1708">
        <w:rPr>
          <w:lang w:val="et-EE"/>
        </w:rPr>
        <w:t xml:space="preserve"> on </w:t>
      </w:r>
      <w:proofErr w:type="spellStart"/>
      <w:r w:rsidRPr="00AC1708">
        <w:rPr>
          <w:lang w:val="et-EE"/>
        </w:rPr>
        <w:t>mortality</w:t>
      </w:r>
      <w:proofErr w:type="spellEnd"/>
      <w:r w:rsidRPr="00AC1708">
        <w:rPr>
          <w:lang w:val="et-EE"/>
        </w:rPr>
        <w:t xml:space="preserve">: A </w:t>
      </w:r>
      <w:proofErr w:type="spellStart"/>
      <w:r w:rsidRPr="00AC1708">
        <w:rPr>
          <w:lang w:val="et-EE"/>
        </w:rPr>
        <w:t>systematic</w:t>
      </w:r>
      <w:proofErr w:type="spellEnd"/>
      <w:r w:rsidRPr="00AC1708">
        <w:rPr>
          <w:lang w:val="et-EE"/>
        </w:rPr>
        <w:t xml:space="preserve"> </w:t>
      </w:r>
      <w:proofErr w:type="spellStart"/>
      <w:r w:rsidRPr="00AC1708">
        <w:rPr>
          <w:lang w:val="et-EE"/>
        </w:rPr>
        <w:t>review</w:t>
      </w:r>
      <w:proofErr w:type="spellEnd"/>
      <w:r w:rsidRPr="00AC1708">
        <w:rPr>
          <w:lang w:val="et-EE"/>
        </w:rPr>
        <w:t xml:space="preserve"> and </w:t>
      </w:r>
      <w:proofErr w:type="spellStart"/>
      <w:r w:rsidRPr="00AC1708">
        <w:rPr>
          <w:lang w:val="et-EE"/>
        </w:rPr>
        <w:t>meta-regression</w:t>
      </w:r>
      <w:proofErr w:type="spellEnd"/>
      <w:r w:rsidRPr="00AC1708">
        <w:rPr>
          <w:lang w:val="et-EE"/>
        </w:rPr>
        <w:t xml:space="preserve"> </w:t>
      </w:r>
      <w:proofErr w:type="spellStart"/>
      <w:r w:rsidRPr="00AC1708">
        <w:rPr>
          <w:lang w:val="et-EE"/>
        </w:rPr>
        <w:t>analysis</w:t>
      </w:r>
      <w:proofErr w:type="spellEnd"/>
      <w:r w:rsidRPr="00AC1708">
        <w:rPr>
          <w:lang w:val="et-EE"/>
        </w:rPr>
        <w:t xml:space="preserve">. </w:t>
      </w:r>
      <w:proofErr w:type="spellStart"/>
      <w:r w:rsidRPr="00AC1708">
        <w:rPr>
          <w:lang w:val="et-EE"/>
        </w:rPr>
        <w:t>Environ</w:t>
      </w:r>
      <w:proofErr w:type="spellEnd"/>
      <w:r w:rsidRPr="00AC1708">
        <w:rPr>
          <w:lang w:val="et-EE"/>
        </w:rPr>
        <w:t xml:space="preserve"> Int</w:t>
      </w:r>
      <w:r>
        <w:rPr>
          <w:lang w:val="et-EE"/>
        </w:rPr>
        <w:t xml:space="preserve">ernational </w:t>
      </w:r>
      <w:r w:rsidRPr="00AC1708">
        <w:rPr>
          <w:lang w:val="et-EE"/>
        </w:rPr>
        <w:t>109</w:t>
      </w:r>
      <w:r>
        <w:rPr>
          <w:lang w:val="et-EE"/>
        </w:rPr>
        <w:t xml:space="preserve">, </w:t>
      </w:r>
      <w:r w:rsidRPr="00AC1708">
        <w:rPr>
          <w:lang w:val="et-EE"/>
        </w:rPr>
        <w:t xml:space="preserve">89-100. </w:t>
      </w:r>
    </w:p>
    <w:p w14:paraId="4C2EFB68" w14:textId="77777777" w:rsidR="00A848DE" w:rsidRDefault="00A848DE" w:rsidP="000B221E">
      <w:pPr>
        <w:pStyle w:val="BodyText"/>
        <w:spacing w:line="360" w:lineRule="auto"/>
        <w:ind w:left="113"/>
        <w:rPr>
          <w:lang w:val="et-EE"/>
        </w:rPr>
      </w:pPr>
      <w:proofErr w:type="spellStart"/>
      <w:r w:rsidRPr="00A848DE">
        <w:rPr>
          <w:lang w:val="et-EE"/>
        </w:rPr>
        <w:t>Bekkar</w:t>
      </w:r>
      <w:proofErr w:type="spellEnd"/>
      <w:r w:rsidRPr="00A848DE">
        <w:rPr>
          <w:lang w:val="et-EE"/>
        </w:rPr>
        <w:t xml:space="preserve"> B, </w:t>
      </w:r>
      <w:proofErr w:type="spellStart"/>
      <w:r w:rsidRPr="00A848DE">
        <w:rPr>
          <w:lang w:val="et-EE"/>
        </w:rPr>
        <w:t>Pacheco</w:t>
      </w:r>
      <w:proofErr w:type="spellEnd"/>
      <w:r w:rsidRPr="00A848DE">
        <w:rPr>
          <w:lang w:val="et-EE"/>
        </w:rPr>
        <w:t xml:space="preserve"> S, </w:t>
      </w:r>
      <w:proofErr w:type="spellStart"/>
      <w:r w:rsidRPr="00A848DE">
        <w:rPr>
          <w:lang w:val="et-EE"/>
        </w:rPr>
        <w:t>Basu</w:t>
      </w:r>
      <w:proofErr w:type="spellEnd"/>
      <w:r w:rsidRPr="00A848DE">
        <w:rPr>
          <w:lang w:val="et-EE"/>
        </w:rPr>
        <w:t xml:space="preserve"> R, </w:t>
      </w:r>
      <w:proofErr w:type="spellStart"/>
      <w:r w:rsidRPr="00A848DE">
        <w:rPr>
          <w:lang w:val="et-EE"/>
        </w:rPr>
        <w:t>DeNicola</w:t>
      </w:r>
      <w:proofErr w:type="spellEnd"/>
      <w:r w:rsidRPr="00A848DE">
        <w:rPr>
          <w:lang w:val="et-EE"/>
        </w:rPr>
        <w:t xml:space="preserve"> N. </w:t>
      </w:r>
      <w:r>
        <w:rPr>
          <w:lang w:val="et-EE"/>
        </w:rPr>
        <w:t xml:space="preserve">2020. </w:t>
      </w:r>
      <w:proofErr w:type="spellStart"/>
      <w:r w:rsidRPr="00A848DE">
        <w:rPr>
          <w:lang w:val="et-EE"/>
        </w:rPr>
        <w:t>Association</w:t>
      </w:r>
      <w:proofErr w:type="spellEnd"/>
      <w:r w:rsidRPr="00A848DE">
        <w:rPr>
          <w:lang w:val="et-EE"/>
        </w:rPr>
        <w:t xml:space="preserve"> of </w:t>
      </w:r>
      <w:proofErr w:type="spellStart"/>
      <w:r w:rsidRPr="00A848DE">
        <w:rPr>
          <w:lang w:val="et-EE"/>
        </w:rPr>
        <w:t>air</w:t>
      </w:r>
      <w:proofErr w:type="spellEnd"/>
      <w:r w:rsidRPr="00A848DE">
        <w:rPr>
          <w:lang w:val="et-EE"/>
        </w:rPr>
        <w:t xml:space="preserve"> </w:t>
      </w:r>
      <w:proofErr w:type="spellStart"/>
      <w:r w:rsidRPr="00A848DE">
        <w:rPr>
          <w:lang w:val="et-EE"/>
        </w:rPr>
        <w:t>pollution</w:t>
      </w:r>
      <w:proofErr w:type="spellEnd"/>
      <w:r w:rsidRPr="00A848DE">
        <w:rPr>
          <w:lang w:val="et-EE"/>
        </w:rPr>
        <w:t xml:space="preserve"> and </w:t>
      </w:r>
      <w:proofErr w:type="spellStart"/>
      <w:r w:rsidRPr="00A848DE">
        <w:rPr>
          <w:lang w:val="et-EE"/>
        </w:rPr>
        <w:t>heat</w:t>
      </w:r>
      <w:proofErr w:type="spellEnd"/>
      <w:r w:rsidRPr="00A848DE">
        <w:rPr>
          <w:lang w:val="et-EE"/>
        </w:rPr>
        <w:t xml:space="preserve"> </w:t>
      </w:r>
      <w:proofErr w:type="spellStart"/>
      <w:r w:rsidRPr="00A848DE">
        <w:rPr>
          <w:lang w:val="et-EE"/>
        </w:rPr>
        <w:t>exposure</w:t>
      </w:r>
      <w:proofErr w:type="spellEnd"/>
      <w:r w:rsidRPr="00A848DE">
        <w:rPr>
          <w:lang w:val="et-EE"/>
        </w:rPr>
        <w:t xml:space="preserve"> </w:t>
      </w:r>
      <w:proofErr w:type="spellStart"/>
      <w:r w:rsidRPr="00A848DE">
        <w:rPr>
          <w:lang w:val="et-EE"/>
        </w:rPr>
        <w:t>with</w:t>
      </w:r>
      <w:proofErr w:type="spellEnd"/>
      <w:r w:rsidRPr="00A848DE">
        <w:rPr>
          <w:lang w:val="et-EE"/>
        </w:rPr>
        <w:t xml:space="preserve"> </w:t>
      </w:r>
      <w:proofErr w:type="spellStart"/>
      <w:r w:rsidRPr="00A848DE">
        <w:rPr>
          <w:lang w:val="et-EE"/>
        </w:rPr>
        <w:t>preterm</w:t>
      </w:r>
      <w:proofErr w:type="spellEnd"/>
      <w:r w:rsidRPr="00A848DE">
        <w:rPr>
          <w:lang w:val="et-EE"/>
        </w:rPr>
        <w:t xml:space="preserve"> </w:t>
      </w:r>
      <w:proofErr w:type="spellStart"/>
      <w:r w:rsidRPr="00A848DE">
        <w:rPr>
          <w:lang w:val="et-EE"/>
        </w:rPr>
        <w:t>birth</w:t>
      </w:r>
      <w:proofErr w:type="spellEnd"/>
      <w:r w:rsidRPr="00A848DE">
        <w:rPr>
          <w:lang w:val="et-EE"/>
        </w:rPr>
        <w:t xml:space="preserve">, </w:t>
      </w:r>
      <w:proofErr w:type="spellStart"/>
      <w:r w:rsidRPr="00A848DE">
        <w:rPr>
          <w:lang w:val="et-EE"/>
        </w:rPr>
        <w:t>low</w:t>
      </w:r>
      <w:proofErr w:type="spellEnd"/>
      <w:r w:rsidRPr="00A848DE">
        <w:rPr>
          <w:lang w:val="et-EE"/>
        </w:rPr>
        <w:t xml:space="preserve"> </w:t>
      </w:r>
      <w:proofErr w:type="spellStart"/>
      <w:r w:rsidRPr="00A848DE">
        <w:rPr>
          <w:lang w:val="et-EE"/>
        </w:rPr>
        <w:t>birth</w:t>
      </w:r>
      <w:proofErr w:type="spellEnd"/>
      <w:r w:rsidRPr="00A848DE">
        <w:rPr>
          <w:lang w:val="et-EE"/>
        </w:rPr>
        <w:t xml:space="preserve"> </w:t>
      </w:r>
      <w:proofErr w:type="spellStart"/>
      <w:r w:rsidRPr="00A848DE">
        <w:rPr>
          <w:lang w:val="et-EE"/>
        </w:rPr>
        <w:t>weight</w:t>
      </w:r>
      <w:proofErr w:type="spellEnd"/>
      <w:r w:rsidRPr="00A848DE">
        <w:rPr>
          <w:lang w:val="et-EE"/>
        </w:rPr>
        <w:t xml:space="preserve">, and </w:t>
      </w:r>
      <w:proofErr w:type="spellStart"/>
      <w:r w:rsidRPr="00A848DE">
        <w:rPr>
          <w:lang w:val="et-EE"/>
        </w:rPr>
        <w:t>stillbirth</w:t>
      </w:r>
      <w:proofErr w:type="spellEnd"/>
      <w:r w:rsidRPr="00A848DE">
        <w:rPr>
          <w:lang w:val="et-EE"/>
        </w:rPr>
        <w:t xml:space="preserve"> in </w:t>
      </w:r>
      <w:proofErr w:type="spellStart"/>
      <w:r w:rsidRPr="00A848DE">
        <w:rPr>
          <w:lang w:val="et-EE"/>
        </w:rPr>
        <w:t>the</w:t>
      </w:r>
      <w:proofErr w:type="spellEnd"/>
      <w:r w:rsidRPr="00A848DE">
        <w:rPr>
          <w:lang w:val="et-EE"/>
        </w:rPr>
        <w:t xml:space="preserve"> US: A </w:t>
      </w:r>
      <w:proofErr w:type="spellStart"/>
      <w:r w:rsidRPr="00A848DE">
        <w:rPr>
          <w:lang w:val="et-EE"/>
        </w:rPr>
        <w:t>systematic</w:t>
      </w:r>
      <w:proofErr w:type="spellEnd"/>
      <w:r w:rsidRPr="00A848DE">
        <w:rPr>
          <w:lang w:val="et-EE"/>
        </w:rPr>
        <w:t xml:space="preserve"> </w:t>
      </w:r>
      <w:proofErr w:type="spellStart"/>
      <w:r w:rsidRPr="00A848DE">
        <w:rPr>
          <w:lang w:val="et-EE"/>
        </w:rPr>
        <w:t>review</w:t>
      </w:r>
      <w:proofErr w:type="spellEnd"/>
      <w:r w:rsidRPr="00A848DE">
        <w:rPr>
          <w:lang w:val="et-EE"/>
        </w:rPr>
        <w:t xml:space="preserve">. JAMA </w:t>
      </w:r>
      <w:proofErr w:type="spellStart"/>
      <w:r w:rsidRPr="00A848DE">
        <w:rPr>
          <w:lang w:val="et-EE"/>
        </w:rPr>
        <w:t>Netw</w:t>
      </w:r>
      <w:proofErr w:type="spellEnd"/>
      <w:r w:rsidRPr="00A848DE">
        <w:rPr>
          <w:lang w:val="et-EE"/>
        </w:rPr>
        <w:t xml:space="preserve"> </w:t>
      </w:r>
      <w:proofErr w:type="spellStart"/>
      <w:r w:rsidRPr="00A848DE">
        <w:rPr>
          <w:lang w:val="et-EE"/>
        </w:rPr>
        <w:t>Open</w:t>
      </w:r>
      <w:proofErr w:type="spellEnd"/>
      <w:r>
        <w:rPr>
          <w:lang w:val="et-EE"/>
        </w:rPr>
        <w:t xml:space="preserve"> </w:t>
      </w:r>
      <w:r w:rsidRPr="00A848DE">
        <w:rPr>
          <w:lang w:val="et-EE"/>
        </w:rPr>
        <w:t>3(6):e208243.</w:t>
      </w:r>
    </w:p>
    <w:p w14:paraId="416FA7D6" w14:textId="77777777" w:rsidR="00F251EB" w:rsidRPr="00AC1708" w:rsidRDefault="00F251EB" w:rsidP="000B221E">
      <w:pPr>
        <w:pStyle w:val="BodyText"/>
        <w:spacing w:line="360" w:lineRule="auto"/>
        <w:ind w:left="113"/>
        <w:rPr>
          <w:lang w:val="et-EE"/>
        </w:rPr>
      </w:pPr>
      <w:proofErr w:type="spellStart"/>
      <w:r w:rsidRPr="00F251EB">
        <w:rPr>
          <w:lang w:val="et-EE"/>
        </w:rPr>
        <w:t>Dahal</w:t>
      </w:r>
      <w:proofErr w:type="spellEnd"/>
      <w:r w:rsidRPr="00F251EB">
        <w:rPr>
          <w:lang w:val="et-EE"/>
        </w:rPr>
        <w:t xml:space="preserve"> U, </w:t>
      </w:r>
      <w:proofErr w:type="spellStart"/>
      <w:r w:rsidRPr="00F251EB">
        <w:rPr>
          <w:lang w:val="et-EE"/>
        </w:rPr>
        <w:t>Veber</w:t>
      </w:r>
      <w:proofErr w:type="spellEnd"/>
      <w:r w:rsidRPr="00F251EB">
        <w:rPr>
          <w:lang w:val="et-EE"/>
        </w:rPr>
        <w:t xml:space="preserve"> T, </w:t>
      </w:r>
      <w:proofErr w:type="spellStart"/>
      <w:r w:rsidRPr="00F251EB">
        <w:rPr>
          <w:lang w:val="et-EE"/>
        </w:rPr>
        <w:t>Åström</w:t>
      </w:r>
      <w:proofErr w:type="spellEnd"/>
      <w:r w:rsidRPr="00F251EB">
        <w:rPr>
          <w:lang w:val="et-EE"/>
        </w:rPr>
        <w:t xml:space="preserve"> DO, Tamm T, </w:t>
      </w:r>
      <w:proofErr w:type="spellStart"/>
      <w:r w:rsidRPr="00F251EB">
        <w:rPr>
          <w:lang w:val="et-EE"/>
        </w:rPr>
        <w:t>Albreht</w:t>
      </w:r>
      <w:proofErr w:type="spellEnd"/>
      <w:r w:rsidRPr="00F251EB">
        <w:rPr>
          <w:lang w:val="et-EE"/>
        </w:rPr>
        <w:t xml:space="preserve"> L, Teinemaa E, Orru K, Orru H. </w:t>
      </w:r>
      <w:r>
        <w:rPr>
          <w:lang w:val="et-EE"/>
        </w:rPr>
        <w:t xml:space="preserve">2022. </w:t>
      </w:r>
      <w:r w:rsidRPr="00F251EB">
        <w:rPr>
          <w:lang w:val="et-EE"/>
        </w:rPr>
        <w:t xml:space="preserve">Perinatal Health </w:t>
      </w:r>
      <w:proofErr w:type="spellStart"/>
      <w:r w:rsidRPr="00F251EB">
        <w:rPr>
          <w:lang w:val="et-EE"/>
        </w:rPr>
        <w:t>Inequalities</w:t>
      </w:r>
      <w:proofErr w:type="spellEnd"/>
      <w:r w:rsidRPr="00F251EB">
        <w:rPr>
          <w:lang w:val="et-EE"/>
        </w:rPr>
        <w:t xml:space="preserve"> in </w:t>
      </w:r>
      <w:proofErr w:type="spellStart"/>
      <w:r w:rsidRPr="00F251EB">
        <w:rPr>
          <w:lang w:val="et-EE"/>
        </w:rPr>
        <w:t>the</w:t>
      </w:r>
      <w:proofErr w:type="spellEnd"/>
      <w:r w:rsidRPr="00F251EB">
        <w:rPr>
          <w:lang w:val="et-EE"/>
        </w:rPr>
        <w:t xml:space="preserve"> Industrial </w:t>
      </w:r>
      <w:proofErr w:type="spellStart"/>
      <w:r w:rsidRPr="00F251EB">
        <w:rPr>
          <w:lang w:val="et-EE"/>
        </w:rPr>
        <w:t>Region</w:t>
      </w:r>
      <w:proofErr w:type="spellEnd"/>
      <w:r w:rsidRPr="00F251EB">
        <w:rPr>
          <w:lang w:val="et-EE"/>
        </w:rPr>
        <w:t xml:space="preserve"> of Estonia: A </w:t>
      </w:r>
      <w:proofErr w:type="spellStart"/>
      <w:r w:rsidRPr="00F251EB">
        <w:rPr>
          <w:lang w:val="et-EE"/>
        </w:rPr>
        <w:t>Birth</w:t>
      </w:r>
      <w:proofErr w:type="spellEnd"/>
      <w:r w:rsidRPr="00F251EB">
        <w:rPr>
          <w:lang w:val="et-EE"/>
        </w:rPr>
        <w:t xml:space="preserve"> </w:t>
      </w:r>
      <w:proofErr w:type="spellStart"/>
      <w:r w:rsidRPr="00F251EB">
        <w:rPr>
          <w:lang w:val="et-EE"/>
        </w:rPr>
        <w:t>Registry-Based</w:t>
      </w:r>
      <w:proofErr w:type="spellEnd"/>
      <w:r w:rsidRPr="00F251EB">
        <w:rPr>
          <w:lang w:val="et-EE"/>
        </w:rPr>
        <w:t xml:space="preserve"> </w:t>
      </w:r>
      <w:proofErr w:type="spellStart"/>
      <w:r w:rsidRPr="00F251EB">
        <w:rPr>
          <w:lang w:val="et-EE"/>
        </w:rPr>
        <w:t>Study</w:t>
      </w:r>
      <w:proofErr w:type="spellEnd"/>
      <w:r w:rsidRPr="00F251EB">
        <w:rPr>
          <w:lang w:val="et-EE"/>
        </w:rPr>
        <w:t xml:space="preserve">. International </w:t>
      </w:r>
      <w:proofErr w:type="spellStart"/>
      <w:r w:rsidRPr="00F251EB">
        <w:rPr>
          <w:lang w:val="et-EE"/>
        </w:rPr>
        <w:t>Journal</w:t>
      </w:r>
      <w:proofErr w:type="spellEnd"/>
      <w:r w:rsidRPr="00F251EB">
        <w:rPr>
          <w:lang w:val="et-EE"/>
        </w:rPr>
        <w:t xml:space="preserve"> of </w:t>
      </w:r>
      <w:proofErr w:type="spellStart"/>
      <w:r w:rsidRPr="00F251EB">
        <w:rPr>
          <w:lang w:val="et-EE"/>
        </w:rPr>
        <w:t>Environmental</w:t>
      </w:r>
      <w:proofErr w:type="spellEnd"/>
      <w:r w:rsidRPr="00F251EB">
        <w:rPr>
          <w:lang w:val="et-EE"/>
        </w:rPr>
        <w:t xml:space="preserve"> Research and </w:t>
      </w:r>
      <w:proofErr w:type="spellStart"/>
      <w:r w:rsidRPr="00F251EB">
        <w:rPr>
          <w:lang w:val="et-EE"/>
        </w:rPr>
        <w:t>Public</w:t>
      </w:r>
      <w:proofErr w:type="spellEnd"/>
      <w:r w:rsidRPr="00F251EB">
        <w:rPr>
          <w:lang w:val="et-EE"/>
        </w:rPr>
        <w:t xml:space="preserve"> Health</w:t>
      </w:r>
      <w:r>
        <w:rPr>
          <w:lang w:val="et-EE"/>
        </w:rPr>
        <w:t xml:space="preserve"> </w:t>
      </w:r>
      <w:r w:rsidRPr="00F251EB">
        <w:rPr>
          <w:lang w:val="et-EE"/>
        </w:rPr>
        <w:t>19(18):11559.</w:t>
      </w:r>
    </w:p>
    <w:p w14:paraId="73869B86" w14:textId="77777777" w:rsidR="000B221E" w:rsidRPr="00AC1708" w:rsidRDefault="000B221E" w:rsidP="000B221E">
      <w:pPr>
        <w:pStyle w:val="BodyText"/>
        <w:spacing w:line="360" w:lineRule="auto"/>
        <w:ind w:left="113"/>
        <w:rPr>
          <w:lang w:val="et-EE"/>
        </w:rPr>
      </w:pPr>
      <w:proofErr w:type="spellStart"/>
      <w:r w:rsidRPr="00AC1708">
        <w:rPr>
          <w:lang w:val="et-EE"/>
        </w:rPr>
        <w:t>Gasparrini</w:t>
      </w:r>
      <w:proofErr w:type="spellEnd"/>
      <w:r w:rsidRPr="00AC1708">
        <w:rPr>
          <w:lang w:val="et-EE"/>
        </w:rPr>
        <w:t xml:space="preserve"> A, Armstrong B, </w:t>
      </w:r>
      <w:proofErr w:type="spellStart"/>
      <w:r w:rsidRPr="00AC1708">
        <w:rPr>
          <w:lang w:val="et-EE"/>
        </w:rPr>
        <w:t>Kenward</w:t>
      </w:r>
      <w:proofErr w:type="spellEnd"/>
      <w:r w:rsidRPr="00AC1708">
        <w:rPr>
          <w:lang w:val="et-EE"/>
        </w:rPr>
        <w:t xml:space="preserve"> MG. 2010</w:t>
      </w:r>
      <w:r>
        <w:rPr>
          <w:lang w:val="et-EE"/>
        </w:rPr>
        <w:t xml:space="preserve">. </w:t>
      </w:r>
      <w:proofErr w:type="spellStart"/>
      <w:r>
        <w:rPr>
          <w:lang w:val="et-EE"/>
        </w:rPr>
        <w:t>Distributed</w:t>
      </w:r>
      <w:proofErr w:type="spellEnd"/>
      <w:r>
        <w:rPr>
          <w:lang w:val="et-EE"/>
        </w:rPr>
        <w:t xml:space="preserve"> </w:t>
      </w:r>
      <w:proofErr w:type="spellStart"/>
      <w:r>
        <w:rPr>
          <w:lang w:val="et-EE"/>
        </w:rPr>
        <w:t>lag</w:t>
      </w:r>
      <w:proofErr w:type="spellEnd"/>
      <w:r>
        <w:rPr>
          <w:lang w:val="et-EE"/>
        </w:rPr>
        <w:t xml:space="preserve"> non-</w:t>
      </w:r>
      <w:proofErr w:type="spellStart"/>
      <w:r w:rsidRPr="00AC1708">
        <w:rPr>
          <w:lang w:val="et-EE"/>
        </w:rPr>
        <w:t>linear</w:t>
      </w:r>
      <w:proofErr w:type="spellEnd"/>
      <w:r w:rsidRPr="00AC1708">
        <w:rPr>
          <w:lang w:val="et-EE"/>
        </w:rPr>
        <w:t xml:space="preserve"> </w:t>
      </w:r>
      <w:proofErr w:type="spellStart"/>
      <w:r w:rsidRPr="00AC1708">
        <w:rPr>
          <w:lang w:val="et-EE"/>
        </w:rPr>
        <w:t>models</w:t>
      </w:r>
      <w:proofErr w:type="spellEnd"/>
      <w:r w:rsidRPr="00AC1708">
        <w:rPr>
          <w:lang w:val="et-EE"/>
        </w:rPr>
        <w:t xml:space="preserve">. </w:t>
      </w:r>
      <w:proofErr w:type="spellStart"/>
      <w:r w:rsidRPr="00AC1708">
        <w:rPr>
          <w:lang w:val="et-EE"/>
        </w:rPr>
        <w:t>S</w:t>
      </w:r>
      <w:r>
        <w:rPr>
          <w:lang w:val="et-EE"/>
        </w:rPr>
        <w:t>tatistics</w:t>
      </w:r>
      <w:proofErr w:type="spellEnd"/>
      <w:r>
        <w:rPr>
          <w:lang w:val="et-EE"/>
        </w:rPr>
        <w:t xml:space="preserve"> in </w:t>
      </w:r>
      <w:proofErr w:type="spellStart"/>
      <w:r>
        <w:rPr>
          <w:lang w:val="et-EE"/>
        </w:rPr>
        <w:t>Medicine</w:t>
      </w:r>
      <w:proofErr w:type="spellEnd"/>
      <w:r>
        <w:rPr>
          <w:lang w:val="et-EE"/>
        </w:rPr>
        <w:t xml:space="preserve"> 29, 2224-</w:t>
      </w:r>
      <w:r w:rsidRPr="00AC1708">
        <w:rPr>
          <w:lang w:val="et-EE"/>
        </w:rPr>
        <w:t>2234.</w:t>
      </w:r>
    </w:p>
    <w:p w14:paraId="0E095B45" w14:textId="77777777" w:rsidR="000B221E" w:rsidRPr="00AC1708" w:rsidRDefault="000B221E" w:rsidP="000B221E">
      <w:pPr>
        <w:pStyle w:val="BodyText"/>
        <w:spacing w:line="360" w:lineRule="auto"/>
        <w:ind w:left="113"/>
        <w:rPr>
          <w:lang w:val="et-EE"/>
        </w:rPr>
      </w:pPr>
      <w:proofErr w:type="spellStart"/>
      <w:r w:rsidRPr="00AC1708">
        <w:rPr>
          <w:lang w:val="et-EE"/>
        </w:rPr>
        <w:t>Gasparrini</w:t>
      </w:r>
      <w:proofErr w:type="spellEnd"/>
      <w:r w:rsidRPr="00AC1708">
        <w:rPr>
          <w:lang w:val="et-EE"/>
        </w:rPr>
        <w:t xml:space="preserve"> A. 2011. </w:t>
      </w:r>
      <w:proofErr w:type="spellStart"/>
      <w:r w:rsidRPr="00AC1708">
        <w:rPr>
          <w:lang w:val="et-EE"/>
        </w:rPr>
        <w:t>Distributed</w:t>
      </w:r>
      <w:proofErr w:type="spellEnd"/>
      <w:r w:rsidRPr="00AC1708">
        <w:rPr>
          <w:lang w:val="et-EE"/>
        </w:rPr>
        <w:t xml:space="preserve"> </w:t>
      </w:r>
      <w:proofErr w:type="spellStart"/>
      <w:r w:rsidRPr="00AC1708">
        <w:rPr>
          <w:lang w:val="et-EE"/>
        </w:rPr>
        <w:t>lag</w:t>
      </w:r>
      <w:proofErr w:type="spellEnd"/>
      <w:r w:rsidRPr="00AC1708">
        <w:rPr>
          <w:lang w:val="et-EE"/>
        </w:rPr>
        <w:t xml:space="preserve"> </w:t>
      </w:r>
      <w:proofErr w:type="spellStart"/>
      <w:r w:rsidRPr="00AC1708">
        <w:rPr>
          <w:lang w:val="et-EE"/>
        </w:rPr>
        <w:t>linear</w:t>
      </w:r>
      <w:proofErr w:type="spellEnd"/>
      <w:r w:rsidRPr="00AC1708">
        <w:rPr>
          <w:lang w:val="et-EE"/>
        </w:rPr>
        <w:t xml:space="preserve"> and non-</w:t>
      </w:r>
      <w:proofErr w:type="spellStart"/>
      <w:r w:rsidRPr="00AC1708">
        <w:rPr>
          <w:lang w:val="et-EE"/>
        </w:rPr>
        <w:t>linear</w:t>
      </w:r>
      <w:proofErr w:type="spellEnd"/>
      <w:r w:rsidRPr="00AC1708">
        <w:rPr>
          <w:lang w:val="et-EE"/>
        </w:rPr>
        <w:t xml:space="preserve"> </w:t>
      </w:r>
      <w:proofErr w:type="spellStart"/>
      <w:r w:rsidRPr="00AC1708">
        <w:rPr>
          <w:lang w:val="et-EE"/>
        </w:rPr>
        <w:t>models</w:t>
      </w:r>
      <w:proofErr w:type="spellEnd"/>
      <w:r w:rsidRPr="00AC1708">
        <w:rPr>
          <w:lang w:val="et-EE"/>
        </w:rPr>
        <w:t xml:space="preserve"> in R: </w:t>
      </w:r>
      <w:proofErr w:type="spellStart"/>
      <w:r w:rsidRPr="00AC1708">
        <w:rPr>
          <w:lang w:val="et-EE"/>
        </w:rPr>
        <w:t>the</w:t>
      </w:r>
      <w:proofErr w:type="spellEnd"/>
      <w:r w:rsidRPr="00AC1708">
        <w:rPr>
          <w:lang w:val="et-EE"/>
        </w:rPr>
        <w:t xml:space="preserve"> </w:t>
      </w:r>
      <w:proofErr w:type="spellStart"/>
      <w:r w:rsidRPr="00AC1708">
        <w:rPr>
          <w:lang w:val="et-EE"/>
        </w:rPr>
        <w:t>package</w:t>
      </w:r>
      <w:proofErr w:type="spellEnd"/>
      <w:r w:rsidRPr="00AC1708">
        <w:rPr>
          <w:lang w:val="et-EE"/>
        </w:rPr>
        <w:t xml:space="preserve"> </w:t>
      </w:r>
      <w:proofErr w:type="spellStart"/>
      <w:r w:rsidRPr="00AC1708">
        <w:rPr>
          <w:lang w:val="et-EE"/>
        </w:rPr>
        <w:t>dlnm</w:t>
      </w:r>
      <w:proofErr w:type="spellEnd"/>
      <w:r w:rsidRPr="00AC1708">
        <w:rPr>
          <w:lang w:val="et-EE"/>
        </w:rPr>
        <w:t xml:space="preserve">. J </w:t>
      </w:r>
      <w:proofErr w:type="spellStart"/>
      <w:r w:rsidRPr="00AC1708">
        <w:rPr>
          <w:lang w:val="et-EE"/>
        </w:rPr>
        <w:t>Stat</w:t>
      </w:r>
      <w:proofErr w:type="spellEnd"/>
      <w:r w:rsidRPr="00AC1708">
        <w:rPr>
          <w:lang w:val="et-EE"/>
        </w:rPr>
        <w:t xml:space="preserve"> </w:t>
      </w:r>
      <w:proofErr w:type="spellStart"/>
      <w:r w:rsidRPr="00AC1708">
        <w:rPr>
          <w:lang w:val="et-EE"/>
        </w:rPr>
        <w:t>Softw</w:t>
      </w:r>
      <w:proofErr w:type="spellEnd"/>
      <w:r w:rsidRPr="00AC1708">
        <w:rPr>
          <w:lang w:val="et-EE"/>
        </w:rPr>
        <w:t xml:space="preserve"> 43</w:t>
      </w:r>
      <w:r>
        <w:rPr>
          <w:lang w:val="et-EE"/>
        </w:rPr>
        <w:t xml:space="preserve">, </w:t>
      </w:r>
      <w:r w:rsidRPr="00AC1708">
        <w:rPr>
          <w:lang w:val="et-EE"/>
        </w:rPr>
        <w:t>1-20</w:t>
      </w:r>
      <w:r>
        <w:rPr>
          <w:lang w:val="et-EE"/>
        </w:rPr>
        <w:t>.</w:t>
      </w:r>
    </w:p>
    <w:p w14:paraId="17FF15A6" w14:textId="77777777" w:rsidR="000B221E" w:rsidRPr="00AC1708" w:rsidRDefault="000B221E" w:rsidP="000B221E">
      <w:pPr>
        <w:pStyle w:val="BodyText"/>
        <w:spacing w:line="360" w:lineRule="auto"/>
        <w:ind w:left="113"/>
        <w:rPr>
          <w:lang w:val="et-EE"/>
        </w:rPr>
      </w:pPr>
      <w:proofErr w:type="spellStart"/>
      <w:r>
        <w:rPr>
          <w:lang w:val="et-EE"/>
        </w:rPr>
        <w:t>Gasparrini</w:t>
      </w:r>
      <w:proofErr w:type="spellEnd"/>
      <w:r w:rsidRPr="00AC1708">
        <w:rPr>
          <w:lang w:val="et-EE"/>
        </w:rPr>
        <w:t xml:space="preserve"> A</w:t>
      </w:r>
      <w:r>
        <w:rPr>
          <w:lang w:val="et-EE"/>
        </w:rPr>
        <w:t xml:space="preserve">, </w:t>
      </w:r>
      <w:proofErr w:type="spellStart"/>
      <w:r>
        <w:rPr>
          <w:lang w:val="et-EE"/>
        </w:rPr>
        <w:t>Guo</w:t>
      </w:r>
      <w:proofErr w:type="spellEnd"/>
      <w:r w:rsidRPr="00AC1708">
        <w:rPr>
          <w:lang w:val="et-EE"/>
        </w:rPr>
        <w:t xml:space="preserve"> Y, </w:t>
      </w:r>
      <w:proofErr w:type="spellStart"/>
      <w:r w:rsidRPr="00AC1708">
        <w:rPr>
          <w:lang w:val="et-EE"/>
        </w:rPr>
        <w:t>Hashizume</w:t>
      </w:r>
      <w:proofErr w:type="spellEnd"/>
      <w:r w:rsidRPr="00AC1708">
        <w:rPr>
          <w:lang w:val="et-EE"/>
        </w:rPr>
        <w:t xml:space="preserve"> M, </w:t>
      </w:r>
      <w:proofErr w:type="spellStart"/>
      <w:r w:rsidRPr="00AC1708">
        <w:rPr>
          <w:lang w:val="et-EE"/>
        </w:rPr>
        <w:t>Lavigne</w:t>
      </w:r>
      <w:proofErr w:type="spellEnd"/>
      <w:r w:rsidRPr="00AC1708">
        <w:rPr>
          <w:lang w:val="et-EE"/>
        </w:rPr>
        <w:t xml:space="preserve"> E, </w:t>
      </w:r>
      <w:proofErr w:type="spellStart"/>
      <w:r w:rsidRPr="00AC1708">
        <w:rPr>
          <w:lang w:val="et-EE"/>
        </w:rPr>
        <w:t>Zanobetti</w:t>
      </w:r>
      <w:proofErr w:type="spellEnd"/>
      <w:r w:rsidRPr="00AC1708">
        <w:rPr>
          <w:lang w:val="et-EE"/>
        </w:rPr>
        <w:t xml:space="preserve"> A, </w:t>
      </w:r>
      <w:proofErr w:type="spellStart"/>
      <w:r w:rsidRPr="00AC1708">
        <w:rPr>
          <w:lang w:val="et-EE"/>
        </w:rPr>
        <w:t>Schwartz</w:t>
      </w:r>
      <w:proofErr w:type="spellEnd"/>
      <w:r w:rsidRPr="00AC1708">
        <w:rPr>
          <w:lang w:val="et-EE"/>
        </w:rPr>
        <w:t xml:space="preserve"> J, … Armstrong B. 2015. </w:t>
      </w:r>
      <w:proofErr w:type="spellStart"/>
      <w:r w:rsidRPr="00AC1708">
        <w:rPr>
          <w:lang w:val="et-EE"/>
        </w:rPr>
        <w:t>Mortality</w:t>
      </w:r>
      <w:proofErr w:type="spellEnd"/>
      <w:r w:rsidRPr="00AC1708">
        <w:rPr>
          <w:lang w:val="et-EE"/>
        </w:rPr>
        <w:t xml:space="preserve"> risk </w:t>
      </w:r>
      <w:proofErr w:type="spellStart"/>
      <w:r w:rsidRPr="00AC1708">
        <w:rPr>
          <w:lang w:val="et-EE"/>
        </w:rPr>
        <w:t>attributable</w:t>
      </w:r>
      <w:proofErr w:type="spellEnd"/>
      <w:r w:rsidRPr="00AC1708">
        <w:rPr>
          <w:lang w:val="et-EE"/>
        </w:rPr>
        <w:t xml:space="preserve"> </w:t>
      </w:r>
      <w:proofErr w:type="spellStart"/>
      <w:r w:rsidRPr="00AC1708">
        <w:rPr>
          <w:lang w:val="et-EE"/>
        </w:rPr>
        <w:t>to</w:t>
      </w:r>
      <w:proofErr w:type="spellEnd"/>
      <w:r w:rsidRPr="00AC1708">
        <w:rPr>
          <w:lang w:val="et-EE"/>
        </w:rPr>
        <w:t xml:space="preserve"> </w:t>
      </w:r>
      <w:proofErr w:type="spellStart"/>
      <w:r w:rsidRPr="00AC1708">
        <w:rPr>
          <w:lang w:val="et-EE"/>
        </w:rPr>
        <w:t>high</w:t>
      </w:r>
      <w:proofErr w:type="spellEnd"/>
      <w:r w:rsidRPr="00AC1708">
        <w:rPr>
          <w:lang w:val="et-EE"/>
        </w:rPr>
        <w:t xml:space="preserve"> and </w:t>
      </w:r>
      <w:proofErr w:type="spellStart"/>
      <w:r w:rsidRPr="00AC1708">
        <w:rPr>
          <w:lang w:val="et-EE"/>
        </w:rPr>
        <w:t>low</w:t>
      </w:r>
      <w:proofErr w:type="spellEnd"/>
      <w:r w:rsidRPr="00AC1708">
        <w:rPr>
          <w:lang w:val="et-EE"/>
        </w:rPr>
        <w:t xml:space="preserve"> </w:t>
      </w:r>
      <w:proofErr w:type="spellStart"/>
      <w:r w:rsidRPr="00AC1708">
        <w:rPr>
          <w:lang w:val="et-EE"/>
        </w:rPr>
        <w:t>ambient</w:t>
      </w:r>
      <w:proofErr w:type="spellEnd"/>
      <w:r w:rsidRPr="00AC1708">
        <w:rPr>
          <w:lang w:val="et-EE"/>
        </w:rPr>
        <w:t xml:space="preserve"> </w:t>
      </w:r>
      <w:proofErr w:type="spellStart"/>
      <w:r w:rsidRPr="00AC1708">
        <w:rPr>
          <w:lang w:val="et-EE"/>
        </w:rPr>
        <w:t>temperature</w:t>
      </w:r>
      <w:proofErr w:type="spellEnd"/>
      <w:r w:rsidRPr="00AC1708">
        <w:rPr>
          <w:lang w:val="et-EE"/>
        </w:rPr>
        <w:t xml:space="preserve">: a </w:t>
      </w:r>
      <w:proofErr w:type="spellStart"/>
      <w:r w:rsidRPr="00AC1708">
        <w:rPr>
          <w:lang w:val="et-EE"/>
        </w:rPr>
        <w:t>multicountry</w:t>
      </w:r>
      <w:proofErr w:type="spellEnd"/>
      <w:r w:rsidRPr="00AC1708">
        <w:rPr>
          <w:lang w:val="et-EE"/>
        </w:rPr>
        <w:t xml:space="preserve"> </w:t>
      </w:r>
      <w:proofErr w:type="spellStart"/>
      <w:r w:rsidRPr="00AC1708">
        <w:rPr>
          <w:lang w:val="et-EE"/>
        </w:rPr>
        <w:t>observational</w:t>
      </w:r>
      <w:proofErr w:type="spellEnd"/>
      <w:r w:rsidRPr="00AC1708">
        <w:rPr>
          <w:lang w:val="et-EE"/>
        </w:rPr>
        <w:t xml:space="preserve"> </w:t>
      </w:r>
      <w:proofErr w:type="spellStart"/>
      <w:r w:rsidRPr="00AC1708">
        <w:rPr>
          <w:lang w:val="et-EE"/>
        </w:rPr>
        <w:t>study</w:t>
      </w:r>
      <w:proofErr w:type="spellEnd"/>
      <w:r w:rsidRPr="00AC1708">
        <w:rPr>
          <w:lang w:val="et-EE"/>
        </w:rPr>
        <w:t xml:space="preserve">. The </w:t>
      </w:r>
      <w:proofErr w:type="spellStart"/>
      <w:r w:rsidRPr="00AC1708">
        <w:rPr>
          <w:lang w:val="et-EE"/>
        </w:rPr>
        <w:t>Lancet</w:t>
      </w:r>
      <w:proofErr w:type="spellEnd"/>
      <w:r>
        <w:rPr>
          <w:lang w:val="et-EE"/>
        </w:rPr>
        <w:t xml:space="preserve"> 386(9991), 369-375.</w:t>
      </w:r>
    </w:p>
    <w:p w14:paraId="2FEE41E5" w14:textId="77777777" w:rsidR="000B221E" w:rsidRPr="00AC1708" w:rsidRDefault="000B221E" w:rsidP="000B221E">
      <w:pPr>
        <w:pStyle w:val="BodyText"/>
        <w:spacing w:line="360" w:lineRule="auto"/>
        <w:ind w:left="113"/>
        <w:rPr>
          <w:lang w:val="et-EE"/>
        </w:rPr>
      </w:pPr>
      <w:proofErr w:type="spellStart"/>
      <w:r w:rsidRPr="00AC1708">
        <w:rPr>
          <w:lang w:val="et-EE"/>
        </w:rPr>
        <w:t>Guo</w:t>
      </w:r>
      <w:proofErr w:type="spellEnd"/>
      <w:r w:rsidRPr="00AC1708">
        <w:rPr>
          <w:lang w:val="et-EE"/>
        </w:rPr>
        <w:t xml:space="preserve"> Y, </w:t>
      </w:r>
      <w:proofErr w:type="spellStart"/>
      <w:r w:rsidRPr="00AC1708">
        <w:rPr>
          <w:lang w:val="et-EE"/>
        </w:rPr>
        <w:t>Gasparrini</w:t>
      </w:r>
      <w:proofErr w:type="spellEnd"/>
      <w:r w:rsidRPr="00AC1708">
        <w:rPr>
          <w:lang w:val="et-EE"/>
        </w:rPr>
        <w:t xml:space="preserve"> A, Armstrong B, Li S, </w:t>
      </w:r>
      <w:proofErr w:type="spellStart"/>
      <w:r w:rsidRPr="00AC1708">
        <w:rPr>
          <w:lang w:val="et-EE"/>
        </w:rPr>
        <w:t>Tawatsupa</w:t>
      </w:r>
      <w:proofErr w:type="spellEnd"/>
      <w:r w:rsidRPr="00AC1708">
        <w:rPr>
          <w:lang w:val="et-EE"/>
        </w:rPr>
        <w:t xml:space="preserve"> B, Tobias A, … </w:t>
      </w:r>
      <w:proofErr w:type="spellStart"/>
      <w:r w:rsidRPr="00AC1708">
        <w:rPr>
          <w:lang w:val="et-EE"/>
        </w:rPr>
        <w:t>Williams</w:t>
      </w:r>
      <w:proofErr w:type="spellEnd"/>
      <w:r w:rsidRPr="00AC1708">
        <w:rPr>
          <w:lang w:val="et-EE"/>
        </w:rPr>
        <w:t xml:space="preserve"> G. 2014. Global </w:t>
      </w:r>
      <w:proofErr w:type="spellStart"/>
      <w:r w:rsidRPr="00AC1708">
        <w:rPr>
          <w:lang w:val="et-EE"/>
        </w:rPr>
        <w:t>variation</w:t>
      </w:r>
      <w:proofErr w:type="spellEnd"/>
      <w:r w:rsidRPr="00AC1708">
        <w:rPr>
          <w:lang w:val="et-EE"/>
        </w:rPr>
        <w:t xml:space="preserve"> in </w:t>
      </w:r>
      <w:proofErr w:type="spellStart"/>
      <w:r w:rsidRPr="00AC1708">
        <w:rPr>
          <w:lang w:val="et-EE"/>
        </w:rPr>
        <w:t>the</w:t>
      </w:r>
      <w:proofErr w:type="spellEnd"/>
      <w:r w:rsidRPr="00AC1708">
        <w:rPr>
          <w:lang w:val="et-EE"/>
        </w:rPr>
        <w:t xml:space="preserve"> </w:t>
      </w:r>
      <w:proofErr w:type="spellStart"/>
      <w:r w:rsidRPr="00AC1708">
        <w:rPr>
          <w:lang w:val="et-EE"/>
        </w:rPr>
        <w:t>effects</w:t>
      </w:r>
      <w:proofErr w:type="spellEnd"/>
      <w:r w:rsidRPr="00AC1708">
        <w:rPr>
          <w:lang w:val="et-EE"/>
        </w:rPr>
        <w:t xml:space="preserve"> of </w:t>
      </w:r>
      <w:proofErr w:type="spellStart"/>
      <w:r w:rsidRPr="00AC1708">
        <w:rPr>
          <w:lang w:val="et-EE"/>
        </w:rPr>
        <w:t>ambient</w:t>
      </w:r>
      <w:proofErr w:type="spellEnd"/>
      <w:r w:rsidRPr="00AC1708">
        <w:rPr>
          <w:lang w:val="et-EE"/>
        </w:rPr>
        <w:t xml:space="preserve"> </w:t>
      </w:r>
      <w:proofErr w:type="spellStart"/>
      <w:r w:rsidRPr="00AC1708">
        <w:rPr>
          <w:lang w:val="et-EE"/>
        </w:rPr>
        <w:t>temperature</w:t>
      </w:r>
      <w:proofErr w:type="spellEnd"/>
      <w:r w:rsidRPr="00AC1708">
        <w:rPr>
          <w:lang w:val="et-EE"/>
        </w:rPr>
        <w:t xml:space="preserve"> on </w:t>
      </w:r>
      <w:proofErr w:type="spellStart"/>
      <w:r w:rsidRPr="00AC1708">
        <w:rPr>
          <w:lang w:val="et-EE"/>
        </w:rPr>
        <w:t>mortality</w:t>
      </w:r>
      <w:proofErr w:type="spellEnd"/>
      <w:r w:rsidRPr="00AC1708">
        <w:rPr>
          <w:lang w:val="et-EE"/>
        </w:rPr>
        <w:t xml:space="preserve">: a </w:t>
      </w:r>
      <w:proofErr w:type="spellStart"/>
      <w:r w:rsidRPr="00AC1708">
        <w:rPr>
          <w:lang w:val="et-EE"/>
        </w:rPr>
        <w:t>systematic</w:t>
      </w:r>
      <w:proofErr w:type="spellEnd"/>
      <w:r w:rsidRPr="00AC1708">
        <w:rPr>
          <w:lang w:val="et-EE"/>
        </w:rPr>
        <w:t xml:space="preserve"> </w:t>
      </w:r>
      <w:proofErr w:type="spellStart"/>
      <w:r w:rsidRPr="00AC1708">
        <w:rPr>
          <w:lang w:val="et-EE"/>
        </w:rPr>
        <w:t>evaluation</w:t>
      </w:r>
      <w:proofErr w:type="spellEnd"/>
      <w:r w:rsidRPr="00AC1708">
        <w:rPr>
          <w:lang w:val="et-EE"/>
        </w:rPr>
        <w:t xml:space="preserve">. </w:t>
      </w:r>
      <w:proofErr w:type="spellStart"/>
      <w:r w:rsidRPr="00AC1708">
        <w:rPr>
          <w:lang w:val="et-EE"/>
        </w:rPr>
        <w:t>Epidemiology</w:t>
      </w:r>
      <w:proofErr w:type="spellEnd"/>
      <w:r w:rsidRPr="00AC1708">
        <w:rPr>
          <w:lang w:val="et-EE"/>
        </w:rPr>
        <w:t xml:space="preserve"> </w:t>
      </w:r>
      <w:r>
        <w:rPr>
          <w:lang w:val="et-EE"/>
        </w:rPr>
        <w:t>25(6), 781-789.</w:t>
      </w:r>
    </w:p>
    <w:p w14:paraId="6262B7B2" w14:textId="77777777" w:rsidR="000B221E" w:rsidRPr="00AC1708" w:rsidRDefault="000B221E" w:rsidP="000B221E">
      <w:pPr>
        <w:pStyle w:val="BodyText"/>
        <w:spacing w:line="360" w:lineRule="auto"/>
        <w:ind w:left="113"/>
        <w:rPr>
          <w:lang w:val="et-EE"/>
        </w:rPr>
      </w:pPr>
      <w:proofErr w:type="spellStart"/>
      <w:r w:rsidRPr="00AC1708">
        <w:rPr>
          <w:lang w:val="et-EE"/>
        </w:rPr>
        <w:t>Healy</w:t>
      </w:r>
      <w:proofErr w:type="spellEnd"/>
      <w:r w:rsidRPr="00AC1708">
        <w:rPr>
          <w:lang w:val="et-EE"/>
        </w:rPr>
        <w:t xml:space="preserve"> J</w:t>
      </w:r>
      <w:r>
        <w:rPr>
          <w:lang w:val="et-EE"/>
        </w:rPr>
        <w:t xml:space="preserve">D. </w:t>
      </w:r>
      <w:r w:rsidRPr="00AC1708">
        <w:rPr>
          <w:lang w:val="et-EE"/>
        </w:rPr>
        <w:t xml:space="preserve">2003. </w:t>
      </w:r>
      <w:proofErr w:type="spellStart"/>
      <w:r w:rsidRPr="00AC1708">
        <w:rPr>
          <w:lang w:val="et-EE"/>
        </w:rPr>
        <w:t>Excess</w:t>
      </w:r>
      <w:proofErr w:type="spellEnd"/>
      <w:r w:rsidRPr="00AC1708">
        <w:rPr>
          <w:lang w:val="et-EE"/>
        </w:rPr>
        <w:t xml:space="preserve"> </w:t>
      </w:r>
      <w:proofErr w:type="spellStart"/>
      <w:r w:rsidRPr="00AC1708">
        <w:rPr>
          <w:lang w:val="et-EE"/>
        </w:rPr>
        <w:t>winter</w:t>
      </w:r>
      <w:proofErr w:type="spellEnd"/>
      <w:r w:rsidRPr="00AC1708">
        <w:rPr>
          <w:lang w:val="et-EE"/>
        </w:rPr>
        <w:t xml:space="preserve"> </w:t>
      </w:r>
      <w:proofErr w:type="spellStart"/>
      <w:r w:rsidRPr="00AC1708">
        <w:rPr>
          <w:lang w:val="et-EE"/>
        </w:rPr>
        <w:t>mortality</w:t>
      </w:r>
      <w:proofErr w:type="spellEnd"/>
      <w:r w:rsidRPr="00AC1708">
        <w:rPr>
          <w:lang w:val="et-EE"/>
        </w:rPr>
        <w:t xml:space="preserve"> in Europe: a </w:t>
      </w:r>
      <w:proofErr w:type="spellStart"/>
      <w:r w:rsidRPr="00AC1708">
        <w:rPr>
          <w:lang w:val="et-EE"/>
        </w:rPr>
        <w:t>cross</w:t>
      </w:r>
      <w:proofErr w:type="spellEnd"/>
      <w:r w:rsidRPr="00AC1708">
        <w:rPr>
          <w:lang w:val="et-EE"/>
        </w:rPr>
        <w:t xml:space="preserve"> </w:t>
      </w:r>
      <w:proofErr w:type="spellStart"/>
      <w:r w:rsidRPr="00AC1708">
        <w:rPr>
          <w:lang w:val="et-EE"/>
        </w:rPr>
        <w:t>country</w:t>
      </w:r>
      <w:proofErr w:type="spellEnd"/>
      <w:r w:rsidRPr="00AC1708">
        <w:rPr>
          <w:lang w:val="et-EE"/>
        </w:rPr>
        <w:t xml:space="preserve"> </w:t>
      </w:r>
      <w:proofErr w:type="spellStart"/>
      <w:r w:rsidRPr="00AC1708">
        <w:rPr>
          <w:lang w:val="et-EE"/>
        </w:rPr>
        <w:t>analysis</w:t>
      </w:r>
      <w:proofErr w:type="spellEnd"/>
      <w:r w:rsidRPr="00AC1708">
        <w:rPr>
          <w:lang w:val="et-EE"/>
        </w:rPr>
        <w:t xml:space="preserve"> </w:t>
      </w:r>
      <w:proofErr w:type="spellStart"/>
      <w:r w:rsidRPr="00AC1708">
        <w:rPr>
          <w:lang w:val="et-EE"/>
        </w:rPr>
        <w:t>identifying</w:t>
      </w:r>
      <w:proofErr w:type="spellEnd"/>
      <w:r w:rsidRPr="00AC1708">
        <w:rPr>
          <w:lang w:val="et-EE"/>
        </w:rPr>
        <w:t xml:space="preserve"> </w:t>
      </w:r>
      <w:proofErr w:type="spellStart"/>
      <w:r w:rsidRPr="00AC1708">
        <w:rPr>
          <w:lang w:val="et-EE"/>
        </w:rPr>
        <w:t>key</w:t>
      </w:r>
      <w:proofErr w:type="spellEnd"/>
      <w:r w:rsidRPr="00AC1708">
        <w:rPr>
          <w:lang w:val="et-EE"/>
        </w:rPr>
        <w:t xml:space="preserve"> risk </w:t>
      </w:r>
      <w:proofErr w:type="spellStart"/>
      <w:r w:rsidRPr="00AC1708">
        <w:rPr>
          <w:lang w:val="et-EE"/>
        </w:rPr>
        <w:t>factors</w:t>
      </w:r>
      <w:proofErr w:type="spellEnd"/>
      <w:r w:rsidRPr="00AC1708">
        <w:rPr>
          <w:lang w:val="et-EE"/>
        </w:rPr>
        <w:t xml:space="preserve">. </w:t>
      </w:r>
      <w:proofErr w:type="spellStart"/>
      <w:r w:rsidRPr="00AC1708">
        <w:rPr>
          <w:lang w:val="et-EE"/>
        </w:rPr>
        <w:t>Journal</w:t>
      </w:r>
      <w:proofErr w:type="spellEnd"/>
      <w:r w:rsidRPr="00AC1708">
        <w:rPr>
          <w:lang w:val="et-EE"/>
        </w:rPr>
        <w:t xml:space="preserve"> of </w:t>
      </w:r>
      <w:proofErr w:type="spellStart"/>
      <w:r w:rsidRPr="00AC1708">
        <w:rPr>
          <w:lang w:val="et-EE"/>
        </w:rPr>
        <w:t>Epidemiology</w:t>
      </w:r>
      <w:proofErr w:type="spellEnd"/>
      <w:r w:rsidRPr="00AC1708">
        <w:rPr>
          <w:lang w:val="et-EE"/>
        </w:rPr>
        <w:t xml:space="preserve"> and Community Health 57(10), 784-789.</w:t>
      </w:r>
    </w:p>
    <w:p w14:paraId="002E08C6" w14:textId="77777777" w:rsidR="000B221E" w:rsidRPr="00AC1708" w:rsidRDefault="000B221E" w:rsidP="000B221E">
      <w:pPr>
        <w:pStyle w:val="BodyText"/>
        <w:spacing w:line="360" w:lineRule="auto"/>
        <w:ind w:left="113"/>
        <w:rPr>
          <w:lang w:val="et-EE"/>
        </w:rPr>
      </w:pPr>
      <w:proofErr w:type="spellStart"/>
      <w:r w:rsidRPr="00AC1708">
        <w:rPr>
          <w:lang w:val="et-EE"/>
        </w:rPr>
        <w:t>Läll</w:t>
      </w:r>
      <w:proofErr w:type="spellEnd"/>
      <w:r w:rsidRPr="00AC1708">
        <w:rPr>
          <w:lang w:val="et-EE"/>
        </w:rPr>
        <w:t xml:space="preserve"> K, Raag M, Orru H. 2013. </w:t>
      </w:r>
      <w:proofErr w:type="spellStart"/>
      <w:r w:rsidRPr="00AC1708">
        <w:rPr>
          <w:lang w:val="et-EE"/>
        </w:rPr>
        <w:t>Particulate</w:t>
      </w:r>
      <w:proofErr w:type="spellEnd"/>
      <w:r w:rsidRPr="00AC1708">
        <w:rPr>
          <w:lang w:val="et-EE"/>
        </w:rPr>
        <w:t xml:space="preserve"> </w:t>
      </w:r>
      <w:proofErr w:type="spellStart"/>
      <w:r w:rsidRPr="00AC1708">
        <w:rPr>
          <w:lang w:val="et-EE"/>
        </w:rPr>
        <w:t>air</w:t>
      </w:r>
      <w:proofErr w:type="spellEnd"/>
      <w:r w:rsidRPr="00AC1708">
        <w:rPr>
          <w:lang w:val="et-EE"/>
        </w:rPr>
        <w:t xml:space="preserve"> </w:t>
      </w:r>
      <w:proofErr w:type="spellStart"/>
      <w:r w:rsidRPr="00AC1708">
        <w:rPr>
          <w:lang w:val="et-EE"/>
        </w:rPr>
        <w:t>pollution</w:t>
      </w:r>
      <w:proofErr w:type="spellEnd"/>
      <w:r w:rsidRPr="00AC1708">
        <w:rPr>
          <w:lang w:val="et-EE"/>
        </w:rPr>
        <w:t xml:space="preserve"> and </w:t>
      </w:r>
      <w:proofErr w:type="spellStart"/>
      <w:r w:rsidRPr="00AC1708">
        <w:rPr>
          <w:lang w:val="et-EE"/>
        </w:rPr>
        <w:t>mortality</w:t>
      </w:r>
      <w:proofErr w:type="spellEnd"/>
      <w:r w:rsidRPr="00AC1708">
        <w:rPr>
          <w:lang w:val="et-EE"/>
        </w:rPr>
        <w:t xml:space="preserve"> in Tallinn: A </w:t>
      </w:r>
      <w:proofErr w:type="spellStart"/>
      <w:r w:rsidRPr="00AC1708">
        <w:rPr>
          <w:lang w:val="et-EE"/>
        </w:rPr>
        <w:t>time-series</w:t>
      </w:r>
      <w:proofErr w:type="spellEnd"/>
      <w:r w:rsidRPr="00AC1708">
        <w:rPr>
          <w:lang w:val="et-EE"/>
        </w:rPr>
        <w:t xml:space="preserve"> </w:t>
      </w:r>
      <w:proofErr w:type="spellStart"/>
      <w:r w:rsidRPr="00AC1708">
        <w:rPr>
          <w:lang w:val="et-EE"/>
        </w:rPr>
        <w:t>analysis</w:t>
      </w:r>
      <w:proofErr w:type="spellEnd"/>
      <w:r w:rsidRPr="00AC1708">
        <w:rPr>
          <w:lang w:val="et-EE"/>
        </w:rPr>
        <w:t xml:space="preserve"> in North-</w:t>
      </w:r>
      <w:proofErr w:type="spellStart"/>
      <w:r w:rsidRPr="00AC1708">
        <w:rPr>
          <w:lang w:val="et-EE"/>
        </w:rPr>
        <w:t>Eastern</w:t>
      </w:r>
      <w:proofErr w:type="spellEnd"/>
      <w:r w:rsidRPr="00AC1708">
        <w:rPr>
          <w:lang w:val="et-EE"/>
        </w:rPr>
        <w:t xml:space="preserve"> </w:t>
      </w:r>
      <w:proofErr w:type="spellStart"/>
      <w:r w:rsidRPr="00AC1708">
        <w:rPr>
          <w:lang w:val="et-EE"/>
        </w:rPr>
        <w:t>European</w:t>
      </w:r>
      <w:proofErr w:type="spellEnd"/>
      <w:r w:rsidRPr="00AC1708">
        <w:rPr>
          <w:lang w:val="et-EE"/>
        </w:rPr>
        <w:t xml:space="preserve"> </w:t>
      </w:r>
      <w:proofErr w:type="spellStart"/>
      <w:r w:rsidRPr="00AC1708">
        <w:rPr>
          <w:lang w:val="et-EE"/>
        </w:rPr>
        <w:t>country</w:t>
      </w:r>
      <w:proofErr w:type="spellEnd"/>
      <w:r w:rsidRPr="00AC1708">
        <w:rPr>
          <w:lang w:val="et-EE"/>
        </w:rPr>
        <w:t xml:space="preserve">. </w:t>
      </w:r>
      <w:proofErr w:type="spellStart"/>
      <w:r w:rsidRPr="00AC1708">
        <w:rPr>
          <w:lang w:val="et-EE"/>
        </w:rPr>
        <w:t>Environmental</w:t>
      </w:r>
      <w:proofErr w:type="spellEnd"/>
      <w:r w:rsidRPr="00AC1708">
        <w:rPr>
          <w:lang w:val="et-EE"/>
        </w:rPr>
        <w:t xml:space="preserve"> Health </w:t>
      </w:r>
      <w:proofErr w:type="spellStart"/>
      <w:r w:rsidRPr="00AC1708">
        <w:rPr>
          <w:lang w:val="et-EE"/>
        </w:rPr>
        <w:t>Perspectives</w:t>
      </w:r>
      <w:proofErr w:type="spellEnd"/>
      <w:r w:rsidRPr="00AC1708">
        <w:rPr>
          <w:lang w:val="et-EE"/>
        </w:rPr>
        <w:t xml:space="preserve">, </w:t>
      </w:r>
      <w:proofErr w:type="spellStart"/>
      <w:r w:rsidRPr="00AC1708">
        <w:rPr>
          <w:lang w:val="et-EE"/>
        </w:rPr>
        <w:t>special</w:t>
      </w:r>
      <w:proofErr w:type="spellEnd"/>
      <w:r w:rsidRPr="00AC1708">
        <w:rPr>
          <w:lang w:val="et-EE"/>
        </w:rPr>
        <w:t xml:space="preserve"> </w:t>
      </w:r>
      <w:proofErr w:type="spellStart"/>
      <w:r w:rsidRPr="00AC1708">
        <w:rPr>
          <w:lang w:val="et-EE"/>
        </w:rPr>
        <w:t>issue</w:t>
      </w:r>
      <w:proofErr w:type="spellEnd"/>
      <w:r w:rsidRPr="00AC1708">
        <w:rPr>
          <w:lang w:val="et-EE"/>
        </w:rPr>
        <w:t xml:space="preserve"> on ISEE-ISES-ISIAQ </w:t>
      </w:r>
      <w:proofErr w:type="spellStart"/>
      <w:r w:rsidRPr="00AC1708">
        <w:rPr>
          <w:lang w:val="et-EE"/>
        </w:rPr>
        <w:t>conference</w:t>
      </w:r>
      <w:proofErr w:type="spellEnd"/>
      <w:r w:rsidRPr="00AC1708">
        <w:rPr>
          <w:lang w:val="et-EE"/>
        </w:rPr>
        <w:t xml:space="preserve"> </w:t>
      </w:r>
      <w:proofErr w:type="spellStart"/>
      <w:r w:rsidRPr="00AC1708">
        <w:rPr>
          <w:lang w:val="et-EE"/>
        </w:rPr>
        <w:t>abstracts</w:t>
      </w:r>
      <w:proofErr w:type="spellEnd"/>
      <w:r w:rsidRPr="00AC1708">
        <w:rPr>
          <w:lang w:val="et-EE"/>
        </w:rPr>
        <w:t>.</w:t>
      </w:r>
    </w:p>
    <w:p w14:paraId="011356FF" w14:textId="77777777" w:rsidR="000B221E" w:rsidRPr="00AC1708" w:rsidRDefault="000B221E" w:rsidP="000B221E">
      <w:pPr>
        <w:pStyle w:val="BodyText"/>
        <w:spacing w:line="360" w:lineRule="auto"/>
        <w:ind w:left="113"/>
        <w:rPr>
          <w:lang w:val="et-EE"/>
        </w:rPr>
      </w:pPr>
      <w:r w:rsidRPr="00AC1708">
        <w:rPr>
          <w:lang w:val="et-EE"/>
        </w:rPr>
        <w:t>Mar</w:t>
      </w:r>
      <w:r>
        <w:rPr>
          <w:lang w:val="et-EE"/>
        </w:rPr>
        <w:t>i</w:t>
      </w:r>
      <w:r w:rsidRPr="00AC1708">
        <w:rPr>
          <w:lang w:val="et-EE"/>
        </w:rPr>
        <w:t>-</w:t>
      </w:r>
      <w:proofErr w:type="spellStart"/>
      <w:r w:rsidRPr="00AC1708">
        <w:rPr>
          <w:lang w:val="et-EE"/>
        </w:rPr>
        <w:t>Dell'Olmo</w:t>
      </w:r>
      <w:proofErr w:type="spellEnd"/>
      <w:r w:rsidRPr="00AC1708">
        <w:rPr>
          <w:lang w:val="et-EE"/>
        </w:rPr>
        <w:t xml:space="preserve"> M, Tob</w:t>
      </w:r>
      <w:r>
        <w:rPr>
          <w:lang w:val="et-EE"/>
        </w:rPr>
        <w:t>i</w:t>
      </w:r>
      <w:r w:rsidRPr="00AC1708">
        <w:rPr>
          <w:lang w:val="et-EE"/>
        </w:rPr>
        <w:t xml:space="preserve">as A, </w:t>
      </w:r>
      <w:proofErr w:type="spellStart"/>
      <w:r w:rsidRPr="00AC1708">
        <w:rPr>
          <w:lang w:val="et-EE"/>
        </w:rPr>
        <w:t>Gómez-Gutiérrez</w:t>
      </w:r>
      <w:proofErr w:type="spellEnd"/>
      <w:r w:rsidRPr="00AC1708">
        <w:rPr>
          <w:lang w:val="et-EE"/>
        </w:rPr>
        <w:t xml:space="preserve"> A, </w:t>
      </w:r>
      <w:proofErr w:type="spellStart"/>
      <w:r w:rsidRPr="00AC1708">
        <w:rPr>
          <w:lang w:val="et-EE"/>
        </w:rPr>
        <w:t>Rodr</w:t>
      </w:r>
      <w:r>
        <w:rPr>
          <w:lang w:val="et-EE"/>
        </w:rPr>
        <w:t>i</w:t>
      </w:r>
      <w:r w:rsidRPr="00AC1708">
        <w:rPr>
          <w:lang w:val="et-EE"/>
        </w:rPr>
        <w:t>guez-Sanz</w:t>
      </w:r>
      <w:proofErr w:type="spellEnd"/>
      <w:r w:rsidRPr="00AC1708">
        <w:rPr>
          <w:lang w:val="et-EE"/>
        </w:rPr>
        <w:t xml:space="preserve"> M, </w:t>
      </w:r>
      <w:proofErr w:type="spellStart"/>
      <w:r w:rsidRPr="00AC1708">
        <w:rPr>
          <w:lang w:val="et-EE"/>
        </w:rPr>
        <w:t>Garc</w:t>
      </w:r>
      <w:r>
        <w:rPr>
          <w:lang w:val="et-EE"/>
        </w:rPr>
        <w:t>i</w:t>
      </w:r>
      <w:r w:rsidRPr="00AC1708">
        <w:rPr>
          <w:lang w:val="et-EE"/>
        </w:rPr>
        <w:t>a</w:t>
      </w:r>
      <w:proofErr w:type="spellEnd"/>
      <w:r w:rsidRPr="00AC1708">
        <w:rPr>
          <w:lang w:val="et-EE"/>
        </w:rPr>
        <w:t xml:space="preserve"> de </w:t>
      </w:r>
      <w:proofErr w:type="spellStart"/>
      <w:r w:rsidRPr="00AC1708">
        <w:rPr>
          <w:lang w:val="et-EE"/>
        </w:rPr>
        <w:t>Olalla</w:t>
      </w:r>
      <w:proofErr w:type="spellEnd"/>
      <w:r w:rsidRPr="00AC1708">
        <w:rPr>
          <w:lang w:val="et-EE"/>
        </w:rPr>
        <w:t xml:space="preserve"> P, </w:t>
      </w:r>
      <w:proofErr w:type="spellStart"/>
      <w:r w:rsidRPr="00AC1708">
        <w:rPr>
          <w:lang w:val="et-EE"/>
        </w:rPr>
        <w:t>Camprub</w:t>
      </w:r>
      <w:r>
        <w:rPr>
          <w:lang w:val="et-EE"/>
        </w:rPr>
        <w:t>i</w:t>
      </w:r>
      <w:proofErr w:type="spellEnd"/>
      <w:r w:rsidRPr="00AC1708">
        <w:rPr>
          <w:lang w:val="et-EE"/>
        </w:rPr>
        <w:t xml:space="preserve"> E, … </w:t>
      </w:r>
      <w:proofErr w:type="spellStart"/>
      <w:r w:rsidRPr="00AC1708">
        <w:rPr>
          <w:lang w:val="et-EE"/>
        </w:rPr>
        <w:t>Borrell</w:t>
      </w:r>
      <w:proofErr w:type="spellEnd"/>
      <w:r w:rsidRPr="00AC1708">
        <w:rPr>
          <w:lang w:val="et-EE"/>
        </w:rPr>
        <w:t xml:space="preserve"> C. 201</w:t>
      </w:r>
      <w:r>
        <w:rPr>
          <w:lang w:val="et-EE"/>
        </w:rPr>
        <w:t>9</w:t>
      </w:r>
      <w:r w:rsidRPr="00AC1708">
        <w:rPr>
          <w:lang w:val="et-EE"/>
        </w:rPr>
        <w:t xml:space="preserve">. </w:t>
      </w:r>
      <w:proofErr w:type="spellStart"/>
      <w:r w:rsidRPr="00AC1708">
        <w:rPr>
          <w:lang w:val="et-EE"/>
        </w:rPr>
        <w:t>Social</w:t>
      </w:r>
      <w:proofErr w:type="spellEnd"/>
      <w:r w:rsidRPr="00AC1708">
        <w:rPr>
          <w:lang w:val="et-EE"/>
        </w:rPr>
        <w:t xml:space="preserve"> </w:t>
      </w:r>
      <w:proofErr w:type="spellStart"/>
      <w:r w:rsidRPr="00AC1708">
        <w:rPr>
          <w:lang w:val="et-EE"/>
        </w:rPr>
        <w:t>inequalities</w:t>
      </w:r>
      <w:proofErr w:type="spellEnd"/>
      <w:r w:rsidRPr="00AC1708">
        <w:rPr>
          <w:lang w:val="et-EE"/>
        </w:rPr>
        <w:t xml:space="preserve"> in </w:t>
      </w:r>
      <w:proofErr w:type="spellStart"/>
      <w:r w:rsidRPr="00AC1708">
        <w:rPr>
          <w:lang w:val="et-EE"/>
        </w:rPr>
        <w:t>the</w:t>
      </w:r>
      <w:proofErr w:type="spellEnd"/>
      <w:r w:rsidRPr="00AC1708">
        <w:rPr>
          <w:lang w:val="et-EE"/>
        </w:rPr>
        <w:t xml:space="preserve"> </w:t>
      </w:r>
      <w:proofErr w:type="spellStart"/>
      <w:r w:rsidRPr="00AC1708">
        <w:rPr>
          <w:lang w:val="et-EE"/>
        </w:rPr>
        <w:t>association</w:t>
      </w:r>
      <w:proofErr w:type="spellEnd"/>
      <w:r w:rsidRPr="00AC1708">
        <w:rPr>
          <w:lang w:val="et-EE"/>
        </w:rPr>
        <w:t xml:space="preserve"> </w:t>
      </w:r>
      <w:proofErr w:type="spellStart"/>
      <w:r w:rsidRPr="00AC1708">
        <w:rPr>
          <w:lang w:val="et-EE"/>
        </w:rPr>
        <w:t>between</w:t>
      </w:r>
      <w:proofErr w:type="spellEnd"/>
      <w:r w:rsidRPr="00AC1708">
        <w:rPr>
          <w:lang w:val="et-EE"/>
        </w:rPr>
        <w:t xml:space="preserve"> </w:t>
      </w:r>
      <w:proofErr w:type="spellStart"/>
      <w:r w:rsidRPr="00AC1708">
        <w:rPr>
          <w:lang w:val="et-EE"/>
        </w:rPr>
        <w:t>temperature</w:t>
      </w:r>
      <w:proofErr w:type="spellEnd"/>
      <w:r w:rsidRPr="00AC1708">
        <w:rPr>
          <w:lang w:val="et-EE"/>
        </w:rPr>
        <w:t xml:space="preserve"> and </w:t>
      </w:r>
      <w:proofErr w:type="spellStart"/>
      <w:r w:rsidRPr="00AC1708">
        <w:rPr>
          <w:lang w:val="et-EE"/>
        </w:rPr>
        <w:t>mortality</w:t>
      </w:r>
      <w:proofErr w:type="spellEnd"/>
      <w:r w:rsidRPr="00AC1708">
        <w:rPr>
          <w:lang w:val="et-EE"/>
        </w:rPr>
        <w:t xml:space="preserve"> in a South </w:t>
      </w:r>
      <w:proofErr w:type="spellStart"/>
      <w:r w:rsidRPr="00AC1708">
        <w:rPr>
          <w:lang w:val="et-EE"/>
        </w:rPr>
        <w:t>European</w:t>
      </w:r>
      <w:proofErr w:type="spellEnd"/>
      <w:r w:rsidRPr="00AC1708">
        <w:rPr>
          <w:lang w:val="et-EE"/>
        </w:rPr>
        <w:t xml:space="preserve"> </w:t>
      </w:r>
      <w:proofErr w:type="spellStart"/>
      <w:r w:rsidRPr="00AC1708">
        <w:rPr>
          <w:lang w:val="et-EE"/>
        </w:rPr>
        <w:t>context</w:t>
      </w:r>
      <w:proofErr w:type="spellEnd"/>
      <w:r w:rsidRPr="00AC1708">
        <w:rPr>
          <w:lang w:val="et-EE"/>
        </w:rPr>
        <w:t xml:space="preserve">. International </w:t>
      </w:r>
      <w:proofErr w:type="spellStart"/>
      <w:r w:rsidRPr="00AC1708">
        <w:rPr>
          <w:lang w:val="et-EE"/>
        </w:rPr>
        <w:t>Journal</w:t>
      </w:r>
      <w:proofErr w:type="spellEnd"/>
      <w:r w:rsidRPr="00AC1708">
        <w:rPr>
          <w:lang w:val="et-EE"/>
        </w:rPr>
        <w:t xml:space="preserve"> of </w:t>
      </w:r>
      <w:proofErr w:type="spellStart"/>
      <w:r w:rsidRPr="00AC1708">
        <w:rPr>
          <w:lang w:val="et-EE"/>
        </w:rPr>
        <w:t>Public</w:t>
      </w:r>
      <w:proofErr w:type="spellEnd"/>
      <w:r w:rsidRPr="00AC1708">
        <w:rPr>
          <w:lang w:val="et-EE"/>
        </w:rPr>
        <w:t xml:space="preserve"> Health 64(1)</w:t>
      </w:r>
      <w:r>
        <w:rPr>
          <w:lang w:val="et-EE"/>
        </w:rPr>
        <w:t xml:space="preserve">, </w:t>
      </w:r>
      <w:r w:rsidRPr="00AC1708">
        <w:rPr>
          <w:lang w:val="et-EE"/>
        </w:rPr>
        <w:t>27-37.</w:t>
      </w:r>
    </w:p>
    <w:p w14:paraId="5DFD178E" w14:textId="77777777" w:rsidR="000B221E" w:rsidRDefault="000B221E" w:rsidP="000B221E">
      <w:pPr>
        <w:pStyle w:val="BodyText"/>
        <w:spacing w:line="360" w:lineRule="auto"/>
        <w:ind w:left="113"/>
        <w:rPr>
          <w:lang w:val="et-EE"/>
        </w:rPr>
      </w:pPr>
      <w:r>
        <w:rPr>
          <w:lang w:val="et-EE"/>
        </w:rPr>
        <w:t>Meister K</w:t>
      </w:r>
      <w:r w:rsidRPr="00AC1708">
        <w:rPr>
          <w:lang w:val="et-EE"/>
        </w:rPr>
        <w:t xml:space="preserve">, </w:t>
      </w:r>
      <w:proofErr w:type="spellStart"/>
      <w:r w:rsidRPr="00AC1708">
        <w:rPr>
          <w:lang w:val="et-EE"/>
        </w:rPr>
        <w:t>Johansson</w:t>
      </w:r>
      <w:proofErr w:type="spellEnd"/>
      <w:r w:rsidRPr="00AC1708">
        <w:rPr>
          <w:lang w:val="et-EE"/>
        </w:rPr>
        <w:t xml:space="preserve"> C, </w:t>
      </w:r>
      <w:proofErr w:type="spellStart"/>
      <w:r w:rsidRPr="00AC1708">
        <w:rPr>
          <w:lang w:val="et-EE"/>
        </w:rPr>
        <w:t>Forsberg</w:t>
      </w:r>
      <w:proofErr w:type="spellEnd"/>
      <w:r w:rsidRPr="00AC1708">
        <w:rPr>
          <w:lang w:val="et-EE"/>
        </w:rPr>
        <w:t xml:space="preserve"> B. </w:t>
      </w:r>
      <w:r>
        <w:rPr>
          <w:lang w:val="et-EE"/>
        </w:rPr>
        <w:t xml:space="preserve">2012. </w:t>
      </w:r>
      <w:proofErr w:type="spellStart"/>
      <w:r w:rsidRPr="00AC1708">
        <w:rPr>
          <w:lang w:val="et-EE"/>
        </w:rPr>
        <w:t>Estimated</w:t>
      </w:r>
      <w:proofErr w:type="spellEnd"/>
      <w:r w:rsidRPr="00AC1708">
        <w:rPr>
          <w:lang w:val="et-EE"/>
        </w:rPr>
        <w:t xml:space="preserve"> </w:t>
      </w:r>
      <w:proofErr w:type="spellStart"/>
      <w:r w:rsidRPr="00AC1708">
        <w:rPr>
          <w:lang w:val="et-EE"/>
        </w:rPr>
        <w:t>short</w:t>
      </w:r>
      <w:proofErr w:type="spellEnd"/>
      <w:r w:rsidRPr="00AC1708">
        <w:rPr>
          <w:lang w:val="et-EE"/>
        </w:rPr>
        <w:t xml:space="preserve">-term </w:t>
      </w:r>
      <w:proofErr w:type="spellStart"/>
      <w:r w:rsidRPr="00AC1708">
        <w:rPr>
          <w:lang w:val="et-EE"/>
        </w:rPr>
        <w:t>effects</w:t>
      </w:r>
      <w:proofErr w:type="spellEnd"/>
      <w:r w:rsidRPr="00AC1708">
        <w:rPr>
          <w:lang w:val="et-EE"/>
        </w:rPr>
        <w:t xml:space="preserve"> of </w:t>
      </w:r>
      <w:proofErr w:type="spellStart"/>
      <w:r w:rsidRPr="00AC1708">
        <w:rPr>
          <w:lang w:val="et-EE"/>
        </w:rPr>
        <w:t>coarse</w:t>
      </w:r>
      <w:proofErr w:type="spellEnd"/>
      <w:r w:rsidRPr="00AC1708">
        <w:rPr>
          <w:lang w:val="et-EE"/>
        </w:rPr>
        <w:t xml:space="preserve"> </w:t>
      </w:r>
      <w:proofErr w:type="spellStart"/>
      <w:r w:rsidRPr="00AC1708">
        <w:rPr>
          <w:lang w:val="et-EE"/>
        </w:rPr>
        <w:t>particles</w:t>
      </w:r>
      <w:proofErr w:type="spellEnd"/>
      <w:r w:rsidRPr="00AC1708">
        <w:rPr>
          <w:lang w:val="et-EE"/>
        </w:rPr>
        <w:t xml:space="preserve"> on </w:t>
      </w:r>
      <w:proofErr w:type="spellStart"/>
      <w:r w:rsidRPr="00AC1708">
        <w:rPr>
          <w:lang w:val="et-EE"/>
        </w:rPr>
        <w:lastRenderedPageBreak/>
        <w:t>daily</w:t>
      </w:r>
      <w:proofErr w:type="spellEnd"/>
      <w:r w:rsidRPr="00AC1708">
        <w:rPr>
          <w:lang w:val="et-EE"/>
        </w:rPr>
        <w:t xml:space="preserve"> </w:t>
      </w:r>
      <w:proofErr w:type="spellStart"/>
      <w:r w:rsidRPr="00AC1708">
        <w:rPr>
          <w:lang w:val="et-EE"/>
        </w:rPr>
        <w:t>mortality</w:t>
      </w:r>
      <w:proofErr w:type="spellEnd"/>
      <w:r w:rsidRPr="00AC1708">
        <w:rPr>
          <w:lang w:val="et-EE"/>
        </w:rPr>
        <w:t xml:space="preserve"> in Stockholm, </w:t>
      </w:r>
      <w:proofErr w:type="spellStart"/>
      <w:r w:rsidRPr="00AC1708">
        <w:rPr>
          <w:lang w:val="et-EE"/>
        </w:rPr>
        <w:t>Sweden</w:t>
      </w:r>
      <w:proofErr w:type="spellEnd"/>
      <w:r w:rsidRPr="00AC1708">
        <w:rPr>
          <w:lang w:val="et-EE"/>
        </w:rPr>
        <w:t xml:space="preserve">. </w:t>
      </w:r>
      <w:proofErr w:type="spellStart"/>
      <w:r w:rsidRPr="00AC1708">
        <w:rPr>
          <w:lang w:val="et-EE"/>
        </w:rPr>
        <w:t>Environ</w:t>
      </w:r>
      <w:proofErr w:type="spellEnd"/>
      <w:r w:rsidRPr="00AC1708">
        <w:rPr>
          <w:lang w:val="et-EE"/>
        </w:rPr>
        <w:t xml:space="preserve"> Health </w:t>
      </w:r>
      <w:proofErr w:type="spellStart"/>
      <w:r w:rsidRPr="00AC1708">
        <w:rPr>
          <w:lang w:val="et-EE"/>
        </w:rPr>
        <w:t>Perspect</w:t>
      </w:r>
      <w:r>
        <w:rPr>
          <w:lang w:val="et-EE"/>
        </w:rPr>
        <w:t>ives</w:t>
      </w:r>
      <w:proofErr w:type="spellEnd"/>
      <w:r>
        <w:rPr>
          <w:lang w:val="et-EE"/>
        </w:rPr>
        <w:t xml:space="preserve"> </w:t>
      </w:r>
      <w:r w:rsidRPr="00AC1708">
        <w:rPr>
          <w:lang w:val="et-EE"/>
        </w:rPr>
        <w:t>120(3)</w:t>
      </w:r>
      <w:r>
        <w:rPr>
          <w:lang w:val="et-EE"/>
        </w:rPr>
        <w:t xml:space="preserve">, </w:t>
      </w:r>
      <w:r w:rsidRPr="00AC1708">
        <w:rPr>
          <w:lang w:val="et-EE"/>
        </w:rPr>
        <w:t>431-</w:t>
      </w:r>
      <w:r>
        <w:rPr>
          <w:lang w:val="et-EE"/>
        </w:rPr>
        <w:t>436</w:t>
      </w:r>
      <w:r w:rsidRPr="00AC1708">
        <w:rPr>
          <w:lang w:val="et-EE"/>
        </w:rPr>
        <w:t>.</w:t>
      </w:r>
    </w:p>
    <w:p w14:paraId="517D7D29" w14:textId="77777777" w:rsidR="00F251EB" w:rsidRPr="00AC1708" w:rsidRDefault="00F251EB" w:rsidP="000B221E">
      <w:pPr>
        <w:pStyle w:val="BodyText"/>
        <w:spacing w:line="360" w:lineRule="auto"/>
        <w:ind w:left="113"/>
        <w:rPr>
          <w:lang w:val="et-EE"/>
        </w:rPr>
      </w:pPr>
      <w:proofErr w:type="spellStart"/>
      <w:r w:rsidRPr="00F251EB">
        <w:rPr>
          <w:lang w:val="et-EE"/>
        </w:rPr>
        <w:t>Olstrup</w:t>
      </w:r>
      <w:proofErr w:type="spellEnd"/>
      <w:r w:rsidRPr="00F251EB">
        <w:rPr>
          <w:lang w:val="et-EE"/>
        </w:rPr>
        <w:t xml:space="preserve"> H, </w:t>
      </w:r>
      <w:proofErr w:type="spellStart"/>
      <w:r w:rsidRPr="00F251EB">
        <w:rPr>
          <w:lang w:val="et-EE"/>
        </w:rPr>
        <w:t>Åström</w:t>
      </w:r>
      <w:proofErr w:type="spellEnd"/>
      <w:r w:rsidRPr="00F251EB">
        <w:rPr>
          <w:lang w:val="et-EE"/>
        </w:rPr>
        <w:t xml:space="preserve"> C, Orru H. </w:t>
      </w:r>
      <w:r>
        <w:rPr>
          <w:lang w:val="et-EE"/>
        </w:rPr>
        <w:t xml:space="preserve">2022. </w:t>
      </w:r>
      <w:proofErr w:type="spellStart"/>
      <w:r w:rsidRPr="00F251EB">
        <w:rPr>
          <w:lang w:val="et-EE"/>
        </w:rPr>
        <w:t>Daily</w:t>
      </w:r>
      <w:proofErr w:type="spellEnd"/>
      <w:r w:rsidRPr="00F251EB">
        <w:rPr>
          <w:lang w:val="et-EE"/>
        </w:rPr>
        <w:t xml:space="preserve"> </w:t>
      </w:r>
      <w:proofErr w:type="spellStart"/>
      <w:r w:rsidRPr="00F251EB">
        <w:rPr>
          <w:lang w:val="et-EE"/>
        </w:rPr>
        <w:t>mortality</w:t>
      </w:r>
      <w:proofErr w:type="spellEnd"/>
      <w:r w:rsidRPr="00F251EB">
        <w:rPr>
          <w:lang w:val="et-EE"/>
        </w:rPr>
        <w:t xml:space="preserve"> in </w:t>
      </w:r>
      <w:proofErr w:type="spellStart"/>
      <w:r w:rsidRPr="00F251EB">
        <w:rPr>
          <w:lang w:val="et-EE"/>
        </w:rPr>
        <w:t>different</w:t>
      </w:r>
      <w:proofErr w:type="spellEnd"/>
      <w:r w:rsidRPr="00F251EB">
        <w:rPr>
          <w:lang w:val="et-EE"/>
        </w:rPr>
        <w:t xml:space="preserve"> </w:t>
      </w:r>
      <w:proofErr w:type="spellStart"/>
      <w:r w:rsidRPr="00F251EB">
        <w:rPr>
          <w:lang w:val="et-EE"/>
        </w:rPr>
        <w:t>age</w:t>
      </w:r>
      <w:proofErr w:type="spellEnd"/>
      <w:r w:rsidRPr="00F251EB">
        <w:rPr>
          <w:lang w:val="et-EE"/>
        </w:rPr>
        <w:t xml:space="preserve"> </w:t>
      </w:r>
      <w:proofErr w:type="spellStart"/>
      <w:r w:rsidRPr="00F251EB">
        <w:rPr>
          <w:lang w:val="et-EE"/>
        </w:rPr>
        <w:t>groups</w:t>
      </w:r>
      <w:proofErr w:type="spellEnd"/>
      <w:r w:rsidRPr="00F251EB">
        <w:rPr>
          <w:lang w:val="et-EE"/>
        </w:rPr>
        <w:t xml:space="preserve"> </w:t>
      </w:r>
      <w:proofErr w:type="spellStart"/>
      <w:r w:rsidRPr="00F251EB">
        <w:rPr>
          <w:lang w:val="et-EE"/>
        </w:rPr>
        <w:t>associated</w:t>
      </w:r>
      <w:proofErr w:type="spellEnd"/>
      <w:r w:rsidRPr="00F251EB">
        <w:rPr>
          <w:lang w:val="et-EE"/>
        </w:rPr>
        <w:t xml:space="preserve"> </w:t>
      </w:r>
      <w:proofErr w:type="spellStart"/>
      <w:r w:rsidRPr="00F251EB">
        <w:rPr>
          <w:lang w:val="et-EE"/>
        </w:rPr>
        <w:t>with</w:t>
      </w:r>
      <w:proofErr w:type="spellEnd"/>
      <w:r w:rsidRPr="00F251EB">
        <w:rPr>
          <w:lang w:val="et-EE"/>
        </w:rPr>
        <w:t xml:space="preserve"> </w:t>
      </w:r>
      <w:proofErr w:type="spellStart"/>
      <w:r w:rsidRPr="00F251EB">
        <w:rPr>
          <w:lang w:val="et-EE"/>
        </w:rPr>
        <w:t>exposure</w:t>
      </w:r>
      <w:proofErr w:type="spellEnd"/>
      <w:r w:rsidRPr="00F251EB">
        <w:rPr>
          <w:lang w:val="et-EE"/>
        </w:rPr>
        <w:t xml:space="preserve"> </w:t>
      </w:r>
      <w:proofErr w:type="spellStart"/>
      <w:r w:rsidRPr="00F251EB">
        <w:rPr>
          <w:lang w:val="et-EE"/>
        </w:rPr>
        <w:t>to</w:t>
      </w:r>
      <w:proofErr w:type="spellEnd"/>
      <w:r w:rsidRPr="00F251EB">
        <w:rPr>
          <w:lang w:val="et-EE"/>
        </w:rPr>
        <w:t xml:space="preserve"> </w:t>
      </w:r>
      <w:proofErr w:type="spellStart"/>
      <w:r w:rsidRPr="00F251EB">
        <w:rPr>
          <w:lang w:val="et-EE"/>
        </w:rPr>
        <w:t>particles</w:t>
      </w:r>
      <w:proofErr w:type="spellEnd"/>
      <w:r w:rsidRPr="00F251EB">
        <w:rPr>
          <w:lang w:val="et-EE"/>
        </w:rPr>
        <w:t xml:space="preserve">, </w:t>
      </w:r>
      <w:proofErr w:type="spellStart"/>
      <w:r w:rsidRPr="00F251EB">
        <w:rPr>
          <w:lang w:val="et-EE"/>
        </w:rPr>
        <w:t>nitrogen</w:t>
      </w:r>
      <w:proofErr w:type="spellEnd"/>
      <w:r w:rsidRPr="00F251EB">
        <w:rPr>
          <w:lang w:val="et-EE"/>
        </w:rPr>
        <w:t xml:space="preserve"> </w:t>
      </w:r>
      <w:proofErr w:type="spellStart"/>
      <w:r w:rsidRPr="00F251EB">
        <w:rPr>
          <w:lang w:val="et-EE"/>
        </w:rPr>
        <w:t>dioxide</w:t>
      </w:r>
      <w:proofErr w:type="spellEnd"/>
      <w:r w:rsidRPr="00F251EB">
        <w:rPr>
          <w:lang w:val="et-EE"/>
        </w:rPr>
        <w:t xml:space="preserve"> and </w:t>
      </w:r>
      <w:proofErr w:type="spellStart"/>
      <w:r w:rsidRPr="00F251EB">
        <w:rPr>
          <w:lang w:val="et-EE"/>
        </w:rPr>
        <w:t>ozone</w:t>
      </w:r>
      <w:proofErr w:type="spellEnd"/>
      <w:r w:rsidRPr="00F251EB">
        <w:rPr>
          <w:lang w:val="et-EE"/>
        </w:rPr>
        <w:t xml:space="preserve"> in </w:t>
      </w:r>
      <w:proofErr w:type="spellStart"/>
      <w:r w:rsidRPr="00F251EB">
        <w:rPr>
          <w:lang w:val="et-EE"/>
        </w:rPr>
        <w:t>two</w:t>
      </w:r>
      <w:proofErr w:type="spellEnd"/>
      <w:r w:rsidRPr="00F251EB">
        <w:rPr>
          <w:lang w:val="et-EE"/>
        </w:rPr>
        <w:t xml:space="preserve"> Northern </w:t>
      </w:r>
      <w:proofErr w:type="spellStart"/>
      <w:r w:rsidRPr="00F251EB">
        <w:rPr>
          <w:lang w:val="et-EE"/>
        </w:rPr>
        <w:t>European</w:t>
      </w:r>
      <w:proofErr w:type="spellEnd"/>
      <w:r w:rsidRPr="00F251EB">
        <w:rPr>
          <w:lang w:val="et-EE"/>
        </w:rPr>
        <w:t xml:space="preserve"> </w:t>
      </w:r>
      <w:proofErr w:type="spellStart"/>
      <w:r w:rsidRPr="00F251EB">
        <w:rPr>
          <w:lang w:val="et-EE"/>
        </w:rPr>
        <w:t>capitals</w:t>
      </w:r>
      <w:proofErr w:type="spellEnd"/>
      <w:r w:rsidRPr="00F251EB">
        <w:rPr>
          <w:lang w:val="et-EE"/>
        </w:rPr>
        <w:t xml:space="preserve">: Stockholm and Tallinn. </w:t>
      </w:r>
      <w:proofErr w:type="spellStart"/>
      <w:r w:rsidRPr="00F251EB">
        <w:rPr>
          <w:lang w:val="et-EE"/>
        </w:rPr>
        <w:t>Environments</w:t>
      </w:r>
      <w:proofErr w:type="spellEnd"/>
      <w:r w:rsidRPr="00F251EB">
        <w:rPr>
          <w:lang w:val="et-EE"/>
        </w:rPr>
        <w:t>. 2022; 9(7):83.</w:t>
      </w:r>
    </w:p>
    <w:p w14:paraId="5637737F" w14:textId="77777777" w:rsidR="000B221E" w:rsidRPr="00AC1708" w:rsidRDefault="000B221E" w:rsidP="000B221E">
      <w:pPr>
        <w:pStyle w:val="BodyText"/>
        <w:spacing w:line="360" w:lineRule="auto"/>
        <w:ind w:left="113"/>
        <w:rPr>
          <w:lang w:val="et-EE"/>
        </w:rPr>
      </w:pPr>
      <w:r w:rsidRPr="00AC1708">
        <w:rPr>
          <w:lang w:val="et-EE"/>
        </w:rPr>
        <w:t xml:space="preserve">Orru H, </w:t>
      </w:r>
      <w:proofErr w:type="spellStart"/>
      <w:r w:rsidRPr="00AC1708">
        <w:rPr>
          <w:lang w:val="et-EE"/>
        </w:rPr>
        <w:t>Ebi</w:t>
      </w:r>
      <w:proofErr w:type="spellEnd"/>
      <w:r w:rsidRPr="00AC1708">
        <w:rPr>
          <w:lang w:val="et-EE"/>
        </w:rPr>
        <w:t xml:space="preserve"> KL, </w:t>
      </w:r>
      <w:proofErr w:type="spellStart"/>
      <w:r w:rsidRPr="00AC1708">
        <w:rPr>
          <w:lang w:val="et-EE"/>
        </w:rPr>
        <w:t>Forsberg</w:t>
      </w:r>
      <w:proofErr w:type="spellEnd"/>
      <w:r w:rsidRPr="00AC1708">
        <w:rPr>
          <w:lang w:val="et-EE"/>
        </w:rPr>
        <w:t xml:space="preserve"> B. 2017. The </w:t>
      </w:r>
      <w:proofErr w:type="spellStart"/>
      <w:r w:rsidRPr="00AC1708">
        <w:rPr>
          <w:lang w:val="et-EE"/>
        </w:rPr>
        <w:t>Interplay</w:t>
      </w:r>
      <w:proofErr w:type="spellEnd"/>
      <w:r w:rsidRPr="00AC1708">
        <w:rPr>
          <w:lang w:val="et-EE"/>
        </w:rPr>
        <w:t xml:space="preserve"> of </w:t>
      </w:r>
      <w:proofErr w:type="spellStart"/>
      <w:r w:rsidRPr="00AC1708">
        <w:rPr>
          <w:lang w:val="et-EE"/>
        </w:rPr>
        <w:t>Climate</w:t>
      </w:r>
      <w:proofErr w:type="spellEnd"/>
      <w:r w:rsidRPr="00AC1708">
        <w:rPr>
          <w:lang w:val="et-EE"/>
        </w:rPr>
        <w:t xml:space="preserve"> </w:t>
      </w:r>
      <w:proofErr w:type="spellStart"/>
      <w:r w:rsidRPr="00AC1708">
        <w:rPr>
          <w:lang w:val="et-EE"/>
        </w:rPr>
        <w:t>Change</w:t>
      </w:r>
      <w:proofErr w:type="spellEnd"/>
      <w:r w:rsidRPr="00AC1708">
        <w:rPr>
          <w:lang w:val="et-EE"/>
        </w:rPr>
        <w:t xml:space="preserve"> and Air </w:t>
      </w:r>
      <w:proofErr w:type="spellStart"/>
      <w:r w:rsidRPr="00AC1708">
        <w:rPr>
          <w:lang w:val="et-EE"/>
        </w:rPr>
        <w:t>Pollution</w:t>
      </w:r>
      <w:proofErr w:type="spellEnd"/>
      <w:r w:rsidRPr="00AC1708">
        <w:rPr>
          <w:lang w:val="et-EE"/>
        </w:rPr>
        <w:t xml:space="preserve"> on Health. </w:t>
      </w:r>
      <w:proofErr w:type="spellStart"/>
      <w:r w:rsidRPr="00AC1708">
        <w:rPr>
          <w:lang w:val="et-EE"/>
        </w:rPr>
        <w:t>Current</w:t>
      </w:r>
      <w:proofErr w:type="spellEnd"/>
      <w:r w:rsidRPr="00AC1708">
        <w:rPr>
          <w:lang w:val="et-EE"/>
        </w:rPr>
        <w:t xml:space="preserve"> </w:t>
      </w:r>
      <w:proofErr w:type="spellStart"/>
      <w:r w:rsidRPr="00AC1708">
        <w:rPr>
          <w:lang w:val="et-EE"/>
        </w:rPr>
        <w:t>Environmental</w:t>
      </w:r>
      <w:proofErr w:type="spellEnd"/>
      <w:r w:rsidRPr="00AC1708">
        <w:rPr>
          <w:lang w:val="et-EE"/>
        </w:rPr>
        <w:t xml:space="preserve"> Health </w:t>
      </w:r>
      <w:proofErr w:type="spellStart"/>
      <w:r w:rsidRPr="00AC1708">
        <w:rPr>
          <w:lang w:val="et-EE"/>
        </w:rPr>
        <w:t>Reports</w:t>
      </w:r>
      <w:proofErr w:type="spellEnd"/>
      <w:r w:rsidRPr="00AC1708">
        <w:rPr>
          <w:lang w:val="et-EE"/>
        </w:rPr>
        <w:t xml:space="preserve"> 4(4), 504-513.</w:t>
      </w:r>
    </w:p>
    <w:p w14:paraId="2856B4AB" w14:textId="77777777" w:rsidR="000B221E" w:rsidRDefault="000B221E" w:rsidP="000B221E">
      <w:pPr>
        <w:pStyle w:val="BodyText"/>
        <w:spacing w:line="360" w:lineRule="auto"/>
        <w:ind w:left="113"/>
        <w:rPr>
          <w:lang w:val="et-EE"/>
        </w:rPr>
      </w:pPr>
      <w:r w:rsidRPr="00AC1708">
        <w:rPr>
          <w:lang w:val="et-EE"/>
        </w:rPr>
        <w:t xml:space="preserve">Orru H, </w:t>
      </w:r>
      <w:proofErr w:type="spellStart"/>
      <w:r w:rsidRPr="00AC1708">
        <w:rPr>
          <w:lang w:val="et-EE"/>
        </w:rPr>
        <w:t>Oudin</w:t>
      </w:r>
      <w:proofErr w:type="spellEnd"/>
      <w:r w:rsidRPr="00AC1708">
        <w:rPr>
          <w:lang w:val="et-EE"/>
        </w:rPr>
        <w:t xml:space="preserve"> </w:t>
      </w:r>
      <w:proofErr w:type="spellStart"/>
      <w:r w:rsidR="00712BE5">
        <w:rPr>
          <w:lang w:val="et-EE"/>
        </w:rPr>
        <w:t>A</w:t>
      </w:r>
      <w:r w:rsidRPr="00AC1708">
        <w:rPr>
          <w:lang w:val="et-EE"/>
        </w:rPr>
        <w:t>ström</w:t>
      </w:r>
      <w:proofErr w:type="spellEnd"/>
      <w:r w:rsidRPr="00AC1708">
        <w:rPr>
          <w:lang w:val="et-EE"/>
        </w:rPr>
        <w:t xml:space="preserve"> D. 2017. </w:t>
      </w:r>
      <w:proofErr w:type="spellStart"/>
      <w:r w:rsidRPr="00AC1708">
        <w:rPr>
          <w:lang w:val="et-EE"/>
        </w:rPr>
        <w:t>Increases</w:t>
      </w:r>
      <w:proofErr w:type="spellEnd"/>
      <w:r w:rsidRPr="00AC1708">
        <w:rPr>
          <w:lang w:val="et-EE"/>
        </w:rPr>
        <w:t xml:space="preserve"> in </w:t>
      </w:r>
      <w:proofErr w:type="spellStart"/>
      <w:r w:rsidRPr="00AC1708">
        <w:rPr>
          <w:lang w:val="et-EE"/>
        </w:rPr>
        <w:t>external</w:t>
      </w:r>
      <w:proofErr w:type="spellEnd"/>
      <w:r w:rsidRPr="00AC1708">
        <w:rPr>
          <w:lang w:val="et-EE"/>
        </w:rPr>
        <w:t xml:space="preserve"> </w:t>
      </w:r>
      <w:proofErr w:type="spellStart"/>
      <w:r w:rsidRPr="00AC1708">
        <w:rPr>
          <w:lang w:val="et-EE"/>
        </w:rPr>
        <w:t>cause</w:t>
      </w:r>
      <w:proofErr w:type="spellEnd"/>
      <w:r w:rsidRPr="00AC1708">
        <w:rPr>
          <w:lang w:val="et-EE"/>
        </w:rPr>
        <w:t xml:space="preserve"> </w:t>
      </w:r>
      <w:proofErr w:type="spellStart"/>
      <w:r w:rsidRPr="00AC1708">
        <w:rPr>
          <w:lang w:val="et-EE"/>
        </w:rPr>
        <w:t>mortality</w:t>
      </w:r>
      <w:proofErr w:type="spellEnd"/>
      <w:r w:rsidRPr="00AC1708">
        <w:rPr>
          <w:lang w:val="et-EE"/>
        </w:rPr>
        <w:t xml:space="preserve"> </w:t>
      </w:r>
      <w:proofErr w:type="spellStart"/>
      <w:r w:rsidRPr="00AC1708">
        <w:rPr>
          <w:lang w:val="et-EE"/>
        </w:rPr>
        <w:t>due</w:t>
      </w:r>
      <w:proofErr w:type="spellEnd"/>
      <w:r w:rsidRPr="00AC1708">
        <w:rPr>
          <w:lang w:val="et-EE"/>
        </w:rPr>
        <w:t xml:space="preserve"> </w:t>
      </w:r>
      <w:proofErr w:type="spellStart"/>
      <w:r w:rsidRPr="00AC1708">
        <w:rPr>
          <w:lang w:val="et-EE"/>
        </w:rPr>
        <w:t>to</w:t>
      </w:r>
      <w:proofErr w:type="spellEnd"/>
      <w:r w:rsidRPr="00AC1708">
        <w:rPr>
          <w:lang w:val="et-EE"/>
        </w:rPr>
        <w:t xml:space="preserve"> </w:t>
      </w:r>
      <w:proofErr w:type="spellStart"/>
      <w:r w:rsidRPr="00AC1708">
        <w:rPr>
          <w:lang w:val="et-EE"/>
        </w:rPr>
        <w:t>high</w:t>
      </w:r>
      <w:proofErr w:type="spellEnd"/>
      <w:r w:rsidRPr="00AC1708">
        <w:rPr>
          <w:lang w:val="et-EE"/>
        </w:rPr>
        <w:t xml:space="preserve"> and </w:t>
      </w:r>
      <w:proofErr w:type="spellStart"/>
      <w:r w:rsidRPr="00AC1708">
        <w:rPr>
          <w:lang w:val="et-EE"/>
        </w:rPr>
        <w:t>low</w:t>
      </w:r>
      <w:proofErr w:type="spellEnd"/>
      <w:r w:rsidRPr="00AC1708">
        <w:rPr>
          <w:lang w:val="et-EE"/>
        </w:rPr>
        <w:t xml:space="preserve"> </w:t>
      </w:r>
      <w:proofErr w:type="spellStart"/>
      <w:r w:rsidRPr="00AC1708">
        <w:rPr>
          <w:lang w:val="et-EE"/>
        </w:rPr>
        <w:t>temperatures</w:t>
      </w:r>
      <w:proofErr w:type="spellEnd"/>
      <w:r w:rsidRPr="00AC1708">
        <w:rPr>
          <w:lang w:val="et-EE"/>
        </w:rPr>
        <w:t xml:space="preserve">: </w:t>
      </w:r>
      <w:proofErr w:type="spellStart"/>
      <w:r w:rsidRPr="00AC1708">
        <w:rPr>
          <w:lang w:val="et-EE"/>
        </w:rPr>
        <w:t>evidence</w:t>
      </w:r>
      <w:proofErr w:type="spellEnd"/>
      <w:r w:rsidRPr="00AC1708">
        <w:rPr>
          <w:lang w:val="et-EE"/>
        </w:rPr>
        <w:t xml:space="preserve"> </w:t>
      </w:r>
      <w:proofErr w:type="spellStart"/>
      <w:r w:rsidRPr="00AC1708">
        <w:rPr>
          <w:lang w:val="et-EE"/>
        </w:rPr>
        <w:t>from</w:t>
      </w:r>
      <w:proofErr w:type="spellEnd"/>
      <w:r w:rsidRPr="00AC1708">
        <w:rPr>
          <w:lang w:val="et-EE"/>
        </w:rPr>
        <w:t xml:space="preserve"> </w:t>
      </w:r>
      <w:proofErr w:type="spellStart"/>
      <w:r w:rsidRPr="00AC1708">
        <w:rPr>
          <w:lang w:val="et-EE"/>
        </w:rPr>
        <w:t>northeastern</w:t>
      </w:r>
      <w:proofErr w:type="spellEnd"/>
      <w:r w:rsidRPr="00AC1708">
        <w:rPr>
          <w:lang w:val="et-EE"/>
        </w:rPr>
        <w:t xml:space="preserve"> Europe. International </w:t>
      </w:r>
      <w:proofErr w:type="spellStart"/>
      <w:r w:rsidRPr="00AC1708">
        <w:rPr>
          <w:lang w:val="et-EE"/>
        </w:rPr>
        <w:t>Journal</w:t>
      </w:r>
      <w:proofErr w:type="spellEnd"/>
      <w:r w:rsidRPr="00AC1708">
        <w:rPr>
          <w:lang w:val="et-EE"/>
        </w:rPr>
        <w:t xml:space="preserve"> of </w:t>
      </w:r>
      <w:proofErr w:type="spellStart"/>
      <w:r w:rsidRPr="00AC1708">
        <w:rPr>
          <w:lang w:val="et-EE"/>
        </w:rPr>
        <w:t>Biometeorology</w:t>
      </w:r>
      <w:proofErr w:type="spellEnd"/>
      <w:r w:rsidRPr="00AC1708">
        <w:rPr>
          <w:lang w:val="et-EE"/>
        </w:rPr>
        <w:t xml:space="preserve"> 61(5), 963-966.</w:t>
      </w:r>
    </w:p>
    <w:p w14:paraId="215DBC52" w14:textId="77777777" w:rsidR="00767471" w:rsidRPr="00AC1708" w:rsidRDefault="00767471" w:rsidP="00767471">
      <w:pPr>
        <w:pStyle w:val="BodyText"/>
        <w:spacing w:line="360" w:lineRule="auto"/>
        <w:ind w:left="113"/>
        <w:rPr>
          <w:lang w:val="et-EE"/>
        </w:rPr>
      </w:pPr>
      <w:r>
        <w:rPr>
          <w:lang w:val="et-EE"/>
        </w:rPr>
        <w:t xml:space="preserve">Orru H. 2024. </w:t>
      </w:r>
      <w:r w:rsidRPr="00767471">
        <w:rPr>
          <w:lang w:val="et-EE"/>
        </w:rPr>
        <w:t>Kuum ilm: kuidas see mõjutab suremust</w:t>
      </w:r>
      <w:r>
        <w:rPr>
          <w:lang w:val="et-EE"/>
        </w:rPr>
        <w:t xml:space="preserve"> </w:t>
      </w:r>
      <w:r w:rsidRPr="00767471">
        <w:rPr>
          <w:lang w:val="et-EE"/>
        </w:rPr>
        <w:t>ja kuidas varajaste surmade arvu vähendada?</w:t>
      </w:r>
      <w:r>
        <w:rPr>
          <w:lang w:val="et-EE"/>
        </w:rPr>
        <w:t xml:space="preserve"> </w:t>
      </w:r>
      <w:r w:rsidRPr="00767471">
        <w:rPr>
          <w:lang w:val="et-EE"/>
        </w:rPr>
        <w:t>www.klab.ee/wp-content/uploads/2024/06/Kuum-ilm-kuidas-see-mojutab-suremust-ja-kuidas-varajaste-surmade-arvu-vahendada.pdf</w:t>
      </w:r>
    </w:p>
    <w:p w14:paraId="240E521C" w14:textId="77777777" w:rsidR="000B221E" w:rsidRPr="00AC1708" w:rsidRDefault="000B221E" w:rsidP="000B221E">
      <w:pPr>
        <w:pStyle w:val="BodyText"/>
        <w:spacing w:line="360" w:lineRule="auto"/>
        <w:ind w:left="113"/>
        <w:rPr>
          <w:lang w:val="et-EE"/>
        </w:rPr>
      </w:pPr>
      <w:proofErr w:type="spellStart"/>
      <w:r w:rsidRPr="00AC1708">
        <w:rPr>
          <w:lang w:val="et-EE"/>
        </w:rPr>
        <w:t>Oudin</w:t>
      </w:r>
      <w:proofErr w:type="spellEnd"/>
      <w:r w:rsidRPr="00AC1708">
        <w:rPr>
          <w:lang w:val="et-EE"/>
        </w:rPr>
        <w:t xml:space="preserve"> </w:t>
      </w:r>
      <w:proofErr w:type="spellStart"/>
      <w:r w:rsidR="00712BE5">
        <w:rPr>
          <w:lang w:val="et-EE"/>
        </w:rPr>
        <w:t>A</w:t>
      </w:r>
      <w:r w:rsidRPr="00AC1708">
        <w:rPr>
          <w:lang w:val="et-EE"/>
        </w:rPr>
        <w:t>ström</w:t>
      </w:r>
      <w:proofErr w:type="spellEnd"/>
      <w:r w:rsidRPr="00AC1708">
        <w:rPr>
          <w:lang w:val="et-EE"/>
        </w:rPr>
        <w:t xml:space="preserve"> D, </w:t>
      </w:r>
      <w:proofErr w:type="spellStart"/>
      <w:r w:rsidRPr="00AC1708">
        <w:rPr>
          <w:lang w:val="et-EE"/>
        </w:rPr>
        <w:t>Åström</w:t>
      </w:r>
      <w:proofErr w:type="spellEnd"/>
      <w:r w:rsidRPr="00AC1708">
        <w:rPr>
          <w:lang w:val="et-EE"/>
        </w:rPr>
        <w:t xml:space="preserve"> C, </w:t>
      </w:r>
      <w:proofErr w:type="spellStart"/>
      <w:r w:rsidRPr="00AC1708">
        <w:rPr>
          <w:lang w:val="et-EE"/>
        </w:rPr>
        <w:t>Rekker</w:t>
      </w:r>
      <w:proofErr w:type="spellEnd"/>
      <w:r w:rsidRPr="00AC1708">
        <w:rPr>
          <w:lang w:val="et-EE"/>
        </w:rPr>
        <w:t xml:space="preserve"> K, </w:t>
      </w:r>
      <w:proofErr w:type="spellStart"/>
      <w:r w:rsidRPr="00AC1708">
        <w:rPr>
          <w:lang w:val="et-EE"/>
        </w:rPr>
        <w:t>Indermitte</w:t>
      </w:r>
      <w:proofErr w:type="spellEnd"/>
      <w:r w:rsidRPr="00AC1708">
        <w:rPr>
          <w:lang w:val="et-EE"/>
        </w:rPr>
        <w:t xml:space="preserve"> E, Orru H. 2016. </w:t>
      </w:r>
      <w:proofErr w:type="spellStart"/>
      <w:r w:rsidRPr="00AC1708">
        <w:rPr>
          <w:lang w:val="et-EE"/>
        </w:rPr>
        <w:t>High</w:t>
      </w:r>
      <w:proofErr w:type="spellEnd"/>
      <w:r w:rsidRPr="00AC1708">
        <w:rPr>
          <w:lang w:val="et-EE"/>
        </w:rPr>
        <w:t xml:space="preserve"> Summer </w:t>
      </w:r>
      <w:proofErr w:type="spellStart"/>
      <w:r w:rsidRPr="00AC1708">
        <w:rPr>
          <w:lang w:val="et-EE"/>
        </w:rPr>
        <w:t>Temperatures</w:t>
      </w:r>
      <w:proofErr w:type="spellEnd"/>
      <w:r w:rsidRPr="00AC1708">
        <w:rPr>
          <w:lang w:val="et-EE"/>
        </w:rPr>
        <w:t xml:space="preserve"> and </w:t>
      </w:r>
      <w:proofErr w:type="spellStart"/>
      <w:r w:rsidRPr="00AC1708">
        <w:rPr>
          <w:lang w:val="et-EE"/>
        </w:rPr>
        <w:t>Mortality</w:t>
      </w:r>
      <w:proofErr w:type="spellEnd"/>
      <w:r w:rsidRPr="00AC1708">
        <w:rPr>
          <w:lang w:val="et-EE"/>
        </w:rPr>
        <w:t xml:space="preserve"> in Estonia. </w:t>
      </w:r>
      <w:proofErr w:type="spellStart"/>
      <w:r w:rsidRPr="00AC1708">
        <w:rPr>
          <w:lang w:val="et-EE"/>
        </w:rPr>
        <w:t>PLoS</w:t>
      </w:r>
      <w:proofErr w:type="spellEnd"/>
      <w:r w:rsidRPr="00AC1708">
        <w:rPr>
          <w:lang w:val="et-EE"/>
        </w:rPr>
        <w:t xml:space="preserve"> </w:t>
      </w:r>
      <w:proofErr w:type="spellStart"/>
      <w:r w:rsidRPr="00AC1708">
        <w:rPr>
          <w:lang w:val="et-EE"/>
        </w:rPr>
        <w:t>One</w:t>
      </w:r>
      <w:proofErr w:type="spellEnd"/>
      <w:r w:rsidRPr="00AC1708">
        <w:rPr>
          <w:lang w:val="et-EE"/>
        </w:rPr>
        <w:t xml:space="preserve"> 11(5), e0155045.</w:t>
      </w:r>
    </w:p>
    <w:p w14:paraId="5470B81D" w14:textId="77777777" w:rsidR="000B221E" w:rsidRPr="00AC1708" w:rsidRDefault="000B221E" w:rsidP="000B221E">
      <w:pPr>
        <w:pStyle w:val="BodyText"/>
        <w:spacing w:line="360" w:lineRule="auto"/>
        <w:ind w:left="113"/>
        <w:rPr>
          <w:lang w:val="et-EE"/>
        </w:rPr>
      </w:pPr>
      <w:proofErr w:type="spellStart"/>
      <w:r w:rsidRPr="00AC1708">
        <w:rPr>
          <w:lang w:val="et-EE"/>
        </w:rPr>
        <w:t>Oudin</w:t>
      </w:r>
      <w:proofErr w:type="spellEnd"/>
      <w:r w:rsidRPr="00AC1708">
        <w:rPr>
          <w:lang w:val="et-EE"/>
        </w:rPr>
        <w:t xml:space="preserve"> </w:t>
      </w:r>
      <w:proofErr w:type="spellStart"/>
      <w:r w:rsidR="00712BE5">
        <w:rPr>
          <w:lang w:val="et-EE"/>
        </w:rPr>
        <w:t>A</w:t>
      </w:r>
      <w:r w:rsidRPr="00AC1708">
        <w:rPr>
          <w:lang w:val="et-EE"/>
        </w:rPr>
        <w:t>ström</w:t>
      </w:r>
      <w:proofErr w:type="spellEnd"/>
      <w:r w:rsidRPr="00AC1708">
        <w:rPr>
          <w:lang w:val="et-EE"/>
        </w:rPr>
        <w:t xml:space="preserve"> D, </w:t>
      </w:r>
      <w:proofErr w:type="spellStart"/>
      <w:r w:rsidRPr="00AC1708">
        <w:rPr>
          <w:lang w:val="et-EE"/>
        </w:rPr>
        <w:t>Veber</w:t>
      </w:r>
      <w:proofErr w:type="spellEnd"/>
      <w:r w:rsidRPr="00AC1708">
        <w:rPr>
          <w:lang w:val="et-EE"/>
        </w:rPr>
        <w:t xml:space="preserve"> T, Martinsone Žanna, </w:t>
      </w:r>
      <w:proofErr w:type="spellStart"/>
      <w:r w:rsidRPr="00AC1708">
        <w:rPr>
          <w:lang w:val="et-EE"/>
        </w:rPr>
        <w:t>Kaļužnaja</w:t>
      </w:r>
      <w:proofErr w:type="spellEnd"/>
      <w:r w:rsidRPr="00AC1708">
        <w:rPr>
          <w:lang w:val="et-EE"/>
        </w:rPr>
        <w:t xml:space="preserve"> D, </w:t>
      </w:r>
      <w:proofErr w:type="spellStart"/>
      <w:r w:rsidRPr="00AC1708">
        <w:rPr>
          <w:lang w:val="et-EE"/>
        </w:rPr>
        <w:t>Indermitte</w:t>
      </w:r>
      <w:proofErr w:type="spellEnd"/>
      <w:r w:rsidRPr="00AC1708">
        <w:rPr>
          <w:lang w:val="et-EE"/>
        </w:rPr>
        <w:t xml:space="preserve"> E, </w:t>
      </w:r>
      <w:proofErr w:type="spellStart"/>
      <w:r w:rsidRPr="00AC1708">
        <w:rPr>
          <w:lang w:val="et-EE"/>
        </w:rPr>
        <w:t>Oudin</w:t>
      </w:r>
      <w:proofErr w:type="spellEnd"/>
      <w:r w:rsidRPr="00AC1708">
        <w:rPr>
          <w:lang w:val="et-EE"/>
        </w:rPr>
        <w:t xml:space="preserve"> A, Orru H. 2019. </w:t>
      </w:r>
      <w:proofErr w:type="spellStart"/>
      <w:r w:rsidRPr="00AC1708">
        <w:rPr>
          <w:lang w:val="et-EE"/>
        </w:rPr>
        <w:t>Mortality</w:t>
      </w:r>
      <w:proofErr w:type="spellEnd"/>
      <w:r w:rsidRPr="00AC1708">
        <w:rPr>
          <w:lang w:val="et-EE"/>
        </w:rPr>
        <w:t xml:space="preserve"> </w:t>
      </w:r>
      <w:proofErr w:type="spellStart"/>
      <w:r w:rsidRPr="00AC1708">
        <w:rPr>
          <w:lang w:val="et-EE"/>
        </w:rPr>
        <w:t>related</w:t>
      </w:r>
      <w:proofErr w:type="spellEnd"/>
      <w:r w:rsidRPr="00AC1708">
        <w:rPr>
          <w:lang w:val="et-EE"/>
        </w:rPr>
        <w:t xml:space="preserve"> </w:t>
      </w:r>
      <w:proofErr w:type="spellStart"/>
      <w:r w:rsidRPr="00AC1708">
        <w:rPr>
          <w:lang w:val="et-EE"/>
        </w:rPr>
        <w:t>to</w:t>
      </w:r>
      <w:proofErr w:type="spellEnd"/>
      <w:r w:rsidRPr="00AC1708">
        <w:rPr>
          <w:lang w:val="et-EE"/>
        </w:rPr>
        <w:t xml:space="preserve"> </w:t>
      </w:r>
      <w:proofErr w:type="spellStart"/>
      <w:r w:rsidRPr="00AC1708">
        <w:rPr>
          <w:lang w:val="et-EE"/>
        </w:rPr>
        <w:t>cold</w:t>
      </w:r>
      <w:proofErr w:type="spellEnd"/>
      <w:r w:rsidRPr="00AC1708">
        <w:rPr>
          <w:lang w:val="et-EE"/>
        </w:rPr>
        <w:t xml:space="preserve"> </w:t>
      </w:r>
      <w:proofErr w:type="spellStart"/>
      <w:r w:rsidRPr="00AC1708">
        <w:rPr>
          <w:lang w:val="et-EE"/>
        </w:rPr>
        <w:t>temperatures</w:t>
      </w:r>
      <w:proofErr w:type="spellEnd"/>
      <w:r w:rsidRPr="00AC1708">
        <w:rPr>
          <w:lang w:val="et-EE"/>
        </w:rPr>
        <w:t xml:space="preserve"> in </w:t>
      </w:r>
      <w:proofErr w:type="spellStart"/>
      <w:r w:rsidRPr="00AC1708">
        <w:rPr>
          <w:lang w:val="et-EE"/>
        </w:rPr>
        <w:t>two</w:t>
      </w:r>
      <w:proofErr w:type="spellEnd"/>
      <w:r w:rsidRPr="00AC1708">
        <w:rPr>
          <w:lang w:val="et-EE"/>
        </w:rPr>
        <w:t xml:space="preserve"> </w:t>
      </w:r>
      <w:proofErr w:type="spellStart"/>
      <w:r w:rsidRPr="00AC1708">
        <w:rPr>
          <w:lang w:val="et-EE"/>
        </w:rPr>
        <w:t>capitals</w:t>
      </w:r>
      <w:proofErr w:type="spellEnd"/>
      <w:r w:rsidRPr="00AC1708">
        <w:rPr>
          <w:lang w:val="et-EE"/>
        </w:rPr>
        <w:t xml:space="preserve"> of </w:t>
      </w:r>
      <w:proofErr w:type="spellStart"/>
      <w:r w:rsidRPr="00AC1708">
        <w:rPr>
          <w:lang w:val="et-EE"/>
        </w:rPr>
        <w:t>the</w:t>
      </w:r>
      <w:proofErr w:type="spellEnd"/>
      <w:r w:rsidRPr="00AC1708">
        <w:rPr>
          <w:lang w:val="et-EE"/>
        </w:rPr>
        <w:t xml:space="preserve"> Baltics: Tallinn and Riga. </w:t>
      </w:r>
      <w:proofErr w:type="spellStart"/>
      <w:r w:rsidRPr="00AC1708">
        <w:rPr>
          <w:lang w:val="et-EE"/>
        </w:rPr>
        <w:t>Medicina</w:t>
      </w:r>
      <w:proofErr w:type="spellEnd"/>
      <w:r>
        <w:rPr>
          <w:lang w:val="et-EE"/>
        </w:rPr>
        <w:t xml:space="preserve"> 55(8), 429.</w:t>
      </w:r>
    </w:p>
    <w:p w14:paraId="0354165E" w14:textId="77777777" w:rsidR="000B221E" w:rsidRPr="00AC1708" w:rsidRDefault="000B221E" w:rsidP="000B221E">
      <w:pPr>
        <w:pStyle w:val="BodyText"/>
        <w:spacing w:line="360" w:lineRule="auto"/>
        <w:ind w:left="113"/>
        <w:rPr>
          <w:lang w:val="et-EE"/>
        </w:rPr>
      </w:pPr>
      <w:proofErr w:type="spellStart"/>
      <w:r w:rsidRPr="00AC1708">
        <w:rPr>
          <w:lang w:val="et-EE"/>
        </w:rPr>
        <w:t>Prüss-Ustün</w:t>
      </w:r>
      <w:proofErr w:type="spellEnd"/>
      <w:r w:rsidRPr="00AC1708">
        <w:rPr>
          <w:lang w:val="et-EE"/>
        </w:rPr>
        <w:t xml:space="preserve"> A, </w:t>
      </w:r>
      <w:proofErr w:type="spellStart"/>
      <w:r w:rsidRPr="00AC1708">
        <w:rPr>
          <w:lang w:val="et-EE"/>
        </w:rPr>
        <w:t>Wolf</w:t>
      </w:r>
      <w:proofErr w:type="spellEnd"/>
      <w:r w:rsidRPr="00AC1708">
        <w:rPr>
          <w:lang w:val="et-EE"/>
        </w:rPr>
        <w:t xml:space="preserve"> J, </w:t>
      </w:r>
      <w:proofErr w:type="spellStart"/>
      <w:r w:rsidRPr="00AC1708">
        <w:rPr>
          <w:lang w:val="et-EE"/>
        </w:rPr>
        <w:t>Corval?n</w:t>
      </w:r>
      <w:proofErr w:type="spellEnd"/>
      <w:r w:rsidRPr="00AC1708">
        <w:rPr>
          <w:lang w:val="et-EE"/>
        </w:rPr>
        <w:t xml:space="preserve"> C, </w:t>
      </w:r>
      <w:proofErr w:type="spellStart"/>
      <w:r w:rsidRPr="00AC1708">
        <w:rPr>
          <w:lang w:val="et-EE"/>
        </w:rPr>
        <w:t>Bos</w:t>
      </w:r>
      <w:proofErr w:type="spellEnd"/>
      <w:r w:rsidRPr="00AC1708">
        <w:rPr>
          <w:lang w:val="et-EE"/>
        </w:rPr>
        <w:t xml:space="preserve"> R, </w:t>
      </w:r>
      <w:proofErr w:type="spellStart"/>
      <w:r w:rsidRPr="00AC1708">
        <w:rPr>
          <w:lang w:val="et-EE"/>
        </w:rPr>
        <w:t>Neira</w:t>
      </w:r>
      <w:proofErr w:type="spellEnd"/>
      <w:r w:rsidRPr="00AC1708">
        <w:rPr>
          <w:lang w:val="et-EE"/>
        </w:rPr>
        <w:t xml:space="preserve"> M. 2016. </w:t>
      </w:r>
      <w:proofErr w:type="spellStart"/>
      <w:r w:rsidRPr="00AC1708">
        <w:rPr>
          <w:lang w:val="et-EE"/>
        </w:rPr>
        <w:t>Preventing</w:t>
      </w:r>
      <w:proofErr w:type="spellEnd"/>
      <w:r w:rsidRPr="00AC1708">
        <w:rPr>
          <w:lang w:val="et-EE"/>
        </w:rPr>
        <w:t xml:space="preserve"> </w:t>
      </w:r>
      <w:proofErr w:type="spellStart"/>
      <w:r w:rsidRPr="00AC1708">
        <w:rPr>
          <w:lang w:val="et-EE"/>
        </w:rPr>
        <w:t>disease</w:t>
      </w:r>
      <w:proofErr w:type="spellEnd"/>
      <w:r w:rsidRPr="00AC1708">
        <w:rPr>
          <w:lang w:val="et-EE"/>
        </w:rPr>
        <w:t xml:space="preserve"> </w:t>
      </w:r>
      <w:proofErr w:type="spellStart"/>
      <w:r w:rsidRPr="00AC1708">
        <w:rPr>
          <w:lang w:val="et-EE"/>
        </w:rPr>
        <w:t>through</w:t>
      </w:r>
      <w:proofErr w:type="spellEnd"/>
      <w:r w:rsidRPr="00AC1708">
        <w:rPr>
          <w:lang w:val="et-EE"/>
        </w:rPr>
        <w:t xml:space="preserve"> </w:t>
      </w:r>
      <w:proofErr w:type="spellStart"/>
      <w:r w:rsidRPr="00AC1708">
        <w:rPr>
          <w:lang w:val="et-EE"/>
        </w:rPr>
        <w:t>healthy</w:t>
      </w:r>
      <w:proofErr w:type="spellEnd"/>
      <w:r w:rsidRPr="00AC1708">
        <w:rPr>
          <w:lang w:val="et-EE"/>
        </w:rPr>
        <w:t xml:space="preserve"> </w:t>
      </w:r>
      <w:proofErr w:type="spellStart"/>
      <w:r w:rsidRPr="00AC1708">
        <w:rPr>
          <w:lang w:val="et-EE"/>
        </w:rPr>
        <w:t>environments</w:t>
      </w:r>
      <w:proofErr w:type="spellEnd"/>
      <w:r w:rsidRPr="00AC1708">
        <w:rPr>
          <w:lang w:val="et-EE"/>
        </w:rPr>
        <w:t xml:space="preserve">. A </w:t>
      </w:r>
      <w:proofErr w:type="spellStart"/>
      <w:r w:rsidRPr="00AC1708">
        <w:rPr>
          <w:lang w:val="et-EE"/>
        </w:rPr>
        <w:t>global</w:t>
      </w:r>
      <w:proofErr w:type="spellEnd"/>
      <w:r w:rsidRPr="00AC1708">
        <w:rPr>
          <w:lang w:val="et-EE"/>
        </w:rPr>
        <w:t xml:space="preserve"> </w:t>
      </w:r>
      <w:proofErr w:type="spellStart"/>
      <w:r w:rsidRPr="00AC1708">
        <w:rPr>
          <w:lang w:val="et-EE"/>
        </w:rPr>
        <w:t>assessment</w:t>
      </w:r>
      <w:proofErr w:type="spellEnd"/>
      <w:r w:rsidRPr="00AC1708">
        <w:rPr>
          <w:lang w:val="et-EE"/>
        </w:rPr>
        <w:t xml:space="preserve"> of </w:t>
      </w:r>
      <w:proofErr w:type="spellStart"/>
      <w:r w:rsidRPr="00AC1708">
        <w:rPr>
          <w:lang w:val="et-EE"/>
        </w:rPr>
        <w:t>the</w:t>
      </w:r>
      <w:proofErr w:type="spellEnd"/>
      <w:r w:rsidRPr="00AC1708">
        <w:rPr>
          <w:lang w:val="et-EE"/>
        </w:rPr>
        <w:t xml:space="preserve"> </w:t>
      </w:r>
      <w:proofErr w:type="spellStart"/>
      <w:r w:rsidRPr="00AC1708">
        <w:rPr>
          <w:lang w:val="et-EE"/>
        </w:rPr>
        <w:t>burden</w:t>
      </w:r>
      <w:proofErr w:type="spellEnd"/>
      <w:r w:rsidRPr="00AC1708">
        <w:rPr>
          <w:lang w:val="et-EE"/>
        </w:rPr>
        <w:t xml:space="preserve"> of </w:t>
      </w:r>
      <w:proofErr w:type="spellStart"/>
      <w:r w:rsidRPr="00AC1708">
        <w:rPr>
          <w:lang w:val="et-EE"/>
        </w:rPr>
        <w:t>disease</w:t>
      </w:r>
      <w:proofErr w:type="spellEnd"/>
      <w:r w:rsidRPr="00AC1708">
        <w:rPr>
          <w:lang w:val="et-EE"/>
        </w:rPr>
        <w:t xml:space="preserve"> </w:t>
      </w:r>
      <w:proofErr w:type="spellStart"/>
      <w:r w:rsidRPr="00AC1708">
        <w:rPr>
          <w:lang w:val="et-EE"/>
        </w:rPr>
        <w:t>from</w:t>
      </w:r>
      <w:proofErr w:type="spellEnd"/>
      <w:r w:rsidRPr="00AC1708">
        <w:rPr>
          <w:lang w:val="et-EE"/>
        </w:rPr>
        <w:t xml:space="preserve"> </w:t>
      </w:r>
      <w:proofErr w:type="spellStart"/>
      <w:r w:rsidRPr="00AC1708">
        <w:rPr>
          <w:lang w:val="et-EE"/>
        </w:rPr>
        <w:t>environmental</w:t>
      </w:r>
      <w:proofErr w:type="spellEnd"/>
      <w:r w:rsidRPr="00AC1708">
        <w:rPr>
          <w:lang w:val="et-EE"/>
        </w:rPr>
        <w:t xml:space="preserve"> </w:t>
      </w:r>
      <w:proofErr w:type="spellStart"/>
      <w:r w:rsidRPr="00AC1708">
        <w:rPr>
          <w:lang w:val="et-EE"/>
        </w:rPr>
        <w:t>risks</w:t>
      </w:r>
      <w:proofErr w:type="spellEnd"/>
      <w:r w:rsidRPr="00AC1708">
        <w:rPr>
          <w:lang w:val="et-EE"/>
        </w:rPr>
        <w:t xml:space="preserve"> </w:t>
      </w:r>
      <w:proofErr w:type="spellStart"/>
      <w:r w:rsidRPr="00AC1708">
        <w:rPr>
          <w:lang w:val="et-EE"/>
        </w:rPr>
        <w:t>healthy</w:t>
      </w:r>
      <w:proofErr w:type="spellEnd"/>
      <w:r w:rsidRPr="00AC1708">
        <w:rPr>
          <w:lang w:val="et-EE"/>
        </w:rPr>
        <w:t xml:space="preserve"> </w:t>
      </w:r>
      <w:proofErr w:type="spellStart"/>
      <w:r w:rsidRPr="00AC1708">
        <w:rPr>
          <w:lang w:val="et-EE"/>
        </w:rPr>
        <w:t>environments</w:t>
      </w:r>
      <w:proofErr w:type="spellEnd"/>
      <w:r w:rsidRPr="00AC1708">
        <w:rPr>
          <w:lang w:val="et-EE"/>
        </w:rPr>
        <w:t xml:space="preserve">. A </w:t>
      </w:r>
      <w:proofErr w:type="spellStart"/>
      <w:r w:rsidRPr="00AC1708">
        <w:rPr>
          <w:lang w:val="et-EE"/>
        </w:rPr>
        <w:t>global</w:t>
      </w:r>
      <w:proofErr w:type="spellEnd"/>
      <w:r w:rsidRPr="00AC1708">
        <w:rPr>
          <w:lang w:val="et-EE"/>
        </w:rPr>
        <w:t xml:space="preserve"> </w:t>
      </w:r>
      <w:proofErr w:type="spellStart"/>
      <w:r w:rsidRPr="00AC1708">
        <w:rPr>
          <w:lang w:val="et-EE"/>
        </w:rPr>
        <w:t>assessment</w:t>
      </w:r>
      <w:proofErr w:type="spellEnd"/>
      <w:r w:rsidRPr="00AC1708">
        <w:rPr>
          <w:lang w:val="et-EE"/>
        </w:rPr>
        <w:t xml:space="preserve"> of </w:t>
      </w:r>
      <w:proofErr w:type="spellStart"/>
      <w:r w:rsidRPr="00AC1708">
        <w:rPr>
          <w:lang w:val="et-EE"/>
        </w:rPr>
        <w:t>the</w:t>
      </w:r>
      <w:proofErr w:type="spellEnd"/>
      <w:r w:rsidRPr="00AC1708">
        <w:rPr>
          <w:lang w:val="et-EE"/>
        </w:rPr>
        <w:t xml:space="preserve"> </w:t>
      </w:r>
      <w:proofErr w:type="spellStart"/>
      <w:r w:rsidRPr="00AC1708">
        <w:rPr>
          <w:lang w:val="et-EE"/>
        </w:rPr>
        <w:t>burden</w:t>
      </w:r>
      <w:proofErr w:type="spellEnd"/>
      <w:r w:rsidRPr="00AC1708">
        <w:rPr>
          <w:lang w:val="et-EE"/>
        </w:rPr>
        <w:t xml:space="preserve"> of </w:t>
      </w:r>
      <w:proofErr w:type="spellStart"/>
      <w:r w:rsidRPr="00AC1708">
        <w:rPr>
          <w:lang w:val="et-EE"/>
        </w:rPr>
        <w:t>disease</w:t>
      </w:r>
      <w:proofErr w:type="spellEnd"/>
      <w:r w:rsidRPr="00AC1708">
        <w:rPr>
          <w:lang w:val="et-EE"/>
        </w:rPr>
        <w:t xml:space="preserve"> </w:t>
      </w:r>
      <w:proofErr w:type="spellStart"/>
      <w:r w:rsidRPr="00AC1708">
        <w:rPr>
          <w:lang w:val="et-EE"/>
        </w:rPr>
        <w:t>from</w:t>
      </w:r>
      <w:proofErr w:type="spellEnd"/>
      <w:r w:rsidRPr="00AC1708">
        <w:rPr>
          <w:lang w:val="et-EE"/>
        </w:rPr>
        <w:t xml:space="preserve"> </w:t>
      </w:r>
      <w:proofErr w:type="spellStart"/>
      <w:r w:rsidRPr="00AC1708">
        <w:rPr>
          <w:lang w:val="et-EE"/>
        </w:rPr>
        <w:t>environmental</w:t>
      </w:r>
      <w:proofErr w:type="spellEnd"/>
      <w:r w:rsidRPr="00AC1708">
        <w:rPr>
          <w:lang w:val="et-EE"/>
        </w:rPr>
        <w:t xml:space="preserve"> </w:t>
      </w:r>
      <w:proofErr w:type="spellStart"/>
      <w:r w:rsidRPr="00AC1708">
        <w:rPr>
          <w:lang w:val="et-EE"/>
        </w:rPr>
        <w:t>risks</w:t>
      </w:r>
      <w:proofErr w:type="spellEnd"/>
      <w:r>
        <w:rPr>
          <w:lang w:val="et-EE"/>
        </w:rPr>
        <w:t>.</w:t>
      </w:r>
      <w:r w:rsidRPr="00AC1708">
        <w:rPr>
          <w:lang w:val="et-EE"/>
        </w:rPr>
        <w:t xml:space="preserve"> WHO, Ge</w:t>
      </w:r>
      <w:r w:rsidR="00712BE5">
        <w:rPr>
          <w:lang w:val="et-EE"/>
        </w:rPr>
        <w:t>nf</w:t>
      </w:r>
      <w:r w:rsidRPr="00AC1708">
        <w:rPr>
          <w:lang w:val="et-EE"/>
        </w:rPr>
        <w:t>.</w:t>
      </w:r>
    </w:p>
    <w:p w14:paraId="4BEAC1DB" w14:textId="77777777" w:rsidR="000B221E" w:rsidRPr="00AC1708" w:rsidRDefault="000B221E" w:rsidP="000B221E">
      <w:pPr>
        <w:pStyle w:val="BodyText"/>
        <w:spacing w:line="360" w:lineRule="auto"/>
        <w:ind w:left="113"/>
        <w:rPr>
          <w:lang w:val="et-EE"/>
        </w:rPr>
      </w:pPr>
      <w:r w:rsidRPr="00AC1708">
        <w:rPr>
          <w:lang w:val="et-EE"/>
        </w:rPr>
        <w:t xml:space="preserve">Reid CE, </w:t>
      </w:r>
      <w:proofErr w:type="spellStart"/>
      <w:r w:rsidRPr="00AC1708">
        <w:rPr>
          <w:lang w:val="et-EE"/>
        </w:rPr>
        <w:t>Brauer</w:t>
      </w:r>
      <w:proofErr w:type="spellEnd"/>
      <w:r w:rsidRPr="00AC1708">
        <w:rPr>
          <w:lang w:val="et-EE"/>
        </w:rPr>
        <w:t xml:space="preserve"> M, </w:t>
      </w:r>
      <w:proofErr w:type="spellStart"/>
      <w:r w:rsidRPr="00AC1708">
        <w:rPr>
          <w:lang w:val="et-EE"/>
        </w:rPr>
        <w:t>Johnston</w:t>
      </w:r>
      <w:proofErr w:type="spellEnd"/>
      <w:r w:rsidRPr="00AC1708">
        <w:rPr>
          <w:lang w:val="et-EE"/>
        </w:rPr>
        <w:t xml:space="preserve"> FH, </w:t>
      </w:r>
      <w:proofErr w:type="spellStart"/>
      <w:r w:rsidRPr="00AC1708">
        <w:rPr>
          <w:lang w:val="et-EE"/>
        </w:rPr>
        <w:t>Jerrett</w:t>
      </w:r>
      <w:proofErr w:type="spellEnd"/>
      <w:r w:rsidRPr="00AC1708">
        <w:rPr>
          <w:lang w:val="et-EE"/>
        </w:rPr>
        <w:t xml:space="preserve"> M, </w:t>
      </w:r>
      <w:proofErr w:type="spellStart"/>
      <w:r w:rsidRPr="00AC1708">
        <w:rPr>
          <w:lang w:val="et-EE"/>
        </w:rPr>
        <w:t>Balmes</w:t>
      </w:r>
      <w:proofErr w:type="spellEnd"/>
      <w:r w:rsidRPr="00AC1708">
        <w:rPr>
          <w:lang w:val="et-EE"/>
        </w:rPr>
        <w:t xml:space="preserve"> JR, Elliott CT. </w:t>
      </w:r>
      <w:r>
        <w:rPr>
          <w:lang w:val="et-EE"/>
        </w:rPr>
        <w:t xml:space="preserve">2016. </w:t>
      </w:r>
      <w:proofErr w:type="spellStart"/>
      <w:r w:rsidRPr="00AC1708">
        <w:rPr>
          <w:lang w:val="et-EE"/>
        </w:rPr>
        <w:t>Critical</w:t>
      </w:r>
      <w:proofErr w:type="spellEnd"/>
      <w:r w:rsidRPr="00AC1708">
        <w:rPr>
          <w:lang w:val="et-EE"/>
        </w:rPr>
        <w:t xml:space="preserve"> </w:t>
      </w:r>
      <w:proofErr w:type="spellStart"/>
      <w:r w:rsidRPr="00AC1708">
        <w:rPr>
          <w:lang w:val="et-EE"/>
        </w:rPr>
        <w:t>review</w:t>
      </w:r>
      <w:proofErr w:type="spellEnd"/>
      <w:r w:rsidRPr="00AC1708">
        <w:rPr>
          <w:lang w:val="et-EE"/>
        </w:rPr>
        <w:t xml:space="preserve"> of </w:t>
      </w:r>
      <w:proofErr w:type="spellStart"/>
      <w:r w:rsidRPr="00AC1708">
        <w:rPr>
          <w:lang w:val="et-EE"/>
        </w:rPr>
        <w:t>health</w:t>
      </w:r>
      <w:proofErr w:type="spellEnd"/>
      <w:r w:rsidRPr="00AC1708">
        <w:rPr>
          <w:lang w:val="et-EE"/>
        </w:rPr>
        <w:t xml:space="preserve"> </w:t>
      </w:r>
      <w:proofErr w:type="spellStart"/>
      <w:r w:rsidRPr="00AC1708">
        <w:rPr>
          <w:lang w:val="et-EE"/>
        </w:rPr>
        <w:t>impacts</w:t>
      </w:r>
      <w:proofErr w:type="spellEnd"/>
      <w:r w:rsidRPr="00AC1708">
        <w:rPr>
          <w:lang w:val="et-EE"/>
        </w:rPr>
        <w:t xml:space="preserve"> of </w:t>
      </w:r>
      <w:proofErr w:type="spellStart"/>
      <w:r w:rsidRPr="00AC1708">
        <w:rPr>
          <w:lang w:val="et-EE"/>
        </w:rPr>
        <w:t>wildfire</w:t>
      </w:r>
      <w:proofErr w:type="spellEnd"/>
      <w:r w:rsidRPr="00AC1708">
        <w:rPr>
          <w:lang w:val="et-EE"/>
        </w:rPr>
        <w:t xml:space="preserve"> </w:t>
      </w:r>
      <w:proofErr w:type="spellStart"/>
      <w:r w:rsidRPr="00AC1708">
        <w:rPr>
          <w:lang w:val="et-EE"/>
        </w:rPr>
        <w:t>smoke</w:t>
      </w:r>
      <w:proofErr w:type="spellEnd"/>
      <w:r w:rsidRPr="00AC1708">
        <w:rPr>
          <w:lang w:val="et-EE"/>
        </w:rPr>
        <w:t xml:space="preserve"> </w:t>
      </w:r>
      <w:proofErr w:type="spellStart"/>
      <w:r w:rsidRPr="00AC1708">
        <w:rPr>
          <w:lang w:val="et-EE"/>
        </w:rPr>
        <w:t>exposure</w:t>
      </w:r>
      <w:proofErr w:type="spellEnd"/>
      <w:r w:rsidRPr="00AC1708">
        <w:rPr>
          <w:lang w:val="et-EE"/>
        </w:rPr>
        <w:t xml:space="preserve">. </w:t>
      </w:r>
      <w:proofErr w:type="spellStart"/>
      <w:r w:rsidRPr="00AC1708">
        <w:rPr>
          <w:lang w:val="et-EE"/>
        </w:rPr>
        <w:t>Environ</w:t>
      </w:r>
      <w:r>
        <w:rPr>
          <w:lang w:val="et-EE"/>
        </w:rPr>
        <w:t>mental</w:t>
      </w:r>
      <w:proofErr w:type="spellEnd"/>
      <w:r w:rsidRPr="00AC1708">
        <w:rPr>
          <w:lang w:val="et-EE"/>
        </w:rPr>
        <w:t xml:space="preserve"> Health </w:t>
      </w:r>
      <w:proofErr w:type="spellStart"/>
      <w:r w:rsidRPr="00AC1708">
        <w:rPr>
          <w:lang w:val="et-EE"/>
        </w:rPr>
        <w:t>Perspect</w:t>
      </w:r>
      <w:r>
        <w:rPr>
          <w:lang w:val="et-EE"/>
        </w:rPr>
        <w:t>ives</w:t>
      </w:r>
      <w:proofErr w:type="spellEnd"/>
      <w:r>
        <w:rPr>
          <w:lang w:val="et-EE"/>
        </w:rPr>
        <w:t xml:space="preserve"> </w:t>
      </w:r>
      <w:r w:rsidRPr="00AC1708">
        <w:rPr>
          <w:lang w:val="et-EE"/>
        </w:rPr>
        <w:t>124(9)</w:t>
      </w:r>
      <w:r>
        <w:rPr>
          <w:lang w:val="et-EE"/>
        </w:rPr>
        <w:t xml:space="preserve">, </w:t>
      </w:r>
      <w:r w:rsidRPr="00AC1708">
        <w:rPr>
          <w:lang w:val="et-EE"/>
        </w:rPr>
        <w:t>1334-</w:t>
      </w:r>
      <w:r>
        <w:rPr>
          <w:lang w:val="et-EE"/>
        </w:rPr>
        <w:t>1343</w:t>
      </w:r>
      <w:r w:rsidRPr="00AC1708">
        <w:rPr>
          <w:lang w:val="et-EE"/>
        </w:rPr>
        <w:t>.</w:t>
      </w:r>
    </w:p>
    <w:p w14:paraId="081BC0C3" w14:textId="77777777" w:rsidR="000B221E" w:rsidRPr="00AC1708" w:rsidRDefault="000B221E" w:rsidP="000B221E">
      <w:pPr>
        <w:pStyle w:val="BodyText"/>
        <w:spacing w:line="360" w:lineRule="auto"/>
        <w:ind w:left="113"/>
        <w:rPr>
          <w:lang w:val="et-EE"/>
        </w:rPr>
      </w:pPr>
      <w:proofErr w:type="spellStart"/>
      <w:r w:rsidRPr="00AC1708">
        <w:rPr>
          <w:lang w:val="et-EE"/>
        </w:rPr>
        <w:t>Ryti</w:t>
      </w:r>
      <w:proofErr w:type="spellEnd"/>
      <w:r>
        <w:rPr>
          <w:lang w:val="et-EE"/>
        </w:rPr>
        <w:t xml:space="preserve"> NR</w:t>
      </w:r>
      <w:r w:rsidRPr="00AC1708">
        <w:rPr>
          <w:lang w:val="et-EE"/>
        </w:rPr>
        <w:t>I</w:t>
      </w:r>
      <w:r>
        <w:rPr>
          <w:lang w:val="et-EE"/>
        </w:rPr>
        <w:t xml:space="preserve">, </w:t>
      </w:r>
      <w:proofErr w:type="spellStart"/>
      <w:r>
        <w:rPr>
          <w:lang w:val="et-EE"/>
        </w:rPr>
        <w:t>Guo</w:t>
      </w:r>
      <w:proofErr w:type="spellEnd"/>
      <w:r w:rsidRPr="00AC1708">
        <w:rPr>
          <w:lang w:val="et-EE"/>
        </w:rPr>
        <w:t xml:space="preserve"> Y</w:t>
      </w:r>
      <w:r>
        <w:rPr>
          <w:lang w:val="et-EE"/>
        </w:rPr>
        <w:t>, Jaakkola JJ</w:t>
      </w:r>
      <w:r w:rsidRPr="00AC1708">
        <w:rPr>
          <w:lang w:val="et-EE"/>
        </w:rPr>
        <w:t xml:space="preserve">K. 2016. Global </w:t>
      </w:r>
      <w:proofErr w:type="spellStart"/>
      <w:r w:rsidRPr="00AC1708">
        <w:rPr>
          <w:lang w:val="et-EE"/>
        </w:rPr>
        <w:t>association</w:t>
      </w:r>
      <w:proofErr w:type="spellEnd"/>
      <w:r w:rsidRPr="00AC1708">
        <w:rPr>
          <w:lang w:val="et-EE"/>
        </w:rPr>
        <w:t xml:space="preserve"> of </w:t>
      </w:r>
      <w:proofErr w:type="spellStart"/>
      <w:r w:rsidRPr="00AC1708">
        <w:rPr>
          <w:lang w:val="et-EE"/>
        </w:rPr>
        <w:t>cold</w:t>
      </w:r>
      <w:proofErr w:type="spellEnd"/>
      <w:r w:rsidRPr="00AC1708">
        <w:rPr>
          <w:lang w:val="et-EE"/>
        </w:rPr>
        <w:t xml:space="preserve"> </w:t>
      </w:r>
      <w:proofErr w:type="spellStart"/>
      <w:r w:rsidRPr="00AC1708">
        <w:rPr>
          <w:lang w:val="et-EE"/>
        </w:rPr>
        <w:t>spells</w:t>
      </w:r>
      <w:proofErr w:type="spellEnd"/>
      <w:r w:rsidRPr="00AC1708">
        <w:rPr>
          <w:lang w:val="et-EE"/>
        </w:rPr>
        <w:t xml:space="preserve"> and </w:t>
      </w:r>
      <w:proofErr w:type="spellStart"/>
      <w:r w:rsidRPr="00AC1708">
        <w:rPr>
          <w:lang w:val="et-EE"/>
        </w:rPr>
        <w:t>adverse</w:t>
      </w:r>
      <w:proofErr w:type="spellEnd"/>
      <w:r w:rsidRPr="00AC1708">
        <w:rPr>
          <w:lang w:val="et-EE"/>
        </w:rPr>
        <w:t xml:space="preserve"> </w:t>
      </w:r>
      <w:proofErr w:type="spellStart"/>
      <w:r w:rsidRPr="00AC1708">
        <w:rPr>
          <w:lang w:val="et-EE"/>
        </w:rPr>
        <w:t>health</w:t>
      </w:r>
      <w:proofErr w:type="spellEnd"/>
      <w:r w:rsidRPr="00AC1708">
        <w:rPr>
          <w:lang w:val="et-EE"/>
        </w:rPr>
        <w:t xml:space="preserve"> </w:t>
      </w:r>
      <w:proofErr w:type="spellStart"/>
      <w:r w:rsidRPr="00AC1708">
        <w:rPr>
          <w:lang w:val="et-EE"/>
        </w:rPr>
        <w:t>effects</w:t>
      </w:r>
      <w:proofErr w:type="spellEnd"/>
      <w:r w:rsidRPr="00AC1708">
        <w:rPr>
          <w:lang w:val="et-EE"/>
        </w:rPr>
        <w:t xml:space="preserve">: a </w:t>
      </w:r>
      <w:proofErr w:type="spellStart"/>
      <w:r w:rsidRPr="00AC1708">
        <w:rPr>
          <w:lang w:val="et-EE"/>
        </w:rPr>
        <w:t>systematic</w:t>
      </w:r>
      <w:proofErr w:type="spellEnd"/>
      <w:r w:rsidRPr="00AC1708">
        <w:rPr>
          <w:lang w:val="et-EE"/>
        </w:rPr>
        <w:t xml:space="preserve"> </w:t>
      </w:r>
      <w:proofErr w:type="spellStart"/>
      <w:r w:rsidRPr="00AC1708">
        <w:rPr>
          <w:lang w:val="et-EE"/>
        </w:rPr>
        <w:t>review</w:t>
      </w:r>
      <w:proofErr w:type="spellEnd"/>
      <w:r w:rsidRPr="00AC1708">
        <w:rPr>
          <w:lang w:val="et-EE"/>
        </w:rPr>
        <w:t xml:space="preserve"> and </w:t>
      </w:r>
      <w:proofErr w:type="spellStart"/>
      <w:r w:rsidRPr="00AC1708">
        <w:rPr>
          <w:lang w:val="et-EE"/>
        </w:rPr>
        <w:t>meta-analysis</w:t>
      </w:r>
      <w:proofErr w:type="spellEnd"/>
      <w:r w:rsidRPr="00AC1708">
        <w:rPr>
          <w:lang w:val="et-EE"/>
        </w:rPr>
        <w:t xml:space="preserve">. </w:t>
      </w:r>
      <w:proofErr w:type="spellStart"/>
      <w:r w:rsidRPr="00AC1708">
        <w:rPr>
          <w:lang w:val="et-EE"/>
        </w:rPr>
        <w:t>Environmental</w:t>
      </w:r>
      <w:proofErr w:type="spellEnd"/>
      <w:r w:rsidRPr="00AC1708">
        <w:rPr>
          <w:lang w:val="et-EE"/>
        </w:rPr>
        <w:t xml:space="preserve"> Health </w:t>
      </w:r>
      <w:proofErr w:type="spellStart"/>
      <w:r w:rsidRPr="00AC1708">
        <w:rPr>
          <w:lang w:val="et-EE"/>
        </w:rPr>
        <w:t>Perspectives</w:t>
      </w:r>
      <w:proofErr w:type="spellEnd"/>
      <w:r>
        <w:rPr>
          <w:lang w:val="et-EE"/>
        </w:rPr>
        <w:t xml:space="preserve"> 124(1), 12-22.</w:t>
      </w:r>
    </w:p>
    <w:p w14:paraId="2BBEA6EC" w14:textId="77777777" w:rsidR="000B221E" w:rsidRPr="00AC1708" w:rsidRDefault="000B221E" w:rsidP="000B221E">
      <w:pPr>
        <w:pStyle w:val="BodyText"/>
        <w:spacing w:line="360" w:lineRule="auto"/>
        <w:ind w:left="113"/>
        <w:rPr>
          <w:lang w:val="et-EE"/>
        </w:rPr>
      </w:pPr>
      <w:proofErr w:type="spellStart"/>
      <w:r>
        <w:rPr>
          <w:lang w:val="et-EE"/>
        </w:rPr>
        <w:t>Ryti</w:t>
      </w:r>
      <w:proofErr w:type="spellEnd"/>
      <w:r>
        <w:rPr>
          <w:lang w:val="et-EE"/>
        </w:rPr>
        <w:t xml:space="preserve"> NR</w:t>
      </w:r>
      <w:r w:rsidRPr="00AC1708">
        <w:rPr>
          <w:lang w:val="et-EE"/>
        </w:rPr>
        <w:t xml:space="preserve">I, </w:t>
      </w:r>
      <w:proofErr w:type="spellStart"/>
      <w:r w:rsidRPr="00AC1708">
        <w:rPr>
          <w:lang w:val="et-EE"/>
        </w:rPr>
        <w:t>Mäkikyrö</w:t>
      </w:r>
      <w:proofErr w:type="spellEnd"/>
      <w:r w:rsidRPr="00AC1708">
        <w:rPr>
          <w:lang w:val="et-EE"/>
        </w:rPr>
        <w:t xml:space="preserve"> EMS, </w:t>
      </w:r>
      <w:proofErr w:type="spellStart"/>
      <w:r w:rsidRPr="00AC1708">
        <w:rPr>
          <w:lang w:val="et-EE"/>
        </w:rPr>
        <w:t>Antikainen</w:t>
      </w:r>
      <w:proofErr w:type="spellEnd"/>
      <w:r w:rsidRPr="00AC1708">
        <w:rPr>
          <w:lang w:val="et-EE"/>
        </w:rPr>
        <w:t xml:space="preserve"> H, </w:t>
      </w:r>
      <w:proofErr w:type="spellStart"/>
      <w:r w:rsidRPr="00AC1708">
        <w:rPr>
          <w:lang w:val="et-EE"/>
        </w:rPr>
        <w:t>Junttila</w:t>
      </w:r>
      <w:proofErr w:type="spellEnd"/>
      <w:r w:rsidRPr="00AC1708">
        <w:rPr>
          <w:lang w:val="et-EE"/>
        </w:rPr>
        <w:t xml:space="preserve"> MJ, Hookana E, </w:t>
      </w:r>
      <w:proofErr w:type="spellStart"/>
      <w:r w:rsidRPr="00AC1708">
        <w:rPr>
          <w:lang w:val="et-EE"/>
        </w:rPr>
        <w:t>Ikäheimo</w:t>
      </w:r>
      <w:proofErr w:type="spellEnd"/>
      <w:r w:rsidRPr="00AC1708">
        <w:rPr>
          <w:lang w:val="et-EE"/>
        </w:rPr>
        <w:t xml:space="preserve"> T</w:t>
      </w:r>
      <w:r>
        <w:rPr>
          <w:lang w:val="et-EE"/>
        </w:rPr>
        <w:t>M</w:t>
      </w:r>
      <w:r w:rsidRPr="00AC1708">
        <w:rPr>
          <w:lang w:val="et-EE"/>
        </w:rPr>
        <w:t>, …</w:t>
      </w:r>
      <w:r>
        <w:rPr>
          <w:lang w:val="et-EE"/>
        </w:rPr>
        <w:t>,</w:t>
      </w:r>
      <w:r w:rsidRPr="00AC1708">
        <w:rPr>
          <w:lang w:val="et-EE"/>
        </w:rPr>
        <w:t xml:space="preserve"> Jaakkola JJ</w:t>
      </w:r>
      <w:r>
        <w:rPr>
          <w:lang w:val="et-EE"/>
        </w:rPr>
        <w:t xml:space="preserve">K. </w:t>
      </w:r>
      <w:r w:rsidRPr="00AC1708">
        <w:rPr>
          <w:lang w:val="et-EE"/>
        </w:rPr>
        <w:t xml:space="preserve">2017. </w:t>
      </w:r>
      <w:proofErr w:type="spellStart"/>
      <w:r w:rsidRPr="00AC1708">
        <w:rPr>
          <w:lang w:val="et-EE"/>
        </w:rPr>
        <w:t>Cold</w:t>
      </w:r>
      <w:proofErr w:type="spellEnd"/>
      <w:r w:rsidRPr="00AC1708">
        <w:rPr>
          <w:lang w:val="et-EE"/>
        </w:rPr>
        <w:t xml:space="preserve"> </w:t>
      </w:r>
      <w:proofErr w:type="spellStart"/>
      <w:r w:rsidRPr="00AC1708">
        <w:rPr>
          <w:lang w:val="et-EE"/>
        </w:rPr>
        <w:t>spells</w:t>
      </w:r>
      <w:proofErr w:type="spellEnd"/>
      <w:r w:rsidRPr="00AC1708">
        <w:rPr>
          <w:lang w:val="et-EE"/>
        </w:rPr>
        <w:t xml:space="preserve"> and </w:t>
      </w:r>
      <w:proofErr w:type="spellStart"/>
      <w:r w:rsidRPr="00AC1708">
        <w:rPr>
          <w:lang w:val="et-EE"/>
        </w:rPr>
        <w:t>ischaemic</w:t>
      </w:r>
      <w:proofErr w:type="spellEnd"/>
      <w:r w:rsidRPr="00AC1708">
        <w:rPr>
          <w:lang w:val="et-EE"/>
        </w:rPr>
        <w:t xml:space="preserve"> </w:t>
      </w:r>
      <w:proofErr w:type="spellStart"/>
      <w:r w:rsidRPr="00AC1708">
        <w:rPr>
          <w:lang w:val="et-EE"/>
        </w:rPr>
        <w:t>sudden</w:t>
      </w:r>
      <w:proofErr w:type="spellEnd"/>
      <w:r w:rsidRPr="00AC1708">
        <w:rPr>
          <w:lang w:val="et-EE"/>
        </w:rPr>
        <w:t xml:space="preserve"> </w:t>
      </w:r>
      <w:proofErr w:type="spellStart"/>
      <w:r w:rsidRPr="00AC1708">
        <w:rPr>
          <w:lang w:val="et-EE"/>
        </w:rPr>
        <w:t>cardiac</w:t>
      </w:r>
      <w:proofErr w:type="spellEnd"/>
      <w:r w:rsidRPr="00AC1708">
        <w:rPr>
          <w:lang w:val="et-EE"/>
        </w:rPr>
        <w:t xml:space="preserve"> </w:t>
      </w:r>
      <w:proofErr w:type="spellStart"/>
      <w:r w:rsidRPr="00AC1708">
        <w:rPr>
          <w:lang w:val="et-EE"/>
        </w:rPr>
        <w:t>death</w:t>
      </w:r>
      <w:proofErr w:type="spellEnd"/>
      <w:r w:rsidRPr="00AC1708">
        <w:rPr>
          <w:lang w:val="et-EE"/>
        </w:rPr>
        <w:t xml:space="preserve">: </w:t>
      </w:r>
      <w:proofErr w:type="spellStart"/>
      <w:r w:rsidRPr="00AC1708">
        <w:rPr>
          <w:lang w:val="et-EE"/>
        </w:rPr>
        <w:t>effect</w:t>
      </w:r>
      <w:proofErr w:type="spellEnd"/>
      <w:r w:rsidRPr="00AC1708">
        <w:rPr>
          <w:lang w:val="et-EE"/>
        </w:rPr>
        <w:t xml:space="preserve"> </w:t>
      </w:r>
      <w:proofErr w:type="spellStart"/>
      <w:r w:rsidRPr="00AC1708">
        <w:rPr>
          <w:lang w:val="et-EE"/>
        </w:rPr>
        <w:t>modification</w:t>
      </w:r>
      <w:proofErr w:type="spellEnd"/>
      <w:r w:rsidRPr="00AC1708">
        <w:rPr>
          <w:lang w:val="et-EE"/>
        </w:rPr>
        <w:t xml:space="preserve"> by prior </w:t>
      </w:r>
      <w:proofErr w:type="spellStart"/>
      <w:r w:rsidRPr="00AC1708">
        <w:rPr>
          <w:lang w:val="et-EE"/>
        </w:rPr>
        <w:t>diagnosis</w:t>
      </w:r>
      <w:proofErr w:type="spellEnd"/>
      <w:r w:rsidRPr="00AC1708">
        <w:rPr>
          <w:lang w:val="et-EE"/>
        </w:rPr>
        <w:t xml:space="preserve"> of </w:t>
      </w:r>
      <w:proofErr w:type="spellStart"/>
      <w:r w:rsidRPr="00AC1708">
        <w:rPr>
          <w:lang w:val="et-EE"/>
        </w:rPr>
        <w:t>ischaemic</w:t>
      </w:r>
      <w:proofErr w:type="spellEnd"/>
      <w:r w:rsidRPr="00AC1708">
        <w:rPr>
          <w:lang w:val="et-EE"/>
        </w:rPr>
        <w:t xml:space="preserve"> </w:t>
      </w:r>
      <w:proofErr w:type="spellStart"/>
      <w:r w:rsidRPr="00AC1708">
        <w:rPr>
          <w:lang w:val="et-EE"/>
        </w:rPr>
        <w:t>heart</w:t>
      </w:r>
      <w:proofErr w:type="spellEnd"/>
      <w:r w:rsidRPr="00AC1708">
        <w:rPr>
          <w:lang w:val="et-EE"/>
        </w:rPr>
        <w:t xml:space="preserve"> </w:t>
      </w:r>
      <w:proofErr w:type="spellStart"/>
      <w:r w:rsidRPr="00AC1708">
        <w:rPr>
          <w:lang w:val="et-EE"/>
        </w:rPr>
        <w:t>disease</w:t>
      </w:r>
      <w:proofErr w:type="spellEnd"/>
      <w:r w:rsidRPr="00AC1708">
        <w:rPr>
          <w:lang w:val="et-EE"/>
        </w:rPr>
        <w:t xml:space="preserve"> and </w:t>
      </w:r>
      <w:proofErr w:type="spellStart"/>
      <w:r w:rsidRPr="00AC1708">
        <w:rPr>
          <w:lang w:val="et-EE"/>
        </w:rPr>
        <w:t>cardioprotective</w:t>
      </w:r>
      <w:proofErr w:type="spellEnd"/>
      <w:r w:rsidRPr="00AC1708">
        <w:rPr>
          <w:lang w:val="et-EE"/>
        </w:rPr>
        <w:t xml:space="preserve"> </w:t>
      </w:r>
      <w:proofErr w:type="spellStart"/>
      <w:r w:rsidRPr="00AC1708">
        <w:rPr>
          <w:lang w:val="et-EE"/>
        </w:rPr>
        <w:t>medication</w:t>
      </w:r>
      <w:proofErr w:type="spellEnd"/>
      <w:r w:rsidRPr="00AC1708">
        <w:rPr>
          <w:lang w:val="et-EE"/>
        </w:rPr>
        <w:t xml:space="preserve">. </w:t>
      </w:r>
      <w:proofErr w:type="spellStart"/>
      <w:r w:rsidRPr="00AC1708">
        <w:rPr>
          <w:lang w:val="et-EE"/>
        </w:rPr>
        <w:t>Scientific</w:t>
      </w:r>
      <w:proofErr w:type="spellEnd"/>
      <w:r w:rsidRPr="00AC1708">
        <w:rPr>
          <w:lang w:val="et-EE"/>
        </w:rPr>
        <w:t xml:space="preserve"> </w:t>
      </w:r>
      <w:proofErr w:type="spellStart"/>
      <w:r w:rsidRPr="00AC1708">
        <w:rPr>
          <w:lang w:val="et-EE"/>
        </w:rPr>
        <w:t>Reports</w:t>
      </w:r>
      <w:proofErr w:type="spellEnd"/>
      <w:r>
        <w:rPr>
          <w:lang w:val="et-EE"/>
        </w:rPr>
        <w:t xml:space="preserve"> 7, </w:t>
      </w:r>
      <w:r>
        <w:rPr>
          <w:lang w:val="et-EE"/>
        </w:rPr>
        <w:lastRenderedPageBreak/>
        <w:t>41060.</w:t>
      </w:r>
    </w:p>
    <w:p w14:paraId="4C167A69" w14:textId="77777777" w:rsidR="000B221E" w:rsidRPr="00AC1708" w:rsidRDefault="000B221E" w:rsidP="000B221E">
      <w:pPr>
        <w:pStyle w:val="BodyText"/>
        <w:spacing w:line="360" w:lineRule="auto"/>
        <w:ind w:left="113"/>
        <w:rPr>
          <w:lang w:val="et-EE"/>
        </w:rPr>
      </w:pPr>
      <w:r w:rsidRPr="00AC1708">
        <w:rPr>
          <w:lang w:val="et-EE"/>
        </w:rPr>
        <w:t xml:space="preserve">Saare K, </w:t>
      </w:r>
      <w:proofErr w:type="spellStart"/>
      <w:r w:rsidRPr="00AC1708">
        <w:rPr>
          <w:lang w:val="et-EE"/>
        </w:rPr>
        <w:t>Kabral</w:t>
      </w:r>
      <w:proofErr w:type="spellEnd"/>
      <w:r w:rsidRPr="00AC1708">
        <w:rPr>
          <w:lang w:val="et-EE"/>
        </w:rPr>
        <w:t xml:space="preserve"> N, </w:t>
      </w:r>
      <w:proofErr w:type="spellStart"/>
      <w:r w:rsidRPr="00AC1708">
        <w:rPr>
          <w:lang w:val="et-EE"/>
        </w:rPr>
        <w:t>Maasikmets</w:t>
      </w:r>
      <w:proofErr w:type="spellEnd"/>
      <w:r w:rsidRPr="00AC1708">
        <w:rPr>
          <w:lang w:val="et-EE"/>
        </w:rPr>
        <w:t xml:space="preserve"> M, Teinemaa E. 2019. Välisõhu kvaliteedi seire 2018. Riiklik keskkonnaseire alamprogramm. Eesti Keskkonnauuringute Keskus, Tallinn.</w:t>
      </w:r>
    </w:p>
    <w:p w14:paraId="1562DD59" w14:textId="77777777" w:rsidR="000B221E" w:rsidRDefault="000B221E" w:rsidP="000B221E">
      <w:pPr>
        <w:pStyle w:val="BodyText"/>
        <w:spacing w:line="360" w:lineRule="auto"/>
        <w:ind w:left="113"/>
        <w:rPr>
          <w:lang w:val="et-EE"/>
        </w:rPr>
      </w:pPr>
      <w:r w:rsidRPr="00AC1708">
        <w:rPr>
          <w:lang w:val="et-EE"/>
        </w:rPr>
        <w:t xml:space="preserve">Sun Z, </w:t>
      </w:r>
      <w:proofErr w:type="spellStart"/>
      <w:r w:rsidRPr="00AC1708">
        <w:rPr>
          <w:lang w:val="et-EE"/>
        </w:rPr>
        <w:t>Chen</w:t>
      </w:r>
      <w:proofErr w:type="spellEnd"/>
      <w:r w:rsidRPr="00AC1708">
        <w:rPr>
          <w:lang w:val="et-EE"/>
        </w:rPr>
        <w:t xml:space="preserve"> C, </w:t>
      </w:r>
      <w:proofErr w:type="spellStart"/>
      <w:r w:rsidRPr="00AC1708">
        <w:rPr>
          <w:lang w:val="et-EE"/>
        </w:rPr>
        <w:t>Xu</w:t>
      </w:r>
      <w:proofErr w:type="spellEnd"/>
      <w:r w:rsidRPr="00AC1708">
        <w:rPr>
          <w:lang w:val="et-EE"/>
        </w:rPr>
        <w:t xml:space="preserve"> D, Li T. 2018. </w:t>
      </w:r>
      <w:proofErr w:type="spellStart"/>
      <w:r w:rsidRPr="00AC1708">
        <w:rPr>
          <w:lang w:val="et-EE"/>
        </w:rPr>
        <w:t>Effects</w:t>
      </w:r>
      <w:proofErr w:type="spellEnd"/>
      <w:r w:rsidRPr="00AC1708">
        <w:rPr>
          <w:lang w:val="et-EE"/>
        </w:rPr>
        <w:t xml:space="preserve"> of </w:t>
      </w:r>
      <w:proofErr w:type="spellStart"/>
      <w:r w:rsidRPr="00AC1708">
        <w:rPr>
          <w:lang w:val="et-EE"/>
        </w:rPr>
        <w:t>ambient</w:t>
      </w:r>
      <w:proofErr w:type="spellEnd"/>
      <w:r w:rsidRPr="00AC1708">
        <w:rPr>
          <w:lang w:val="et-EE"/>
        </w:rPr>
        <w:t xml:space="preserve"> </w:t>
      </w:r>
      <w:proofErr w:type="spellStart"/>
      <w:r w:rsidRPr="00AC1708">
        <w:rPr>
          <w:lang w:val="et-EE"/>
        </w:rPr>
        <w:t>temperature</w:t>
      </w:r>
      <w:proofErr w:type="spellEnd"/>
      <w:r w:rsidRPr="00AC1708">
        <w:rPr>
          <w:lang w:val="et-EE"/>
        </w:rPr>
        <w:t xml:space="preserve"> on </w:t>
      </w:r>
      <w:proofErr w:type="spellStart"/>
      <w:r w:rsidRPr="00AC1708">
        <w:rPr>
          <w:lang w:val="et-EE"/>
        </w:rPr>
        <w:t>myocardial</w:t>
      </w:r>
      <w:proofErr w:type="spellEnd"/>
      <w:r w:rsidRPr="00AC1708">
        <w:rPr>
          <w:lang w:val="et-EE"/>
        </w:rPr>
        <w:t xml:space="preserve"> </w:t>
      </w:r>
      <w:proofErr w:type="spellStart"/>
      <w:r w:rsidRPr="00AC1708">
        <w:rPr>
          <w:lang w:val="et-EE"/>
        </w:rPr>
        <w:t>infarction</w:t>
      </w:r>
      <w:proofErr w:type="spellEnd"/>
      <w:r w:rsidRPr="00AC1708">
        <w:rPr>
          <w:lang w:val="et-EE"/>
        </w:rPr>
        <w:t xml:space="preserve">: A </w:t>
      </w:r>
      <w:proofErr w:type="spellStart"/>
      <w:r w:rsidRPr="00AC1708">
        <w:rPr>
          <w:lang w:val="et-EE"/>
        </w:rPr>
        <w:t>systematic</w:t>
      </w:r>
      <w:proofErr w:type="spellEnd"/>
      <w:r w:rsidRPr="00AC1708">
        <w:rPr>
          <w:lang w:val="et-EE"/>
        </w:rPr>
        <w:t xml:space="preserve"> </w:t>
      </w:r>
      <w:proofErr w:type="spellStart"/>
      <w:r w:rsidRPr="00AC1708">
        <w:rPr>
          <w:lang w:val="et-EE"/>
        </w:rPr>
        <w:t>review</w:t>
      </w:r>
      <w:proofErr w:type="spellEnd"/>
      <w:r w:rsidRPr="00AC1708">
        <w:rPr>
          <w:lang w:val="et-EE"/>
        </w:rPr>
        <w:t xml:space="preserve"> and </w:t>
      </w:r>
      <w:proofErr w:type="spellStart"/>
      <w:r w:rsidRPr="00AC1708">
        <w:rPr>
          <w:lang w:val="et-EE"/>
        </w:rPr>
        <w:t>meta-ana</w:t>
      </w:r>
      <w:r>
        <w:rPr>
          <w:lang w:val="et-EE"/>
        </w:rPr>
        <w:t>lysis</w:t>
      </w:r>
      <w:proofErr w:type="spellEnd"/>
      <w:r>
        <w:rPr>
          <w:lang w:val="et-EE"/>
        </w:rPr>
        <w:t xml:space="preserve">. </w:t>
      </w:r>
      <w:proofErr w:type="spellStart"/>
      <w:r>
        <w:rPr>
          <w:lang w:val="et-EE"/>
        </w:rPr>
        <w:t>Environmental</w:t>
      </w:r>
      <w:proofErr w:type="spellEnd"/>
      <w:r>
        <w:rPr>
          <w:lang w:val="et-EE"/>
        </w:rPr>
        <w:t xml:space="preserve"> </w:t>
      </w:r>
      <w:proofErr w:type="spellStart"/>
      <w:r>
        <w:rPr>
          <w:lang w:val="et-EE"/>
        </w:rPr>
        <w:t>Pollution</w:t>
      </w:r>
      <w:proofErr w:type="spellEnd"/>
      <w:r>
        <w:rPr>
          <w:lang w:val="et-EE"/>
        </w:rPr>
        <w:t xml:space="preserve"> </w:t>
      </w:r>
      <w:r w:rsidRPr="00AC1708">
        <w:rPr>
          <w:lang w:val="et-EE"/>
        </w:rPr>
        <w:t>241, 1106-1114.</w:t>
      </w:r>
    </w:p>
    <w:p w14:paraId="0CD25296" w14:textId="77777777" w:rsidR="00905EED" w:rsidRPr="00AC1708" w:rsidRDefault="00905EED" w:rsidP="000B221E">
      <w:pPr>
        <w:pStyle w:val="BodyText"/>
        <w:spacing w:line="360" w:lineRule="auto"/>
        <w:ind w:left="113"/>
        <w:rPr>
          <w:lang w:val="et-EE"/>
        </w:rPr>
      </w:pPr>
      <w:r>
        <w:rPr>
          <w:lang w:val="et-EE"/>
        </w:rPr>
        <w:t xml:space="preserve">Vene K. 2017. </w:t>
      </w:r>
      <w:r w:rsidRPr="00905EED">
        <w:rPr>
          <w:lang w:val="et-EE"/>
        </w:rPr>
        <w:t xml:space="preserve">Kiirabikutsete </w:t>
      </w:r>
      <w:proofErr w:type="spellStart"/>
      <w:r w:rsidRPr="00905EED">
        <w:rPr>
          <w:lang w:val="et-EE"/>
        </w:rPr>
        <w:t>jaotuvus</w:t>
      </w:r>
      <w:proofErr w:type="spellEnd"/>
      <w:r w:rsidRPr="00905EED">
        <w:rPr>
          <w:lang w:val="et-EE"/>
        </w:rPr>
        <w:t xml:space="preserve"> elanikkonna riskirühmade alusel Tartu linnas kuumalainete ja kuumapäevade ajal</w:t>
      </w:r>
      <w:r>
        <w:rPr>
          <w:lang w:val="et-EE"/>
        </w:rPr>
        <w:t xml:space="preserve">. </w:t>
      </w:r>
      <w:r w:rsidRPr="00905EED">
        <w:rPr>
          <w:lang w:val="et-EE"/>
        </w:rPr>
        <w:t>Magistritöö</w:t>
      </w:r>
      <w:r>
        <w:rPr>
          <w:lang w:val="et-EE"/>
        </w:rPr>
        <w:t xml:space="preserve">. Eesti Maaülikool, </w:t>
      </w:r>
      <w:r w:rsidRPr="00905EED">
        <w:rPr>
          <w:lang w:val="et-EE"/>
        </w:rPr>
        <w:t>Põllumajandus- ja keskkonnainstituu</w:t>
      </w:r>
      <w:r>
        <w:rPr>
          <w:lang w:val="et-EE"/>
        </w:rPr>
        <w:t>t.</w:t>
      </w:r>
    </w:p>
    <w:p w14:paraId="7BB70141" w14:textId="77777777" w:rsidR="000B221E" w:rsidRPr="00AC1708" w:rsidRDefault="000B221E" w:rsidP="000B221E">
      <w:pPr>
        <w:pStyle w:val="BodyText"/>
        <w:spacing w:line="360" w:lineRule="auto"/>
        <w:ind w:left="113"/>
        <w:rPr>
          <w:lang w:val="et-EE"/>
        </w:rPr>
      </w:pPr>
      <w:r w:rsidRPr="00AC1708">
        <w:rPr>
          <w:lang w:val="et-EE"/>
        </w:rPr>
        <w:t xml:space="preserve">WHO. 2013. </w:t>
      </w:r>
      <w:proofErr w:type="spellStart"/>
      <w:r w:rsidRPr="00AC1708">
        <w:rPr>
          <w:lang w:val="et-EE"/>
        </w:rPr>
        <w:t>Review</w:t>
      </w:r>
      <w:proofErr w:type="spellEnd"/>
      <w:r w:rsidRPr="00AC1708">
        <w:rPr>
          <w:lang w:val="et-EE"/>
        </w:rPr>
        <w:t xml:space="preserve"> of </w:t>
      </w:r>
      <w:proofErr w:type="spellStart"/>
      <w:r w:rsidRPr="00AC1708">
        <w:rPr>
          <w:lang w:val="et-EE"/>
        </w:rPr>
        <w:t>evidence</w:t>
      </w:r>
      <w:proofErr w:type="spellEnd"/>
      <w:r w:rsidRPr="00AC1708">
        <w:rPr>
          <w:lang w:val="et-EE"/>
        </w:rPr>
        <w:t xml:space="preserve"> on </w:t>
      </w:r>
      <w:proofErr w:type="spellStart"/>
      <w:r w:rsidRPr="00AC1708">
        <w:rPr>
          <w:lang w:val="et-EE"/>
        </w:rPr>
        <w:t>health</w:t>
      </w:r>
      <w:proofErr w:type="spellEnd"/>
      <w:r w:rsidRPr="00AC1708">
        <w:rPr>
          <w:lang w:val="et-EE"/>
        </w:rPr>
        <w:t xml:space="preserve"> </w:t>
      </w:r>
      <w:proofErr w:type="spellStart"/>
      <w:r w:rsidRPr="00AC1708">
        <w:rPr>
          <w:lang w:val="et-EE"/>
        </w:rPr>
        <w:t>aspects</w:t>
      </w:r>
      <w:proofErr w:type="spellEnd"/>
      <w:r w:rsidRPr="00AC1708">
        <w:rPr>
          <w:lang w:val="et-EE"/>
        </w:rPr>
        <w:t xml:space="preserve"> of </w:t>
      </w:r>
      <w:proofErr w:type="spellStart"/>
      <w:r w:rsidRPr="00AC1708">
        <w:rPr>
          <w:lang w:val="et-EE"/>
        </w:rPr>
        <w:t>air</w:t>
      </w:r>
      <w:proofErr w:type="spellEnd"/>
      <w:r w:rsidRPr="00AC1708">
        <w:rPr>
          <w:lang w:val="et-EE"/>
        </w:rPr>
        <w:t xml:space="preserve"> </w:t>
      </w:r>
      <w:proofErr w:type="spellStart"/>
      <w:r w:rsidRPr="00AC1708">
        <w:rPr>
          <w:lang w:val="et-EE"/>
        </w:rPr>
        <w:t>pollution</w:t>
      </w:r>
      <w:proofErr w:type="spellEnd"/>
      <w:r w:rsidRPr="00AC1708">
        <w:rPr>
          <w:lang w:val="et-EE"/>
        </w:rPr>
        <w:t xml:space="preserve"> - REVIHAAP </w:t>
      </w:r>
      <w:proofErr w:type="spellStart"/>
      <w:r w:rsidRPr="00AC1708">
        <w:rPr>
          <w:lang w:val="et-EE"/>
        </w:rPr>
        <w:t>project</w:t>
      </w:r>
      <w:proofErr w:type="spellEnd"/>
      <w:r w:rsidRPr="00AC1708">
        <w:rPr>
          <w:lang w:val="et-EE"/>
        </w:rPr>
        <w:t xml:space="preserve">: </w:t>
      </w:r>
      <w:proofErr w:type="spellStart"/>
      <w:r w:rsidRPr="00AC1708">
        <w:rPr>
          <w:lang w:val="et-EE"/>
        </w:rPr>
        <w:t>final</w:t>
      </w:r>
      <w:proofErr w:type="spellEnd"/>
      <w:r w:rsidRPr="00AC1708">
        <w:rPr>
          <w:lang w:val="et-EE"/>
        </w:rPr>
        <w:t xml:space="preserve"> </w:t>
      </w:r>
      <w:proofErr w:type="spellStart"/>
      <w:r w:rsidRPr="00AC1708">
        <w:rPr>
          <w:lang w:val="et-EE"/>
        </w:rPr>
        <w:t>technical</w:t>
      </w:r>
      <w:proofErr w:type="spellEnd"/>
      <w:r w:rsidRPr="00AC1708">
        <w:rPr>
          <w:lang w:val="et-EE"/>
        </w:rPr>
        <w:t xml:space="preserve"> </w:t>
      </w:r>
      <w:proofErr w:type="spellStart"/>
      <w:r w:rsidRPr="00AC1708">
        <w:rPr>
          <w:lang w:val="et-EE"/>
        </w:rPr>
        <w:t>report</w:t>
      </w:r>
      <w:proofErr w:type="spellEnd"/>
      <w:r w:rsidRPr="00AC1708">
        <w:rPr>
          <w:lang w:val="et-EE"/>
        </w:rPr>
        <w:t>. WHO, Bonn.</w:t>
      </w:r>
    </w:p>
    <w:p w14:paraId="36B826BB" w14:textId="77777777" w:rsidR="00A0249A" w:rsidRPr="0011399B" w:rsidRDefault="000B221E" w:rsidP="000B221E">
      <w:pPr>
        <w:pStyle w:val="BodyText"/>
        <w:spacing w:line="360" w:lineRule="auto"/>
        <w:ind w:left="113"/>
        <w:rPr>
          <w:lang w:val="et-EE"/>
        </w:rPr>
      </w:pPr>
      <w:proofErr w:type="spellStart"/>
      <w:r w:rsidRPr="00AC1708">
        <w:rPr>
          <w:lang w:val="et-EE"/>
        </w:rPr>
        <w:t>Yang</w:t>
      </w:r>
      <w:proofErr w:type="spellEnd"/>
      <w:r w:rsidRPr="00AC1708">
        <w:rPr>
          <w:lang w:val="et-EE"/>
        </w:rPr>
        <w:t xml:space="preserve"> J, </w:t>
      </w:r>
      <w:proofErr w:type="spellStart"/>
      <w:r w:rsidRPr="00AC1708">
        <w:rPr>
          <w:lang w:val="et-EE"/>
        </w:rPr>
        <w:t>Yin</w:t>
      </w:r>
      <w:proofErr w:type="spellEnd"/>
      <w:r w:rsidRPr="00AC1708">
        <w:rPr>
          <w:lang w:val="et-EE"/>
        </w:rPr>
        <w:t xml:space="preserve"> P, </w:t>
      </w:r>
      <w:proofErr w:type="spellStart"/>
      <w:r w:rsidRPr="00AC1708">
        <w:rPr>
          <w:lang w:val="et-EE"/>
        </w:rPr>
        <w:t>Zhou</w:t>
      </w:r>
      <w:proofErr w:type="spellEnd"/>
      <w:r w:rsidRPr="00AC1708">
        <w:rPr>
          <w:lang w:val="et-EE"/>
        </w:rPr>
        <w:t xml:space="preserve"> M, </w:t>
      </w:r>
      <w:proofErr w:type="spellStart"/>
      <w:r w:rsidRPr="00AC1708">
        <w:rPr>
          <w:lang w:val="et-EE"/>
        </w:rPr>
        <w:t>Ou</w:t>
      </w:r>
      <w:proofErr w:type="spellEnd"/>
      <w:r w:rsidRPr="00AC1708">
        <w:rPr>
          <w:lang w:val="et-EE"/>
        </w:rPr>
        <w:t xml:space="preserve"> C.-Q., Li M, Li J, …</w:t>
      </w:r>
      <w:r>
        <w:rPr>
          <w:lang w:val="et-EE"/>
        </w:rPr>
        <w:t>,</w:t>
      </w:r>
      <w:r w:rsidRPr="00AC1708">
        <w:rPr>
          <w:lang w:val="et-EE"/>
        </w:rPr>
        <w:t xml:space="preserve"> Liu Q. 2016. The </w:t>
      </w:r>
      <w:proofErr w:type="spellStart"/>
      <w:r w:rsidRPr="00AC1708">
        <w:rPr>
          <w:lang w:val="et-EE"/>
        </w:rPr>
        <w:t>burden</w:t>
      </w:r>
      <w:proofErr w:type="spellEnd"/>
      <w:r w:rsidRPr="00AC1708">
        <w:rPr>
          <w:lang w:val="et-EE"/>
        </w:rPr>
        <w:t xml:space="preserve"> of </w:t>
      </w:r>
      <w:proofErr w:type="spellStart"/>
      <w:r w:rsidRPr="00AC1708">
        <w:rPr>
          <w:lang w:val="et-EE"/>
        </w:rPr>
        <w:t>stroke</w:t>
      </w:r>
      <w:proofErr w:type="spellEnd"/>
      <w:r w:rsidRPr="00AC1708">
        <w:rPr>
          <w:lang w:val="et-EE"/>
        </w:rPr>
        <w:t xml:space="preserve"> </w:t>
      </w:r>
      <w:proofErr w:type="spellStart"/>
      <w:r w:rsidRPr="00AC1708">
        <w:rPr>
          <w:lang w:val="et-EE"/>
        </w:rPr>
        <w:t>mortality</w:t>
      </w:r>
      <w:proofErr w:type="spellEnd"/>
      <w:r w:rsidRPr="00AC1708">
        <w:rPr>
          <w:lang w:val="et-EE"/>
        </w:rPr>
        <w:t xml:space="preserve"> </w:t>
      </w:r>
      <w:proofErr w:type="spellStart"/>
      <w:r w:rsidRPr="00AC1708">
        <w:rPr>
          <w:lang w:val="et-EE"/>
        </w:rPr>
        <w:t>attributable</w:t>
      </w:r>
      <w:proofErr w:type="spellEnd"/>
      <w:r w:rsidRPr="00AC1708">
        <w:rPr>
          <w:lang w:val="et-EE"/>
        </w:rPr>
        <w:t xml:space="preserve"> </w:t>
      </w:r>
      <w:proofErr w:type="spellStart"/>
      <w:r w:rsidRPr="00AC1708">
        <w:rPr>
          <w:lang w:val="et-EE"/>
        </w:rPr>
        <w:t>to</w:t>
      </w:r>
      <w:proofErr w:type="spellEnd"/>
      <w:r w:rsidRPr="00AC1708">
        <w:rPr>
          <w:lang w:val="et-EE"/>
        </w:rPr>
        <w:t xml:space="preserve"> </w:t>
      </w:r>
      <w:proofErr w:type="spellStart"/>
      <w:r w:rsidRPr="00AC1708">
        <w:rPr>
          <w:lang w:val="et-EE"/>
        </w:rPr>
        <w:t>cold</w:t>
      </w:r>
      <w:proofErr w:type="spellEnd"/>
      <w:r w:rsidRPr="00AC1708">
        <w:rPr>
          <w:lang w:val="et-EE"/>
        </w:rPr>
        <w:t xml:space="preserve"> and </w:t>
      </w:r>
      <w:proofErr w:type="spellStart"/>
      <w:r w:rsidRPr="00AC1708">
        <w:rPr>
          <w:lang w:val="et-EE"/>
        </w:rPr>
        <w:t>hot</w:t>
      </w:r>
      <w:proofErr w:type="spellEnd"/>
      <w:r w:rsidRPr="00AC1708">
        <w:rPr>
          <w:lang w:val="et-EE"/>
        </w:rPr>
        <w:t xml:space="preserve"> </w:t>
      </w:r>
      <w:proofErr w:type="spellStart"/>
      <w:r w:rsidRPr="00AC1708">
        <w:rPr>
          <w:lang w:val="et-EE"/>
        </w:rPr>
        <w:t>ambient</w:t>
      </w:r>
      <w:proofErr w:type="spellEnd"/>
      <w:r w:rsidRPr="00AC1708">
        <w:rPr>
          <w:lang w:val="et-EE"/>
        </w:rPr>
        <w:t xml:space="preserve"> </w:t>
      </w:r>
      <w:proofErr w:type="spellStart"/>
      <w:r w:rsidRPr="00AC1708">
        <w:rPr>
          <w:lang w:val="et-EE"/>
        </w:rPr>
        <w:t>temperatures</w:t>
      </w:r>
      <w:proofErr w:type="spellEnd"/>
      <w:r w:rsidRPr="00AC1708">
        <w:rPr>
          <w:lang w:val="et-EE"/>
        </w:rPr>
        <w:t xml:space="preserve">: </w:t>
      </w:r>
      <w:proofErr w:type="spellStart"/>
      <w:r w:rsidRPr="00AC1708">
        <w:rPr>
          <w:lang w:val="et-EE"/>
        </w:rPr>
        <w:t>Epidemiological</w:t>
      </w:r>
      <w:proofErr w:type="spellEnd"/>
      <w:r w:rsidRPr="00AC1708">
        <w:rPr>
          <w:lang w:val="et-EE"/>
        </w:rPr>
        <w:t xml:space="preserve"> </w:t>
      </w:r>
      <w:proofErr w:type="spellStart"/>
      <w:r w:rsidRPr="00AC1708">
        <w:rPr>
          <w:lang w:val="et-EE"/>
        </w:rPr>
        <w:t>evidence</w:t>
      </w:r>
      <w:proofErr w:type="spellEnd"/>
      <w:r w:rsidRPr="00AC1708">
        <w:rPr>
          <w:lang w:val="et-EE"/>
        </w:rPr>
        <w:t xml:space="preserve"> </w:t>
      </w:r>
      <w:proofErr w:type="spellStart"/>
      <w:r w:rsidRPr="00AC1708">
        <w:rPr>
          <w:lang w:val="et-EE"/>
        </w:rPr>
        <w:t>from</w:t>
      </w:r>
      <w:proofErr w:type="spellEnd"/>
      <w:r w:rsidRPr="00AC1708">
        <w:rPr>
          <w:lang w:val="et-EE"/>
        </w:rPr>
        <w:t xml:space="preserve"> China. </w:t>
      </w:r>
      <w:proofErr w:type="spellStart"/>
      <w:r w:rsidRPr="00AC1708">
        <w:rPr>
          <w:lang w:val="et-EE"/>
        </w:rPr>
        <w:t>Environment</w:t>
      </w:r>
      <w:proofErr w:type="spellEnd"/>
      <w:r w:rsidRPr="00AC1708">
        <w:rPr>
          <w:lang w:val="et-EE"/>
        </w:rPr>
        <w:t xml:space="preserve"> International 92-93, 232-238.</w:t>
      </w:r>
    </w:p>
    <w:sectPr w:rsidR="00A0249A" w:rsidRPr="0011399B">
      <w:headerReference w:type="even" r:id="rId25"/>
      <w:headerReference w:type="default" r:id="rId26"/>
      <w:footerReference w:type="even" r:id="rId27"/>
      <w:footerReference w:type="default" r:id="rId28"/>
      <w:pgSz w:w="11910" w:h="16840"/>
      <w:pgMar w:top="1340" w:right="1300" w:bottom="1680" w:left="1300" w:header="0" w:footer="14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5C6F5" w14:textId="77777777" w:rsidR="00223CEB" w:rsidRDefault="00223CEB">
      <w:r>
        <w:separator/>
      </w:r>
    </w:p>
  </w:endnote>
  <w:endnote w:type="continuationSeparator" w:id="0">
    <w:p w14:paraId="19B1D435" w14:textId="77777777" w:rsidR="00223CEB" w:rsidRDefault="00223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69792" w14:textId="77777777" w:rsidR="008874E5" w:rsidRDefault="008874E5">
    <w:pPr>
      <w:spacing w:line="14" w:lineRule="auto"/>
      <w:rPr>
        <w:sz w:val="20"/>
        <w:szCs w:val="20"/>
      </w:rPr>
    </w:pPr>
    <w:r>
      <w:rPr>
        <w:noProof/>
        <w:lang w:val="et-EE" w:eastAsia="et-EE"/>
      </w:rPr>
      <mc:AlternateContent>
        <mc:Choice Requires="wps">
          <w:drawing>
            <wp:anchor distT="0" distB="0" distL="114300" distR="114300" simplePos="0" relativeHeight="503297696" behindDoc="1" locked="0" layoutInCell="1" allowOverlap="1" wp14:anchorId="5EB9E01C" wp14:editId="1BD76B0A">
              <wp:simplePos x="0" y="0"/>
              <wp:positionH relativeFrom="page">
                <wp:posOffset>6522720</wp:posOffset>
              </wp:positionH>
              <wp:positionV relativeFrom="page">
                <wp:posOffset>9608820</wp:posOffset>
              </wp:positionV>
              <wp:extent cx="266700" cy="205740"/>
              <wp:effectExtent l="0" t="0" r="0" b="381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2C35C" w14:textId="77777777" w:rsidR="008874E5" w:rsidRDefault="008874E5">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sidR="0055576D">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DEAAB" id="_x0000_t202" coordsize="21600,21600" o:spt="202" path="m,l,21600r21600,l21600,xe">
              <v:stroke joinstyle="miter"/>
              <v:path gradientshapeok="t" o:connecttype="rect"/>
            </v:shapetype>
            <v:shape id="Text Box 11" o:spid="_x0000_s1027" type="#_x0000_t202" style="position:absolute;margin-left:513.6pt;margin-top:756.6pt;width:21pt;height:16.2pt;z-index:-1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" filled="f" stroked="f">
              <v:textbox inset="0,0,0,0">
                <w:txbxContent>
                  <w:p w:rsidR="008874E5" w:rsidRDefault="008874E5">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sidR="0055576D">
                      <w:rPr>
                        <w:rFonts w:ascii="Calibri"/>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098C4" w14:textId="77777777" w:rsidR="008874E5" w:rsidRDefault="008874E5">
    <w:pPr>
      <w:spacing w:line="14" w:lineRule="auto"/>
      <w:rPr>
        <w:sz w:val="20"/>
        <w:szCs w:val="20"/>
      </w:rPr>
    </w:pPr>
    <w:r>
      <w:rPr>
        <w:noProof/>
        <w:lang w:val="et-EE" w:eastAsia="et-EE"/>
      </w:rPr>
      <mc:AlternateContent>
        <mc:Choice Requires="wps">
          <w:drawing>
            <wp:anchor distT="0" distB="0" distL="114300" distR="114300" simplePos="0" relativeHeight="503297672" behindDoc="1" locked="0" layoutInCell="1" allowOverlap="1" wp14:anchorId="32322272" wp14:editId="486031A7">
              <wp:simplePos x="0" y="0"/>
              <wp:positionH relativeFrom="page">
                <wp:posOffset>6484620</wp:posOffset>
              </wp:positionH>
              <wp:positionV relativeFrom="page">
                <wp:posOffset>9608820</wp:posOffset>
              </wp:positionV>
              <wp:extent cx="198120" cy="165100"/>
              <wp:effectExtent l="0" t="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844B8" w14:textId="77777777" w:rsidR="008874E5" w:rsidRDefault="008874E5">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sidR="0055576D">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D8893" id="_x0000_t202" coordsize="21600,21600" o:spt="202" path="m,l,21600r21600,l21600,xe">
              <v:stroke joinstyle="miter"/>
              <v:path gradientshapeok="t" o:connecttype="rect"/>
            </v:shapetype>
            <v:shape id="Text Box 12" o:spid="_x0000_s1028" type="#_x0000_t202" style="position:absolute;margin-left:510.6pt;margin-top:756.6pt;width:15.6pt;height:13pt;z-index:-18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" filled="f" stroked="f">
              <v:textbox inset="0,0,0,0">
                <w:txbxContent>
                  <w:p w:rsidR="008874E5" w:rsidRDefault="008874E5">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sidR="0055576D">
                      <w:rPr>
                        <w:rFonts w:ascii="Calibri"/>
                        <w:noProof/>
                      </w:rPr>
                      <w:t>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98826" w14:textId="77777777" w:rsidR="008874E5" w:rsidRDefault="008874E5">
    <w:pPr>
      <w:spacing w:line="14" w:lineRule="auto"/>
      <w:rPr>
        <w:sz w:val="20"/>
        <w:szCs w:val="20"/>
      </w:rPr>
    </w:pPr>
    <w:r>
      <w:rPr>
        <w:noProof/>
        <w:lang w:val="et-EE" w:eastAsia="et-EE"/>
      </w:rPr>
      <mc:AlternateContent>
        <mc:Choice Requires="wps">
          <w:drawing>
            <wp:anchor distT="0" distB="0" distL="114300" distR="114300" simplePos="0" relativeHeight="503297912" behindDoc="1" locked="0" layoutInCell="1" allowOverlap="1" wp14:anchorId="2D5D9D06" wp14:editId="7B5DC259">
              <wp:simplePos x="0" y="0"/>
              <wp:positionH relativeFrom="page">
                <wp:posOffset>6506210</wp:posOffset>
              </wp:positionH>
              <wp:positionV relativeFrom="page">
                <wp:posOffset>9611995</wp:posOffset>
              </wp:positionV>
              <wp:extent cx="167005" cy="165100"/>
              <wp:effectExtent l="635" t="1270" r="381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57123" w14:textId="77777777" w:rsidR="008874E5" w:rsidRDefault="00776701">
                          <w:pPr>
                            <w:spacing w:line="244" w:lineRule="exact"/>
                            <w:ind w:left="20"/>
                            <w:rPr>
                              <w:rFonts w:ascii="Calibri" w:eastAsia="Calibri" w:hAnsi="Calibri" w:cs="Calibri"/>
                            </w:rPr>
                          </w:pPr>
                          <w:r>
                            <w:rPr>
                              <w:rFonts w:ascii="Calibri"/>
                            </w:rPr>
                            <w:t>1</w:t>
                          </w:r>
                          <w:r w:rsidR="001A4DBB">
                            <w:rPr>
                              <w:rFonts w:ascii="Calibri"/>
                            </w:rPr>
                            <w:t>24</w:t>
                          </w:r>
                          <w:r w:rsidR="008874E5">
                            <w:rPr>
                              <w:rFonts w:ascii="Calibri"/>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15D910" id="_x0000_t202" coordsize="21600,21600" o:spt="202" path="m,l,21600r21600,l21600,xe">
              <v:stroke joinstyle="miter"/>
              <v:path gradientshapeok="t" o:connecttype="rect"/>
            </v:shapetype>
            <v:shape id="Text Box 2" o:spid="_x0000_s1029" type="#_x0000_t202" style="position:absolute;margin-left:512.3pt;margin-top:756.85pt;width:13.15pt;height:13pt;z-index:-18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" filled="f" stroked="f">
              <v:textbox inset="0,0,0,0">
                <w:txbxContent>
                  <w:p w:rsidR="008874E5" w:rsidRDefault="00776701">
                    <w:pPr>
                      <w:spacing w:line="244" w:lineRule="exact"/>
                      <w:ind w:left="20"/>
                      <w:rPr>
                        <w:rFonts w:ascii="Calibri" w:eastAsia="Calibri" w:hAnsi="Calibri" w:cs="Calibri"/>
                      </w:rPr>
                    </w:pPr>
                    <w:r>
                      <w:rPr>
                        <w:rFonts w:ascii="Calibri"/>
                      </w:rPr>
                      <w:t>1</w:t>
                    </w:r>
                    <w:r w:rsidR="001A4DBB">
                      <w:rPr>
                        <w:rFonts w:ascii="Calibri"/>
                      </w:rPr>
                      <w:t>24</w:t>
                    </w:r>
                    <w:r w:rsidR="008874E5">
                      <w:rPr>
                        <w:rFonts w:ascii="Calibri"/>
                      </w:rPr>
                      <w:t>4</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6A3F1" w14:textId="77777777" w:rsidR="008874E5" w:rsidRDefault="008874E5">
    <w:pPr>
      <w:spacing w:line="14" w:lineRule="auto"/>
      <w:rPr>
        <w:sz w:val="20"/>
        <w:szCs w:val="20"/>
      </w:rPr>
    </w:pPr>
    <w:r>
      <w:rPr>
        <w:noProof/>
        <w:lang w:val="et-EE" w:eastAsia="et-EE"/>
      </w:rPr>
      <mc:AlternateContent>
        <mc:Choice Requires="wps">
          <w:drawing>
            <wp:anchor distT="0" distB="0" distL="114300" distR="114300" simplePos="0" relativeHeight="503297936" behindDoc="1" locked="0" layoutInCell="1" allowOverlap="1" wp14:anchorId="56F5C1FF" wp14:editId="2D20429B">
              <wp:simplePos x="0" y="0"/>
              <wp:positionH relativeFrom="page">
                <wp:posOffset>6506210</wp:posOffset>
              </wp:positionH>
              <wp:positionV relativeFrom="page">
                <wp:posOffset>9611995</wp:posOffset>
              </wp:positionV>
              <wp:extent cx="167005" cy="165100"/>
              <wp:effectExtent l="635" t="1270" r="381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3AB7A" w14:textId="77777777" w:rsidR="008874E5" w:rsidRPr="00776701" w:rsidRDefault="001A4DBB">
                          <w:pPr>
                            <w:spacing w:line="244" w:lineRule="exact"/>
                            <w:ind w:left="20"/>
                            <w:rPr>
                              <w:rFonts w:ascii="Calibri" w:eastAsia="Calibri" w:hAnsi="Calibri" w:cs="Calibri"/>
                              <w:lang w:val="et-EE"/>
                            </w:rPr>
                          </w:pPr>
                          <w:r>
                            <w:rPr>
                              <w:rFonts w:ascii="Calibri" w:eastAsia="Calibri" w:hAnsi="Calibri" w:cs="Calibri"/>
                              <w:lang w:val="et-EE"/>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AAC24A" id="_x0000_t202" coordsize="21600,21600" o:spt="202" path="m,l,21600r21600,l21600,xe">
              <v:stroke joinstyle="miter"/>
              <v:path gradientshapeok="t" o:connecttype="rect"/>
            </v:shapetype>
            <v:shape id="Text Box 1" o:spid="_x0000_s1030" type="#_x0000_t202" style="position:absolute;margin-left:512.3pt;margin-top:756.85pt;width:13.15pt;height:13pt;z-index:-1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" filled="f" stroked="f">
              <v:textbox inset="0,0,0,0">
                <w:txbxContent>
                  <w:p w:rsidR="008874E5" w:rsidRPr="00776701" w:rsidRDefault="001A4DBB">
                    <w:pPr>
                      <w:spacing w:line="244" w:lineRule="exact"/>
                      <w:ind w:left="20"/>
                      <w:rPr>
                        <w:rFonts w:ascii="Calibri" w:eastAsia="Calibri" w:hAnsi="Calibri" w:cs="Calibri"/>
                        <w:lang w:val="et-EE"/>
                      </w:rPr>
                    </w:pPr>
                    <w:r>
                      <w:rPr>
                        <w:rFonts w:ascii="Calibri" w:eastAsia="Calibri" w:hAnsi="Calibri" w:cs="Calibri"/>
                        <w:lang w:val="et-EE"/>
                      </w:rPr>
                      <w:t>15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B6900" w14:textId="77777777" w:rsidR="00223CEB" w:rsidRDefault="00223CEB">
      <w:r>
        <w:separator/>
      </w:r>
    </w:p>
  </w:footnote>
  <w:footnote w:type="continuationSeparator" w:id="0">
    <w:p w14:paraId="6A9FD586" w14:textId="77777777" w:rsidR="00223CEB" w:rsidRDefault="00223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03"/>
      <w:gridCol w:w="3103"/>
      <w:gridCol w:w="3103"/>
    </w:tblGrid>
    <w:tr w:rsidR="008874E5" w14:paraId="457CE70A" w14:textId="77777777" w:rsidTr="61C5FC83">
      <w:tc>
        <w:tcPr>
          <w:tcW w:w="3103" w:type="dxa"/>
        </w:tcPr>
        <w:p w14:paraId="50538A21" w14:textId="77777777" w:rsidR="008874E5" w:rsidRDefault="008874E5" w:rsidP="61C5FC83">
          <w:pPr>
            <w:pStyle w:val="Header"/>
            <w:ind w:left="-115"/>
          </w:pPr>
        </w:p>
      </w:tc>
      <w:tc>
        <w:tcPr>
          <w:tcW w:w="3103" w:type="dxa"/>
        </w:tcPr>
        <w:p w14:paraId="2FE6FDCA" w14:textId="77777777" w:rsidR="008874E5" w:rsidRDefault="008874E5" w:rsidP="61C5FC83">
          <w:pPr>
            <w:pStyle w:val="Header"/>
            <w:jc w:val="center"/>
          </w:pPr>
        </w:p>
      </w:tc>
      <w:tc>
        <w:tcPr>
          <w:tcW w:w="3103" w:type="dxa"/>
        </w:tcPr>
        <w:p w14:paraId="4BA2F424" w14:textId="77777777" w:rsidR="008874E5" w:rsidRDefault="008874E5" w:rsidP="61C5FC83">
          <w:pPr>
            <w:pStyle w:val="Header"/>
            <w:ind w:right="-115"/>
            <w:jc w:val="right"/>
          </w:pPr>
        </w:p>
      </w:tc>
    </w:tr>
  </w:tbl>
  <w:p w14:paraId="63B83BEE" w14:textId="77777777" w:rsidR="008874E5" w:rsidRDefault="008874E5" w:rsidP="61C5FC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03"/>
      <w:gridCol w:w="3103"/>
      <w:gridCol w:w="3103"/>
    </w:tblGrid>
    <w:tr w:rsidR="008874E5" w14:paraId="06F069B2" w14:textId="77777777" w:rsidTr="61C5FC83">
      <w:tc>
        <w:tcPr>
          <w:tcW w:w="3103" w:type="dxa"/>
        </w:tcPr>
        <w:p w14:paraId="03FB7D59" w14:textId="77777777" w:rsidR="008874E5" w:rsidRDefault="008874E5" w:rsidP="61C5FC83">
          <w:pPr>
            <w:pStyle w:val="Header"/>
            <w:ind w:left="-115"/>
          </w:pPr>
        </w:p>
      </w:tc>
      <w:tc>
        <w:tcPr>
          <w:tcW w:w="3103" w:type="dxa"/>
        </w:tcPr>
        <w:p w14:paraId="620462D9" w14:textId="77777777" w:rsidR="008874E5" w:rsidRDefault="008874E5" w:rsidP="61C5FC83">
          <w:pPr>
            <w:pStyle w:val="Header"/>
            <w:jc w:val="center"/>
          </w:pPr>
        </w:p>
      </w:tc>
      <w:tc>
        <w:tcPr>
          <w:tcW w:w="3103" w:type="dxa"/>
        </w:tcPr>
        <w:p w14:paraId="5D50FC6A" w14:textId="77777777" w:rsidR="008874E5" w:rsidRDefault="008874E5" w:rsidP="61C5FC83">
          <w:pPr>
            <w:pStyle w:val="Header"/>
            <w:ind w:right="-115"/>
            <w:jc w:val="right"/>
          </w:pPr>
        </w:p>
      </w:tc>
    </w:tr>
  </w:tbl>
  <w:p w14:paraId="50137674" w14:textId="77777777" w:rsidR="008874E5" w:rsidRDefault="008874E5" w:rsidP="61C5FC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03"/>
      <w:gridCol w:w="3103"/>
      <w:gridCol w:w="3103"/>
    </w:tblGrid>
    <w:tr w:rsidR="008874E5" w14:paraId="01F72A14" w14:textId="77777777" w:rsidTr="61C5FC83">
      <w:tc>
        <w:tcPr>
          <w:tcW w:w="3103" w:type="dxa"/>
        </w:tcPr>
        <w:p w14:paraId="79B92A7C" w14:textId="77777777" w:rsidR="008874E5" w:rsidRDefault="008874E5" w:rsidP="61C5FC83">
          <w:pPr>
            <w:pStyle w:val="Header"/>
            <w:ind w:left="-115"/>
          </w:pPr>
        </w:p>
      </w:tc>
      <w:tc>
        <w:tcPr>
          <w:tcW w:w="3103" w:type="dxa"/>
        </w:tcPr>
        <w:p w14:paraId="4F9FD06E" w14:textId="77777777" w:rsidR="008874E5" w:rsidRDefault="008874E5" w:rsidP="61C5FC83">
          <w:pPr>
            <w:pStyle w:val="Header"/>
            <w:jc w:val="center"/>
          </w:pPr>
        </w:p>
      </w:tc>
      <w:tc>
        <w:tcPr>
          <w:tcW w:w="3103" w:type="dxa"/>
        </w:tcPr>
        <w:p w14:paraId="410BEFB1" w14:textId="77777777" w:rsidR="008874E5" w:rsidRDefault="008874E5" w:rsidP="61C5FC83">
          <w:pPr>
            <w:pStyle w:val="Header"/>
            <w:ind w:right="-115"/>
            <w:jc w:val="right"/>
          </w:pPr>
        </w:p>
      </w:tc>
    </w:tr>
  </w:tbl>
  <w:p w14:paraId="0215ED67" w14:textId="77777777" w:rsidR="008874E5" w:rsidRDefault="008874E5" w:rsidP="61C5FC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03"/>
      <w:gridCol w:w="3103"/>
      <w:gridCol w:w="3103"/>
    </w:tblGrid>
    <w:tr w:rsidR="008874E5" w14:paraId="430BA974" w14:textId="77777777" w:rsidTr="61C5FC83">
      <w:tc>
        <w:tcPr>
          <w:tcW w:w="3103" w:type="dxa"/>
        </w:tcPr>
        <w:p w14:paraId="478F89C4" w14:textId="77777777" w:rsidR="008874E5" w:rsidRDefault="008874E5" w:rsidP="61C5FC83">
          <w:pPr>
            <w:pStyle w:val="Header"/>
            <w:ind w:left="-115"/>
          </w:pPr>
        </w:p>
      </w:tc>
      <w:tc>
        <w:tcPr>
          <w:tcW w:w="3103" w:type="dxa"/>
        </w:tcPr>
        <w:p w14:paraId="68A509BB" w14:textId="77777777" w:rsidR="008874E5" w:rsidRDefault="008874E5" w:rsidP="61C5FC83">
          <w:pPr>
            <w:pStyle w:val="Header"/>
            <w:jc w:val="center"/>
          </w:pPr>
        </w:p>
      </w:tc>
      <w:tc>
        <w:tcPr>
          <w:tcW w:w="3103" w:type="dxa"/>
        </w:tcPr>
        <w:p w14:paraId="1E73297F" w14:textId="77777777" w:rsidR="008874E5" w:rsidRDefault="008874E5" w:rsidP="61C5FC83">
          <w:pPr>
            <w:pStyle w:val="Header"/>
            <w:ind w:right="-115"/>
            <w:jc w:val="right"/>
          </w:pPr>
        </w:p>
      </w:tc>
    </w:tr>
  </w:tbl>
  <w:p w14:paraId="3170A973" w14:textId="77777777" w:rsidR="008874E5" w:rsidRDefault="008874E5" w:rsidP="61C5FC8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03"/>
      <w:gridCol w:w="3103"/>
      <w:gridCol w:w="3103"/>
    </w:tblGrid>
    <w:tr w:rsidR="008874E5" w14:paraId="7399B9AC" w14:textId="77777777" w:rsidTr="61C5FC83">
      <w:tc>
        <w:tcPr>
          <w:tcW w:w="3103" w:type="dxa"/>
        </w:tcPr>
        <w:p w14:paraId="7D75FE97" w14:textId="77777777" w:rsidR="008874E5" w:rsidRDefault="008874E5" w:rsidP="61C5FC83">
          <w:pPr>
            <w:pStyle w:val="Header"/>
            <w:ind w:left="-115"/>
          </w:pPr>
        </w:p>
      </w:tc>
      <w:tc>
        <w:tcPr>
          <w:tcW w:w="3103" w:type="dxa"/>
        </w:tcPr>
        <w:p w14:paraId="32B4DF6B" w14:textId="77777777" w:rsidR="008874E5" w:rsidRDefault="008874E5" w:rsidP="61C5FC83">
          <w:pPr>
            <w:pStyle w:val="Header"/>
            <w:jc w:val="center"/>
          </w:pPr>
        </w:p>
      </w:tc>
      <w:tc>
        <w:tcPr>
          <w:tcW w:w="3103" w:type="dxa"/>
        </w:tcPr>
        <w:p w14:paraId="5FEBC963" w14:textId="77777777" w:rsidR="008874E5" w:rsidRDefault="008874E5" w:rsidP="61C5FC83">
          <w:pPr>
            <w:pStyle w:val="Header"/>
            <w:ind w:right="-115"/>
            <w:jc w:val="right"/>
          </w:pPr>
        </w:p>
      </w:tc>
    </w:tr>
  </w:tbl>
  <w:p w14:paraId="6B74EC19" w14:textId="77777777" w:rsidR="008874E5" w:rsidRDefault="008874E5" w:rsidP="61C5FC8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03"/>
      <w:gridCol w:w="3103"/>
      <w:gridCol w:w="3103"/>
    </w:tblGrid>
    <w:tr w:rsidR="008874E5" w14:paraId="283B6BDE" w14:textId="77777777" w:rsidTr="61C5FC83">
      <w:tc>
        <w:tcPr>
          <w:tcW w:w="3103" w:type="dxa"/>
        </w:tcPr>
        <w:p w14:paraId="319BF0C0" w14:textId="77777777" w:rsidR="008874E5" w:rsidRDefault="008874E5" w:rsidP="61C5FC83">
          <w:pPr>
            <w:pStyle w:val="Header"/>
            <w:ind w:left="-115"/>
          </w:pPr>
        </w:p>
      </w:tc>
      <w:tc>
        <w:tcPr>
          <w:tcW w:w="3103" w:type="dxa"/>
        </w:tcPr>
        <w:p w14:paraId="466FC5B3" w14:textId="77777777" w:rsidR="008874E5" w:rsidRDefault="008874E5" w:rsidP="61C5FC83">
          <w:pPr>
            <w:pStyle w:val="Header"/>
            <w:jc w:val="center"/>
          </w:pPr>
        </w:p>
      </w:tc>
      <w:tc>
        <w:tcPr>
          <w:tcW w:w="3103" w:type="dxa"/>
        </w:tcPr>
        <w:p w14:paraId="49003699" w14:textId="77777777" w:rsidR="008874E5" w:rsidRDefault="008874E5" w:rsidP="61C5FC83">
          <w:pPr>
            <w:pStyle w:val="Header"/>
            <w:ind w:right="-115"/>
            <w:jc w:val="right"/>
          </w:pPr>
        </w:p>
      </w:tc>
    </w:tr>
  </w:tbl>
  <w:p w14:paraId="0AA5E6CA" w14:textId="77777777" w:rsidR="008874E5" w:rsidRDefault="008874E5" w:rsidP="61C5FC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5BA"/>
    <w:multiLevelType w:val="multilevel"/>
    <w:tmpl w:val="48182C52"/>
    <w:lvl w:ilvl="0">
      <w:start w:val="2"/>
      <w:numFmt w:val="decimal"/>
      <w:lvlText w:val="%1"/>
      <w:lvlJc w:val="left"/>
      <w:pPr>
        <w:ind w:left="117" w:hanging="420"/>
      </w:pPr>
      <w:rPr>
        <w:rFonts w:hint="default"/>
      </w:rPr>
    </w:lvl>
    <w:lvl w:ilvl="1">
      <w:start w:val="2"/>
      <w:numFmt w:val="decimal"/>
      <w:lvlText w:val="%1.%2."/>
      <w:lvlJc w:val="left"/>
      <w:pPr>
        <w:ind w:left="117" w:hanging="420"/>
      </w:pPr>
      <w:rPr>
        <w:rFonts w:ascii="Times New Roman" w:eastAsia="Times New Roman" w:hAnsi="Times New Roman" w:hint="default"/>
        <w:b/>
        <w:bCs/>
        <w:sz w:val="24"/>
        <w:szCs w:val="24"/>
      </w:rPr>
    </w:lvl>
    <w:lvl w:ilvl="2">
      <w:start w:val="1"/>
      <w:numFmt w:val="bullet"/>
      <w:lvlText w:val="•"/>
      <w:lvlJc w:val="left"/>
      <w:pPr>
        <w:ind w:left="1954" w:hanging="420"/>
      </w:pPr>
      <w:rPr>
        <w:rFonts w:hint="default"/>
      </w:rPr>
    </w:lvl>
    <w:lvl w:ilvl="3">
      <w:start w:val="1"/>
      <w:numFmt w:val="bullet"/>
      <w:lvlText w:val="•"/>
      <w:lvlJc w:val="left"/>
      <w:pPr>
        <w:ind w:left="2873" w:hanging="420"/>
      </w:pPr>
      <w:rPr>
        <w:rFonts w:hint="default"/>
      </w:rPr>
    </w:lvl>
    <w:lvl w:ilvl="4">
      <w:start w:val="1"/>
      <w:numFmt w:val="bullet"/>
      <w:lvlText w:val="•"/>
      <w:lvlJc w:val="left"/>
      <w:pPr>
        <w:ind w:left="3792" w:hanging="420"/>
      </w:pPr>
      <w:rPr>
        <w:rFonts w:hint="default"/>
      </w:rPr>
    </w:lvl>
    <w:lvl w:ilvl="5">
      <w:start w:val="1"/>
      <w:numFmt w:val="bullet"/>
      <w:lvlText w:val="•"/>
      <w:lvlJc w:val="left"/>
      <w:pPr>
        <w:ind w:left="4711" w:hanging="420"/>
      </w:pPr>
      <w:rPr>
        <w:rFonts w:hint="default"/>
      </w:rPr>
    </w:lvl>
    <w:lvl w:ilvl="6">
      <w:start w:val="1"/>
      <w:numFmt w:val="bullet"/>
      <w:lvlText w:val="•"/>
      <w:lvlJc w:val="left"/>
      <w:pPr>
        <w:ind w:left="5630" w:hanging="420"/>
      </w:pPr>
      <w:rPr>
        <w:rFonts w:hint="default"/>
      </w:rPr>
    </w:lvl>
    <w:lvl w:ilvl="7">
      <w:start w:val="1"/>
      <w:numFmt w:val="bullet"/>
      <w:lvlText w:val="•"/>
      <w:lvlJc w:val="left"/>
      <w:pPr>
        <w:ind w:left="6549" w:hanging="420"/>
      </w:pPr>
      <w:rPr>
        <w:rFonts w:hint="default"/>
      </w:rPr>
    </w:lvl>
    <w:lvl w:ilvl="8">
      <w:start w:val="1"/>
      <w:numFmt w:val="bullet"/>
      <w:lvlText w:val="•"/>
      <w:lvlJc w:val="left"/>
      <w:pPr>
        <w:ind w:left="7468" w:hanging="420"/>
      </w:pPr>
      <w:rPr>
        <w:rFonts w:hint="default"/>
      </w:rPr>
    </w:lvl>
  </w:abstractNum>
  <w:abstractNum w:abstractNumId="1" w15:restartNumberingAfterBreak="0">
    <w:nsid w:val="03034206"/>
    <w:multiLevelType w:val="hybridMultilevel"/>
    <w:tmpl w:val="6512DC04"/>
    <w:lvl w:ilvl="0" w:tplc="04250001">
      <w:start w:val="1"/>
      <w:numFmt w:val="bullet"/>
      <w:lvlText w:val=""/>
      <w:lvlJc w:val="left"/>
      <w:pPr>
        <w:ind w:left="836" w:hanging="360"/>
      </w:pPr>
      <w:rPr>
        <w:rFonts w:ascii="Symbol" w:hAnsi="Symbol" w:hint="default"/>
      </w:rPr>
    </w:lvl>
    <w:lvl w:ilvl="1" w:tplc="04250003" w:tentative="1">
      <w:start w:val="1"/>
      <w:numFmt w:val="bullet"/>
      <w:lvlText w:val="o"/>
      <w:lvlJc w:val="left"/>
      <w:pPr>
        <w:ind w:left="1556" w:hanging="360"/>
      </w:pPr>
      <w:rPr>
        <w:rFonts w:ascii="Courier New" w:hAnsi="Courier New" w:cs="Courier New" w:hint="default"/>
      </w:rPr>
    </w:lvl>
    <w:lvl w:ilvl="2" w:tplc="04250005" w:tentative="1">
      <w:start w:val="1"/>
      <w:numFmt w:val="bullet"/>
      <w:lvlText w:val=""/>
      <w:lvlJc w:val="left"/>
      <w:pPr>
        <w:ind w:left="2276" w:hanging="360"/>
      </w:pPr>
      <w:rPr>
        <w:rFonts w:ascii="Wingdings" w:hAnsi="Wingdings" w:hint="default"/>
      </w:rPr>
    </w:lvl>
    <w:lvl w:ilvl="3" w:tplc="04250001" w:tentative="1">
      <w:start w:val="1"/>
      <w:numFmt w:val="bullet"/>
      <w:lvlText w:val=""/>
      <w:lvlJc w:val="left"/>
      <w:pPr>
        <w:ind w:left="2996" w:hanging="360"/>
      </w:pPr>
      <w:rPr>
        <w:rFonts w:ascii="Symbol" w:hAnsi="Symbol" w:hint="default"/>
      </w:rPr>
    </w:lvl>
    <w:lvl w:ilvl="4" w:tplc="04250003" w:tentative="1">
      <w:start w:val="1"/>
      <w:numFmt w:val="bullet"/>
      <w:lvlText w:val="o"/>
      <w:lvlJc w:val="left"/>
      <w:pPr>
        <w:ind w:left="3716" w:hanging="360"/>
      </w:pPr>
      <w:rPr>
        <w:rFonts w:ascii="Courier New" w:hAnsi="Courier New" w:cs="Courier New" w:hint="default"/>
      </w:rPr>
    </w:lvl>
    <w:lvl w:ilvl="5" w:tplc="04250005" w:tentative="1">
      <w:start w:val="1"/>
      <w:numFmt w:val="bullet"/>
      <w:lvlText w:val=""/>
      <w:lvlJc w:val="left"/>
      <w:pPr>
        <w:ind w:left="4436" w:hanging="360"/>
      </w:pPr>
      <w:rPr>
        <w:rFonts w:ascii="Wingdings" w:hAnsi="Wingdings" w:hint="default"/>
      </w:rPr>
    </w:lvl>
    <w:lvl w:ilvl="6" w:tplc="04250001" w:tentative="1">
      <w:start w:val="1"/>
      <w:numFmt w:val="bullet"/>
      <w:lvlText w:val=""/>
      <w:lvlJc w:val="left"/>
      <w:pPr>
        <w:ind w:left="5156" w:hanging="360"/>
      </w:pPr>
      <w:rPr>
        <w:rFonts w:ascii="Symbol" w:hAnsi="Symbol" w:hint="default"/>
      </w:rPr>
    </w:lvl>
    <w:lvl w:ilvl="7" w:tplc="04250003" w:tentative="1">
      <w:start w:val="1"/>
      <w:numFmt w:val="bullet"/>
      <w:lvlText w:val="o"/>
      <w:lvlJc w:val="left"/>
      <w:pPr>
        <w:ind w:left="5876" w:hanging="360"/>
      </w:pPr>
      <w:rPr>
        <w:rFonts w:ascii="Courier New" w:hAnsi="Courier New" w:cs="Courier New" w:hint="default"/>
      </w:rPr>
    </w:lvl>
    <w:lvl w:ilvl="8" w:tplc="04250005" w:tentative="1">
      <w:start w:val="1"/>
      <w:numFmt w:val="bullet"/>
      <w:lvlText w:val=""/>
      <w:lvlJc w:val="left"/>
      <w:pPr>
        <w:ind w:left="6596" w:hanging="360"/>
      </w:pPr>
      <w:rPr>
        <w:rFonts w:ascii="Wingdings" w:hAnsi="Wingdings" w:hint="default"/>
      </w:rPr>
    </w:lvl>
  </w:abstractNum>
  <w:abstractNum w:abstractNumId="2" w15:restartNumberingAfterBreak="0">
    <w:nsid w:val="0F864783"/>
    <w:multiLevelType w:val="hybridMultilevel"/>
    <w:tmpl w:val="497479DC"/>
    <w:lvl w:ilvl="0" w:tplc="04250001">
      <w:start w:val="1"/>
      <w:numFmt w:val="bullet"/>
      <w:lvlText w:val=""/>
      <w:lvlJc w:val="left"/>
      <w:pPr>
        <w:ind w:left="837" w:hanging="360"/>
      </w:pPr>
      <w:rPr>
        <w:rFonts w:ascii="Symbol" w:hAnsi="Symbol" w:hint="default"/>
      </w:rPr>
    </w:lvl>
    <w:lvl w:ilvl="1" w:tplc="04250003" w:tentative="1">
      <w:start w:val="1"/>
      <w:numFmt w:val="bullet"/>
      <w:lvlText w:val="o"/>
      <w:lvlJc w:val="left"/>
      <w:pPr>
        <w:ind w:left="1557" w:hanging="360"/>
      </w:pPr>
      <w:rPr>
        <w:rFonts w:ascii="Courier New" w:hAnsi="Courier New" w:cs="Courier New" w:hint="default"/>
      </w:rPr>
    </w:lvl>
    <w:lvl w:ilvl="2" w:tplc="04250005" w:tentative="1">
      <w:start w:val="1"/>
      <w:numFmt w:val="bullet"/>
      <w:lvlText w:val=""/>
      <w:lvlJc w:val="left"/>
      <w:pPr>
        <w:ind w:left="2277" w:hanging="360"/>
      </w:pPr>
      <w:rPr>
        <w:rFonts w:ascii="Wingdings" w:hAnsi="Wingdings" w:hint="default"/>
      </w:rPr>
    </w:lvl>
    <w:lvl w:ilvl="3" w:tplc="04250001" w:tentative="1">
      <w:start w:val="1"/>
      <w:numFmt w:val="bullet"/>
      <w:lvlText w:val=""/>
      <w:lvlJc w:val="left"/>
      <w:pPr>
        <w:ind w:left="2997" w:hanging="360"/>
      </w:pPr>
      <w:rPr>
        <w:rFonts w:ascii="Symbol" w:hAnsi="Symbol" w:hint="default"/>
      </w:rPr>
    </w:lvl>
    <w:lvl w:ilvl="4" w:tplc="04250003" w:tentative="1">
      <w:start w:val="1"/>
      <w:numFmt w:val="bullet"/>
      <w:lvlText w:val="o"/>
      <w:lvlJc w:val="left"/>
      <w:pPr>
        <w:ind w:left="3717" w:hanging="360"/>
      </w:pPr>
      <w:rPr>
        <w:rFonts w:ascii="Courier New" w:hAnsi="Courier New" w:cs="Courier New" w:hint="default"/>
      </w:rPr>
    </w:lvl>
    <w:lvl w:ilvl="5" w:tplc="04250005" w:tentative="1">
      <w:start w:val="1"/>
      <w:numFmt w:val="bullet"/>
      <w:lvlText w:val=""/>
      <w:lvlJc w:val="left"/>
      <w:pPr>
        <w:ind w:left="4437" w:hanging="360"/>
      </w:pPr>
      <w:rPr>
        <w:rFonts w:ascii="Wingdings" w:hAnsi="Wingdings" w:hint="default"/>
      </w:rPr>
    </w:lvl>
    <w:lvl w:ilvl="6" w:tplc="04250001" w:tentative="1">
      <w:start w:val="1"/>
      <w:numFmt w:val="bullet"/>
      <w:lvlText w:val=""/>
      <w:lvlJc w:val="left"/>
      <w:pPr>
        <w:ind w:left="5157" w:hanging="360"/>
      </w:pPr>
      <w:rPr>
        <w:rFonts w:ascii="Symbol" w:hAnsi="Symbol" w:hint="default"/>
      </w:rPr>
    </w:lvl>
    <w:lvl w:ilvl="7" w:tplc="04250003" w:tentative="1">
      <w:start w:val="1"/>
      <w:numFmt w:val="bullet"/>
      <w:lvlText w:val="o"/>
      <w:lvlJc w:val="left"/>
      <w:pPr>
        <w:ind w:left="5877" w:hanging="360"/>
      </w:pPr>
      <w:rPr>
        <w:rFonts w:ascii="Courier New" w:hAnsi="Courier New" w:cs="Courier New" w:hint="default"/>
      </w:rPr>
    </w:lvl>
    <w:lvl w:ilvl="8" w:tplc="04250005" w:tentative="1">
      <w:start w:val="1"/>
      <w:numFmt w:val="bullet"/>
      <w:lvlText w:val=""/>
      <w:lvlJc w:val="left"/>
      <w:pPr>
        <w:ind w:left="6597" w:hanging="360"/>
      </w:pPr>
      <w:rPr>
        <w:rFonts w:ascii="Wingdings" w:hAnsi="Wingdings" w:hint="default"/>
      </w:rPr>
    </w:lvl>
  </w:abstractNum>
  <w:abstractNum w:abstractNumId="3" w15:restartNumberingAfterBreak="0">
    <w:nsid w:val="119B0C5A"/>
    <w:multiLevelType w:val="hybridMultilevel"/>
    <w:tmpl w:val="1650418C"/>
    <w:lvl w:ilvl="0" w:tplc="05EA3A04">
      <w:start w:val="1"/>
      <w:numFmt w:val="decimal"/>
      <w:lvlText w:val="%1."/>
      <w:lvlJc w:val="left"/>
      <w:pPr>
        <w:ind w:left="357" w:hanging="240"/>
      </w:pPr>
      <w:rPr>
        <w:rFonts w:ascii="Times New Roman" w:eastAsia="Times New Roman" w:hAnsi="Times New Roman" w:hint="default"/>
        <w:sz w:val="24"/>
        <w:szCs w:val="24"/>
      </w:rPr>
    </w:lvl>
    <w:lvl w:ilvl="1" w:tplc="FFFAB828">
      <w:start w:val="1"/>
      <w:numFmt w:val="bullet"/>
      <w:lvlText w:val="•"/>
      <w:lvlJc w:val="left"/>
      <w:pPr>
        <w:ind w:left="1251" w:hanging="240"/>
      </w:pPr>
      <w:rPr>
        <w:rFonts w:hint="default"/>
      </w:rPr>
    </w:lvl>
    <w:lvl w:ilvl="2" w:tplc="693C9FEA">
      <w:start w:val="1"/>
      <w:numFmt w:val="bullet"/>
      <w:lvlText w:val="•"/>
      <w:lvlJc w:val="left"/>
      <w:pPr>
        <w:ind w:left="2146" w:hanging="240"/>
      </w:pPr>
      <w:rPr>
        <w:rFonts w:hint="default"/>
      </w:rPr>
    </w:lvl>
    <w:lvl w:ilvl="3" w:tplc="6D48F60A">
      <w:start w:val="1"/>
      <w:numFmt w:val="bullet"/>
      <w:lvlText w:val="•"/>
      <w:lvlJc w:val="left"/>
      <w:pPr>
        <w:ind w:left="3041" w:hanging="240"/>
      </w:pPr>
      <w:rPr>
        <w:rFonts w:hint="default"/>
      </w:rPr>
    </w:lvl>
    <w:lvl w:ilvl="4" w:tplc="5FC45A0E">
      <w:start w:val="1"/>
      <w:numFmt w:val="bullet"/>
      <w:lvlText w:val="•"/>
      <w:lvlJc w:val="left"/>
      <w:pPr>
        <w:ind w:left="3936" w:hanging="240"/>
      </w:pPr>
      <w:rPr>
        <w:rFonts w:hint="default"/>
      </w:rPr>
    </w:lvl>
    <w:lvl w:ilvl="5" w:tplc="3A8A3724">
      <w:start w:val="1"/>
      <w:numFmt w:val="bullet"/>
      <w:lvlText w:val="•"/>
      <w:lvlJc w:val="left"/>
      <w:pPr>
        <w:ind w:left="4831" w:hanging="240"/>
      </w:pPr>
      <w:rPr>
        <w:rFonts w:hint="default"/>
      </w:rPr>
    </w:lvl>
    <w:lvl w:ilvl="6" w:tplc="CF6A98CC">
      <w:start w:val="1"/>
      <w:numFmt w:val="bullet"/>
      <w:lvlText w:val="•"/>
      <w:lvlJc w:val="left"/>
      <w:pPr>
        <w:ind w:left="5726" w:hanging="240"/>
      </w:pPr>
      <w:rPr>
        <w:rFonts w:hint="default"/>
      </w:rPr>
    </w:lvl>
    <w:lvl w:ilvl="7" w:tplc="5558895A">
      <w:start w:val="1"/>
      <w:numFmt w:val="bullet"/>
      <w:lvlText w:val="•"/>
      <w:lvlJc w:val="left"/>
      <w:pPr>
        <w:ind w:left="6621" w:hanging="240"/>
      </w:pPr>
      <w:rPr>
        <w:rFonts w:hint="default"/>
      </w:rPr>
    </w:lvl>
    <w:lvl w:ilvl="8" w:tplc="A3F8E5D0">
      <w:start w:val="1"/>
      <w:numFmt w:val="bullet"/>
      <w:lvlText w:val="•"/>
      <w:lvlJc w:val="left"/>
      <w:pPr>
        <w:ind w:left="7516" w:hanging="240"/>
      </w:pPr>
      <w:rPr>
        <w:rFonts w:hint="default"/>
      </w:rPr>
    </w:lvl>
  </w:abstractNum>
  <w:abstractNum w:abstractNumId="4" w15:restartNumberingAfterBreak="0">
    <w:nsid w:val="1F123C95"/>
    <w:multiLevelType w:val="hybridMultilevel"/>
    <w:tmpl w:val="CDA61856"/>
    <w:lvl w:ilvl="0" w:tplc="DEB4423A">
      <w:start w:val="1"/>
      <w:numFmt w:val="upperRoman"/>
      <w:lvlText w:val="%1"/>
      <w:lvlJc w:val="left"/>
      <w:pPr>
        <w:ind w:left="256" w:hanging="140"/>
      </w:pPr>
      <w:rPr>
        <w:rFonts w:ascii="Times New Roman" w:eastAsia="Times New Roman" w:hAnsi="Times New Roman" w:hint="default"/>
        <w:sz w:val="24"/>
        <w:szCs w:val="24"/>
      </w:rPr>
    </w:lvl>
    <w:lvl w:ilvl="1" w:tplc="04D4AB2C">
      <w:start w:val="1"/>
      <w:numFmt w:val="bullet"/>
      <w:lvlText w:val="-"/>
      <w:lvlJc w:val="left"/>
      <w:pPr>
        <w:ind w:left="837" w:hanging="360"/>
      </w:pPr>
      <w:rPr>
        <w:rFonts w:ascii="Times New Roman" w:eastAsia="Times New Roman" w:hAnsi="Times New Roman" w:hint="default"/>
        <w:sz w:val="24"/>
        <w:szCs w:val="24"/>
      </w:rPr>
    </w:lvl>
    <w:lvl w:ilvl="2" w:tplc="524A4F62">
      <w:start w:val="1"/>
      <w:numFmt w:val="bullet"/>
      <w:lvlText w:val="•"/>
      <w:lvlJc w:val="left"/>
      <w:pPr>
        <w:ind w:left="837" w:hanging="360"/>
      </w:pPr>
      <w:rPr>
        <w:rFonts w:hint="default"/>
      </w:rPr>
    </w:lvl>
    <w:lvl w:ilvl="3" w:tplc="F0348BD8">
      <w:start w:val="1"/>
      <w:numFmt w:val="bullet"/>
      <w:lvlText w:val="•"/>
      <w:lvlJc w:val="left"/>
      <w:pPr>
        <w:ind w:left="1895" w:hanging="360"/>
      </w:pPr>
      <w:rPr>
        <w:rFonts w:hint="default"/>
      </w:rPr>
    </w:lvl>
    <w:lvl w:ilvl="4" w:tplc="3D80A62C">
      <w:start w:val="1"/>
      <w:numFmt w:val="bullet"/>
      <w:lvlText w:val="•"/>
      <w:lvlJc w:val="left"/>
      <w:pPr>
        <w:ind w:left="2954" w:hanging="360"/>
      </w:pPr>
      <w:rPr>
        <w:rFonts w:hint="default"/>
      </w:rPr>
    </w:lvl>
    <w:lvl w:ilvl="5" w:tplc="86F62760">
      <w:start w:val="1"/>
      <w:numFmt w:val="bullet"/>
      <w:lvlText w:val="•"/>
      <w:lvlJc w:val="left"/>
      <w:pPr>
        <w:ind w:left="4012" w:hanging="360"/>
      </w:pPr>
      <w:rPr>
        <w:rFonts w:hint="default"/>
      </w:rPr>
    </w:lvl>
    <w:lvl w:ilvl="6" w:tplc="D3A87D5E">
      <w:start w:val="1"/>
      <w:numFmt w:val="bullet"/>
      <w:lvlText w:val="•"/>
      <w:lvlJc w:val="left"/>
      <w:pPr>
        <w:ind w:left="5071" w:hanging="360"/>
      </w:pPr>
      <w:rPr>
        <w:rFonts w:hint="default"/>
      </w:rPr>
    </w:lvl>
    <w:lvl w:ilvl="7" w:tplc="112660D2">
      <w:start w:val="1"/>
      <w:numFmt w:val="bullet"/>
      <w:lvlText w:val="•"/>
      <w:lvlJc w:val="left"/>
      <w:pPr>
        <w:ind w:left="6130" w:hanging="360"/>
      </w:pPr>
      <w:rPr>
        <w:rFonts w:hint="default"/>
      </w:rPr>
    </w:lvl>
    <w:lvl w:ilvl="8" w:tplc="DCCE4BEA">
      <w:start w:val="1"/>
      <w:numFmt w:val="bullet"/>
      <w:lvlText w:val="•"/>
      <w:lvlJc w:val="left"/>
      <w:pPr>
        <w:ind w:left="7188" w:hanging="360"/>
      </w:pPr>
      <w:rPr>
        <w:rFonts w:hint="default"/>
      </w:rPr>
    </w:lvl>
  </w:abstractNum>
  <w:abstractNum w:abstractNumId="5" w15:restartNumberingAfterBreak="0">
    <w:nsid w:val="1F31419D"/>
    <w:multiLevelType w:val="multilevel"/>
    <w:tmpl w:val="9E745F3C"/>
    <w:lvl w:ilvl="0">
      <w:start w:val="7"/>
      <w:numFmt w:val="decimal"/>
      <w:lvlText w:val="%1"/>
      <w:lvlJc w:val="left"/>
      <w:pPr>
        <w:ind w:left="537" w:hanging="420"/>
      </w:pPr>
      <w:rPr>
        <w:rFonts w:hint="default"/>
      </w:rPr>
    </w:lvl>
    <w:lvl w:ilvl="1">
      <w:start w:val="1"/>
      <w:numFmt w:val="decimal"/>
      <w:lvlText w:val="%1.%2."/>
      <w:lvlJc w:val="left"/>
      <w:pPr>
        <w:ind w:left="537" w:hanging="420"/>
      </w:pPr>
      <w:rPr>
        <w:rFonts w:ascii="Times New Roman" w:eastAsia="Times New Roman" w:hAnsi="Times New Roman" w:hint="default"/>
        <w:b/>
        <w:bCs/>
        <w:sz w:val="24"/>
        <w:szCs w:val="24"/>
      </w:rPr>
    </w:lvl>
    <w:lvl w:ilvl="2">
      <w:start w:val="1"/>
      <w:numFmt w:val="bullet"/>
      <w:lvlText w:val="•"/>
      <w:lvlJc w:val="left"/>
      <w:pPr>
        <w:ind w:left="2290" w:hanging="420"/>
      </w:pPr>
      <w:rPr>
        <w:rFonts w:hint="default"/>
      </w:rPr>
    </w:lvl>
    <w:lvl w:ilvl="3">
      <w:start w:val="1"/>
      <w:numFmt w:val="bullet"/>
      <w:lvlText w:val="•"/>
      <w:lvlJc w:val="left"/>
      <w:pPr>
        <w:ind w:left="3167" w:hanging="420"/>
      </w:pPr>
      <w:rPr>
        <w:rFonts w:hint="default"/>
      </w:rPr>
    </w:lvl>
    <w:lvl w:ilvl="4">
      <w:start w:val="1"/>
      <w:numFmt w:val="bullet"/>
      <w:lvlText w:val="•"/>
      <w:lvlJc w:val="left"/>
      <w:pPr>
        <w:ind w:left="4044" w:hanging="420"/>
      </w:pPr>
      <w:rPr>
        <w:rFonts w:hint="default"/>
      </w:rPr>
    </w:lvl>
    <w:lvl w:ilvl="5">
      <w:start w:val="1"/>
      <w:numFmt w:val="bullet"/>
      <w:lvlText w:val="•"/>
      <w:lvlJc w:val="left"/>
      <w:pPr>
        <w:ind w:left="4921" w:hanging="420"/>
      </w:pPr>
      <w:rPr>
        <w:rFonts w:hint="default"/>
      </w:rPr>
    </w:lvl>
    <w:lvl w:ilvl="6">
      <w:start w:val="1"/>
      <w:numFmt w:val="bullet"/>
      <w:lvlText w:val="•"/>
      <w:lvlJc w:val="left"/>
      <w:pPr>
        <w:ind w:left="5798" w:hanging="420"/>
      </w:pPr>
      <w:rPr>
        <w:rFonts w:hint="default"/>
      </w:rPr>
    </w:lvl>
    <w:lvl w:ilvl="7">
      <w:start w:val="1"/>
      <w:numFmt w:val="bullet"/>
      <w:lvlText w:val="•"/>
      <w:lvlJc w:val="left"/>
      <w:pPr>
        <w:ind w:left="6675" w:hanging="420"/>
      </w:pPr>
      <w:rPr>
        <w:rFonts w:hint="default"/>
      </w:rPr>
    </w:lvl>
    <w:lvl w:ilvl="8">
      <w:start w:val="1"/>
      <w:numFmt w:val="bullet"/>
      <w:lvlText w:val="•"/>
      <w:lvlJc w:val="left"/>
      <w:pPr>
        <w:ind w:left="7552" w:hanging="420"/>
      </w:pPr>
      <w:rPr>
        <w:rFonts w:hint="default"/>
      </w:rPr>
    </w:lvl>
  </w:abstractNum>
  <w:abstractNum w:abstractNumId="6" w15:restartNumberingAfterBreak="0">
    <w:nsid w:val="33F73B13"/>
    <w:multiLevelType w:val="multilevel"/>
    <w:tmpl w:val="E24044D2"/>
    <w:lvl w:ilvl="0">
      <w:start w:val="1"/>
      <w:numFmt w:val="decimal"/>
      <w:lvlText w:val="%1."/>
      <w:lvlJc w:val="left"/>
      <w:pPr>
        <w:ind w:left="357" w:hanging="240"/>
      </w:pPr>
      <w:rPr>
        <w:rFonts w:ascii="Times New Roman" w:eastAsia="Times New Roman" w:hAnsi="Times New Roman" w:hint="default"/>
        <w:b/>
        <w:bCs/>
        <w:sz w:val="24"/>
        <w:szCs w:val="24"/>
      </w:rPr>
    </w:lvl>
    <w:lvl w:ilvl="1">
      <w:start w:val="1"/>
      <w:numFmt w:val="decimal"/>
      <w:lvlText w:val="%1.%2."/>
      <w:lvlJc w:val="left"/>
      <w:pPr>
        <w:ind w:left="537" w:hanging="420"/>
      </w:pPr>
      <w:rPr>
        <w:rFonts w:ascii="Times New Roman" w:eastAsia="Times New Roman" w:hAnsi="Times New Roman" w:hint="default"/>
        <w:b/>
        <w:bCs/>
        <w:sz w:val="24"/>
        <w:szCs w:val="24"/>
      </w:rPr>
    </w:lvl>
    <w:lvl w:ilvl="2">
      <w:start w:val="1"/>
      <w:numFmt w:val="bullet"/>
      <w:lvlText w:val="•"/>
      <w:lvlJc w:val="left"/>
      <w:pPr>
        <w:ind w:left="1511" w:hanging="420"/>
      </w:pPr>
      <w:rPr>
        <w:rFonts w:hint="default"/>
      </w:rPr>
    </w:lvl>
    <w:lvl w:ilvl="3">
      <w:start w:val="1"/>
      <w:numFmt w:val="bullet"/>
      <w:lvlText w:val="•"/>
      <w:lvlJc w:val="left"/>
      <w:pPr>
        <w:ind w:left="2485" w:hanging="420"/>
      </w:pPr>
      <w:rPr>
        <w:rFonts w:hint="default"/>
      </w:rPr>
    </w:lvl>
    <w:lvl w:ilvl="4">
      <w:start w:val="1"/>
      <w:numFmt w:val="bullet"/>
      <w:lvlText w:val="•"/>
      <w:lvlJc w:val="left"/>
      <w:pPr>
        <w:ind w:left="3460" w:hanging="420"/>
      </w:pPr>
      <w:rPr>
        <w:rFonts w:hint="default"/>
      </w:rPr>
    </w:lvl>
    <w:lvl w:ilvl="5">
      <w:start w:val="1"/>
      <w:numFmt w:val="bullet"/>
      <w:lvlText w:val="•"/>
      <w:lvlJc w:val="left"/>
      <w:pPr>
        <w:ind w:left="4434" w:hanging="420"/>
      </w:pPr>
      <w:rPr>
        <w:rFonts w:hint="default"/>
      </w:rPr>
    </w:lvl>
    <w:lvl w:ilvl="6">
      <w:start w:val="1"/>
      <w:numFmt w:val="bullet"/>
      <w:lvlText w:val="•"/>
      <w:lvlJc w:val="left"/>
      <w:pPr>
        <w:ind w:left="5408" w:hanging="420"/>
      </w:pPr>
      <w:rPr>
        <w:rFonts w:hint="default"/>
      </w:rPr>
    </w:lvl>
    <w:lvl w:ilvl="7">
      <w:start w:val="1"/>
      <w:numFmt w:val="bullet"/>
      <w:lvlText w:val="•"/>
      <w:lvlJc w:val="left"/>
      <w:pPr>
        <w:ind w:left="6383" w:hanging="420"/>
      </w:pPr>
      <w:rPr>
        <w:rFonts w:hint="default"/>
      </w:rPr>
    </w:lvl>
    <w:lvl w:ilvl="8">
      <w:start w:val="1"/>
      <w:numFmt w:val="bullet"/>
      <w:lvlText w:val="•"/>
      <w:lvlJc w:val="left"/>
      <w:pPr>
        <w:ind w:left="7357" w:hanging="420"/>
      </w:pPr>
      <w:rPr>
        <w:rFonts w:hint="default"/>
      </w:rPr>
    </w:lvl>
  </w:abstractNum>
  <w:abstractNum w:abstractNumId="7" w15:restartNumberingAfterBreak="0">
    <w:nsid w:val="34E85E56"/>
    <w:multiLevelType w:val="multilevel"/>
    <w:tmpl w:val="8F6E1B5A"/>
    <w:lvl w:ilvl="0">
      <w:start w:val="2"/>
      <w:numFmt w:val="decimal"/>
      <w:lvlText w:val="%1"/>
      <w:lvlJc w:val="left"/>
      <w:pPr>
        <w:ind w:left="777" w:hanging="660"/>
      </w:pPr>
      <w:rPr>
        <w:rFonts w:hint="default"/>
      </w:rPr>
    </w:lvl>
    <w:lvl w:ilvl="1">
      <w:start w:val="1"/>
      <w:numFmt w:val="decimal"/>
      <w:lvlText w:val="%1.%2"/>
      <w:lvlJc w:val="left"/>
      <w:pPr>
        <w:ind w:left="777" w:hanging="660"/>
      </w:pPr>
      <w:rPr>
        <w:rFonts w:hint="default"/>
      </w:rPr>
    </w:lvl>
    <w:lvl w:ilvl="2">
      <w:start w:val="1"/>
      <w:numFmt w:val="decimal"/>
      <w:lvlText w:val="%1.%2.%3."/>
      <w:lvlJc w:val="left"/>
      <w:pPr>
        <w:ind w:left="777" w:hanging="660"/>
      </w:pPr>
      <w:rPr>
        <w:rFonts w:ascii="Times New Roman" w:eastAsia="Times New Roman" w:hAnsi="Times New Roman" w:hint="default"/>
        <w:b/>
        <w:bCs/>
        <w:sz w:val="24"/>
        <w:szCs w:val="24"/>
      </w:rPr>
    </w:lvl>
    <w:lvl w:ilvl="3">
      <w:start w:val="1"/>
      <w:numFmt w:val="bullet"/>
      <w:lvlText w:val="•"/>
      <w:lvlJc w:val="left"/>
      <w:pPr>
        <w:ind w:left="3335" w:hanging="660"/>
      </w:pPr>
      <w:rPr>
        <w:rFonts w:hint="default"/>
      </w:rPr>
    </w:lvl>
    <w:lvl w:ilvl="4">
      <w:start w:val="1"/>
      <w:numFmt w:val="bullet"/>
      <w:lvlText w:val="•"/>
      <w:lvlJc w:val="left"/>
      <w:pPr>
        <w:ind w:left="4188" w:hanging="660"/>
      </w:pPr>
      <w:rPr>
        <w:rFonts w:hint="default"/>
      </w:rPr>
    </w:lvl>
    <w:lvl w:ilvl="5">
      <w:start w:val="1"/>
      <w:numFmt w:val="bullet"/>
      <w:lvlText w:val="•"/>
      <w:lvlJc w:val="left"/>
      <w:pPr>
        <w:ind w:left="5041" w:hanging="660"/>
      </w:pPr>
      <w:rPr>
        <w:rFonts w:hint="default"/>
      </w:rPr>
    </w:lvl>
    <w:lvl w:ilvl="6">
      <w:start w:val="1"/>
      <w:numFmt w:val="bullet"/>
      <w:lvlText w:val="•"/>
      <w:lvlJc w:val="left"/>
      <w:pPr>
        <w:ind w:left="5894" w:hanging="660"/>
      </w:pPr>
      <w:rPr>
        <w:rFonts w:hint="default"/>
      </w:rPr>
    </w:lvl>
    <w:lvl w:ilvl="7">
      <w:start w:val="1"/>
      <w:numFmt w:val="bullet"/>
      <w:lvlText w:val="•"/>
      <w:lvlJc w:val="left"/>
      <w:pPr>
        <w:ind w:left="6747" w:hanging="660"/>
      </w:pPr>
      <w:rPr>
        <w:rFonts w:hint="default"/>
      </w:rPr>
    </w:lvl>
    <w:lvl w:ilvl="8">
      <w:start w:val="1"/>
      <w:numFmt w:val="bullet"/>
      <w:lvlText w:val="•"/>
      <w:lvlJc w:val="left"/>
      <w:pPr>
        <w:ind w:left="7600" w:hanging="660"/>
      </w:pPr>
      <w:rPr>
        <w:rFonts w:hint="default"/>
      </w:rPr>
    </w:lvl>
  </w:abstractNum>
  <w:abstractNum w:abstractNumId="8" w15:restartNumberingAfterBreak="0">
    <w:nsid w:val="3BFB4496"/>
    <w:multiLevelType w:val="hybridMultilevel"/>
    <w:tmpl w:val="DA08057E"/>
    <w:lvl w:ilvl="0" w:tplc="04250001">
      <w:start w:val="1"/>
      <w:numFmt w:val="bullet"/>
      <w:lvlText w:val=""/>
      <w:lvlJc w:val="left"/>
      <w:pPr>
        <w:ind w:left="837" w:hanging="360"/>
      </w:pPr>
      <w:rPr>
        <w:rFonts w:ascii="Symbol" w:hAnsi="Symbol" w:hint="default"/>
      </w:rPr>
    </w:lvl>
    <w:lvl w:ilvl="1" w:tplc="04250003" w:tentative="1">
      <w:start w:val="1"/>
      <w:numFmt w:val="bullet"/>
      <w:lvlText w:val="o"/>
      <w:lvlJc w:val="left"/>
      <w:pPr>
        <w:ind w:left="1557" w:hanging="360"/>
      </w:pPr>
      <w:rPr>
        <w:rFonts w:ascii="Courier New" w:hAnsi="Courier New" w:cs="Courier New" w:hint="default"/>
      </w:rPr>
    </w:lvl>
    <w:lvl w:ilvl="2" w:tplc="04250005" w:tentative="1">
      <w:start w:val="1"/>
      <w:numFmt w:val="bullet"/>
      <w:lvlText w:val=""/>
      <w:lvlJc w:val="left"/>
      <w:pPr>
        <w:ind w:left="2277" w:hanging="360"/>
      </w:pPr>
      <w:rPr>
        <w:rFonts w:ascii="Wingdings" w:hAnsi="Wingdings" w:hint="default"/>
      </w:rPr>
    </w:lvl>
    <w:lvl w:ilvl="3" w:tplc="04250001" w:tentative="1">
      <w:start w:val="1"/>
      <w:numFmt w:val="bullet"/>
      <w:lvlText w:val=""/>
      <w:lvlJc w:val="left"/>
      <w:pPr>
        <w:ind w:left="2997" w:hanging="360"/>
      </w:pPr>
      <w:rPr>
        <w:rFonts w:ascii="Symbol" w:hAnsi="Symbol" w:hint="default"/>
      </w:rPr>
    </w:lvl>
    <w:lvl w:ilvl="4" w:tplc="04250003" w:tentative="1">
      <w:start w:val="1"/>
      <w:numFmt w:val="bullet"/>
      <w:lvlText w:val="o"/>
      <w:lvlJc w:val="left"/>
      <w:pPr>
        <w:ind w:left="3717" w:hanging="360"/>
      </w:pPr>
      <w:rPr>
        <w:rFonts w:ascii="Courier New" w:hAnsi="Courier New" w:cs="Courier New" w:hint="default"/>
      </w:rPr>
    </w:lvl>
    <w:lvl w:ilvl="5" w:tplc="04250005" w:tentative="1">
      <w:start w:val="1"/>
      <w:numFmt w:val="bullet"/>
      <w:lvlText w:val=""/>
      <w:lvlJc w:val="left"/>
      <w:pPr>
        <w:ind w:left="4437" w:hanging="360"/>
      </w:pPr>
      <w:rPr>
        <w:rFonts w:ascii="Wingdings" w:hAnsi="Wingdings" w:hint="default"/>
      </w:rPr>
    </w:lvl>
    <w:lvl w:ilvl="6" w:tplc="04250001" w:tentative="1">
      <w:start w:val="1"/>
      <w:numFmt w:val="bullet"/>
      <w:lvlText w:val=""/>
      <w:lvlJc w:val="left"/>
      <w:pPr>
        <w:ind w:left="5157" w:hanging="360"/>
      </w:pPr>
      <w:rPr>
        <w:rFonts w:ascii="Symbol" w:hAnsi="Symbol" w:hint="default"/>
      </w:rPr>
    </w:lvl>
    <w:lvl w:ilvl="7" w:tplc="04250003" w:tentative="1">
      <w:start w:val="1"/>
      <w:numFmt w:val="bullet"/>
      <w:lvlText w:val="o"/>
      <w:lvlJc w:val="left"/>
      <w:pPr>
        <w:ind w:left="5877" w:hanging="360"/>
      </w:pPr>
      <w:rPr>
        <w:rFonts w:ascii="Courier New" w:hAnsi="Courier New" w:cs="Courier New" w:hint="default"/>
      </w:rPr>
    </w:lvl>
    <w:lvl w:ilvl="8" w:tplc="04250005" w:tentative="1">
      <w:start w:val="1"/>
      <w:numFmt w:val="bullet"/>
      <w:lvlText w:val=""/>
      <w:lvlJc w:val="left"/>
      <w:pPr>
        <w:ind w:left="6597" w:hanging="360"/>
      </w:pPr>
      <w:rPr>
        <w:rFonts w:ascii="Wingdings" w:hAnsi="Wingdings" w:hint="default"/>
      </w:rPr>
    </w:lvl>
  </w:abstractNum>
  <w:abstractNum w:abstractNumId="9" w15:restartNumberingAfterBreak="0">
    <w:nsid w:val="527640DA"/>
    <w:multiLevelType w:val="hybridMultilevel"/>
    <w:tmpl w:val="6C3226C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805060"/>
    <w:multiLevelType w:val="hybridMultilevel"/>
    <w:tmpl w:val="A06CFC8E"/>
    <w:lvl w:ilvl="0" w:tplc="04250001">
      <w:start w:val="1"/>
      <w:numFmt w:val="bullet"/>
      <w:lvlText w:val=""/>
      <w:lvlJc w:val="left"/>
      <w:pPr>
        <w:ind w:left="836" w:hanging="360"/>
      </w:pPr>
      <w:rPr>
        <w:rFonts w:ascii="Symbol" w:hAnsi="Symbol" w:hint="default"/>
      </w:rPr>
    </w:lvl>
    <w:lvl w:ilvl="1" w:tplc="04250003" w:tentative="1">
      <w:start w:val="1"/>
      <w:numFmt w:val="bullet"/>
      <w:lvlText w:val="o"/>
      <w:lvlJc w:val="left"/>
      <w:pPr>
        <w:ind w:left="1556" w:hanging="360"/>
      </w:pPr>
      <w:rPr>
        <w:rFonts w:ascii="Courier New" w:hAnsi="Courier New" w:cs="Courier New" w:hint="default"/>
      </w:rPr>
    </w:lvl>
    <w:lvl w:ilvl="2" w:tplc="04250005" w:tentative="1">
      <w:start w:val="1"/>
      <w:numFmt w:val="bullet"/>
      <w:lvlText w:val=""/>
      <w:lvlJc w:val="left"/>
      <w:pPr>
        <w:ind w:left="2276" w:hanging="360"/>
      </w:pPr>
      <w:rPr>
        <w:rFonts w:ascii="Wingdings" w:hAnsi="Wingdings" w:hint="default"/>
      </w:rPr>
    </w:lvl>
    <w:lvl w:ilvl="3" w:tplc="04250001" w:tentative="1">
      <w:start w:val="1"/>
      <w:numFmt w:val="bullet"/>
      <w:lvlText w:val=""/>
      <w:lvlJc w:val="left"/>
      <w:pPr>
        <w:ind w:left="2996" w:hanging="360"/>
      </w:pPr>
      <w:rPr>
        <w:rFonts w:ascii="Symbol" w:hAnsi="Symbol" w:hint="default"/>
      </w:rPr>
    </w:lvl>
    <w:lvl w:ilvl="4" w:tplc="04250003" w:tentative="1">
      <w:start w:val="1"/>
      <w:numFmt w:val="bullet"/>
      <w:lvlText w:val="o"/>
      <w:lvlJc w:val="left"/>
      <w:pPr>
        <w:ind w:left="3716" w:hanging="360"/>
      </w:pPr>
      <w:rPr>
        <w:rFonts w:ascii="Courier New" w:hAnsi="Courier New" w:cs="Courier New" w:hint="default"/>
      </w:rPr>
    </w:lvl>
    <w:lvl w:ilvl="5" w:tplc="04250005" w:tentative="1">
      <w:start w:val="1"/>
      <w:numFmt w:val="bullet"/>
      <w:lvlText w:val=""/>
      <w:lvlJc w:val="left"/>
      <w:pPr>
        <w:ind w:left="4436" w:hanging="360"/>
      </w:pPr>
      <w:rPr>
        <w:rFonts w:ascii="Wingdings" w:hAnsi="Wingdings" w:hint="default"/>
      </w:rPr>
    </w:lvl>
    <w:lvl w:ilvl="6" w:tplc="04250001" w:tentative="1">
      <w:start w:val="1"/>
      <w:numFmt w:val="bullet"/>
      <w:lvlText w:val=""/>
      <w:lvlJc w:val="left"/>
      <w:pPr>
        <w:ind w:left="5156" w:hanging="360"/>
      </w:pPr>
      <w:rPr>
        <w:rFonts w:ascii="Symbol" w:hAnsi="Symbol" w:hint="default"/>
      </w:rPr>
    </w:lvl>
    <w:lvl w:ilvl="7" w:tplc="04250003" w:tentative="1">
      <w:start w:val="1"/>
      <w:numFmt w:val="bullet"/>
      <w:lvlText w:val="o"/>
      <w:lvlJc w:val="left"/>
      <w:pPr>
        <w:ind w:left="5876" w:hanging="360"/>
      </w:pPr>
      <w:rPr>
        <w:rFonts w:ascii="Courier New" w:hAnsi="Courier New" w:cs="Courier New" w:hint="default"/>
      </w:rPr>
    </w:lvl>
    <w:lvl w:ilvl="8" w:tplc="04250005" w:tentative="1">
      <w:start w:val="1"/>
      <w:numFmt w:val="bullet"/>
      <w:lvlText w:val=""/>
      <w:lvlJc w:val="left"/>
      <w:pPr>
        <w:ind w:left="6596" w:hanging="360"/>
      </w:pPr>
      <w:rPr>
        <w:rFonts w:ascii="Wingdings" w:hAnsi="Wingdings" w:hint="default"/>
      </w:rPr>
    </w:lvl>
  </w:abstractNum>
  <w:abstractNum w:abstractNumId="11" w15:restartNumberingAfterBreak="0">
    <w:nsid w:val="55974C6E"/>
    <w:multiLevelType w:val="hybridMultilevel"/>
    <w:tmpl w:val="D2BAB018"/>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2" w15:restartNumberingAfterBreak="0">
    <w:nsid w:val="5A953D27"/>
    <w:multiLevelType w:val="hybridMultilevel"/>
    <w:tmpl w:val="A1A234F2"/>
    <w:lvl w:ilvl="0" w:tplc="71DEEB84">
      <w:start w:val="2"/>
      <w:numFmt w:val="upperRoman"/>
      <w:lvlText w:val="%1"/>
      <w:lvlJc w:val="left"/>
      <w:pPr>
        <w:ind w:left="117" w:hanging="253"/>
      </w:pPr>
      <w:rPr>
        <w:rFonts w:ascii="Times New Roman" w:eastAsia="Times New Roman" w:hAnsi="Times New Roman" w:hint="default"/>
        <w:sz w:val="24"/>
        <w:szCs w:val="24"/>
      </w:rPr>
    </w:lvl>
    <w:lvl w:ilvl="1" w:tplc="EC1455E2">
      <w:start w:val="1"/>
      <w:numFmt w:val="bullet"/>
      <w:lvlText w:val=""/>
      <w:lvlJc w:val="left"/>
      <w:pPr>
        <w:ind w:left="837" w:hanging="360"/>
      </w:pPr>
      <w:rPr>
        <w:rFonts w:ascii="Symbol" w:eastAsia="Symbol" w:hAnsi="Symbol" w:hint="default"/>
        <w:w w:val="99"/>
        <w:sz w:val="24"/>
        <w:szCs w:val="24"/>
      </w:rPr>
    </w:lvl>
    <w:lvl w:ilvl="2" w:tplc="1FD6B112">
      <w:start w:val="1"/>
      <w:numFmt w:val="bullet"/>
      <w:lvlText w:val="•"/>
      <w:lvlJc w:val="left"/>
      <w:pPr>
        <w:ind w:left="837" w:hanging="360"/>
      </w:pPr>
      <w:rPr>
        <w:rFonts w:hint="default"/>
      </w:rPr>
    </w:lvl>
    <w:lvl w:ilvl="3" w:tplc="8214CD34">
      <w:start w:val="1"/>
      <w:numFmt w:val="bullet"/>
      <w:lvlText w:val="•"/>
      <w:lvlJc w:val="left"/>
      <w:pPr>
        <w:ind w:left="1895" w:hanging="360"/>
      </w:pPr>
      <w:rPr>
        <w:rFonts w:hint="default"/>
      </w:rPr>
    </w:lvl>
    <w:lvl w:ilvl="4" w:tplc="CF6E3C38">
      <w:start w:val="1"/>
      <w:numFmt w:val="bullet"/>
      <w:lvlText w:val="•"/>
      <w:lvlJc w:val="left"/>
      <w:pPr>
        <w:ind w:left="2954" w:hanging="360"/>
      </w:pPr>
      <w:rPr>
        <w:rFonts w:hint="default"/>
      </w:rPr>
    </w:lvl>
    <w:lvl w:ilvl="5" w:tplc="99A4C8BA">
      <w:start w:val="1"/>
      <w:numFmt w:val="bullet"/>
      <w:lvlText w:val="•"/>
      <w:lvlJc w:val="left"/>
      <w:pPr>
        <w:ind w:left="4012" w:hanging="360"/>
      </w:pPr>
      <w:rPr>
        <w:rFonts w:hint="default"/>
      </w:rPr>
    </w:lvl>
    <w:lvl w:ilvl="6" w:tplc="0CB0F5DC">
      <w:start w:val="1"/>
      <w:numFmt w:val="bullet"/>
      <w:lvlText w:val="•"/>
      <w:lvlJc w:val="left"/>
      <w:pPr>
        <w:ind w:left="5071" w:hanging="360"/>
      </w:pPr>
      <w:rPr>
        <w:rFonts w:hint="default"/>
      </w:rPr>
    </w:lvl>
    <w:lvl w:ilvl="7" w:tplc="B9E4EA7A">
      <w:start w:val="1"/>
      <w:numFmt w:val="bullet"/>
      <w:lvlText w:val="•"/>
      <w:lvlJc w:val="left"/>
      <w:pPr>
        <w:ind w:left="6130" w:hanging="360"/>
      </w:pPr>
      <w:rPr>
        <w:rFonts w:hint="default"/>
      </w:rPr>
    </w:lvl>
    <w:lvl w:ilvl="8" w:tplc="11C06BC4">
      <w:start w:val="1"/>
      <w:numFmt w:val="bullet"/>
      <w:lvlText w:val="•"/>
      <w:lvlJc w:val="left"/>
      <w:pPr>
        <w:ind w:left="7188" w:hanging="360"/>
      </w:pPr>
      <w:rPr>
        <w:rFonts w:hint="default"/>
      </w:rPr>
    </w:lvl>
  </w:abstractNum>
  <w:abstractNum w:abstractNumId="13" w15:restartNumberingAfterBreak="0">
    <w:nsid w:val="612F2498"/>
    <w:multiLevelType w:val="multilevel"/>
    <w:tmpl w:val="C2249B10"/>
    <w:lvl w:ilvl="0">
      <w:start w:val="8"/>
      <w:numFmt w:val="decimal"/>
      <w:lvlText w:val="%1"/>
      <w:lvlJc w:val="left"/>
      <w:pPr>
        <w:ind w:left="537" w:hanging="420"/>
      </w:pPr>
      <w:rPr>
        <w:rFonts w:hint="default"/>
      </w:rPr>
    </w:lvl>
    <w:lvl w:ilvl="1">
      <w:start w:val="1"/>
      <w:numFmt w:val="decimal"/>
      <w:lvlText w:val="%1.%2."/>
      <w:lvlJc w:val="left"/>
      <w:pPr>
        <w:ind w:left="537" w:hanging="420"/>
      </w:pPr>
      <w:rPr>
        <w:rFonts w:ascii="Times New Roman" w:eastAsia="Times New Roman" w:hAnsi="Times New Roman" w:hint="default"/>
        <w:b/>
        <w:bCs/>
        <w:sz w:val="24"/>
        <w:szCs w:val="24"/>
      </w:rPr>
    </w:lvl>
    <w:lvl w:ilvl="2">
      <w:start w:val="1"/>
      <w:numFmt w:val="bullet"/>
      <w:lvlText w:val=""/>
      <w:lvlJc w:val="left"/>
      <w:pPr>
        <w:ind w:left="837" w:hanging="360"/>
      </w:pPr>
      <w:rPr>
        <w:rFonts w:ascii="Symbol" w:eastAsia="Symbol" w:hAnsi="Symbol" w:hint="default"/>
        <w:w w:val="99"/>
        <w:sz w:val="24"/>
        <w:szCs w:val="24"/>
      </w:rPr>
    </w:lvl>
    <w:lvl w:ilvl="3">
      <w:start w:val="1"/>
      <w:numFmt w:val="bullet"/>
      <w:lvlText w:val="•"/>
      <w:lvlJc w:val="left"/>
      <w:pPr>
        <w:ind w:left="2719" w:hanging="360"/>
      </w:pPr>
      <w:rPr>
        <w:rFonts w:hint="default"/>
      </w:rPr>
    </w:lvl>
    <w:lvl w:ilvl="4">
      <w:start w:val="1"/>
      <w:numFmt w:val="bullet"/>
      <w:lvlText w:val="•"/>
      <w:lvlJc w:val="left"/>
      <w:pPr>
        <w:ind w:left="3660" w:hanging="360"/>
      </w:pPr>
      <w:rPr>
        <w:rFonts w:hint="default"/>
      </w:rPr>
    </w:lvl>
    <w:lvl w:ilvl="5">
      <w:start w:val="1"/>
      <w:numFmt w:val="bullet"/>
      <w:lvlText w:val="•"/>
      <w:lvlJc w:val="left"/>
      <w:pPr>
        <w:ind w:left="4601" w:hanging="360"/>
      </w:pPr>
      <w:rPr>
        <w:rFonts w:hint="default"/>
      </w:rPr>
    </w:lvl>
    <w:lvl w:ilvl="6">
      <w:start w:val="1"/>
      <w:numFmt w:val="bullet"/>
      <w:lvlText w:val="•"/>
      <w:lvlJc w:val="left"/>
      <w:pPr>
        <w:ind w:left="5542" w:hanging="360"/>
      </w:pPr>
      <w:rPr>
        <w:rFonts w:hint="default"/>
      </w:rPr>
    </w:lvl>
    <w:lvl w:ilvl="7">
      <w:start w:val="1"/>
      <w:numFmt w:val="bullet"/>
      <w:lvlText w:val="•"/>
      <w:lvlJc w:val="left"/>
      <w:pPr>
        <w:ind w:left="6483" w:hanging="360"/>
      </w:pPr>
      <w:rPr>
        <w:rFonts w:hint="default"/>
      </w:rPr>
    </w:lvl>
    <w:lvl w:ilvl="8">
      <w:start w:val="1"/>
      <w:numFmt w:val="bullet"/>
      <w:lvlText w:val="•"/>
      <w:lvlJc w:val="left"/>
      <w:pPr>
        <w:ind w:left="7424" w:hanging="360"/>
      </w:pPr>
      <w:rPr>
        <w:rFonts w:hint="default"/>
      </w:rPr>
    </w:lvl>
  </w:abstractNum>
  <w:abstractNum w:abstractNumId="14" w15:restartNumberingAfterBreak="0">
    <w:nsid w:val="6416662E"/>
    <w:multiLevelType w:val="hybridMultilevel"/>
    <w:tmpl w:val="742E6B16"/>
    <w:lvl w:ilvl="0" w:tplc="C2ACC93A">
      <w:start w:val="4"/>
      <w:numFmt w:val="decimal"/>
      <w:lvlText w:val="%1."/>
      <w:lvlJc w:val="left"/>
      <w:pPr>
        <w:ind w:left="357" w:hanging="240"/>
      </w:pPr>
      <w:rPr>
        <w:rFonts w:ascii="Times New Roman" w:eastAsia="Times New Roman" w:hAnsi="Times New Roman" w:hint="default"/>
        <w:b/>
        <w:bCs/>
        <w:sz w:val="24"/>
        <w:szCs w:val="24"/>
      </w:rPr>
    </w:lvl>
    <w:lvl w:ilvl="1" w:tplc="3E6E761E">
      <w:start w:val="1"/>
      <w:numFmt w:val="bullet"/>
      <w:lvlText w:val=""/>
      <w:lvlJc w:val="left"/>
      <w:pPr>
        <w:ind w:left="837" w:hanging="360"/>
      </w:pPr>
      <w:rPr>
        <w:rFonts w:ascii="Symbol" w:eastAsia="Symbol" w:hAnsi="Symbol" w:hint="default"/>
        <w:w w:val="99"/>
        <w:sz w:val="24"/>
        <w:szCs w:val="24"/>
      </w:rPr>
    </w:lvl>
    <w:lvl w:ilvl="2" w:tplc="DCCE86F0">
      <w:start w:val="1"/>
      <w:numFmt w:val="bullet"/>
      <w:lvlText w:val="•"/>
      <w:lvlJc w:val="left"/>
      <w:pPr>
        <w:ind w:left="1778" w:hanging="360"/>
      </w:pPr>
      <w:rPr>
        <w:rFonts w:hint="default"/>
      </w:rPr>
    </w:lvl>
    <w:lvl w:ilvl="3" w:tplc="0AE8BABA">
      <w:start w:val="1"/>
      <w:numFmt w:val="bullet"/>
      <w:lvlText w:val="•"/>
      <w:lvlJc w:val="left"/>
      <w:pPr>
        <w:ind w:left="2719" w:hanging="360"/>
      </w:pPr>
      <w:rPr>
        <w:rFonts w:hint="default"/>
      </w:rPr>
    </w:lvl>
    <w:lvl w:ilvl="4" w:tplc="F384CC84">
      <w:start w:val="1"/>
      <w:numFmt w:val="bullet"/>
      <w:lvlText w:val="•"/>
      <w:lvlJc w:val="left"/>
      <w:pPr>
        <w:ind w:left="3660" w:hanging="360"/>
      </w:pPr>
      <w:rPr>
        <w:rFonts w:hint="default"/>
      </w:rPr>
    </w:lvl>
    <w:lvl w:ilvl="5" w:tplc="81DAEDDC">
      <w:start w:val="1"/>
      <w:numFmt w:val="bullet"/>
      <w:lvlText w:val="•"/>
      <w:lvlJc w:val="left"/>
      <w:pPr>
        <w:ind w:left="4601" w:hanging="360"/>
      </w:pPr>
      <w:rPr>
        <w:rFonts w:hint="default"/>
      </w:rPr>
    </w:lvl>
    <w:lvl w:ilvl="6" w:tplc="B7B8AAFC">
      <w:start w:val="1"/>
      <w:numFmt w:val="bullet"/>
      <w:lvlText w:val="•"/>
      <w:lvlJc w:val="left"/>
      <w:pPr>
        <w:ind w:left="5542" w:hanging="360"/>
      </w:pPr>
      <w:rPr>
        <w:rFonts w:hint="default"/>
      </w:rPr>
    </w:lvl>
    <w:lvl w:ilvl="7" w:tplc="0D2EF0B0">
      <w:start w:val="1"/>
      <w:numFmt w:val="bullet"/>
      <w:lvlText w:val="•"/>
      <w:lvlJc w:val="left"/>
      <w:pPr>
        <w:ind w:left="6483" w:hanging="360"/>
      </w:pPr>
      <w:rPr>
        <w:rFonts w:hint="default"/>
      </w:rPr>
    </w:lvl>
    <w:lvl w:ilvl="8" w:tplc="540CB786">
      <w:start w:val="1"/>
      <w:numFmt w:val="bullet"/>
      <w:lvlText w:val="•"/>
      <w:lvlJc w:val="left"/>
      <w:pPr>
        <w:ind w:left="7424" w:hanging="360"/>
      </w:pPr>
      <w:rPr>
        <w:rFonts w:hint="default"/>
      </w:rPr>
    </w:lvl>
  </w:abstractNum>
  <w:abstractNum w:abstractNumId="15" w15:restartNumberingAfterBreak="0">
    <w:nsid w:val="76335608"/>
    <w:multiLevelType w:val="hybridMultilevel"/>
    <w:tmpl w:val="664002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8605FE0"/>
    <w:multiLevelType w:val="hybridMultilevel"/>
    <w:tmpl w:val="DAF818BA"/>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17" w15:restartNumberingAfterBreak="0">
    <w:nsid w:val="78B21949"/>
    <w:multiLevelType w:val="multilevel"/>
    <w:tmpl w:val="4EEC185A"/>
    <w:lvl w:ilvl="0">
      <w:start w:val="10"/>
      <w:numFmt w:val="decimal"/>
      <w:lvlText w:val="%1"/>
      <w:lvlJc w:val="left"/>
      <w:pPr>
        <w:ind w:left="657" w:hanging="540"/>
      </w:pPr>
      <w:rPr>
        <w:rFonts w:hint="default"/>
      </w:rPr>
    </w:lvl>
    <w:lvl w:ilvl="1">
      <w:start w:val="1"/>
      <w:numFmt w:val="decimal"/>
      <w:lvlText w:val="%1.%2"/>
      <w:lvlJc w:val="left"/>
      <w:pPr>
        <w:ind w:left="657" w:hanging="540"/>
      </w:pPr>
      <w:rPr>
        <w:rFonts w:ascii="Times New Roman" w:eastAsia="Times New Roman" w:hAnsi="Times New Roman" w:hint="default"/>
        <w:sz w:val="24"/>
        <w:szCs w:val="24"/>
      </w:rPr>
    </w:lvl>
    <w:lvl w:ilvl="2">
      <w:start w:val="1"/>
      <w:numFmt w:val="bullet"/>
      <w:lvlText w:val="•"/>
      <w:lvlJc w:val="left"/>
      <w:pPr>
        <w:ind w:left="2386" w:hanging="540"/>
      </w:pPr>
      <w:rPr>
        <w:rFonts w:hint="default"/>
      </w:rPr>
    </w:lvl>
    <w:lvl w:ilvl="3">
      <w:start w:val="1"/>
      <w:numFmt w:val="bullet"/>
      <w:lvlText w:val="•"/>
      <w:lvlJc w:val="left"/>
      <w:pPr>
        <w:ind w:left="3251" w:hanging="540"/>
      </w:pPr>
      <w:rPr>
        <w:rFonts w:hint="default"/>
      </w:rPr>
    </w:lvl>
    <w:lvl w:ilvl="4">
      <w:start w:val="1"/>
      <w:numFmt w:val="bullet"/>
      <w:lvlText w:val="•"/>
      <w:lvlJc w:val="left"/>
      <w:pPr>
        <w:ind w:left="4116" w:hanging="540"/>
      </w:pPr>
      <w:rPr>
        <w:rFonts w:hint="default"/>
      </w:rPr>
    </w:lvl>
    <w:lvl w:ilvl="5">
      <w:start w:val="1"/>
      <w:numFmt w:val="bullet"/>
      <w:lvlText w:val="•"/>
      <w:lvlJc w:val="left"/>
      <w:pPr>
        <w:ind w:left="4981" w:hanging="540"/>
      </w:pPr>
      <w:rPr>
        <w:rFonts w:hint="default"/>
      </w:rPr>
    </w:lvl>
    <w:lvl w:ilvl="6">
      <w:start w:val="1"/>
      <w:numFmt w:val="bullet"/>
      <w:lvlText w:val="•"/>
      <w:lvlJc w:val="left"/>
      <w:pPr>
        <w:ind w:left="5846" w:hanging="540"/>
      </w:pPr>
      <w:rPr>
        <w:rFonts w:hint="default"/>
      </w:rPr>
    </w:lvl>
    <w:lvl w:ilvl="7">
      <w:start w:val="1"/>
      <w:numFmt w:val="bullet"/>
      <w:lvlText w:val="•"/>
      <w:lvlJc w:val="left"/>
      <w:pPr>
        <w:ind w:left="6711" w:hanging="540"/>
      </w:pPr>
      <w:rPr>
        <w:rFonts w:hint="default"/>
      </w:rPr>
    </w:lvl>
    <w:lvl w:ilvl="8">
      <w:start w:val="1"/>
      <w:numFmt w:val="bullet"/>
      <w:lvlText w:val="•"/>
      <w:lvlJc w:val="left"/>
      <w:pPr>
        <w:ind w:left="7576" w:hanging="540"/>
      </w:pPr>
      <w:rPr>
        <w:rFonts w:hint="default"/>
      </w:rPr>
    </w:lvl>
  </w:abstractNum>
  <w:abstractNum w:abstractNumId="18" w15:restartNumberingAfterBreak="0">
    <w:nsid w:val="7E055261"/>
    <w:multiLevelType w:val="hybridMultilevel"/>
    <w:tmpl w:val="0CDEE4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7"/>
  </w:num>
  <w:num w:numId="2">
    <w:abstractNumId w:val="12"/>
  </w:num>
  <w:num w:numId="3">
    <w:abstractNumId w:val="13"/>
  </w:num>
  <w:num w:numId="4">
    <w:abstractNumId w:val="5"/>
  </w:num>
  <w:num w:numId="5">
    <w:abstractNumId w:val="4"/>
  </w:num>
  <w:num w:numId="6">
    <w:abstractNumId w:val="14"/>
  </w:num>
  <w:num w:numId="7">
    <w:abstractNumId w:val="3"/>
  </w:num>
  <w:num w:numId="8">
    <w:abstractNumId w:val="0"/>
  </w:num>
  <w:num w:numId="9">
    <w:abstractNumId w:val="7"/>
  </w:num>
  <w:num w:numId="10">
    <w:abstractNumId w:val="6"/>
  </w:num>
  <w:num w:numId="11">
    <w:abstractNumId w:val="10"/>
  </w:num>
  <w:num w:numId="12">
    <w:abstractNumId w:val="9"/>
  </w:num>
  <w:num w:numId="13">
    <w:abstractNumId w:val="2"/>
  </w:num>
  <w:num w:numId="14">
    <w:abstractNumId w:val="8"/>
  </w:num>
  <w:num w:numId="15">
    <w:abstractNumId w:val="15"/>
  </w:num>
  <w:num w:numId="16">
    <w:abstractNumId w:val="1"/>
  </w:num>
  <w:num w:numId="17">
    <w:abstractNumId w:val="16"/>
  </w:num>
  <w:num w:numId="18">
    <w:abstractNumId w:val="11"/>
  </w:num>
  <w:num w:numId="1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ns Orru">
    <w15:presenceInfo w15:providerId="AD" w15:userId="S-1-5-21-2983161654-3330284812-1284754214-518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fi-FI" w:vendorID="64" w:dllVersion="6" w:nlCheck="1" w:checkStyle="0"/>
  <w:activeWritingStyle w:appName="MSWord" w:lang="en-US" w:vendorID="64" w:dllVersion="6" w:nlCheck="1" w:checkStyle="0"/>
  <w:activeWritingStyle w:appName="MSWord" w:lang="ru-RU" w:vendorID="64" w:dllVersion="6" w:nlCheck="1" w:checkStyle="0"/>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fi-FI" w:vendorID="64" w:dllVersion="4096" w:nlCheck="1" w:checkStyle="0"/>
  <w:proofState w:spelling="clean" w:grammar="clean"/>
  <w:trackRevisions/>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49A"/>
    <w:rsid w:val="00014861"/>
    <w:rsid w:val="00022A1B"/>
    <w:rsid w:val="000416B9"/>
    <w:rsid w:val="000525F1"/>
    <w:rsid w:val="00061D52"/>
    <w:rsid w:val="00072172"/>
    <w:rsid w:val="000825AF"/>
    <w:rsid w:val="00090D6F"/>
    <w:rsid w:val="000A4B3A"/>
    <w:rsid w:val="000B1A78"/>
    <w:rsid w:val="000B221E"/>
    <w:rsid w:val="000B4B73"/>
    <w:rsid w:val="000C2336"/>
    <w:rsid w:val="000C2785"/>
    <w:rsid w:val="000C2824"/>
    <w:rsid w:val="000C2C65"/>
    <w:rsid w:val="00100342"/>
    <w:rsid w:val="0011399B"/>
    <w:rsid w:val="00124F8B"/>
    <w:rsid w:val="001257CC"/>
    <w:rsid w:val="00140014"/>
    <w:rsid w:val="00150D65"/>
    <w:rsid w:val="0015188D"/>
    <w:rsid w:val="00171F3B"/>
    <w:rsid w:val="001734DE"/>
    <w:rsid w:val="00175957"/>
    <w:rsid w:val="00180498"/>
    <w:rsid w:val="00192718"/>
    <w:rsid w:val="0019424F"/>
    <w:rsid w:val="00194522"/>
    <w:rsid w:val="001968A1"/>
    <w:rsid w:val="001A1066"/>
    <w:rsid w:val="001A4DBB"/>
    <w:rsid w:val="001B036D"/>
    <w:rsid w:val="001C5B2B"/>
    <w:rsid w:val="001D6F6F"/>
    <w:rsid w:val="001E17B7"/>
    <w:rsid w:val="001E3F3F"/>
    <w:rsid w:val="002004BB"/>
    <w:rsid w:val="00203FC0"/>
    <w:rsid w:val="002104A3"/>
    <w:rsid w:val="00223CEB"/>
    <w:rsid w:val="00234584"/>
    <w:rsid w:val="00245C87"/>
    <w:rsid w:val="00245DB9"/>
    <w:rsid w:val="00260CC2"/>
    <w:rsid w:val="00264428"/>
    <w:rsid w:val="00271E2B"/>
    <w:rsid w:val="0027620A"/>
    <w:rsid w:val="002803F8"/>
    <w:rsid w:val="00281573"/>
    <w:rsid w:val="002A203F"/>
    <w:rsid w:val="002B1F5B"/>
    <w:rsid w:val="002C23A1"/>
    <w:rsid w:val="002D43C4"/>
    <w:rsid w:val="003137FE"/>
    <w:rsid w:val="00317BBD"/>
    <w:rsid w:val="00361015"/>
    <w:rsid w:val="003714A0"/>
    <w:rsid w:val="00372C99"/>
    <w:rsid w:val="003741E2"/>
    <w:rsid w:val="00374A28"/>
    <w:rsid w:val="00376236"/>
    <w:rsid w:val="003909B5"/>
    <w:rsid w:val="00390CBB"/>
    <w:rsid w:val="00396631"/>
    <w:rsid w:val="00397996"/>
    <w:rsid w:val="003A12A7"/>
    <w:rsid w:val="003A4784"/>
    <w:rsid w:val="003B5EF6"/>
    <w:rsid w:val="003D4D01"/>
    <w:rsid w:val="003D65B9"/>
    <w:rsid w:val="003F622D"/>
    <w:rsid w:val="00407566"/>
    <w:rsid w:val="00423FB5"/>
    <w:rsid w:val="00423FB8"/>
    <w:rsid w:val="004308F5"/>
    <w:rsid w:val="00457E4B"/>
    <w:rsid w:val="00472564"/>
    <w:rsid w:val="00484589"/>
    <w:rsid w:val="004B53D8"/>
    <w:rsid w:val="004C33EF"/>
    <w:rsid w:val="004C579A"/>
    <w:rsid w:val="004D732C"/>
    <w:rsid w:val="004F1FB4"/>
    <w:rsid w:val="004F6445"/>
    <w:rsid w:val="005118C6"/>
    <w:rsid w:val="005344BB"/>
    <w:rsid w:val="0055576D"/>
    <w:rsid w:val="0055716E"/>
    <w:rsid w:val="00565BCA"/>
    <w:rsid w:val="005701DF"/>
    <w:rsid w:val="0057027B"/>
    <w:rsid w:val="00572B37"/>
    <w:rsid w:val="00574C07"/>
    <w:rsid w:val="00577100"/>
    <w:rsid w:val="00577CD1"/>
    <w:rsid w:val="0058319F"/>
    <w:rsid w:val="005957AA"/>
    <w:rsid w:val="005A7741"/>
    <w:rsid w:val="005C14D4"/>
    <w:rsid w:val="005C336C"/>
    <w:rsid w:val="005C5186"/>
    <w:rsid w:val="005F680D"/>
    <w:rsid w:val="0060547F"/>
    <w:rsid w:val="006101A9"/>
    <w:rsid w:val="00624362"/>
    <w:rsid w:val="00636696"/>
    <w:rsid w:val="00663928"/>
    <w:rsid w:val="00663BAF"/>
    <w:rsid w:val="006823F8"/>
    <w:rsid w:val="006870C4"/>
    <w:rsid w:val="0069207E"/>
    <w:rsid w:val="0069322B"/>
    <w:rsid w:val="006A2DFF"/>
    <w:rsid w:val="006A5FEE"/>
    <w:rsid w:val="006B10C8"/>
    <w:rsid w:val="006B578E"/>
    <w:rsid w:val="006C0E13"/>
    <w:rsid w:val="006C7606"/>
    <w:rsid w:val="006D5573"/>
    <w:rsid w:val="006F4B53"/>
    <w:rsid w:val="00702509"/>
    <w:rsid w:val="00712BE5"/>
    <w:rsid w:val="00713D6B"/>
    <w:rsid w:val="00715CD0"/>
    <w:rsid w:val="00754347"/>
    <w:rsid w:val="007578E9"/>
    <w:rsid w:val="00761548"/>
    <w:rsid w:val="00767471"/>
    <w:rsid w:val="00776701"/>
    <w:rsid w:val="00777FA6"/>
    <w:rsid w:val="00785B57"/>
    <w:rsid w:val="007C6AD1"/>
    <w:rsid w:val="007E1A8A"/>
    <w:rsid w:val="007E3D14"/>
    <w:rsid w:val="007E6669"/>
    <w:rsid w:val="0080287D"/>
    <w:rsid w:val="00803B51"/>
    <w:rsid w:val="0083139D"/>
    <w:rsid w:val="00833DEF"/>
    <w:rsid w:val="008516A0"/>
    <w:rsid w:val="00853C97"/>
    <w:rsid w:val="00873233"/>
    <w:rsid w:val="008874E5"/>
    <w:rsid w:val="00893B08"/>
    <w:rsid w:val="008B10D0"/>
    <w:rsid w:val="008B555F"/>
    <w:rsid w:val="008D3509"/>
    <w:rsid w:val="00905EED"/>
    <w:rsid w:val="00917A46"/>
    <w:rsid w:val="00920200"/>
    <w:rsid w:val="009224CD"/>
    <w:rsid w:val="009301D3"/>
    <w:rsid w:val="0093633F"/>
    <w:rsid w:val="00943FE0"/>
    <w:rsid w:val="00945561"/>
    <w:rsid w:val="00947659"/>
    <w:rsid w:val="00954E3B"/>
    <w:rsid w:val="00976B3D"/>
    <w:rsid w:val="0098115B"/>
    <w:rsid w:val="0099182A"/>
    <w:rsid w:val="009D45C4"/>
    <w:rsid w:val="009F158E"/>
    <w:rsid w:val="00A0249A"/>
    <w:rsid w:val="00A077F6"/>
    <w:rsid w:val="00A11979"/>
    <w:rsid w:val="00A16D8A"/>
    <w:rsid w:val="00A42350"/>
    <w:rsid w:val="00A464ED"/>
    <w:rsid w:val="00A608B4"/>
    <w:rsid w:val="00A7665E"/>
    <w:rsid w:val="00A848DE"/>
    <w:rsid w:val="00A938E0"/>
    <w:rsid w:val="00AA5B2B"/>
    <w:rsid w:val="00AA7156"/>
    <w:rsid w:val="00AB05D9"/>
    <w:rsid w:val="00AB2E94"/>
    <w:rsid w:val="00AD09E5"/>
    <w:rsid w:val="00B0752E"/>
    <w:rsid w:val="00B22D36"/>
    <w:rsid w:val="00B25106"/>
    <w:rsid w:val="00B37D5F"/>
    <w:rsid w:val="00B434C5"/>
    <w:rsid w:val="00B43FEF"/>
    <w:rsid w:val="00B441B6"/>
    <w:rsid w:val="00B57CF1"/>
    <w:rsid w:val="00B82278"/>
    <w:rsid w:val="00BB2E14"/>
    <w:rsid w:val="00BB5C78"/>
    <w:rsid w:val="00BB6C74"/>
    <w:rsid w:val="00BD74CD"/>
    <w:rsid w:val="00BE741F"/>
    <w:rsid w:val="00BF5AB9"/>
    <w:rsid w:val="00C1480A"/>
    <w:rsid w:val="00C15C5C"/>
    <w:rsid w:val="00C16141"/>
    <w:rsid w:val="00C175CD"/>
    <w:rsid w:val="00C26D4B"/>
    <w:rsid w:val="00C42106"/>
    <w:rsid w:val="00C44AF6"/>
    <w:rsid w:val="00C44D67"/>
    <w:rsid w:val="00C46AB2"/>
    <w:rsid w:val="00C70EAD"/>
    <w:rsid w:val="00C90511"/>
    <w:rsid w:val="00CA57BC"/>
    <w:rsid w:val="00CA74E9"/>
    <w:rsid w:val="00CB33BC"/>
    <w:rsid w:val="00CE658B"/>
    <w:rsid w:val="00CF1198"/>
    <w:rsid w:val="00CF4274"/>
    <w:rsid w:val="00CF5EDE"/>
    <w:rsid w:val="00D10576"/>
    <w:rsid w:val="00D3529D"/>
    <w:rsid w:val="00D366FA"/>
    <w:rsid w:val="00D40355"/>
    <w:rsid w:val="00D64667"/>
    <w:rsid w:val="00D844EA"/>
    <w:rsid w:val="00D85008"/>
    <w:rsid w:val="00D930F7"/>
    <w:rsid w:val="00DA2992"/>
    <w:rsid w:val="00DA708D"/>
    <w:rsid w:val="00DB6815"/>
    <w:rsid w:val="00DC071D"/>
    <w:rsid w:val="00DD257C"/>
    <w:rsid w:val="00DE552B"/>
    <w:rsid w:val="00DF5077"/>
    <w:rsid w:val="00E12EE5"/>
    <w:rsid w:val="00E2056A"/>
    <w:rsid w:val="00E210B4"/>
    <w:rsid w:val="00E50EC4"/>
    <w:rsid w:val="00E51746"/>
    <w:rsid w:val="00E62F49"/>
    <w:rsid w:val="00E64F57"/>
    <w:rsid w:val="00E757A3"/>
    <w:rsid w:val="00E76118"/>
    <w:rsid w:val="00EA10C9"/>
    <w:rsid w:val="00EB4DD0"/>
    <w:rsid w:val="00EC1FBD"/>
    <w:rsid w:val="00EC6FC7"/>
    <w:rsid w:val="00ED1224"/>
    <w:rsid w:val="00EE33DA"/>
    <w:rsid w:val="00EF7801"/>
    <w:rsid w:val="00F20238"/>
    <w:rsid w:val="00F251EB"/>
    <w:rsid w:val="00F308BC"/>
    <w:rsid w:val="00F31049"/>
    <w:rsid w:val="00F32679"/>
    <w:rsid w:val="00F456BA"/>
    <w:rsid w:val="00F45E08"/>
    <w:rsid w:val="00F64CDD"/>
    <w:rsid w:val="00F70430"/>
    <w:rsid w:val="00F76411"/>
    <w:rsid w:val="00F822F6"/>
    <w:rsid w:val="00FC240D"/>
    <w:rsid w:val="00FE2597"/>
    <w:rsid w:val="00FE3E44"/>
    <w:rsid w:val="00FF367A"/>
    <w:rsid w:val="61C5FC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FD41A6"/>
  <w15:docId w15:val="{280EE0F5-C44D-41D7-80A5-41ECC4CC0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ind w:left="357" w:hanging="24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38"/>
      <w:ind w:left="116"/>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F70430"/>
    <w:rPr>
      <w:color w:val="0000FF" w:themeColor="hyperlink"/>
      <w:u w:val="single"/>
    </w:rPr>
  </w:style>
  <w:style w:type="character" w:styleId="CommentReference">
    <w:name w:val="annotation reference"/>
    <w:basedOn w:val="DefaultParagraphFont"/>
    <w:uiPriority w:val="99"/>
    <w:semiHidden/>
    <w:unhideWhenUsed/>
    <w:rsid w:val="002004BB"/>
    <w:rPr>
      <w:sz w:val="16"/>
      <w:szCs w:val="16"/>
    </w:rPr>
  </w:style>
  <w:style w:type="paragraph" w:styleId="CommentText">
    <w:name w:val="annotation text"/>
    <w:basedOn w:val="Normal"/>
    <w:link w:val="CommentTextChar"/>
    <w:uiPriority w:val="99"/>
    <w:semiHidden/>
    <w:unhideWhenUsed/>
    <w:rsid w:val="002004BB"/>
    <w:rPr>
      <w:sz w:val="20"/>
      <w:szCs w:val="20"/>
    </w:rPr>
  </w:style>
  <w:style w:type="character" w:customStyle="1" w:styleId="CommentTextChar">
    <w:name w:val="Comment Text Char"/>
    <w:basedOn w:val="DefaultParagraphFont"/>
    <w:link w:val="CommentText"/>
    <w:uiPriority w:val="99"/>
    <w:semiHidden/>
    <w:rsid w:val="002004BB"/>
    <w:rPr>
      <w:sz w:val="20"/>
      <w:szCs w:val="20"/>
    </w:rPr>
  </w:style>
  <w:style w:type="paragraph" w:styleId="CommentSubject">
    <w:name w:val="annotation subject"/>
    <w:basedOn w:val="CommentText"/>
    <w:next w:val="CommentText"/>
    <w:link w:val="CommentSubjectChar"/>
    <w:uiPriority w:val="99"/>
    <w:semiHidden/>
    <w:unhideWhenUsed/>
    <w:rsid w:val="002004BB"/>
    <w:rPr>
      <w:b/>
      <w:bCs/>
    </w:rPr>
  </w:style>
  <w:style w:type="character" w:customStyle="1" w:styleId="CommentSubjectChar">
    <w:name w:val="Comment Subject Char"/>
    <w:basedOn w:val="CommentTextChar"/>
    <w:link w:val="CommentSubject"/>
    <w:uiPriority w:val="99"/>
    <w:semiHidden/>
    <w:rsid w:val="002004BB"/>
    <w:rPr>
      <w:b/>
      <w:bCs/>
      <w:sz w:val="20"/>
      <w:szCs w:val="20"/>
    </w:rPr>
  </w:style>
  <w:style w:type="paragraph" w:styleId="BalloonText">
    <w:name w:val="Balloon Text"/>
    <w:basedOn w:val="Normal"/>
    <w:link w:val="BalloonTextChar"/>
    <w:uiPriority w:val="99"/>
    <w:semiHidden/>
    <w:unhideWhenUsed/>
    <w:rsid w:val="002004BB"/>
    <w:rPr>
      <w:rFonts w:ascii="Tahoma" w:hAnsi="Tahoma" w:cs="Tahoma"/>
      <w:sz w:val="16"/>
      <w:szCs w:val="16"/>
    </w:rPr>
  </w:style>
  <w:style w:type="character" w:customStyle="1" w:styleId="BalloonTextChar">
    <w:name w:val="Balloon Text Char"/>
    <w:basedOn w:val="DefaultParagraphFont"/>
    <w:link w:val="BalloonText"/>
    <w:uiPriority w:val="99"/>
    <w:semiHidden/>
    <w:rsid w:val="002004BB"/>
    <w:rPr>
      <w:rFonts w:ascii="Tahoma" w:hAnsi="Tahoma" w:cs="Tahoma"/>
      <w:sz w:val="16"/>
      <w:szCs w:val="16"/>
    </w:rPr>
  </w:style>
  <w:style w:type="paragraph" w:styleId="Header">
    <w:name w:val="header"/>
    <w:basedOn w:val="Normal"/>
    <w:link w:val="HeaderChar"/>
    <w:uiPriority w:val="99"/>
    <w:unhideWhenUsed/>
    <w:rsid w:val="00976B3D"/>
    <w:pPr>
      <w:tabs>
        <w:tab w:val="center" w:pos="4536"/>
        <w:tab w:val="right" w:pos="9072"/>
      </w:tabs>
    </w:pPr>
  </w:style>
  <w:style w:type="character" w:customStyle="1" w:styleId="HeaderChar">
    <w:name w:val="Header Char"/>
    <w:basedOn w:val="DefaultParagraphFont"/>
    <w:link w:val="Header"/>
    <w:uiPriority w:val="99"/>
    <w:rsid w:val="00976B3D"/>
  </w:style>
  <w:style w:type="paragraph" w:styleId="Footer">
    <w:name w:val="footer"/>
    <w:basedOn w:val="Normal"/>
    <w:link w:val="FooterChar"/>
    <w:uiPriority w:val="99"/>
    <w:unhideWhenUsed/>
    <w:rsid w:val="00976B3D"/>
    <w:pPr>
      <w:tabs>
        <w:tab w:val="center" w:pos="4536"/>
        <w:tab w:val="right" w:pos="9072"/>
      </w:tabs>
    </w:pPr>
  </w:style>
  <w:style w:type="character" w:customStyle="1" w:styleId="FooterChar">
    <w:name w:val="Footer Char"/>
    <w:basedOn w:val="DefaultParagraphFont"/>
    <w:link w:val="Footer"/>
    <w:uiPriority w:val="99"/>
    <w:rsid w:val="00976B3D"/>
  </w:style>
  <w:style w:type="paragraph" w:customStyle="1" w:styleId="Snum">
    <w:name w:val="Sõnum"/>
    <w:autoRedefine/>
    <w:qFormat/>
    <w:rsid w:val="00FE3E44"/>
    <w:pPr>
      <w:widowControl/>
      <w:spacing w:line="360" w:lineRule="auto"/>
      <w:ind w:left="142"/>
      <w:jc w:val="both"/>
    </w:pPr>
    <w:rPr>
      <w:rFonts w:ascii="Times New Roman" w:eastAsia="SimSun" w:hAnsi="Times New Roman" w:cs="Mangal"/>
      <w:kern w:val="1"/>
      <w:sz w:val="24"/>
      <w:szCs w:val="24"/>
      <w:lang w:val="et-EE" w:eastAsia="zh-CN" w:bidi="hi-IN"/>
    </w:rPr>
  </w:style>
  <w:style w:type="table" w:styleId="TableGrid">
    <w:name w:val="Table Grid"/>
    <w:basedOn w:val="TableNormal"/>
    <w:uiPriority w:val="59"/>
    <w:rsid w:val="00D64667"/>
    <w:pPr>
      <w:widowControl/>
    </w:pPr>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6C74"/>
    <w:pPr>
      <w:widowControl/>
    </w:pPr>
    <w:rPr>
      <w:rFonts w:ascii="Times New Roman" w:eastAsia="Calibri" w:hAnsi="Times New Roman" w:cs="Times New Roman"/>
      <w:sz w:val="24"/>
      <w:lang w:val="et-EE"/>
    </w:rPr>
  </w:style>
  <w:style w:type="character" w:customStyle="1" w:styleId="BodyTextChar">
    <w:name w:val="Body Text Char"/>
    <w:basedOn w:val="DefaultParagraphFont"/>
    <w:link w:val="BodyText"/>
    <w:uiPriority w:val="1"/>
    <w:rsid w:val="00192718"/>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1927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284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triinveber@nooruse.ee"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mailto:triinveber@nooruse.ee"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Hans.Orru@ut.ee" TargetMode="External"/><Relationship Id="rId20" Type="http://schemas.openxmlformats.org/officeDocument/2006/relationships/hyperlink" Target="http://mccstudy.lshtm.ac.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ans.Orru@ut.ee" TargetMode="External"/><Relationship Id="rId24" Type="http://schemas.openxmlformats.org/officeDocument/2006/relationships/hyperlink" Target="https://www.etis.ee/CV/Triin_Veber/est" TargetMode="Externa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etis.ee/CV/Hans_Orru/est" TargetMode="External"/><Relationship Id="rId28" Type="http://schemas.openxmlformats.org/officeDocument/2006/relationships/footer" Target="footer4.xml"/><Relationship Id="rId10" Type="http://schemas.openxmlformats.org/officeDocument/2006/relationships/hyperlink" Target="mailto:Hans.Orru@ut.ee" TargetMode="External"/><Relationship Id="rId19" Type="http://schemas.openxmlformats.org/officeDocument/2006/relationships/hyperlink" Target="mailto:ruth.kalda@ut.ee"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3.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7dfd423-670d-4b8d-bfef-3fae0b7efb8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25CCEBA4F9A064F95623FA79C10FE92" ma:contentTypeVersion="18" ma:contentTypeDescription="Loo uus dokument" ma:contentTypeScope="" ma:versionID="58565e37aa29197f972e74ce0f681859">
  <xsd:schema xmlns:xsd="http://www.w3.org/2001/XMLSchema" xmlns:xs="http://www.w3.org/2001/XMLSchema" xmlns:p="http://schemas.microsoft.com/office/2006/metadata/properties" xmlns:ns3="e7dfd423-670d-4b8d-bfef-3fae0b7efb89" xmlns:ns4="5f7203fa-849d-4e87-b25d-b9ef035b5840" targetNamespace="http://schemas.microsoft.com/office/2006/metadata/properties" ma:root="true" ma:fieldsID="ee635569e06b55d6233b5578089af046" ns3:_="" ns4:_="">
    <xsd:import namespace="e7dfd423-670d-4b8d-bfef-3fae0b7efb89"/>
    <xsd:import namespace="5f7203fa-849d-4e87-b25d-b9ef035b584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dfd423-670d-4b8d-bfef-3fae0b7ef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7203fa-849d-4e87-b25d-b9ef035b5840"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SharingHintHash" ma:index="20" nillable="true" ma:displayName="Vihjeräsi jagami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2FE684-56FF-4A81-8AB2-183FC1D82BE8}">
  <ds:schemaRefs>
    <ds:schemaRef ds:uri="http://schemas.microsoft.com/sharepoint/v3/contenttype/forms"/>
  </ds:schemaRefs>
</ds:datastoreItem>
</file>

<file path=customXml/itemProps2.xml><?xml version="1.0" encoding="utf-8"?>
<ds:datastoreItem xmlns:ds="http://schemas.openxmlformats.org/officeDocument/2006/customXml" ds:itemID="{9999732F-78AC-47F4-B7F0-8CCCEDEE00FD}">
  <ds:schemaRefs>
    <ds:schemaRef ds:uri="http://schemas.microsoft.com/office/2006/metadata/properties"/>
    <ds:schemaRef ds:uri="http://schemas.microsoft.com/office/infopath/2007/PartnerControls"/>
    <ds:schemaRef ds:uri="e7dfd423-670d-4b8d-bfef-3fae0b7efb89"/>
  </ds:schemaRefs>
</ds:datastoreItem>
</file>

<file path=customXml/itemProps3.xml><?xml version="1.0" encoding="utf-8"?>
<ds:datastoreItem xmlns:ds="http://schemas.openxmlformats.org/officeDocument/2006/customXml" ds:itemID="{7455FA18-275B-4F81-AA52-E53C83B1E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dfd423-670d-4b8d-bfef-3fae0b7efb89"/>
    <ds:schemaRef ds:uri="5f7203fa-849d-4e87-b25d-b9ef035b58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3890</Words>
  <Characters>22178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UURIMISTÖÖ AVALDUS KOOSKÕLASTUSE SAAMISEKS TARTU ÜLIKOOLI INIMUURINGUTE EETIKA KOMITEELT</vt:lpstr>
    </vt:vector>
  </TitlesOfParts>
  <Company>Microsoft</Company>
  <LinksUpToDate>false</LinksUpToDate>
  <CharactersWithSpaces>26016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UURIMISTÖÖ AVALDUS KOOSKÕLASTUSE SAAMISEKS TARTU ÜLIKOOLI INIMUURINGUTE EETIKA KOMITEELT</dc:title>
  <dc:creator>Mihkel Pindus</dc:creator>
  <cp:lastModifiedBy>Hans Orru</cp:lastModifiedBy>
  <cp:revision>2</cp:revision>
  <cp:lastPrinted>2018-11-06T16:02:00Z</cp:lastPrinted>
  <dcterms:created xsi:type="dcterms:W3CDTF">2025-01-07T11:52:00Z</dcterms:created>
  <dcterms:modified xsi:type="dcterms:W3CDTF">2025-01-07T11:52:00Z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2013-11-07T00:00:00Z</vt:filetime>
  </property>
  <property fmtid="{D5CDD505-2E9C-101B-9397-08002B2CF9AE}" pid="3" name="LastSaved">
    <vt:filetime>2018-08-31T00:00:00Z</vt:filetime>
  </property>
  <property fmtid="{D5CDD505-2E9C-101B-9397-08002B2CF9AE}" pid="4" name="ContentTypeId">
    <vt:lpwstr>0x010100F25CCEBA4F9A064F95623FA79C10FE92</vt:lpwstr>
  </property>
  <property fmtid="{D5CDD505-2E9C-101B-9397-08002B2CF9AE}" pid="5" name="GrammarlyDocumentId">
    <vt:lpwstr>d2009fe0a17aa5f5cee5338c95dd5605ce725fe8b99c3856eef9157ad54c0952</vt:lpwstr>
  </property>
</Properties>
</file>