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3118"/>
      </w:tblGrid>
      <w:tr w:rsidR="00D40650" w14:paraId="2096BD15" w14:textId="77777777" w:rsidTr="00EF4062">
        <w:trPr>
          <w:trHeight w:val="2353"/>
        </w:trPr>
        <w:tc>
          <w:tcPr>
            <w:tcW w:w="5954" w:type="dxa"/>
            <w:shd w:val="clear" w:color="auto" w:fill="auto"/>
          </w:tcPr>
          <w:p w14:paraId="55C57DCB" w14:textId="77777777" w:rsidR="00D40650" w:rsidRPr="00A10E66" w:rsidRDefault="00D40650" w:rsidP="00926C4B">
            <w:pPr>
              <w:pStyle w:val="TableContents"/>
              <w:tabs>
                <w:tab w:val="left" w:pos="3840"/>
              </w:tabs>
              <w:rPr>
                <w:b/>
              </w:rPr>
            </w:pPr>
          </w:p>
        </w:tc>
        <w:tc>
          <w:tcPr>
            <w:tcW w:w="3118" w:type="dxa"/>
            <w:shd w:val="clear" w:color="auto" w:fill="auto"/>
          </w:tcPr>
          <w:p w14:paraId="0A54C7B8" w14:textId="63190D8F" w:rsidR="00BC1A62" w:rsidRPr="00BC1A62" w:rsidRDefault="00BC1A62" w:rsidP="00CC022B">
            <w:pPr>
              <w:pStyle w:val="AK"/>
            </w:pPr>
          </w:p>
          <w:p w14:paraId="717E97E9" w14:textId="77777777" w:rsidR="00BC1A62" w:rsidRPr="00BC1A62" w:rsidRDefault="00BC1A62" w:rsidP="00CC022B">
            <w:pPr>
              <w:jc w:val="left"/>
            </w:pPr>
          </w:p>
        </w:tc>
      </w:tr>
      <w:tr w:rsidR="0076054B" w:rsidRPr="001D4CFB" w14:paraId="4B3F9595" w14:textId="77777777" w:rsidTr="00EF4062">
        <w:trPr>
          <w:trHeight w:val="1531"/>
        </w:trPr>
        <w:tc>
          <w:tcPr>
            <w:tcW w:w="5954" w:type="dxa"/>
            <w:shd w:val="clear" w:color="auto" w:fill="auto"/>
          </w:tcPr>
          <w:p w14:paraId="293CFBE6" w14:textId="77777777" w:rsidR="0060550A" w:rsidRPr="00EC4297" w:rsidRDefault="0060550A" w:rsidP="0060550A">
            <w:pPr>
              <w:spacing w:line="240" w:lineRule="auto"/>
              <w:ind w:right="67"/>
              <w:jc w:val="right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VÄLJAVÕTE</w:t>
            </w:r>
          </w:p>
          <w:p w14:paraId="5872FBE1" w14:textId="77777777" w:rsidR="0060550A" w:rsidRDefault="0060550A" w:rsidP="0060550A">
            <w:pPr>
              <w:pStyle w:val="Liik"/>
            </w:pPr>
          </w:p>
          <w:p w14:paraId="51E096C9" w14:textId="6F818FB5" w:rsidR="0076054B" w:rsidRDefault="001E36B2" w:rsidP="0060550A">
            <w:pPr>
              <w:pStyle w:val="Liik"/>
            </w:pPr>
            <w:r>
              <w:t>PROTOKOLL</w:t>
            </w:r>
          </w:p>
          <w:p w14:paraId="300573CA" w14:textId="77777777" w:rsidR="0076054B" w:rsidRPr="006B118C" w:rsidRDefault="0076054B" w:rsidP="0076054B"/>
          <w:p w14:paraId="5C37CCE5" w14:textId="77777777" w:rsidR="0076054B" w:rsidRPr="006B118C" w:rsidRDefault="0076054B" w:rsidP="0060550A">
            <w:pPr>
              <w:spacing w:line="240" w:lineRule="auto"/>
              <w:ind w:right="67"/>
              <w:jc w:val="right"/>
            </w:pPr>
          </w:p>
        </w:tc>
        <w:tc>
          <w:tcPr>
            <w:tcW w:w="3118" w:type="dxa"/>
            <w:shd w:val="clear" w:color="auto" w:fill="auto"/>
          </w:tcPr>
          <w:p w14:paraId="63BC5617" w14:textId="52540B02" w:rsidR="0076054B" w:rsidRPr="0076054B" w:rsidRDefault="00CF56D1" w:rsidP="0060550A">
            <w:pPr>
              <w:pStyle w:val="Kuupev1"/>
              <w:rPr>
                <w:i/>
                <w:iCs/>
              </w:rPr>
            </w:pPr>
            <w:r>
              <w:t>05</w:t>
            </w:r>
            <w:r w:rsidR="005F4EFC">
              <w:t>.</w:t>
            </w:r>
            <w:r>
              <w:t>02</w:t>
            </w:r>
            <w:r w:rsidR="00BC2FCC">
              <w:t>.</w:t>
            </w:r>
            <w:r w:rsidR="005F4EFC">
              <w:t>20</w:t>
            </w:r>
            <w:r w:rsidR="00D6691E">
              <w:t>2</w:t>
            </w:r>
            <w:r>
              <w:t>4</w:t>
            </w:r>
            <w:r w:rsidR="009F6ADD">
              <w:t xml:space="preserve"> nr </w:t>
            </w:r>
            <w:r>
              <w:t>13-12/34</w:t>
            </w:r>
          </w:p>
        </w:tc>
      </w:tr>
      <w:tr w:rsidR="00566D45" w:rsidRPr="001D4CFB" w14:paraId="1E8E1F9C" w14:textId="77777777" w:rsidTr="00EF4062">
        <w:trPr>
          <w:trHeight w:val="624"/>
        </w:trPr>
        <w:tc>
          <w:tcPr>
            <w:tcW w:w="5954" w:type="dxa"/>
            <w:shd w:val="clear" w:color="auto" w:fill="auto"/>
          </w:tcPr>
          <w:p w14:paraId="615A5E2D" w14:textId="4623E61D" w:rsidR="005B5F4E" w:rsidRPr="00C5574F" w:rsidRDefault="00C5574F" w:rsidP="005B5F4E">
            <w:pPr>
              <w:widowControl/>
              <w:suppressAutoHyphens w:val="0"/>
              <w:spacing w:line="240" w:lineRule="auto"/>
              <w:jc w:val="left"/>
              <w:rPr>
                <w:rFonts w:eastAsia="Times New Roman"/>
                <w:b/>
                <w:bCs/>
                <w:kern w:val="0"/>
                <w:lang w:eastAsia="en-US" w:bidi="ar-SA"/>
              </w:rPr>
            </w:pPr>
            <w:r>
              <w:rPr>
                <w:b/>
                <w:bCs/>
                <w:color w:val="202020"/>
                <w:shd w:val="clear" w:color="auto" w:fill="FFFFFF"/>
              </w:rPr>
              <w:t>Toetusskeemi „</w:t>
            </w:r>
            <w:r w:rsidRPr="00C5574F">
              <w:rPr>
                <w:b/>
                <w:bCs/>
                <w:color w:val="202020"/>
                <w:shd w:val="clear" w:color="auto" w:fill="FFFFFF"/>
              </w:rPr>
              <w:t>Ida-Viru KOV investeeringud ülemineku mõjude leevendamiseks</w:t>
            </w:r>
            <w:r>
              <w:rPr>
                <w:b/>
                <w:bCs/>
                <w:color w:val="202020"/>
                <w:shd w:val="clear" w:color="auto" w:fill="FFFFFF"/>
              </w:rPr>
              <w:t>“ hindamiskomisjon</w:t>
            </w:r>
          </w:p>
          <w:p w14:paraId="62DBD783" w14:textId="77777777" w:rsidR="00566D45" w:rsidRDefault="00566D45" w:rsidP="009F6ADD">
            <w:pPr>
              <w:pStyle w:val="Pealkiri1"/>
            </w:pPr>
          </w:p>
        </w:tc>
        <w:tc>
          <w:tcPr>
            <w:tcW w:w="3118" w:type="dxa"/>
            <w:shd w:val="clear" w:color="auto" w:fill="auto"/>
          </w:tcPr>
          <w:p w14:paraId="26E79D66" w14:textId="77777777" w:rsidR="00566D45" w:rsidRDefault="00566D45" w:rsidP="00CC022B">
            <w:pPr>
              <w:jc w:val="left"/>
            </w:pPr>
            <w:r>
              <w:t xml:space="preserve"> </w:t>
            </w:r>
          </w:p>
        </w:tc>
      </w:tr>
    </w:tbl>
    <w:p w14:paraId="4D5F5712" w14:textId="4895EFFA" w:rsidR="001E36B2" w:rsidRPr="001E36B2" w:rsidRDefault="00C10940" w:rsidP="001E36B2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  <w:r>
        <w:rPr>
          <w:b/>
          <w:noProof/>
          <w:lang w:eastAsia="et-EE" w:bidi="ar-SA"/>
        </w:rPr>
        <w:drawing>
          <wp:anchor distT="0" distB="0" distL="114300" distR="114300" simplePos="0" relativeHeight="251658240" behindDoc="0" locked="0" layoutInCell="1" allowOverlap="1" wp14:anchorId="3D9B816D" wp14:editId="11C10519">
            <wp:simplePos x="0" y="0"/>
            <wp:positionH relativeFrom="page">
              <wp:posOffset>307622</wp:posOffset>
            </wp:positionH>
            <wp:positionV relativeFrom="page">
              <wp:posOffset>602901</wp:posOffset>
            </wp:positionV>
            <wp:extent cx="2912055" cy="725170"/>
            <wp:effectExtent l="0" t="0" r="3175" b="0"/>
            <wp:wrapNone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maaeluministeerium_vapp_est_blac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2055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3905">
        <w:rPr>
          <w:rFonts w:eastAsia="Times New Roman"/>
          <w:kern w:val="0"/>
          <w:lang w:eastAsia="en-US" w:bidi="ar-SA"/>
        </w:rPr>
        <w:t>23. jaanuaril 2024. a. A</w:t>
      </w:r>
      <w:r w:rsidR="005F4974">
        <w:rPr>
          <w:rFonts w:eastAsia="Times New Roman"/>
          <w:kern w:val="0"/>
          <w:lang w:eastAsia="en-US" w:bidi="ar-SA"/>
        </w:rPr>
        <w:t>lg</w:t>
      </w:r>
      <w:r w:rsidR="00286A18">
        <w:rPr>
          <w:rFonts w:eastAsia="Times New Roman"/>
          <w:kern w:val="0"/>
          <w:lang w:eastAsia="en-US" w:bidi="ar-SA"/>
        </w:rPr>
        <w:t xml:space="preserve">us kell </w:t>
      </w:r>
      <w:r w:rsidR="00C5574F">
        <w:rPr>
          <w:rFonts w:eastAsia="Times New Roman"/>
          <w:kern w:val="0"/>
          <w:lang w:eastAsia="en-US" w:bidi="ar-SA"/>
        </w:rPr>
        <w:t>13</w:t>
      </w:r>
      <w:r w:rsidR="00286A18">
        <w:rPr>
          <w:rFonts w:eastAsia="Times New Roman"/>
          <w:kern w:val="0"/>
          <w:lang w:eastAsia="en-US" w:bidi="ar-SA"/>
        </w:rPr>
        <w:t>.</w:t>
      </w:r>
      <w:r w:rsidR="00C5574F">
        <w:rPr>
          <w:rFonts w:eastAsia="Times New Roman"/>
          <w:kern w:val="0"/>
          <w:lang w:eastAsia="en-US" w:bidi="ar-SA"/>
        </w:rPr>
        <w:t>30</w:t>
      </w:r>
      <w:r w:rsidR="00286A18">
        <w:rPr>
          <w:rFonts w:eastAsia="Times New Roman"/>
          <w:kern w:val="0"/>
          <w:lang w:eastAsia="en-US" w:bidi="ar-SA"/>
        </w:rPr>
        <w:t xml:space="preserve">, lõpp kell </w:t>
      </w:r>
      <w:r w:rsidR="00C5574F">
        <w:rPr>
          <w:rFonts w:eastAsia="Times New Roman"/>
          <w:kern w:val="0"/>
          <w:lang w:eastAsia="en-US" w:bidi="ar-SA"/>
        </w:rPr>
        <w:t>16.30</w:t>
      </w:r>
    </w:p>
    <w:p w14:paraId="5D9C3E9B" w14:textId="77777777" w:rsidR="001E36B2" w:rsidRPr="001E36B2" w:rsidRDefault="001E36B2" w:rsidP="001E36B2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</w:p>
    <w:p w14:paraId="4E1A9DD2" w14:textId="3FA5DE82" w:rsidR="00286A18" w:rsidRDefault="00286A18" w:rsidP="00994FD6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>Juhatas</w:t>
      </w:r>
      <w:r w:rsidR="00C5574F">
        <w:rPr>
          <w:rFonts w:eastAsia="Times New Roman"/>
          <w:kern w:val="0"/>
          <w:lang w:eastAsia="en-US" w:bidi="ar-SA"/>
        </w:rPr>
        <w:t>:</w:t>
      </w:r>
      <w:r>
        <w:rPr>
          <w:rFonts w:eastAsia="Times New Roman"/>
          <w:kern w:val="0"/>
          <w:lang w:eastAsia="en-US" w:bidi="ar-SA"/>
        </w:rPr>
        <w:t xml:space="preserve"> </w:t>
      </w:r>
      <w:r w:rsidR="00994FD6">
        <w:rPr>
          <w:rFonts w:eastAsia="Times New Roman"/>
          <w:kern w:val="0"/>
          <w:lang w:eastAsia="en-US" w:bidi="ar-SA"/>
        </w:rPr>
        <w:t xml:space="preserve">Regionaal- ja Põllumajandusministeeriumi </w:t>
      </w:r>
      <w:r w:rsidR="00C5574F">
        <w:rPr>
          <w:rFonts w:eastAsia="Times New Roman"/>
          <w:kern w:val="0"/>
          <w:lang w:eastAsia="en-US" w:bidi="ar-SA"/>
        </w:rPr>
        <w:t>regionaalarengu osakonna valdkonna juht Kaire Luht (hindamiskomisjoni esimees)</w:t>
      </w:r>
    </w:p>
    <w:p w14:paraId="427AFDD6" w14:textId="77777777" w:rsidR="00994FD6" w:rsidRDefault="00994FD6" w:rsidP="00994FD6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6E254F23" w14:textId="75D9E033" w:rsidR="00286A18" w:rsidRDefault="00286A18" w:rsidP="00994FD6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>Protokollis</w:t>
      </w:r>
      <w:r w:rsidR="00C5574F">
        <w:rPr>
          <w:rFonts w:eastAsia="Times New Roman"/>
          <w:kern w:val="0"/>
          <w:lang w:eastAsia="en-US" w:bidi="ar-SA"/>
        </w:rPr>
        <w:t>:</w:t>
      </w:r>
      <w:r>
        <w:rPr>
          <w:rFonts w:eastAsia="Times New Roman"/>
          <w:kern w:val="0"/>
          <w:lang w:eastAsia="en-US" w:bidi="ar-SA"/>
        </w:rPr>
        <w:t xml:space="preserve"> </w:t>
      </w:r>
      <w:r w:rsidR="00994FD6">
        <w:rPr>
          <w:rFonts w:eastAsia="Times New Roman"/>
          <w:kern w:val="0"/>
          <w:lang w:eastAsia="en-US" w:bidi="ar-SA"/>
        </w:rPr>
        <w:t xml:space="preserve">Regionaal- ja Põllumajandusministeeriumi </w:t>
      </w:r>
      <w:r w:rsidR="00C5574F">
        <w:rPr>
          <w:rFonts w:eastAsia="Times New Roman"/>
          <w:kern w:val="0"/>
          <w:lang w:eastAsia="en-US" w:bidi="ar-SA"/>
        </w:rPr>
        <w:t>regionaalarengu osakonna nõunik Andres Heldring</w:t>
      </w:r>
    </w:p>
    <w:p w14:paraId="2859E75B" w14:textId="77777777" w:rsidR="00286A18" w:rsidRDefault="00286A18" w:rsidP="00994FD6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1C0D486E" w14:textId="50EB5D86" w:rsidR="00286A18" w:rsidRDefault="00286A18" w:rsidP="00994FD6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 xml:space="preserve">Võtsid osa: </w:t>
      </w:r>
      <w:r w:rsidR="00C5574F">
        <w:rPr>
          <w:rFonts w:eastAsia="Times New Roman"/>
          <w:kern w:val="0"/>
          <w:lang w:eastAsia="en-US" w:bidi="ar-SA"/>
        </w:rPr>
        <w:t>hindamiskomisjoni liikmed Alfred Alt, Jaanus Purga, Regina Sergejeva ja Ivan Sergejev</w:t>
      </w:r>
      <w:r w:rsidR="00CC022B">
        <w:rPr>
          <w:rFonts w:eastAsia="Times New Roman"/>
          <w:kern w:val="0"/>
          <w:lang w:eastAsia="en-US" w:bidi="ar-SA"/>
        </w:rPr>
        <w:t xml:space="preserve"> </w:t>
      </w:r>
    </w:p>
    <w:p w14:paraId="682324A0" w14:textId="77777777" w:rsidR="00994FD6" w:rsidRDefault="00994FD6" w:rsidP="00994FD6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59243461" w14:textId="0368D795" w:rsidR="00286A18" w:rsidRDefault="00CC022B" w:rsidP="00994FD6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>Juures viibisid</w:t>
      </w:r>
      <w:r w:rsidR="00286A18">
        <w:rPr>
          <w:rFonts w:eastAsia="Times New Roman"/>
          <w:kern w:val="0"/>
          <w:lang w:eastAsia="en-US" w:bidi="ar-SA"/>
        </w:rPr>
        <w:t xml:space="preserve">: </w:t>
      </w:r>
      <w:r w:rsidR="00C5574F">
        <w:rPr>
          <w:rFonts w:eastAsia="Times New Roman"/>
          <w:kern w:val="0"/>
          <w:lang w:eastAsia="en-US" w:bidi="ar-SA"/>
        </w:rPr>
        <w:t>Riigi Tugiteenuste Keskuse toetuste rakendamise osakonna elu- ja ettevõtluskeskkonna talituse teenusekoordinaator Terje Kuus ning sama talituse projektikoordinaator Marit Romantsov</w:t>
      </w:r>
    </w:p>
    <w:p w14:paraId="5CFA5DEE" w14:textId="77777777" w:rsidR="001E36B2" w:rsidRDefault="001E36B2" w:rsidP="001E36B2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</w:p>
    <w:p w14:paraId="0BF2547F" w14:textId="77777777" w:rsidR="00286A18" w:rsidRPr="00286A18" w:rsidRDefault="00286A18" w:rsidP="001E36B2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lang w:eastAsia="en-US" w:bidi="ar-SA"/>
        </w:rPr>
      </w:pPr>
      <w:r w:rsidRPr="00286A18">
        <w:rPr>
          <w:rFonts w:eastAsia="Times New Roman"/>
          <w:b/>
          <w:kern w:val="0"/>
          <w:lang w:eastAsia="en-US" w:bidi="ar-SA"/>
        </w:rPr>
        <w:t>Päevakord:</w:t>
      </w:r>
    </w:p>
    <w:p w14:paraId="1F48496C" w14:textId="307031BA" w:rsidR="00627A50" w:rsidRDefault="00627A50" w:rsidP="00627A50">
      <w:pPr>
        <w:pStyle w:val="BodyText"/>
        <w:tabs>
          <w:tab w:val="left" w:pos="6521"/>
        </w:tabs>
      </w:pPr>
      <w:r>
        <w:t xml:space="preserve">Hindamiskomisjonile esitati hindamiseks Riigi Tugiteenuste poolt vastavaks tunnistatud kaheksa ettepanekut toetusskeemi „Ida-Viru KOV investeeringud ülemineku mõjude leevendamiseks“ investeeringute kavasse nimetamiseks. </w:t>
      </w:r>
    </w:p>
    <w:p w14:paraId="03F25CE7" w14:textId="77777777" w:rsidR="00BC12C3" w:rsidRDefault="00BC12C3" w:rsidP="00627A50">
      <w:pPr>
        <w:pStyle w:val="BodyText"/>
        <w:tabs>
          <w:tab w:val="left" w:pos="6521"/>
        </w:tabs>
      </w:pPr>
    </w:p>
    <w:p w14:paraId="54FC8D55" w14:textId="77777777" w:rsidR="00BC12C3" w:rsidRDefault="00BC12C3" w:rsidP="00BC12C3">
      <w:pPr>
        <w:widowControl/>
        <w:suppressAutoHyphens w:val="0"/>
        <w:spacing w:line="240" w:lineRule="auto"/>
        <w:rPr>
          <w:color w:val="202020"/>
          <w:shd w:val="clear" w:color="auto" w:fill="FFFFFF"/>
        </w:rPr>
      </w:pPr>
      <w:r w:rsidRPr="009E7EAC">
        <w:rPr>
          <w:color w:val="202020"/>
          <w:shd w:val="clear" w:color="auto" w:fill="FFFFFF"/>
        </w:rPr>
        <w:t>Regionaalministri 24.10.2023 määruse nr 74 „Ida-Viru maakonna kohalike omavalitsuste investeeringuteks toetuste andmise tingimused ja kord ülemineku mõjude leevendamiseks“</w:t>
      </w:r>
      <w:r>
        <w:rPr>
          <w:color w:val="202020"/>
          <w:shd w:val="clear" w:color="auto" w:fill="FFFFFF"/>
        </w:rPr>
        <w:t xml:space="preserve"> (edaspidi </w:t>
      </w:r>
      <w:r w:rsidRPr="00261EAA">
        <w:rPr>
          <w:i/>
          <w:iCs/>
          <w:color w:val="202020"/>
          <w:shd w:val="clear" w:color="auto" w:fill="FFFFFF"/>
        </w:rPr>
        <w:t>määrus</w:t>
      </w:r>
      <w:r>
        <w:rPr>
          <w:color w:val="202020"/>
          <w:shd w:val="clear" w:color="auto" w:fill="FFFFFF"/>
        </w:rPr>
        <w:t>)</w:t>
      </w:r>
      <w:r w:rsidRPr="009E7EAC">
        <w:rPr>
          <w:color w:val="202020"/>
          <w:shd w:val="clear" w:color="auto" w:fill="FFFFFF"/>
        </w:rPr>
        <w:t xml:space="preserve"> § 2 lõike 1 järgi antakse </w:t>
      </w:r>
      <w:r w:rsidRPr="00261EAA">
        <w:rPr>
          <w:color w:val="202020"/>
          <w:shd w:val="clear" w:color="auto" w:fill="FFFFFF"/>
        </w:rPr>
        <w:t xml:space="preserve"> toetust eesmärgiga toetada Ida-Viru maakonna kohaliku omavalitsuse üksusi, et kohaneda Eesti kliimaeesmärkide saavutamisest tingitud mõjudega, sealhulgas tegeleda tulubaasi vähenemise probleemidega ning rahuldada avalike teenuste ajakohastamise vajadust.</w:t>
      </w:r>
      <w:r>
        <w:rPr>
          <w:color w:val="202020"/>
          <w:shd w:val="clear" w:color="auto" w:fill="FFFFFF"/>
        </w:rPr>
        <w:t xml:space="preserve"> Määruse § 4 lõike 2 järgi toetatakse järgmisi tegevusi:</w:t>
      </w:r>
    </w:p>
    <w:p w14:paraId="3431E228" w14:textId="77777777" w:rsidR="00BC12C3" w:rsidRPr="00104D9F" w:rsidRDefault="00BC12C3" w:rsidP="00BC12C3">
      <w:pPr>
        <w:pStyle w:val="ListParagraph"/>
        <w:widowControl/>
        <w:numPr>
          <w:ilvl w:val="0"/>
          <w:numId w:val="4"/>
        </w:numPr>
        <w:suppressAutoHyphens w:val="0"/>
        <w:spacing w:line="240" w:lineRule="auto"/>
        <w:rPr>
          <w:color w:val="202020"/>
          <w:shd w:val="clear" w:color="auto" w:fill="FFFFFF"/>
        </w:rPr>
      </w:pPr>
      <w:r w:rsidRPr="00104D9F">
        <w:rPr>
          <w:color w:val="202020"/>
          <w:shd w:val="clear" w:color="auto" w:fill="FFFFFF"/>
        </w:rPr>
        <w:t>investeeringud avalike hoonete energiatõhususe parandamisse ja taastuvenergia kasutuse edendamisse või avaliku taristu ümberkorraldamiseks, et hoida kokku energiakulusid;</w:t>
      </w:r>
      <w:bookmarkStart w:id="0" w:name="para4lg2p2"/>
    </w:p>
    <w:p w14:paraId="77C6CC1E" w14:textId="4C4CA3B5" w:rsidR="00BC12C3" w:rsidRPr="00104D9F" w:rsidRDefault="00BC12C3" w:rsidP="00104D9F">
      <w:pPr>
        <w:pStyle w:val="ListParagraph"/>
        <w:widowControl/>
        <w:numPr>
          <w:ilvl w:val="0"/>
          <w:numId w:val="4"/>
        </w:numPr>
        <w:suppressAutoHyphens w:val="0"/>
        <w:spacing w:line="240" w:lineRule="auto"/>
        <w:rPr>
          <w:color w:val="202020"/>
          <w:shd w:val="clear" w:color="auto" w:fill="FFFFFF"/>
        </w:rPr>
      </w:pPr>
      <w:r w:rsidRPr="00104D9F">
        <w:rPr>
          <w:color w:val="0061AA"/>
          <w:bdr w:val="none" w:sz="0" w:space="0" w:color="auto" w:frame="1"/>
          <w:shd w:val="clear" w:color="auto" w:fill="FFFFFF"/>
        </w:rPr>
        <w:t> </w:t>
      </w:r>
      <w:bookmarkEnd w:id="0"/>
      <w:r w:rsidRPr="00104D9F">
        <w:rPr>
          <w:color w:val="202020"/>
          <w:shd w:val="clear" w:color="auto" w:fill="FFFFFF"/>
        </w:rPr>
        <w:t>investeeringud koolituskeskuste või lastehoiuasutuste või vanemaealiste inimeste kogukonnapõhiste toetatud eluasemete taristusse või vanemaealiste aktiivsena hoidmiseks ja ühiskonda kaasamiseks toetava kogukonna päeva-, sotsiaal- või tegevuskeskuste, sealhulgas päevahoiu teenuste korraldamiseks vajalike hoonete taristusse.</w:t>
      </w:r>
    </w:p>
    <w:p w14:paraId="29AE9B4E" w14:textId="77777777" w:rsidR="00BC12C3" w:rsidRPr="00104D9F" w:rsidRDefault="00BC12C3" w:rsidP="00104D9F">
      <w:pPr>
        <w:pStyle w:val="ListParagraph"/>
        <w:widowControl/>
        <w:suppressAutoHyphens w:val="0"/>
        <w:spacing w:line="240" w:lineRule="auto"/>
        <w:ind w:left="480"/>
        <w:rPr>
          <w:rFonts w:eastAsia="Times New Roman"/>
          <w:kern w:val="0"/>
          <w:lang w:eastAsia="en-US" w:bidi="ar-SA"/>
        </w:rPr>
      </w:pPr>
    </w:p>
    <w:p w14:paraId="56014458" w14:textId="27CC0E51" w:rsidR="005B3754" w:rsidRDefault="00BC12C3" w:rsidP="00627A50">
      <w:pPr>
        <w:pStyle w:val="BodyText"/>
        <w:tabs>
          <w:tab w:val="left" w:pos="6521"/>
        </w:tabs>
        <w:rPr>
          <w:szCs w:val="24"/>
        </w:rPr>
      </w:pPr>
      <w:r>
        <w:rPr>
          <w:szCs w:val="24"/>
        </w:rPr>
        <w:t>Lõikes 1 nimetatud tegevuste alla kuuluvad</w:t>
      </w:r>
      <w:r w:rsidRPr="00944A44">
        <w:rPr>
          <w:szCs w:val="24"/>
        </w:rPr>
        <w:t xml:space="preserve"> hoonete </w:t>
      </w:r>
      <w:r w:rsidRPr="00944A44">
        <w:rPr>
          <w:color w:val="000000"/>
          <w:szCs w:val="24"/>
        </w:rPr>
        <w:t xml:space="preserve">energiatõhususe parandamine, hoonesse tarnitud energia ja hoone ülalpidamiskulude vähendamine, hoonete sisekliima nõuetega vastavusse viimine ning taastuvenergia kasutuse edendamine, samuti </w:t>
      </w:r>
      <w:r w:rsidRPr="00944A44">
        <w:rPr>
          <w:szCs w:val="24"/>
        </w:rPr>
        <w:t>avalike teenuste pakkumisega seotud energiakulude vähendamine.</w:t>
      </w:r>
      <w:r w:rsidR="005B3754">
        <w:rPr>
          <w:szCs w:val="24"/>
        </w:rPr>
        <w:t xml:space="preserve"> Sealhulgas mõistetakse energiatõhususe all ka vanade energiakulukade hoonete asendamist</w:t>
      </w:r>
      <w:r w:rsidR="00253887">
        <w:rPr>
          <w:szCs w:val="24"/>
        </w:rPr>
        <w:t xml:space="preserve"> uute liginullenergiahoonetega</w:t>
      </w:r>
      <w:r w:rsidR="005B3754">
        <w:rPr>
          <w:szCs w:val="24"/>
        </w:rPr>
        <w:t>.</w:t>
      </w:r>
    </w:p>
    <w:p w14:paraId="1A92F492" w14:textId="77777777" w:rsidR="00104D9F" w:rsidRDefault="00104D9F" w:rsidP="00627A50">
      <w:pPr>
        <w:pStyle w:val="BodyText"/>
        <w:tabs>
          <w:tab w:val="left" w:pos="6521"/>
        </w:tabs>
        <w:rPr>
          <w:szCs w:val="24"/>
        </w:rPr>
      </w:pPr>
    </w:p>
    <w:p w14:paraId="5F181807" w14:textId="45EC7009" w:rsidR="005B3754" w:rsidRDefault="005B3754" w:rsidP="00627A50">
      <w:pPr>
        <w:pStyle w:val="BodyText"/>
        <w:tabs>
          <w:tab w:val="left" w:pos="6521"/>
        </w:tabs>
      </w:pPr>
      <w:r>
        <w:rPr>
          <w:szCs w:val="24"/>
        </w:rPr>
        <w:t>Riigi Tugiteenuste Keskuse poolt tunnistati vastavaks ja esitati hindamisele:</w:t>
      </w:r>
    </w:p>
    <w:p w14:paraId="6D61F991" w14:textId="77777777" w:rsidR="001E36B2" w:rsidRDefault="001E36B2" w:rsidP="001E36B2">
      <w:pPr>
        <w:widowControl/>
        <w:suppressAutoHyphens w:val="0"/>
        <w:spacing w:line="240" w:lineRule="auto"/>
        <w:ind w:left="283" w:hanging="283"/>
        <w:jc w:val="left"/>
        <w:rPr>
          <w:rFonts w:eastAsia="Times New Roman"/>
          <w:kern w:val="0"/>
          <w:szCs w:val="20"/>
          <w:lang w:eastAsia="en-US" w:bidi="ar-SA"/>
        </w:rPr>
      </w:pPr>
    </w:p>
    <w:p w14:paraId="4DF1F36E" w14:textId="7E98EF41" w:rsidR="00CE34B8" w:rsidRPr="00CE34B8" w:rsidRDefault="00CE34B8" w:rsidP="00CE34B8">
      <w:pPr>
        <w:pStyle w:val="ListParagraph"/>
        <w:widowControl/>
        <w:numPr>
          <w:ilvl w:val="0"/>
          <w:numId w:val="3"/>
        </w:numPr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  <w:r w:rsidRPr="00CE34B8">
        <w:rPr>
          <w:rFonts w:eastAsia="Times New Roman"/>
          <w:kern w:val="0"/>
          <w:szCs w:val="20"/>
          <w:lang w:eastAsia="en-US" w:bidi="ar-SA"/>
        </w:rPr>
        <w:t xml:space="preserve">Toila Vallavalitsuse </w:t>
      </w:r>
      <w:r>
        <w:rPr>
          <w:rFonts w:eastAsia="Times New Roman"/>
          <w:kern w:val="0"/>
          <w:szCs w:val="20"/>
          <w:lang w:eastAsia="en-US" w:bidi="ar-SA"/>
        </w:rPr>
        <w:t xml:space="preserve">esitatud </w:t>
      </w:r>
      <w:r w:rsidRPr="00CE34B8">
        <w:rPr>
          <w:rFonts w:eastAsia="Times New Roman"/>
          <w:kern w:val="0"/>
          <w:szCs w:val="20"/>
          <w:lang w:eastAsia="en-US" w:bidi="ar-SA"/>
        </w:rPr>
        <w:t xml:space="preserve">projekt „Voka aleviku kogukonnakeskuse nüüdisajastamine“ </w:t>
      </w:r>
    </w:p>
    <w:p w14:paraId="4B705048" w14:textId="384C4825" w:rsidR="00E96F60" w:rsidRDefault="00CE34B8" w:rsidP="00CE34B8">
      <w:pPr>
        <w:pStyle w:val="ListParagraph"/>
        <w:widowControl/>
        <w:numPr>
          <w:ilvl w:val="0"/>
          <w:numId w:val="3"/>
        </w:numPr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  <w:r w:rsidRPr="00CE34B8">
        <w:rPr>
          <w:rFonts w:eastAsia="Times New Roman"/>
          <w:kern w:val="0"/>
          <w:szCs w:val="20"/>
          <w:lang w:eastAsia="en-US" w:bidi="ar-SA"/>
        </w:rPr>
        <w:t xml:space="preserve">Sillamäe Linnavalitsus </w:t>
      </w:r>
      <w:r>
        <w:rPr>
          <w:rFonts w:eastAsia="Times New Roman"/>
          <w:kern w:val="0"/>
          <w:szCs w:val="20"/>
          <w:lang w:eastAsia="en-US" w:bidi="ar-SA"/>
        </w:rPr>
        <w:t xml:space="preserve">esitatud projekt </w:t>
      </w:r>
      <w:r w:rsidRPr="00CE34B8">
        <w:rPr>
          <w:rFonts w:eastAsia="Times New Roman"/>
          <w:kern w:val="0"/>
          <w:szCs w:val="20"/>
          <w:lang w:eastAsia="en-US" w:bidi="ar-SA"/>
        </w:rPr>
        <w:t>„Sillamäe Muusikakooli ning Noorte- ja Huvikeskus Ulei hoone rekonstrueerimine“</w:t>
      </w:r>
    </w:p>
    <w:p w14:paraId="58E2CCBF" w14:textId="547831F0" w:rsidR="00CE34B8" w:rsidRDefault="00CE34B8" w:rsidP="00CE34B8">
      <w:pPr>
        <w:pStyle w:val="ListParagraph"/>
        <w:widowControl/>
        <w:numPr>
          <w:ilvl w:val="0"/>
          <w:numId w:val="3"/>
        </w:numPr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  <w:r w:rsidRPr="00CE34B8">
        <w:rPr>
          <w:rFonts w:eastAsia="Times New Roman"/>
          <w:kern w:val="0"/>
          <w:szCs w:val="20"/>
          <w:lang w:eastAsia="en-US" w:bidi="ar-SA"/>
        </w:rPr>
        <w:t>sihtasutus Kiviõli Tervisekeskus</w:t>
      </w:r>
      <w:r>
        <w:rPr>
          <w:rFonts w:eastAsia="Times New Roman"/>
          <w:kern w:val="0"/>
          <w:szCs w:val="20"/>
          <w:lang w:eastAsia="en-US" w:bidi="ar-SA"/>
        </w:rPr>
        <w:t xml:space="preserve"> esitatud projekt „</w:t>
      </w:r>
      <w:r w:rsidRPr="00CE34B8">
        <w:rPr>
          <w:rFonts w:eastAsia="Times New Roman"/>
          <w:kern w:val="0"/>
          <w:szCs w:val="20"/>
          <w:lang w:eastAsia="en-US" w:bidi="ar-SA"/>
        </w:rPr>
        <w:t>Hooldekodu teenuse laiendamine teenusmajas</w:t>
      </w:r>
      <w:r>
        <w:rPr>
          <w:rFonts w:eastAsia="Times New Roman"/>
          <w:kern w:val="0"/>
          <w:szCs w:val="20"/>
          <w:lang w:eastAsia="en-US" w:bidi="ar-SA"/>
        </w:rPr>
        <w:t>“</w:t>
      </w:r>
    </w:p>
    <w:p w14:paraId="497909D4" w14:textId="2FAE7098" w:rsidR="00CE34B8" w:rsidRDefault="00CE34B8" w:rsidP="00CE34B8">
      <w:pPr>
        <w:pStyle w:val="ListParagraph"/>
        <w:widowControl/>
        <w:numPr>
          <w:ilvl w:val="0"/>
          <w:numId w:val="3"/>
        </w:numPr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  <w:r>
        <w:rPr>
          <w:rFonts w:eastAsia="Times New Roman"/>
          <w:kern w:val="0"/>
          <w:szCs w:val="20"/>
          <w:lang w:eastAsia="en-US" w:bidi="ar-SA"/>
        </w:rPr>
        <w:t xml:space="preserve">Narva </w:t>
      </w:r>
      <w:r w:rsidRPr="00CE34B8">
        <w:rPr>
          <w:rFonts w:eastAsia="Times New Roman"/>
          <w:kern w:val="0"/>
          <w:szCs w:val="20"/>
          <w:lang w:eastAsia="en-US" w:bidi="ar-SA"/>
        </w:rPr>
        <w:t>Linnavalitsuse Linnamajandusamet</w:t>
      </w:r>
      <w:r>
        <w:rPr>
          <w:rFonts w:eastAsia="Times New Roman"/>
          <w:kern w:val="0"/>
          <w:szCs w:val="20"/>
          <w:lang w:eastAsia="en-US" w:bidi="ar-SA"/>
        </w:rPr>
        <w:t>i esitatud projekt „</w:t>
      </w:r>
      <w:r w:rsidRPr="00CE34B8">
        <w:rPr>
          <w:rFonts w:eastAsia="Times New Roman"/>
          <w:kern w:val="0"/>
          <w:szCs w:val="20"/>
          <w:lang w:eastAsia="en-US" w:bidi="ar-SA"/>
        </w:rPr>
        <w:t>Narva uue hooldekodu päevahoiuteenuse loomine</w:t>
      </w:r>
      <w:r>
        <w:rPr>
          <w:rFonts w:eastAsia="Times New Roman"/>
          <w:kern w:val="0"/>
          <w:szCs w:val="20"/>
          <w:lang w:eastAsia="en-US" w:bidi="ar-SA"/>
        </w:rPr>
        <w:t>“</w:t>
      </w:r>
    </w:p>
    <w:p w14:paraId="07C6528F" w14:textId="6AE3E093" w:rsidR="00CE34B8" w:rsidRDefault="00CE34B8" w:rsidP="00CE34B8">
      <w:pPr>
        <w:pStyle w:val="ListParagraph"/>
        <w:widowControl/>
        <w:numPr>
          <w:ilvl w:val="0"/>
          <w:numId w:val="3"/>
        </w:numPr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  <w:r>
        <w:rPr>
          <w:rFonts w:eastAsia="Times New Roman"/>
          <w:kern w:val="0"/>
          <w:szCs w:val="20"/>
          <w:lang w:eastAsia="en-US" w:bidi="ar-SA"/>
        </w:rPr>
        <w:t>Narva-Jõesuu Linnavalitsuse esitatud projekt „</w:t>
      </w:r>
      <w:r w:rsidRPr="00CE34B8">
        <w:rPr>
          <w:rFonts w:eastAsia="Times New Roman"/>
          <w:kern w:val="0"/>
          <w:szCs w:val="20"/>
          <w:lang w:eastAsia="en-US" w:bidi="ar-SA"/>
        </w:rPr>
        <w:t>Narva-Jõesuu linna uue lasteaia ehitamine</w:t>
      </w:r>
      <w:r>
        <w:rPr>
          <w:rFonts w:eastAsia="Times New Roman"/>
          <w:kern w:val="0"/>
          <w:szCs w:val="20"/>
          <w:lang w:eastAsia="en-US" w:bidi="ar-SA"/>
        </w:rPr>
        <w:t>“</w:t>
      </w:r>
    </w:p>
    <w:p w14:paraId="6E2D90C9" w14:textId="4189A97A" w:rsidR="00CE34B8" w:rsidRDefault="00CE34B8" w:rsidP="00CE34B8">
      <w:pPr>
        <w:pStyle w:val="ListParagraph"/>
        <w:widowControl/>
        <w:numPr>
          <w:ilvl w:val="0"/>
          <w:numId w:val="3"/>
        </w:numPr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  <w:r>
        <w:rPr>
          <w:rFonts w:eastAsia="Times New Roman"/>
          <w:kern w:val="0"/>
          <w:szCs w:val="20"/>
          <w:lang w:eastAsia="en-US" w:bidi="ar-SA"/>
        </w:rPr>
        <w:t>Kohtla-Järve Linnavalitsuse esitatud projekt „</w:t>
      </w:r>
      <w:r w:rsidRPr="00CE34B8">
        <w:rPr>
          <w:rFonts w:eastAsia="Times New Roman"/>
          <w:kern w:val="0"/>
          <w:szCs w:val="20"/>
          <w:lang w:eastAsia="en-US" w:bidi="ar-SA"/>
        </w:rPr>
        <w:t>Kohtla-Järve lasteaia Punamütsike tervikrekonstrueerimine</w:t>
      </w:r>
      <w:r>
        <w:rPr>
          <w:rFonts w:eastAsia="Times New Roman"/>
          <w:kern w:val="0"/>
          <w:szCs w:val="20"/>
          <w:lang w:eastAsia="en-US" w:bidi="ar-SA"/>
        </w:rPr>
        <w:t>“</w:t>
      </w:r>
    </w:p>
    <w:p w14:paraId="4038195D" w14:textId="4EB57AEC" w:rsidR="00CE34B8" w:rsidRDefault="00CE34B8" w:rsidP="00CE34B8">
      <w:pPr>
        <w:pStyle w:val="ListParagraph"/>
        <w:widowControl/>
        <w:numPr>
          <w:ilvl w:val="0"/>
          <w:numId w:val="3"/>
        </w:numPr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  <w:r>
        <w:rPr>
          <w:rFonts w:eastAsia="Times New Roman"/>
          <w:kern w:val="0"/>
          <w:szCs w:val="20"/>
          <w:lang w:eastAsia="en-US" w:bidi="ar-SA"/>
        </w:rPr>
        <w:t>Jõhvi Vallavalitsuse esitatud projekt „</w:t>
      </w:r>
      <w:r w:rsidRPr="00CE34B8">
        <w:rPr>
          <w:rFonts w:eastAsia="Times New Roman"/>
          <w:kern w:val="0"/>
          <w:szCs w:val="20"/>
          <w:lang w:eastAsia="en-US" w:bidi="ar-SA"/>
        </w:rPr>
        <w:t>Jõhvi Sotsiaalmaja hoone optimeerimine</w:t>
      </w:r>
      <w:r>
        <w:rPr>
          <w:rFonts w:eastAsia="Times New Roman"/>
          <w:kern w:val="0"/>
          <w:szCs w:val="20"/>
          <w:lang w:eastAsia="en-US" w:bidi="ar-SA"/>
        </w:rPr>
        <w:t>“</w:t>
      </w:r>
    </w:p>
    <w:p w14:paraId="71BB99EF" w14:textId="1F5B159B" w:rsidR="00CE34B8" w:rsidRPr="00CE34B8" w:rsidRDefault="00CE34B8" w:rsidP="00CE34B8">
      <w:pPr>
        <w:pStyle w:val="ListParagraph"/>
        <w:widowControl/>
        <w:numPr>
          <w:ilvl w:val="0"/>
          <w:numId w:val="3"/>
        </w:numPr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  <w:r>
        <w:rPr>
          <w:rFonts w:eastAsia="Times New Roman"/>
          <w:kern w:val="0"/>
          <w:szCs w:val="20"/>
          <w:lang w:eastAsia="en-US" w:bidi="ar-SA"/>
        </w:rPr>
        <w:t>Alutaguse Vallavalitsuse esitatud projekt „</w:t>
      </w:r>
      <w:r w:rsidRPr="00CE34B8">
        <w:rPr>
          <w:rFonts w:eastAsia="Times New Roman"/>
          <w:kern w:val="0"/>
          <w:szCs w:val="20"/>
          <w:lang w:eastAsia="en-US" w:bidi="ar-SA"/>
        </w:rPr>
        <w:t>Alutaguse valla teenuskeskus</w:t>
      </w:r>
      <w:r>
        <w:rPr>
          <w:rFonts w:eastAsia="Times New Roman"/>
          <w:kern w:val="0"/>
          <w:szCs w:val="20"/>
          <w:lang w:eastAsia="en-US" w:bidi="ar-SA"/>
        </w:rPr>
        <w:t>“</w:t>
      </w:r>
    </w:p>
    <w:p w14:paraId="429CA0B8" w14:textId="77777777" w:rsidR="00CE34B8" w:rsidRDefault="00CE34B8" w:rsidP="001E36B2">
      <w:pPr>
        <w:widowControl/>
        <w:suppressAutoHyphens w:val="0"/>
        <w:spacing w:line="240" w:lineRule="auto"/>
        <w:ind w:left="283" w:hanging="283"/>
        <w:jc w:val="left"/>
        <w:rPr>
          <w:rFonts w:eastAsia="Times New Roman"/>
          <w:kern w:val="0"/>
          <w:szCs w:val="20"/>
          <w:lang w:eastAsia="en-US" w:bidi="ar-SA"/>
        </w:rPr>
      </w:pPr>
    </w:p>
    <w:p w14:paraId="1524D074" w14:textId="77777777" w:rsidR="001E36B2" w:rsidRDefault="001E36B2" w:rsidP="001E36B2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40C5D55F" w14:textId="7BD3E4D1" w:rsidR="00851D0A" w:rsidRDefault="00851D0A" w:rsidP="00851D0A">
      <w:r>
        <w:t xml:space="preserve">Kõik komisjoni liikmed allkirjastasid ja edastasid erapooletuse ja konfidentsiaalsuse deklaratsioonid enne projektidega tutvuma asumist. </w:t>
      </w:r>
    </w:p>
    <w:p w14:paraId="54991FD5" w14:textId="77777777" w:rsidR="00851D0A" w:rsidRDefault="00851D0A" w:rsidP="00851D0A"/>
    <w:p w14:paraId="3B1D2236" w14:textId="0F9D325F" w:rsidR="00851D0A" w:rsidRPr="00302C3A" w:rsidRDefault="00851D0A" w:rsidP="00851D0A">
      <w:r>
        <w:t xml:space="preserve">Projektiettepanekud on </w:t>
      </w:r>
      <w:r w:rsidR="005C49A9">
        <w:t xml:space="preserve">eksperdina </w:t>
      </w:r>
      <w:r>
        <w:t xml:space="preserve">üle vaadanud </w:t>
      </w:r>
      <w:r w:rsidR="005C49A9">
        <w:t>M</w:t>
      </w:r>
      <w:r>
        <w:t xml:space="preserve">ajandus- ja Kommunikatsiooniministeeriumi </w:t>
      </w:r>
      <w:r w:rsidR="005C49A9">
        <w:t>võrdsuspoliitika osakonna nõunik Marion Demus</w:t>
      </w:r>
      <w:r>
        <w:t>, et anda hinnang projektiettepanekus kavandatud ligipääsetavuse lahendustele.</w:t>
      </w:r>
      <w:r w:rsidR="00A30829">
        <w:t xml:space="preserve"> Tema hinnangud esitati hindamiskomisjoni liikmetele tutvumiseks 19.01.2024.</w:t>
      </w:r>
    </w:p>
    <w:p w14:paraId="48C8F22B" w14:textId="77777777" w:rsidR="00851D0A" w:rsidRDefault="00851D0A" w:rsidP="001E36B2">
      <w:pPr>
        <w:widowControl/>
        <w:suppressAutoHyphens w:val="0"/>
        <w:spacing w:line="240" w:lineRule="auto"/>
        <w:ind w:left="283" w:hanging="283"/>
        <w:jc w:val="left"/>
        <w:rPr>
          <w:rFonts w:eastAsia="Times New Roman"/>
          <w:kern w:val="0"/>
          <w:szCs w:val="20"/>
          <w:lang w:eastAsia="en-US" w:bidi="ar-SA"/>
        </w:rPr>
      </w:pPr>
    </w:p>
    <w:p w14:paraId="5F2D423B" w14:textId="05A28DC0" w:rsidR="00ED6DC6" w:rsidRDefault="00ED6DC6" w:rsidP="00ED6DC6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  <w:r w:rsidRPr="00302C3A">
        <w:t xml:space="preserve">Projektiettepanekute hindamine toimus vastavalt hindamismetoodikale. </w:t>
      </w:r>
      <w:r>
        <w:rPr>
          <w:rFonts w:eastAsia="Times New Roman"/>
          <w:kern w:val="0"/>
          <w:szCs w:val="20"/>
          <w:lang w:eastAsia="en-US" w:bidi="ar-SA"/>
        </w:rPr>
        <w:t xml:space="preserve">Hindamiskomisjoni liikmed esitasid komisjoni koosolekuks eeltäidetud individuaalsed hindamislehed, milles toodud </w:t>
      </w:r>
      <w:r w:rsidR="00A30829">
        <w:rPr>
          <w:rFonts w:eastAsia="Times New Roman"/>
          <w:kern w:val="0"/>
          <w:szCs w:val="20"/>
          <w:lang w:eastAsia="en-US" w:bidi="ar-SA"/>
        </w:rPr>
        <w:t xml:space="preserve">esialgsed </w:t>
      </w:r>
      <w:r>
        <w:rPr>
          <w:rFonts w:eastAsia="Times New Roman"/>
          <w:kern w:val="0"/>
          <w:szCs w:val="20"/>
          <w:lang w:eastAsia="en-US" w:bidi="ar-SA"/>
        </w:rPr>
        <w:t>hinded ja hinnetele antud põhjendused koondati kokku projekti hindamislehele. Komisjoni koosolekul vaadati kollektiivselt üle projektile antud hinded ja selgitused ning komisjoni liikme soovi korral korrigeeriti individuaalseid hindeid.</w:t>
      </w:r>
    </w:p>
    <w:p w14:paraId="0F5C1BFB" w14:textId="77777777" w:rsidR="00ED6DC6" w:rsidRDefault="00ED6DC6" w:rsidP="00ED6DC6">
      <w:pPr>
        <w:widowControl/>
        <w:suppressAutoHyphens w:val="0"/>
        <w:spacing w:line="240" w:lineRule="auto"/>
        <w:rPr>
          <w:rFonts w:eastAsia="Times New Roman"/>
          <w:kern w:val="0"/>
          <w:szCs w:val="20"/>
          <w:lang w:eastAsia="en-US" w:bidi="ar-SA"/>
        </w:rPr>
      </w:pPr>
    </w:p>
    <w:p w14:paraId="58CDB566" w14:textId="01FABC4F" w:rsidR="002C5D6D" w:rsidRDefault="00ED6DC6" w:rsidP="002C5D6D">
      <w:pPr>
        <w:pStyle w:val="Default"/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Üks komisjoni liige ei osalenud Narva linna projekti hindamisel, kuna tehnilistel põhjustel ei olnud võimalik õigeaegselt </w:t>
      </w:r>
      <w:r w:rsidR="002C5D6D">
        <w:rPr>
          <w:szCs w:val="20"/>
          <w:lang w:eastAsia="en-US"/>
        </w:rPr>
        <w:t xml:space="preserve">selle </w:t>
      </w:r>
      <w:r>
        <w:rPr>
          <w:szCs w:val="20"/>
          <w:lang w:eastAsia="en-US"/>
        </w:rPr>
        <w:t xml:space="preserve">ettepaneku materjale talle edastada. </w:t>
      </w:r>
      <w:r w:rsidR="00D82C2D">
        <w:rPr>
          <w:szCs w:val="20"/>
          <w:lang w:eastAsia="en-US"/>
        </w:rPr>
        <w:t xml:space="preserve">Regionaalministri </w:t>
      </w:r>
      <w:r w:rsidR="002C5D6D">
        <w:rPr>
          <w:szCs w:val="20"/>
          <w:lang w:eastAsia="en-US"/>
        </w:rPr>
        <w:t>13.12.2023 käskkirja nr 268 „Toetusskeemi „Ida-Viru KOV investeeringud ülemineku mõjude leevendamiseks“ hindamiskomisjoni moodustamine“ punkti kohaselt on komisjoni töö võimalik, kui hindamises on osalenud vähemalt komisjoni esimees ja kaks liiget</w:t>
      </w:r>
      <w:r w:rsidR="00994FD6">
        <w:rPr>
          <w:szCs w:val="20"/>
          <w:lang w:eastAsia="en-US"/>
        </w:rPr>
        <w:t>, seega projekti hindamist antud asjaolu ei mõjutanud</w:t>
      </w:r>
      <w:r w:rsidR="002C5D6D">
        <w:rPr>
          <w:szCs w:val="20"/>
          <w:lang w:eastAsia="en-US"/>
        </w:rPr>
        <w:t>.</w:t>
      </w:r>
    </w:p>
    <w:p w14:paraId="42E2179F" w14:textId="77777777" w:rsidR="002C5D6D" w:rsidRDefault="002C5D6D" w:rsidP="002C5D6D">
      <w:pPr>
        <w:pStyle w:val="Default"/>
      </w:pPr>
    </w:p>
    <w:p w14:paraId="011C52CE" w14:textId="0B93EB44" w:rsidR="005C49A9" w:rsidRPr="002C5D6D" w:rsidRDefault="005C49A9" w:rsidP="00ED6DC6">
      <w:pPr>
        <w:pStyle w:val="ListParagraph"/>
        <w:spacing w:line="240" w:lineRule="auto"/>
        <w:ind w:left="0"/>
        <w:rPr>
          <w:rFonts w:cs="Times New Roman"/>
          <w:color w:val="202020"/>
          <w:szCs w:val="24"/>
          <w:shd w:val="clear" w:color="auto" w:fill="FFFFFF"/>
        </w:rPr>
      </w:pPr>
      <w:r w:rsidRPr="002C5D6D">
        <w:rPr>
          <w:rFonts w:cs="Times New Roman"/>
          <w:szCs w:val="24"/>
          <w:lang w:eastAsia="et-EE"/>
        </w:rPr>
        <w:t>Kui projektiettepanekute hindamistulemus oli võrdne, loeti paremaks esimese hindamiskriteeriumi alusel rohkem punkte saanud projekt.</w:t>
      </w:r>
      <w:r w:rsidR="00ED6DC6" w:rsidRPr="002C5D6D">
        <w:rPr>
          <w:rFonts w:cs="Times New Roman"/>
          <w:color w:val="202020"/>
          <w:szCs w:val="24"/>
          <w:shd w:val="clear" w:color="auto" w:fill="FFFFFF"/>
        </w:rPr>
        <w:t xml:space="preserve"> Põhjendatud juhtudel võib hindamiskomisjon teha ettepaneku projektile lisatingimuste seadmiseks või selle täiendamiseks või parandamiseks. </w:t>
      </w:r>
    </w:p>
    <w:p w14:paraId="7A09FFEE" w14:textId="77777777" w:rsidR="00ED6DC6" w:rsidRPr="002C5D6D" w:rsidRDefault="00ED6DC6" w:rsidP="00ED6DC6">
      <w:pPr>
        <w:pStyle w:val="ListParagraph"/>
        <w:spacing w:line="240" w:lineRule="auto"/>
        <w:ind w:left="0"/>
        <w:rPr>
          <w:rFonts w:cs="Times New Roman"/>
          <w:color w:val="202020"/>
          <w:szCs w:val="24"/>
          <w:shd w:val="clear" w:color="auto" w:fill="FFFFFF"/>
        </w:rPr>
      </w:pPr>
    </w:p>
    <w:p w14:paraId="281E10AA" w14:textId="63343239" w:rsidR="00ED6DC6" w:rsidRPr="002C5D6D" w:rsidRDefault="00ED6DC6" w:rsidP="00ED6DC6">
      <w:pPr>
        <w:pStyle w:val="ListParagraph"/>
        <w:spacing w:line="240" w:lineRule="auto"/>
        <w:ind w:left="0"/>
        <w:rPr>
          <w:rFonts w:cs="Times New Roman"/>
          <w:color w:val="202020"/>
          <w:szCs w:val="24"/>
          <w:shd w:val="clear" w:color="auto" w:fill="FFFFFF"/>
        </w:rPr>
      </w:pPr>
      <w:r w:rsidRPr="002C5D6D">
        <w:rPr>
          <w:rFonts w:cs="Times New Roman"/>
          <w:color w:val="202020"/>
          <w:szCs w:val="24"/>
          <w:shd w:val="clear" w:color="auto" w:fill="FFFFFF"/>
        </w:rPr>
        <w:t>Järgnevalt on toodud projektide hinded ning</w:t>
      </w:r>
      <w:r w:rsidR="002C5D6D" w:rsidRPr="002C5D6D">
        <w:rPr>
          <w:rFonts w:cs="Times New Roman"/>
          <w:color w:val="202020"/>
          <w:szCs w:val="24"/>
          <w:shd w:val="clear" w:color="auto" w:fill="FFFFFF"/>
        </w:rPr>
        <w:t xml:space="preserve"> ettepanek projekt investeeringute kava</w:t>
      </w:r>
      <w:r w:rsidR="00500DEF">
        <w:rPr>
          <w:rFonts w:cs="Times New Roman"/>
          <w:color w:val="202020"/>
          <w:szCs w:val="24"/>
          <w:shd w:val="clear" w:color="auto" w:fill="FFFFFF"/>
        </w:rPr>
        <w:t>sse</w:t>
      </w:r>
      <w:r w:rsidR="002C5D6D" w:rsidRPr="002C5D6D">
        <w:rPr>
          <w:rFonts w:cs="Times New Roman"/>
          <w:color w:val="202020"/>
          <w:szCs w:val="24"/>
          <w:shd w:val="clear" w:color="auto" w:fill="FFFFFF"/>
        </w:rPr>
        <w:t xml:space="preserve"> </w:t>
      </w:r>
      <w:r w:rsidR="002C5D6D" w:rsidRPr="002C5D6D">
        <w:rPr>
          <w:rFonts w:cs="Times New Roman"/>
          <w:color w:val="202020"/>
          <w:szCs w:val="24"/>
          <w:shd w:val="clear" w:color="auto" w:fill="FFFFFF"/>
        </w:rPr>
        <w:lastRenderedPageBreak/>
        <w:t>nimetamiseks.</w:t>
      </w:r>
      <w:r w:rsidRPr="002C5D6D">
        <w:rPr>
          <w:rFonts w:cs="Times New Roman"/>
          <w:color w:val="202020"/>
          <w:szCs w:val="24"/>
          <w:shd w:val="clear" w:color="auto" w:fill="FFFFFF"/>
        </w:rPr>
        <w:t xml:space="preserve"> </w:t>
      </w:r>
      <w:r w:rsidR="002C5D6D" w:rsidRPr="002C5D6D">
        <w:rPr>
          <w:rFonts w:cs="Times New Roman"/>
          <w:color w:val="202020"/>
          <w:szCs w:val="24"/>
          <w:shd w:val="clear" w:color="auto" w:fill="FFFFFF"/>
        </w:rPr>
        <w:t>Ettepanekule antud hinnang loetakse positiivseks, kui hindamisel antud koondhinne on vähemalt 2,75 ja kõiki lõike 1 punktides 1–4 nimetatud valikukriteeriume on hinnatud vähemalt hindega 2,00</w:t>
      </w:r>
      <w:r w:rsidR="00356F47">
        <w:rPr>
          <w:rFonts w:cs="Times New Roman"/>
          <w:color w:val="202020"/>
          <w:szCs w:val="24"/>
          <w:shd w:val="clear" w:color="auto" w:fill="FFFFFF"/>
        </w:rPr>
        <w:t xml:space="preserve"> vastavalt </w:t>
      </w:r>
      <w:r w:rsidR="005B3754">
        <w:rPr>
          <w:rFonts w:cs="Times New Roman"/>
          <w:color w:val="202020"/>
          <w:szCs w:val="24"/>
          <w:shd w:val="clear" w:color="auto" w:fill="FFFFFF"/>
        </w:rPr>
        <w:t xml:space="preserve">määruse </w:t>
      </w:r>
      <w:r w:rsidR="00356F47">
        <w:rPr>
          <w:rFonts w:cs="Times New Roman"/>
          <w:color w:val="202020"/>
          <w:szCs w:val="24"/>
          <w:shd w:val="clear" w:color="auto" w:fill="FFFFFF"/>
        </w:rPr>
        <w:t xml:space="preserve">§ 15 lõikele 6. </w:t>
      </w:r>
    </w:p>
    <w:p w14:paraId="75029A85" w14:textId="7FA4C8A0" w:rsidR="00ED6DC6" w:rsidRPr="002C5D6D" w:rsidRDefault="00ED6DC6" w:rsidP="00ED6DC6">
      <w:pPr>
        <w:pStyle w:val="ListParagraph"/>
        <w:spacing w:line="240" w:lineRule="auto"/>
        <w:ind w:left="0"/>
        <w:rPr>
          <w:rFonts w:cs="Times New Roman"/>
          <w:color w:val="202020"/>
          <w:szCs w:val="24"/>
          <w:shd w:val="clear" w:color="auto" w:fill="FFFFFF"/>
        </w:rPr>
      </w:pPr>
    </w:p>
    <w:p w14:paraId="4A2BA651" w14:textId="77777777" w:rsidR="00D5435A" w:rsidRDefault="00D5435A" w:rsidP="001E36B2">
      <w:pPr>
        <w:widowControl/>
        <w:suppressAutoHyphens w:val="0"/>
        <w:spacing w:line="240" w:lineRule="auto"/>
        <w:ind w:left="283" w:hanging="283"/>
        <w:jc w:val="left"/>
        <w:rPr>
          <w:rFonts w:eastAsia="Times New Roman"/>
          <w:kern w:val="0"/>
          <w:szCs w:val="20"/>
          <w:lang w:eastAsia="en-US" w:bidi="ar-SA"/>
        </w:rPr>
      </w:pPr>
    </w:p>
    <w:p w14:paraId="7C5A7D83" w14:textId="77777777" w:rsidR="00D5435A" w:rsidRDefault="00D5435A" w:rsidP="00D5435A">
      <w:pPr>
        <w:pStyle w:val="BodyText"/>
        <w:tabs>
          <w:tab w:val="left" w:pos="6521"/>
        </w:tabs>
        <w:jc w:val="left"/>
      </w:pPr>
      <w:r>
        <w:t>Hindamistulemused: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45"/>
        <w:gridCol w:w="970"/>
        <w:gridCol w:w="4804"/>
      </w:tblGrid>
      <w:tr w:rsidR="00442B2D" w14:paraId="63557051" w14:textId="77777777" w:rsidTr="002C0103">
        <w:tc>
          <w:tcPr>
            <w:tcW w:w="2745" w:type="dxa"/>
          </w:tcPr>
          <w:p w14:paraId="037471BC" w14:textId="77777777" w:rsidR="00442B2D" w:rsidRPr="007F3CD4" w:rsidRDefault="00442B2D" w:rsidP="00AA72F7">
            <w:pPr>
              <w:pStyle w:val="BodyText"/>
              <w:tabs>
                <w:tab w:val="left" w:pos="6521"/>
              </w:tabs>
              <w:jc w:val="left"/>
              <w:rPr>
                <w:rFonts w:ascii="Times New Roman" w:hAnsi="Times New Roman" w:cs="Times New Roman"/>
                <w:szCs w:val="24"/>
              </w:rPr>
            </w:pPr>
            <w:r w:rsidRPr="007F3CD4">
              <w:rPr>
                <w:rFonts w:ascii="Times New Roman" w:hAnsi="Times New Roman" w:cs="Times New Roman"/>
                <w:szCs w:val="24"/>
              </w:rPr>
              <w:t>Projekt</w:t>
            </w:r>
          </w:p>
        </w:tc>
        <w:tc>
          <w:tcPr>
            <w:tcW w:w="970" w:type="dxa"/>
          </w:tcPr>
          <w:p w14:paraId="253BE74E" w14:textId="77777777" w:rsidR="00442B2D" w:rsidRPr="007F3CD4" w:rsidRDefault="00442B2D" w:rsidP="00AA72F7">
            <w:pPr>
              <w:pStyle w:val="BodyText"/>
              <w:tabs>
                <w:tab w:val="left" w:pos="6521"/>
              </w:tabs>
              <w:jc w:val="left"/>
              <w:rPr>
                <w:rFonts w:ascii="Times New Roman" w:hAnsi="Times New Roman" w:cs="Times New Roman"/>
                <w:szCs w:val="24"/>
              </w:rPr>
            </w:pPr>
            <w:r w:rsidRPr="007F3CD4">
              <w:rPr>
                <w:rFonts w:ascii="Times New Roman" w:hAnsi="Times New Roman" w:cs="Times New Roman"/>
                <w:szCs w:val="24"/>
              </w:rPr>
              <w:t xml:space="preserve">Hinne </w:t>
            </w:r>
          </w:p>
        </w:tc>
        <w:tc>
          <w:tcPr>
            <w:tcW w:w="4804" w:type="dxa"/>
          </w:tcPr>
          <w:p w14:paraId="0625630C" w14:textId="77777777" w:rsidR="00442B2D" w:rsidRPr="007F3CD4" w:rsidRDefault="00442B2D" w:rsidP="00AA72F7">
            <w:pPr>
              <w:pStyle w:val="BodyText"/>
              <w:tabs>
                <w:tab w:val="left" w:pos="6521"/>
              </w:tabs>
              <w:jc w:val="left"/>
              <w:rPr>
                <w:rFonts w:ascii="Times New Roman" w:hAnsi="Times New Roman" w:cs="Times New Roman"/>
                <w:szCs w:val="24"/>
              </w:rPr>
            </w:pPr>
            <w:r w:rsidRPr="007F3CD4">
              <w:rPr>
                <w:rFonts w:ascii="Times New Roman" w:hAnsi="Times New Roman" w:cs="Times New Roman"/>
                <w:szCs w:val="24"/>
              </w:rPr>
              <w:t>Märkused</w:t>
            </w:r>
          </w:p>
        </w:tc>
      </w:tr>
      <w:tr w:rsidR="00442B2D" w14:paraId="29D2DAE4" w14:textId="77777777" w:rsidTr="002C0103">
        <w:tc>
          <w:tcPr>
            <w:tcW w:w="2745" w:type="dxa"/>
            <w:shd w:val="clear" w:color="auto" w:fill="D9D9D9" w:themeFill="background1" w:themeFillShade="D9"/>
          </w:tcPr>
          <w:p w14:paraId="7D8C3F0A" w14:textId="209FCFAB" w:rsidR="00442B2D" w:rsidRPr="007F3CD4" w:rsidRDefault="00442B2D" w:rsidP="00AA72F7">
            <w:pPr>
              <w:pStyle w:val="BodyText"/>
              <w:tabs>
                <w:tab w:val="left" w:pos="6521"/>
              </w:tabs>
              <w:jc w:val="left"/>
              <w:rPr>
                <w:rFonts w:ascii="Times New Roman" w:hAnsi="Times New Roman" w:cs="Times New Roman"/>
                <w:szCs w:val="24"/>
              </w:rPr>
            </w:pPr>
            <w:r w:rsidRPr="007F3CD4">
              <w:rPr>
                <w:rFonts w:ascii="Times New Roman" w:hAnsi="Times New Roman" w:cs="Times New Roman"/>
                <w:szCs w:val="24"/>
              </w:rPr>
              <w:t>SA Kiviõli Tervisekeskus</w:t>
            </w:r>
          </w:p>
        </w:tc>
        <w:tc>
          <w:tcPr>
            <w:tcW w:w="970" w:type="dxa"/>
            <w:shd w:val="clear" w:color="auto" w:fill="D9D9D9" w:themeFill="background1" w:themeFillShade="D9"/>
          </w:tcPr>
          <w:p w14:paraId="085B5EA5" w14:textId="77777777" w:rsidR="00442B2D" w:rsidRPr="007F3CD4" w:rsidRDefault="00442B2D" w:rsidP="00AA72F7">
            <w:pPr>
              <w:pStyle w:val="BodyText"/>
              <w:tabs>
                <w:tab w:val="left" w:pos="6521"/>
              </w:tabs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04" w:type="dxa"/>
            <w:shd w:val="clear" w:color="auto" w:fill="D9D9D9" w:themeFill="background1" w:themeFillShade="D9"/>
          </w:tcPr>
          <w:p w14:paraId="344A84BB" w14:textId="77777777" w:rsidR="00442B2D" w:rsidRPr="007F3CD4" w:rsidRDefault="00442B2D" w:rsidP="00AA72F7">
            <w:pPr>
              <w:pStyle w:val="BodyText"/>
              <w:tabs>
                <w:tab w:val="left" w:pos="6521"/>
              </w:tabs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42B2D" w14:paraId="080BE555" w14:textId="77777777" w:rsidTr="002C0103">
        <w:tc>
          <w:tcPr>
            <w:tcW w:w="2745" w:type="dxa"/>
          </w:tcPr>
          <w:p w14:paraId="1D914CF3" w14:textId="5562E7E9" w:rsidR="00442B2D" w:rsidRPr="007F3CD4" w:rsidRDefault="00442B2D" w:rsidP="00AA72F7">
            <w:pPr>
              <w:pStyle w:val="BodyText"/>
              <w:tabs>
                <w:tab w:val="left" w:pos="6521"/>
              </w:tabs>
              <w:jc w:val="left"/>
              <w:rPr>
                <w:rFonts w:ascii="Times New Roman" w:hAnsi="Times New Roman" w:cs="Times New Roman"/>
                <w:szCs w:val="24"/>
              </w:rPr>
            </w:pPr>
            <w:r w:rsidRPr="007F3CD4">
              <w:rPr>
                <w:rFonts w:ascii="Times New Roman" w:hAnsi="Times New Roman" w:cs="Times New Roman"/>
                <w:szCs w:val="24"/>
              </w:rPr>
              <w:t>Hooldekodu teenuse laiendamine teenusmajas</w:t>
            </w:r>
          </w:p>
        </w:tc>
        <w:tc>
          <w:tcPr>
            <w:tcW w:w="970" w:type="dxa"/>
          </w:tcPr>
          <w:p w14:paraId="6A41D1BA" w14:textId="73E37F9B" w:rsidR="00442B2D" w:rsidRPr="007F3CD4" w:rsidRDefault="00442B2D" w:rsidP="00AA72F7">
            <w:pPr>
              <w:pStyle w:val="BodyText"/>
              <w:tabs>
                <w:tab w:val="left" w:pos="6521"/>
              </w:tabs>
              <w:jc w:val="left"/>
              <w:rPr>
                <w:rFonts w:ascii="Times New Roman" w:hAnsi="Times New Roman" w:cs="Times New Roman"/>
                <w:szCs w:val="24"/>
              </w:rPr>
            </w:pPr>
            <w:r w:rsidRPr="007F3CD4">
              <w:rPr>
                <w:rFonts w:ascii="Times New Roman" w:hAnsi="Times New Roman" w:cs="Times New Roman"/>
                <w:szCs w:val="24"/>
              </w:rPr>
              <w:t>2,</w:t>
            </w:r>
            <w:r w:rsidR="00B35551">
              <w:rPr>
                <w:rFonts w:ascii="Times New Roman" w:hAnsi="Times New Roman" w:cs="Times New Roman"/>
                <w:szCs w:val="24"/>
              </w:rPr>
              <w:t>5</w:t>
            </w:r>
            <w:r w:rsidRPr="007F3CD4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804" w:type="dxa"/>
          </w:tcPr>
          <w:p w14:paraId="7A17C966" w14:textId="07F182D3" w:rsidR="00442B2D" w:rsidRPr="007F3CD4" w:rsidRDefault="00442B2D" w:rsidP="00AA72F7">
            <w:pPr>
              <w:rPr>
                <w:rFonts w:ascii="Times New Roman" w:hAnsi="Times New Roman" w:cs="Times New Roman"/>
                <w:lang w:eastAsia="et-EE"/>
              </w:rPr>
            </w:pPr>
            <w:r w:rsidRPr="007F3CD4">
              <w:rPr>
                <w:rFonts w:ascii="Times New Roman" w:hAnsi="Times New Roman" w:cs="Times New Roman"/>
              </w:rPr>
              <w:t>Arvestades projektile antud koondhinnet 2,</w:t>
            </w:r>
            <w:r w:rsidR="00B35551">
              <w:rPr>
                <w:rFonts w:ascii="Times New Roman" w:hAnsi="Times New Roman" w:cs="Times New Roman"/>
              </w:rPr>
              <w:t>5</w:t>
            </w:r>
            <w:r w:rsidRPr="007F3CD4">
              <w:rPr>
                <w:rFonts w:ascii="Times New Roman" w:hAnsi="Times New Roman" w:cs="Times New Roman"/>
              </w:rPr>
              <w:t>1 ja kriteeriumile „projekti põhjendatus“ antud komisjoni liikmete hinnete aritmeetilist keskmist 1,0, tuleb hinnang projektile lugeda negatiivseks ning projekti ei saa nimetada investeeringute kavasse.</w:t>
            </w:r>
          </w:p>
          <w:p w14:paraId="7D963F6B" w14:textId="77777777" w:rsidR="00442B2D" w:rsidRPr="007F3CD4" w:rsidRDefault="00442B2D" w:rsidP="00AA72F7">
            <w:pPr>
              <w:autoSpaceDE w:val="0"/>
              <w:autoSpaceDN w:val="0"/>
              <w:rPr>
                <w:rFonts w:ascii="Times New Roman" w:hAnsi="Times New Roman" w:cs="Times New Roman"/>
                <w:lang w:eastAsia="et-EE"/>
              </w:rPr>
            </w:pPr>
          </w:p>
        </w:tc>
      </w:tr>
    </w:tbl>
    <w:p w14:paraId="5687B4EC" w14:textId="77777777" w:rsidR="001E36B2" w:rsidRDefault="001E36B2" w:rsidP="001E36B2">
      <w:pPr>
        <w:widowControl/>
        <w:suppressAutoHyphens w:val="0"/>
        <w:spacing w:line="240" w:lineRule="auto"/>
        <w:rPr>
          <w:rFonts w:eastAsia="Times New Roman"/>
          <w:b/>
          <w:kern w:val="0"/>
          <w:szCs w:val="20"/>
          <w:lang w:eastAsia="en-US" w:bidi="ar-SA"/>
        </w:rPr>
      </w:pPr>
    </w:p>
    <w:p w14:paraId="26264A06" w14:textId="77777777" w:rsidR="00D5435A" w:rsidRDefault="00D5435A" w:rsidP="001E36B2">
      <w:pPr>
        <w:widowControl/>
        <w:suppressAutoHyphens w:val="0"/>
        <w:spacing w:line="240" w:lineRule="auto"/>
        <w:rPr>
          <w:rFonts w:eastAsia="Times New Roman"/>
          <w:b/>
          <w:kern w:val="0"/>
          <w:szCs w:val="20"/>
          <w:lang w:eastAsia="en-US" w:bidi="ar-SA"/>
        </w:rPr>
      </w:pPr>
    </w:p>
    <w:p w14:paraId="490DD426" w14:textId="284DABEF" w:rsidR="00D5435A" w:rsidRPr="00D75AF2" w:rsidRDefault="00D75AF2" w:rsidP="001E36B2">
      <w:pPr>
        <w:widowControl/>
        <w:suppressAutoHyphens w:val="0"/>
        <w:spacing w:line="240" w:lineRule="auto"/>
        <w:rPr>
          <w:rFonts w:eastAsia="Times New Roman"/>
          <w:bCs/>
          <w:kern w:val="0"/>
          <w:lang w:eastAsia="en-US" w:bidi="ar-SA"/>
        </w:rPr>
      </w:pPr>
      <w:r w:rsidRPr="00D75AF2">
        <w:rPr>
          <w:rFonts w:eastAsia="Times New Roman"/>
          <w:bCs/>
          <w:kern w:val="0"/>
          <w:szCs w:val="20"/>
          <w:lang w:eastAsia="en-US" w:bidi="ar-SA"/>
        </w:rPr>
        <w:t>Lisatud projektid</w:t>
      </w:r>
      <w:r>
        <w:rPr>
          <w:rFonts w:eastAsia="Times New Roman"/>
          <w:bCs/>
          <w:kern w:val="0"/>
          <w:szCs w:val="20"/>
          <w:lang w:eastAsia="en-US" w:bidi="ar-SA"/>
        </w:rPr>
        <w:t>e</w:t>
      </w:r>
      <w:r w:rsidRPr="00D75AF2">
        <w:rPr>
          <w:rFonts w:eastAsia="Times New Roman"/>
          <w:bCs/>
          <w:kern w:val="0"/>
          <w:szCs w:val="20"/>
          <w:lang w:eastAsia="en-US" w:bidi="ar-SA"/>
        </w:rPr>
        <w:t xml:space="preserve"> hindamislehed </w:t>
      </w:r>
      <w:r>
        <w:rPr>
          <w:rFonts w:eastAsia="Times New Roman"/>
          <w:bCs/>
          <w:kern w:val="0"/>
          <w:szCs w:val="20"/>
          <w:lang w:eastAsia="en-US" w:bidi="ar-SA"/>
        </w:rPr>
        <w:t xml:space="preserve">komisjoni liikmete </w:t>
      </w:r>
      <w:r w:rsidRPr="00D75AF2">
        <w:rPr>
          <w:rFonts w:eastAsia="Times New Roman"/>
          <w:bCs/>
          <w:kern w:val="0"/>
          <w:szCs w:val="20"/>
          <w:lang w:eastAsia="en-US" w:bidi="ar-SA"/>
        </w:rPr>
        <w:t>koondhinnangutega.</w:t>
      </w:r>
    </w:p>
    <w:p w14:paraId="2F34A444" w14:textId="77777777" w:rsidR="00E96F60" w:rsidRDefault="00E96F60" w:rsidP="001E36B2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118E9913" w14:textId="77777777" w:rsidR="00E96F60" w:rsidRDefault="00E96F60" w:rsidP="001E36B2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2693359C" w14:textId="77777777" w:rsidR="00513D66" w:rsidRPr="00286A18" w:rsidRDefault="00513D66" w:rsidP="00286A18">
      <w:pPr>
        <w:pStyle w:val="Snum"/>
      </w:pPr>
      <w:r>
        <w:t>(allkirjastatud digitaalselt)</w:t>
      </w:r>
    </w:p>
    <w:p w14:paraId="787C74FD" w14:textId="411E4116" w:rsidR="00E96F60" w:rsidRDefault="00D75AF2" w:rsidP="00E96F6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>Kaire Luht</w:t>
      </w:r>
    </w:p>
    <w:p w14:paraId="59A10D83" w14:textId="610A62BC" w:rsidR="00E96F60" w:rsidRDefault="002056BB" w:rsidP="00E96F6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>Hindamisk</w:t>
      </w:r>
      <w:r w:rsidR="00D75AF2">
        <w:rPr>
          <w:rFonts w:eastAsia="Times New Roman"/>
          <w:kern w:val="0"/>
          <w:lang w:eastAsia="en-US" w:bidi="ar-SA"/>
        </w:rPr>
        <w:t>omisjoni esimees</w:t>
      </w:r>
    </w:p>
    <w:p w14:paraId="12904152" w14:textId="77777777" w:rsidR="00E96F60" w:rsidRDefault="00E96F60" w:rsidP="00E96F6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 xml:space="preserve"> </w:t>
      </w:r>
    </w:p>
    <w:p w14:paraId="43269B64" w14:textId="77777777" w:rsidR="00E96F60" w:rsidRDefault="00E96F60" w:rsidP="00E96F60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p w14:paraId="3B241270" w14:textId="77777777" w:rsidR="00E96F60" w:rsidRDefault="00513D66" w:rsidP="00513D66">
      <w:pPr>
        <w:pStyle w:val="Snum"/>
      </w:pPr>
      <w:r>
        <w:t>(allkirjastatud digitaalselt)</w:t>
      </w:r>
    </w:p>
    <w:p w14:paraId="41B21EF8" w14:textId="77777777" w:rsidR="00D75AF2" w:rsidRDefault="00D75AF2" w:rsidP="00286A1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>Andres Heldring</w:t>
      </w:r>
    </w:p>
    <w:p w14:paraId="55F811F8" w14:textId="0E648795" w:rsidR="00286A18" w:rsidRDefault="00286A18" w:rsidP="00286A1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  <w:r>
        <w:rPr>
          <w:rFonts w:eastAsia="Times New Roman"/>
          <w:kern w:val="0"/>
          <w:lang w:eastAsia="en-US" w:bidi="ar-SA"/>
        </w:rPr>
        <w:t>Protokollija</w:t>
      </w:r>
    </w:p>
    <w:p w14:paraId="3E7C8E6C" w14:textId="77777777" w:rsidR="0053585B" w:rsidRDefault="0053585B" w:rsidP="00286A18">
      <w:pPr>
        <w:widowControl/>
        <w:suppressAutoHyphens w:val="0"/>
        <w:spacing w:line="240" w:lineRule="auto"/>
        <w:rPr>
          <w:ins w:id="1" w:author="Andres Heldring" w:date="2024-02-12T12:59:00Z"/>
          <w:rFonts w:eastAsia="Times New Roman"/>
          <w:kern w:val="0"/>
          <w:lang w:eastAsia="en-US" w:bidi="ar-SA"/>
        </w:rPr>
      </w:pPr>
    </w:p>
    <w:p w14:paraId="0FD41F61" w14:textId="77777777" w:rsidR="0053585B" w:rsidRDefault="0053585B" w:rsidP="00286A18">
      <w:pPr>
        <w:widowControl/>
        <w:suppressAutoHyphens w:val="0"/>
        <w:spacing w:line="240" w:lineRule="auto"/>
        <w:rPr>
          <w:ins w:id="2" w:author="Andres Heldring" w:date="2024-02-12T12:59:00Z"/>
          <w:rFonts w:eastAsia="Times New Roman"/>
          <w:kern w:val="0"/>
          <w:lang w:eastAsia="en-US" w:bidi="ar-SA"/>
        </w:rPr>
      </w:pPr>
    </w:p>
    <w:p w14:paraId="66DB8D35" w14:textId="77777777" w:rsidR="0053585B" w:rsidRDefault="0053585B" w:rsidP="00286A18">
      <w:pPr>
        <w:widowControl/>
        <w:suppressAutoHyphens w:val="0"/>
        <w:spacing w:line="240" w:lineRule="auto"/>
        <w:rPr>
          <w:ins w:id="3" w:author="Andres Heldring" w:date="2024-02-12T12:59:00Z"/>
          <w:rFonts w:eastAsia="Times New Roman"/>
          <w:kern w:val="0"/>
          <w:lang w:eastAsia="en-US" w:bidi="ar-SA"/>
        </w:rPr>
      </w:pPr>
    </w:p>
    <w:p w14:paraId="34F03862" w14:textId="77777777" w:rsidR="0053585B" w:rsidRDefault="0053585B" w:rsidP="00286A18">
      <w:pPr>
        <w:widowControl/>
        <w:suppressAutoHyphens w:val="0"/>
        <w:spacing w:line="240" w:lineRule="auto"/>
        <w:rPr>
          <w:ins w:id="4" w:author="Andres Heldring" w:date="2024-02-12T12:59:00Z"/>
          <w:rFonts w:eastAsia="Times New Roman"/>
          <w:kern w:val="0"/>
          <w:lang w:eastAsia="en-US" w:bidi="ar-SA"/>
        </w:rPr>
      </w:pPr>
    </w:p>
    <w:p w14:paraId="01FF273B" w14:textId="77777777" w:rsidR="0053585B" w:rsidRDefault="0053585B" w:rsidP="00286A18">
      <w:pPr>
        <w:widowControl/>
        <w:suppressAutoHyphens w:val="0"/>
        <w:spacing w:line="240" w:lineRule="auto"/>
        <w:rPr>
          <w:ins w:id="5" w:author="Andres Heldring" w:date="2024-02-12T12:59:00Z"/>
          <w:rFonts w:eastAsia="Times New Roman"/>
          <w:kern w:val="0"/>
          <w:lang w:eastAsia="en-US" w:bidi="ar-SA"/>
        </w:rPr>
      </w:pPr>
    </w:p>
    <w:p w14:paraId="2D16A054" w14:textId="77777777" w:rsidR="0053585B" w:rsidRDefault="0053585B" w:rsidP="00286A18">
      <w:pPr>
        <w:widowControl/>
        <w:suppressAutoHyphens w:val="0"/>
        <w:spacing w:line="240" w:lineRule="auto"/>
        <w:rPr>
          <w:ins w:id="6" w:author="Andres Heldring" w:date="2024-02-12T12:59:00Z"/>
          <w:rFonts w:eastAsia="Times New Roman"/>
          <w:kern w:val="0"/>
          <w:lang w:eastAsia="en-US" w:bidi="ar-SA"/>
        </w:rPr>
      </w:pPr>
    </w:p>
    <w:p w14:paraId="54196196" w14:textId="77777777" w:rsidR="0053585B" w:rsidRDefault="0053585B" w:rsidP="00286A18">
      <w:pPr>
        <w:widowControl/>
        <w:suppressAutoHyphens w:val="0"/>
        <w:spacing w:line="240" w:lineRule="auto"/>
        <w:rPr>
          <w:ins w:id="7" w:author="Andres Heldring" w:date="2024-02-12T12:59:00Z"/>
          <w:rFonts w:eastAsia="Times New Roman"/>
          <w:kern w:val="0"/>
          <w:lang w:eastAsia="en-US" w:bidi="ar-SA"/>
        </w:rPr>
      </w:pPr>
    </w:p>
    <w:p w14:paraId="08F4F337" w14:textId="77777777" w:rsidR="0053585B" w:rsidRDefault="0053585B" w:rsidP="00286A18">
      <w:pPr>
        <w:widowControl/>
        <w:suppressAutoHyphens w:val="0"/>
        <w:spacing w:line="240" w:lineRule="auto"/>
        <w:rPr>
          <w:ins w:id="8" w:author="Andres Heldring" w:date="2024-02-12T12:59:00Z"/>
          <w:rFonts w:eastAsia="Times New Roman"/>
          <w:kern w:val="0"/>
          <w:lang w:eastAsia="en-US" w:bidi="ar-SA"/>
        </w:rPr>
      </w:pPr>
    </w:p>
    <w:p w14:paraId="1E22BD44" w14:textId="77777777" w:rsidR="0053585B" w:rsidRPr="00624CD8" w:rsidRDefault="00286A18" w:rsidP="0053585B">
      <w:pPr>
        <w:spacing w:line="240" w:lineRule="auto"/>
        <w:jc w:val="right"/>
        <w:rPr>
          <w:ins w:id="9" w:author="Andres Heldring" w:date="2024-02-12T12:59:00Z"/>
          <w:i/>
        </w:rPr>
      </w:pPr>
      <w:r>
        <w:rPr>
          <w:rFonts w:eastAsia="Times New Roman"/>
          <w:kern w:val="0"/>
          <w:lang w:eastAsia="en-US" w:bidi="ar-SA"/>
        </w:rPr>
        <w:t xml:space="preserve"> </w:t>
      </w:r>
      <w:ins w:id="10" w:author="Andres Heldring" w:date="2024-02-12T12:59:00Z">
        <w:r w:rsidR="0053585B" w:rsidRPr="00624CD8">
          <w:rPr>
            <w:i/>
          </w:rPr>
          <w:t>(allkirjastatud digitaalselt)</w:t>
        </w:r>
      </w:ins>
    </w:p>
    <w:p w14:paraId="35C38922" w14:textId="39CFF2B6" w:rsidR="0053585B" w:rsidRPr="00EC4297" w:rsidRDefault="0053585B" w:rsidP="0053585B">
      <w:pPr>
        <w:spacing w:line="240" w:lineRule="auto"/>
        <w:jc w:val="right"/>
        <w:rPr>
          <w:ins w:id="11" w:author="Andres Heldring" w:date="2024-02-12T12:59:00Z"/>
        </w:rPr>
      </w:pPr>
      <w:ins w:id="12" w:author="Andres Heldring" w:date="2024-02-12T13:00:00Z">
        <w:r>
          <w:t>Andres Heldring</w:t>
        </w:r>
      </w:ins>
    </w:p>
    <w:p w14:paraId="2970B65E" w14:textId="2D34193C" w:rsidR="0053585B" w:rsidRPr="00DD19B6" w:rsidRDefault="0053585B" w:rsidP="0053585B">
      <w:pPr>
        <w:spacing w:line="240" w:lineRule="auto"/>
        <w:jc w:val="right"/>
        <w:rPr>
          <w:ins w:id="13" w:author="Andres Heldring" w:date="2024-02-12T12:59:00Z"/>
        </w:rPr>
      </w:pPr>
      <w:ins w:id="14" w:author="Andres Heldring" w:date="2024-02-12T13:00:00Z">
        <w:r>
          <w:t>v</w:t>
        </w:r>
      </w:ins>
      <w:ins w:id="15" w:author="Andres Heldring" w:date="2024-02-12T12:59:00Z">
        <w:r w:rsidRPr="00DD19B6">
          <w:t>äljavõtte tegija</w:t>
        </w:r>
      </w:ins>
    </w:p>
    <w:p w14:paraId="28D63AD3" w14:textId="641105E5" w:rsidR="00286A18" w:rsidRPr="00286A18" w:rsidRDefault="00286A18" w:rsidP="00286A18">
      <w:pPr>
        <w:widowControl/>
        <w:suppressAutoHyphens w:val="0"/>
        <w:spacing w:line="240" w:lineRule="auto"/>
        <w:rPr>
          <w:rFonts w:eastAsia="Times New Roman"/>
          <w:kern w:val="0"/>
          <w:lang w:eastAsia="en-US" w:bidi="ar-SA"/>
        </w:rPr>
      </w:pPr>
    </w:p>
    <w:sectPr w:rsidR="00286A18" w:rsidRPr="00286A18" w:rsidSect="00CB58BD">
      <w:headerReference w:type="default" r:id="rId9"/>
      <w:footerReference w:type="even" r:id="rId10"/>
      <w:pgSz w:w="11906" w:h="16838" w:code="9"/>
      <w:pgMar w:top="993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11BDC" w14:textId="77777777" w:rsidR="00E52781" w:rsidRDefault="00E52781" w:rsidP="00DF44DF">
      <w:r>
        <w:separator/>
      </w:r>
    </w:p>
  </w:endnote>
  <w:endnote w:type="continuationSeparator" w:id="0">
    <w:p w14:paraId="4D9C9021" w14:textId="77777777" w:rsidR="00E52781" w:rsidRDefault="00E52781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5664675"/>
      <w:docPartObj>
        <w:docPartGallery w:val="Page Numbers (Bottom of Page)"/>
        <w:docPartUnique/>
      </w:docPartObj>
    </w:sdtPr>
    <w:sdtEndPr/>
    <w:sdtContent>
      <w:p w14:paraId="56EF4ACC" w14:textId="77777777" w:rsidR="00CB58BD" w:rsidRDefault="00CB58BD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2A4">
          <w:rPr>
            <w:noProof/>
          </w:rPr>
          <w:t>2</w:t>
        </w:r>
        <w:r>
          <w:fldChar w:fldCharType="end"/>
        </w:r>
      </w:p>
    </w:sdtContent>
  </w:sdt>
  <w:p w14:paraId="351556B7" w14:textId="77777777" w:rsidR="00CB58BD" w:rsidRDefault="00CB58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D4309" w14:textId="77777777" w:rsidR="00E52781" w:rsidRDefault="00E52781" w:rsidP="00DF44DF">
      <w:r>
        <w:separator/>
      </w:r>
    </w:p>
  </w:footnote>
  <w:footnote w:type="continuationSeparator" w:id="0">
    <w:p w14:paraId="3DC345EB" w14:textId="77777777" w:rsidR="00E52781" w:rsidRDefault="00E52781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FA0C7" w14:textId="77777777" w:rsidR="00110BCA" w:rsidRDefault="00110BCA" w:rsidP="00110BCA">
    <w:pPr>
      <w:pStyle w:val="Jalus1"/>
      <w:jc w:val="center"/>
    </w:pPr>
  </w:p>
  <w:p w14:paraId="5477A22C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C5995"/>
    <w:multiLevelType w:val="hybridMultilevel"/>
    <w:tmpl w:val="46C439B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832F89"/>
    <w:multiLevelType w:val="hybridMultilevel"/>
    <w:tmpl w:val="8500F9D8"/>
    <w:lvl w:ilvl="0" w:tplc="7B68B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BA421B8"/>
    <w:multiLevelType w:val="hybridMultilevel"/>
    <w:tmpl w:val="65C6DA54"/>
    <w:lvl w:ilvl="0" w:tplc="865E665C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4E002986"/>
    <w:multiLevelType w:val="hybridMultilevel"/>
    <w:tmpl w:val="7C66C73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6539338">
    <w:abstractNumId w:val="1"/>
  </w:num>
  <w:num w:numId="2" w16cid:durableId="861210883">
    <w:abstractNumId w:val="0"/>
  </w:num>
  <w:num w:numId="3" w16cid:durableId="314916993">
    <w:abstractNumId w:val="3"/>
  </w:num>
  <w:num w:numId="4" w16cid:durableId="13120546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dres Heldring">
    <w15:presenceInfo w15:providerId="AD" w15:userId="S::Andres.Heldring@agri.ee::a56cbe33-27e5-437a-87ab-25008ccdf7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evenAndOddHeader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3E5"/>
    <w:rsid w:val="0001117B"/>
    <w:rsid w:val="00012641"/>
    <w:rsid w:val="0002784F"/>
    <w:rsid w:val="0004665A"/>
    <w:rsid w:val="00060947"/>
    <w:rsid w:val="00073127"/>
    <w:rsid w:val="00087A7D"/>
    <w:rsid w:val="000913FC"/>
    <w:rsid w:val="000E4F8D"/>
    <w:rsid w:val="00104D9F"/>
    <w:rsid w:val="00110BCA"/>
    <w:rsid w:val="00124999"/>
    <w:rsid w:val="00133352"/>
    <w:rsid w:val="00147AD5"/>
    <w:rsid w:val="00185790"/>
    <w:rsid w:val="001A4222"/>
    <w:rsid w:val="001A7D04"/>
    <w:rsid w:val="001B4B25"/>
    <w:rsid w:val="001B684B"/>
    <w:rsid w:val="001D4CFB"/>
    <w:rsid w:val="001D6472"/>
    <w:rsid w:val="001E36B2"/>
    <w:rsid w:val="002008A2"/>
    <w:rsid w:val="00202509"/>
    <w:rsid w:val="002056BB"/>
    <w:rsid w:val="0022269C"/>
    <w:rsid w:val="00253887"/>
    <w:rsid w:val="0026456A"/>
    <w:rsid w:val="002835BB"/>
    <w:rsid w:val="00286A18"/>
    <w:rsid w:val="00293449"/>
    <w:rsid w:val="002A5E24"/>
    <w:rsid w:val="002C0103"/>
    <w:rsid w:val="002C5D6D"/>
    <w:rsid w:val="002D3156"/>
    <w:rsid w:val="002F254F"/>
    <w:rsid w:val="00354059"/>
    <w:rsid w:val="0035635F"/>
    <w:rsid w:val="00356F47"/>
    <w:rsid w:val="00392361"/>
    <w:rsid w:val="00394DCB"/>
    <w:rsid w:val="003B2A9C"/>
    <w:rsid w:val="003C0B01"/>
    <w:rsid w:val="003C1020"/>
    <w:rsid w:val="003D2BD9"/>
    <w:rsid w:val="0040134A"/>
    <w:rsid w:val="00414881"/>
    <w:rsid w:val="004213E5"/>
    <w:rsid w:val="00435A13"/>
    <w:rsid w:val="00435BB3"/>
    <w:rsid w:val="0044084D"/>
    <w:rsid w:val="00442B2D"/>
    <w:rsid w:val="00461DC4"/>
    <w:rsid w:val="00467F34"/>
    <w:rsid w:val="004A3512"/>
    <w:rsid w:val="004B7F85"/>
    <w:rsid w:val="004C1391"/>
    <w:rsid w:val="004E0B3F"/>
    <w:rsid w:val="00500DEF"/>
    <w:rsid w:val="0050252A"/>
    <w:rsid w:val="00510543"/>
    <w:rsid w:val="00512358"/>
    <w:rsid w:val="00513D66"/>
    <w:rsid w:val="0053325F"/>
    <w:rsid w:val="0053585B"/>
    <w:rsid w:val="00546204"/>
    <w:rsid w:val="00551E24"/>
    <w:rsid w:val="00557534"/>
    <w:rsid w:val="00560A92"/>
    <w:rsid w:val="0056160C"/>
    <w:rsid w:val="00564569"/>
    <w:rsid w:val="00566D45"/>
    <w:rsid w:val="00573ABD"/>
    <w:rsid w:val="005755F9"/>
    <w:rsid w:val="005767A7"/>
    <w:rsid w:val="005A3CFC"/>
    <w:rsid w:val="005B0482"/>
    <w:rsid w:val="005B11A2"/>
    <w:rsid w:val="005B3754"/>
    <w:rsid w:val="005B5CE1"/>
    <w:rsid w:val="005B5F4E"/>
    <w:rsid w:val="005C49A9"/>
    <w:rsid w:val="005D475D"/>
    <w:rsid w:val="005D4F25"/>
    <w:rsid w:val="005E3AED"/>
    <w:rsid w:val="005E45BB"/>
    <w:rsid w:val="005F4974"/>
    <w:rsid w:val="005F4EFC"/>
    <w:rsid w:val="00602834"/>
    <w:rsid w:val="0060550A"/>
    <w:rsid w:val="00620F8D"/>
    <w:rsid w:val="00623905"/>
    <w:rsid w:val="00627A50"/>
    <w:rsid w:val="00680609"/>
    <w:rsid w:val="006E16BD"/>
    <w:rsid w:val="006F3BB9"/>
    <w:rsid w:val="006F72D7"/>
    <w:rsid w:val="007056E1"/>
    <w:rsid w:val="00713327"/>
    <w:rsid w:val="0075695A"/>
    <w:rsid w:val="0076054B"/>
    <w:rsid w:val="00793A3C"/>
    <w:rsid w:val="007A13EA"/>
    <w:rsid w:val="007A1DE8"/>
    <w:rsid w:val="007B0206"/>
    <w:rsid w:val="007B0D12"/>
    <w:rsid w:val="007D54FC"/>
    <w:rsid w:val="007F3CD4"/>
    <w:rsid w:val="007F55B0"/>
    <w:rsid w:val="007F5D26"/>
    <w:rsid w:val="008249DE"/>
    <w:rsid w:val="0083178E"/>
    <w:rsid w:val="00832352"/>
    <w:rsid w:val="00832F61"/>
    <w:rsid w:val="00835858"/>
    <w:rsid w:val="00851D0A"/>
    <w:rsid w:val="008919F2"/>
    <w:rsid w:val="008D4634"/>
    <w:rsid w:val="008F0B50"/>
    <w:rsid w:val="0091786B"/>
    <w:rsid w:val="00926C4B"/>
    <w:rsid w:val="00932CDE"/>
    <w:rsid w:val="0093351A"/>
    <w:rsid w:val="009370A4"/>
    <w:rsid w:val="00940EFC"/>
    <w:rsid w:val="009709A8"/>
    <w:rsid w:val="009934A9"/>
    <w:rsid w:val="00994FD6"/>
    <w:rsid w:val="009A198F"/>
    <w:rsid w:val="009E7EAC"/>
    <w:rsid w:val="009E7F4A"/>
    <w:rsid w:val="009F6ADD"/>
    <w:rsid w:val="00A10E66"/>
    <w:rsid w:val="00A1244E"/>
    <w:rsid w:val="00A30829"/>
    <w:rsid w:val="00A708D7"/>
    <w:rsid w:val="00A82474"/>
    <w:rsid w:val="00AB11A5"/>
    <w:rsid w:val="00AB7842"/>
    <w:rsid w:val="00AD2EA7"/>
    <w:rsid w:val="00AD5CBA"/>
    <w:rsid w:val="00AE42A4"/>
    <w:rsid w:val="00B01D80"/>
    <w:rsid w:val="00B35551"/>
    <w:rsid w:val="00B5698E"/>
    <w:rsid w:val="00BB7D29"/>
    <w:rsid w:val="00BC12C3"/>
    <w:rsid w:val="00BC1A62"/>
    <w:rsid w:val="00BC2FCC"/>
    <w:rsid w:val="00BD078E"/>
    <w:rsid w:val="00BD3CCF"/>
    <w:rsid w:val="00BE4485"/>
    <w:rsid w:val="00BF4D7C"/>
    <w:rsid w:val="00C10940"/>
    <w:rsid w:val="00C24F66"/>
    <w:rsid w:val="00C27B07"/>
    <w:rsid w:val="00C41FC5"/>
    <w:rsid w:val="00C5574F"/>
    <w:rsid w:val="00C83346"/>
    <w:rsid w:val="00C90E39"/>
    <w:rsid w:val="00CA583B"/>
    <w:rsid w:val="00CA5F0B"/>
    <w:rsid w:val="00CB00C5"/>
    <w:rsid w:val="00CB58BD"/>
    <w:rsid w:val="00CC022B"/>
    <w:rsid w:val="00CE34B8"/>
    <w:rsid w:val="00CF2B77"/>
    <w:rsid w:val="00CF4303"/>
    <w:rsid w:val="00CF56D1"/>
    <w:rsid w:val="00D40650"/>
    <w:rsid w:val="00D512FD"/>
    <w:rsid w:val="00D5435A"/>
    <w:rsid w:val="00D559F8"/>
    <w:rsid w:val="00D6691E"/>
    <w:rsid w:val="00D75AF2"/>
    <w:rsid w:val="00D8202D"/>
    <w:rsid w:val="00D82C2D"/>
    <w:rsid w:val="00DF44DF"/>
    <w:rsid w:val="00E023F6"/>
    <w:rsid w:val="00E03DBB"/>
    <w:rsid w:val="00E52781"/>
    <w:rsid w:val="00E76E07"/>
    <w:rsid w:val="00E956CF"/>
    <w:rsid w:val="00E96F60"/>
    <w:rsid w:val="00EB4727"/>
    <w:rsid w:val="00ED0738"/>
    <w:rsid w:val="00ED6DC6"/>
    <w:rsid w:val="00EF4062"/>
    <w:rsid w:val="00F25A4E"/>
    <w:rsid w:val="00F613F6"/>
    <w:rsid w:val="00F92B53"/>
    <w:rsid w:val="00F9645B"/>
    <w:rsid w:val="00F9652D"/>
    <w:rsid w:val="00FB46F3"/>
    <w:rsid w:val="00FC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."/>
  <w:listSeparator w:val=","/>
  <w14:docId w14:val="10782543"/>
  <w15:docId w15:val="{8EEDDAC4-98D1-4C04-B988-0B31E5B2C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F60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6F47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60550A"/>
    <w:pPr>
      <w:spacing w:before="840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60550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9F6ADD"/>
    <w:rPr>
      <w:rFonts w:cs="Mangal"/>
      <w:szCs w:val="21"/>
    </w:rPr>
  </w:style>
  <w:style w:type="paragraph" w:customStyle="1" w:styleId="Snum">
    <w:name w:val="Sõnum"/>
    <w:autoRedefine/>
    <w:qFormat/>
    <w:rsid w:val="00513D66"/>
    <w:rPr>
      <w:rFonts w:eastAsia="SimSun" w:cs="Mangal"/>
      <w:kern w:val="1"/>
      <w:sz w:val="24"/>
      <w:szCs w:val="24"/>
      <w:lang w:eastAsia="zh-CN" w:bidi="hi-IN"/>
    </w:rPr>
  </w:style>
  <w:style w:type="paragraph" w:styleId="ListParagraph">
    <w:name w:val="List Paragraph"/>
    <w:basedOn w:val="Normal"/>
    <w:qFormat/>
    <w:rsid w:val="00286A18"/>
    <w:pPr>
      <w:ind w:left="720"/>
      <w:contextualSpacing/>
    </w:pPr>
    <w:rPr>
      <w:rFonts w:cs="Mangal"/>
      <w:szCs w:val="21"/>
    </w:rPr>
  </w:style>
  <w:style w:type="paragraph" w:styleId="BodyText">
    <w:name w:val="Body Text"/>
    <w:basedOn w:val="Normal"/>
    <w:link w:val="BodyTextChar"/>
    <w:uiPriority w:val="99"/>
    <w:rsid w:val="00627A50"/>
    <w:pPr>
      <w:widowControl/>
      <w:suppressAutoHyphens w:val="0"/>
      <w:spacing w:line="240" w:lineRule="auto"/>
    </w:pPr>
    <w:rPr>
      <w:rFonts w:eastAsia="Times New Roman"/>
      <w:kern w:val="0"/>
      <w:szCs w:val="2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627A50"/>
    <w:rPr>
      <w:sz w:val="24"/>
      <w:lang w:eastAsia="en-US"/>
    </w:rPr>
  </w:style>
  <w:style w:type="table" w:styleId="TableGrid">
    <w:name w:val="Table Grid"/>
    <w:basedOn w:val="TableNormal"/>
    <w:uiPriority w:val="59"/>
    <w:rsid w:val="00D543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49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30829"/>
    <w:rPr>
      <w:rFonts w:eastAsia="SimSun" w:cs="Mangal"/>
      <w:kern w:val="1"/>
      <w:sz w:val="24"/>
      <w:szCs w:val="21"/>
      <w:lang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A30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0829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0829"/>
    <w:rPr>
      <w:rFonts w:eastAsia="SimSun" w:cs="Mangal"/>
      <w:kern w:val="1"/>
      <w:szCs w:val="18"/>
      <w:lang w:eastAsia="zh-C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8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829"/>
    <w:rPr>
      <w:rFonts w:eastAsia="SimSun" w:cs="Mangal"/>
      <w:b/>
      <w:bCs/>
      <w:kern w:val="1"/>
      <w:szCs w:val="18"/>
      <w:lang w:eastAsia="zh-CN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356F47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character" w:customStyle="1" w:styleId="tyhik">
    <w:name w:val="tyhik"/>
    <w:basedOn w:val="DefaultParagraphFont"/>
    <w:rsid w:val="00BC12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M_yldplank_TN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1BBCC50-1244-4C70-96AB-563E229FF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M_yldplank_TNR.dotx</Template>
  <TotalTime>5</TotalTime>
  <Pages>3</Pages>
  <Words>860</Words>
  <Characters>4991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Põllumajandusministeerium</Company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 Uiboaed</dc:creator>
  <cp:lastModifiedBy>Andres Heldring</cp:lastModifiedBy>
  <cp:revision>3</cp:revision>
  <cp:lastPrinted>2014-09-29T11:08:00Z</cp:lastPrinted>
  <dcterms:created xsi:type="dcterms:W3CDTF">2024-02-12T10:59:00Z</dcterms:created>
  <dcterms:modified xsi:type="dcterms:W3CDTF">2024-02-12T11:01:00Z</dcterms:modified>
</cp:coreProperties>
</file>