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12"/>
      </w:tblGrid>
      <w:tr w:rsidR="004052C8" w:rsidRPr="00995993" w14:paraId="15826E18" w14:textId="77777777" w:rsidTr="005246A5">
        <w:tc>
          <w:tcPr>
            <w:tcW w:w="9212" w:type="dxa"/>
          </w:tcPr>
          <w:p w14:paraId="6F457C82" w14:textId="56F233DC" w:rsidR="004052C8" w:rsidRPr="00995993" w:rsidRDefault="004052C8" w:rsidP="004052C8">
            <w:pPr>
              <w:rPr>
                <w:rFonts w:ascii="Times New Roman" w:hAnsi="Times New Roman" w:cs="Times New Roman"/>
                <w:sz w:val="24"/>
                <w:szCs w:val="24"/>
              </w:rPr>
            </w:pPr>
            <w:r w:rsidRPr="00995993">
              <w:rPr>
                <w:rFonts w:ascii="Times New Roman" w:hAnsi="Times New Roman" w:cs="Times New Roman"/>
                <w:sz w:val="24"/>
                <w:szCs w:val="24"/>
              </w:rPr>
              <w:t xml:space="preserve">Projekti pealkiri: </w:t>
            </w:r>
            <w:r w:rsidR="002F76A9">
              <w:rPr>
                <w:rFonts w:ascii="Times New Roman" w:hAnsi="Times New Roman" w:cs="Times New Roman"/>
                <w:sz w:val="24"/>
                <w:szCs w:val="24"/>
              </w:rPr>
              <w:t>Relvalubade digitaliseeritud menetlus</w:t>
            </w:r>
          </w:p>
          <w:p w14:paraId="57C6875A" w14:textId="0F5B69CB" w:rsidR="004052C8" w:rsidRPr="00995993" w:rsidRDefault="004052C8" w:rsidP="004052C8">
            <w:pPr>
              <w:rPr>
                <w:rFonts w:ascii="Times New Roman" w:hAnsi="Times New Roman" w:cs="Times New Roman"/>
                <w:sz w:val="24"/>
                <w:szCs w:val="24"/>
              </w:rPr>
            </w:pPr>
            <w:r w:rsidRPr="00995993">
              <w:rPr>
                <w:rFonts w:ascii="Times New Roman" w:hAnsi="Times New Roman" w:cs="Times New Roman"/>
                <w:sz w:val="24"/>
                <w:szCs w:val="24"/>
              </w:rPr>
              <w:t xml:space="preserve">Taotleja: </w:t>
            </w:r>
            <w:r w:rsidR="002F76A9">
              <w:rPr>
                <w:rFonts w:ascii="Times New Roman" w:hAnsi="Times New Roman" w:cs="Times New Roman"/>
                <w:sz w:val="24"/>
                <w:szCs w:val="24"/>
              </w:rPr>
              <w:t xml:space="preserve">PPA </w:t>
            </w:r>
          </w:p>
          <w:p w14:paraId="764378E9" w14:textId="34785802" w:rsidR="004052C8" w:rsidRPr="00995993" w:rsidRDefault="004052C8" w:rsidP="005246A5">
            <w:pPr>
              <w:rPr>
                <w:rFonts w:ascii="Times New Roman" w:hAnsi="Times New Roman" w:cs="Times New Roman"/>
                <w:smallCaps/>
                <w:sz w:val="24"/>
                <w:szCs w:val="24"/>
              </w:rPr>
            </w:pPr>
            <w:r w:rsidRPr="00995993">
              <w:rPr>
                <w:rFonts w:ascii="Times New Roman" w:hAnsi="Times New Roman" w:cs="Times New Roman"/>
                <w:sz w:val="24"/>
                <w:szCs w:val="24"/>
              </w:rPr>
              <w:t>Käesoleva taotluse SF vahendite maht:</w:t>
            </w:r>
            <w:r w:rsidR="002F76A9">
              <w:rPr>
                <w:rFonts w:ascii="Times New Roman" w:hAnsi="Times New Roman" w:cs="Times New Roman"/>
                <w:sz w:val="24"/>
                <w:szCs w:val="24"/>
              </w:rPr>
              <w:t xml:space="preserve"> </w:t>
            </w:r>
            <w:r w:rsidR="0041617C">
              <w:rPr>
                <w:rFonts w:ascii="Times New Roman" w:hAnsi="Times New Roman" w:cs="Times New Roman"/>
                <w:sz w:val="24"/>
                <w:szCs w:val="24"/>
              </w:rPr>
              <w:t>365 000 eurot (ilma KM)</w:t>
            </w:r>
          </w:p>
        </w:tc>
      </w:tr>
    </w:tbl>
    <w:p w14:paraId="6E01EDE6" w14:textId="57403D3B" w:rsidR="001D30D2" w:rsidRPr="00706DF2" w:rsidRDefault="001D30D2" w:rsidP="001D30D2">
      <w:pPr>
        <w:rPr>
          <w:rFonts w:ascii="Times New Roman" w:hAnsi="Times New Roman" w:cs="Times New Roman"/>
          <w:b/>
          <w:smallCaps/>
          <w:sz w:val="24"/>
          <w:szCs w:val="24"/>
        </w:rPr>
      </w:pPr>
    </w:p>
    <w:p w14:paraId="7966631E" w14:textId="77777777" w:rsidR="001D30D2" w:rsidRPr="00706DF2" w:rsidRDefault="001D30D2" w:rsidP="001D30D2">
      <w:pPr>
        <w:spacing w:line="360" w:lineRule="auto"/>
        <w:rPr>
          <w:rFonts w:ascii="Times New Roman" w:hAnsi="Times New Roman" w:cs="Times New Roman"/>
          <w:b/>
          <w:smallCaps/>
          <w:sz w:val="24"/>
          <w:szCs w:val="24"/>
        </w:rPr>
      </w:pPr>
      <w:r w:rsidRPr="00706DF2">
        <w:rPr>
          <w:rFonts w:ascii="Times New Roman" w:hAnsi="Times New Roman" w:cs="Times New Roman"/>
          <w:b/>
          <w:smallCaps/>
          <w:sz w:val="24"/>
          <w:szCs w:val="24"/>
        </w:rPr>
        <w:t>Komisjoni koondhinnang</w:t>
      </w:r>
    </w:p>
    <w:tbl>
      <w:tblPr>
        <w:tblStyle w:val="TableGrid"/>
        <w:tblW w:w="0" w:type="auto"/>
        <w:shd w:val="clear" w:color="auto" w:fill="BDD6EE"/>
        <w:tblLook w:val="04A0" w:firstRow="1" w:lastRow="0" w:firstColumn="1" w:lastColumn="0" w:noHBand="0" w:noVBand="1"/>
      </w:tblPr>
      <w:tblGrid>
        <w:gridCol w:w="9062"/>
      </w:tblGrid>
      <w:tr w:rsidR="001D30D2" w:rsidRPr="00706DF2" w14:paraId="7A8AF66C" w14:textId="77777777" w:rsidTr="005246A5">
        <w:tc>
          <w:tcPr>
            <w:tcW w:w="9062" w:type="dxa"/>
            <w:tcBorders>
              <w:top w:val="single" w:sz="4" w:space="0" w:color="auto"/>
              <w:left w:val="single" w:sz="4" w:space="0" w:color="auto"/>
              <w:bottom w:val="single" w:sz="4" w:space="0" w:color="auto"/>
              <w:right w:val="single" w:sz="4" w:space="0" w:color="auto"/>
            </w:tcBorders>
            <w:shd w:val="clear" w:color="auto" w:fill="BDD6EE"/>
          </w:tcPr>
          <w:p w14:paraId="18B83903" w14:textId="1D5D16D4" w:rsidR="00902962" w:rsidRPr="004F41FF" w:rsidRDefault="001D30D2" w:rsidP="00A023F0">
            <w:pPr>
              <w:jc w:val="both"/>
              <w:rPr>
                <w:rFonts w:ascii="Times New Roman" w:hAnsi="Times New Roman" w:cs="Times New Roman"/>
                <w:sz w:val="24"/>
                <w:szCs w:val="24"/>
                <w:bdr w:val="none" w:sz="0" w:space="0" w:color="auto" w:frame="1"/>
              </w:rPr>
            </w:pPr>
            <w:r w:rsidRPr="00706DF2">
              <w:rPr>
                <w:rFonts w:ascii="Times New Roman" w:hAnsi="Times New Roman" w:cs="Times New Roman"/>
                <w:b/>
                <w:sz w:val="24"/>
                <w:szCs w:val="24"/>
                <w:bdr w:val="none" w:sz="0" w:space="0" w:color="auto" w:frame="1"/>
              </w:rPr>
              <w:t>Otsus</w:t>
            </w:r>
            <w:r w:rsidRPr="00706DF2">
              <w:rPr>
                <w:rFonts w:ascii="Times New Roman" w:hAnsi="Times New Roman" w:cs="Times New Roman"/>
                <w:sz w:val="24"/>
                <w:szCs w:val="24"/>
                <w:bdr w:val="none" w:sz="0" w:space="0" w:color="auto" w:frame="1"/>
              </w:rPr>
              <w:t xml:space="preserve">: </w:t>
            </w:r>
            <w:r w:rsidR="00902962" w:rsidRPr="004F41FF">
              <w:rPr>
                <w:rFonts w:ascii="Times New Roman" w:hAnsi="Times New Roman" w:cs="Times New Roman"/>
                <w:b/>
                <w:sz w:val="24"/>
                <w:szCs w:val="24"/>
                <w:bdr w:val="none" w:sz="0" w:space="0" w:color="auto" w:frame="1"/>
              </w:rPr>
              <w:t>Esitatud projekt kutsuda avalike e-teenuste arendamise avatud taotlusvooru.</w:t>
            </w:r>
          </w:p>
          <w:p w14:paraId="6E6FF39D" w14:textId="77777777" w:rsidR="00902962" w:rsidRPr="004F41FF" w:rsidRDefault="00902962" w:rsidP="00A023F0">
            <w:pPr>
              <w:jc w:val="both"/>
              <w:rPr>
                <w:rFonts w:ascii="Times New Roman" w:hAnsi="Times New Roman" w:cs="Times New Roman"/>
                <w:sz w:val="24"/>
                <w:szCs w:val="24"/>
                <w:bdr w:val="none" w:sz="0" w:space="0" w:color="auto" w:frame="1"/>
              </w:rPr>
            </w:pPr>
            <w:r w:rsidRPr="004F41FF">
              <w:rPr>
                <w:rFonts w:ascii="Times New Roman" w:hAnsi="Times New Roman" w:cs="Times New Roman"/>
                <w:sz w:val="24"/>
                <w:szCs w:val="24"/>
                <w:u w:val="single"/>
                <w:bdr w:val="none" w:sz="0" w:space="0" w:color="auto" w:frame="1"/>
              </w:rPr>
              <w:t>Ametlikus taotluses peab olema arvestatud mitteametlikus eelvoorus taotlusele tehtud märkustega!</w:t>
            </w:r>
          </w:p>
          <w:p w14:paraId="57E1D1D5" w14:textId="57985D9D" w:rsidR="00902962" w:rsidRPr="004F41FF" w:rsidRDefault="00902962" w:rsidP="00A023F0">
            <w:pPr>
              <w:jc w:val="both"/>
              <w:rPr>
                <w:rFonts w:ascii="Times New Roman" w:hAnsi="Times New Roman" w:cs="Times New Roman"/>
                <w:sz w:val="24"/>
                <w:szCs w:val="24"/>
                <w:bdr w:val="none" w:sz="0" w:space="0" w:color="auto" w:frame="1"/>
              </w:rPr>
            </w:pPr>
            <w:r w:rsidRPr="004F41FF">
              <w:rPr>
                <w:rFonts w:ascii="Times New Roman" w:hAnsi="Times New Roman" w:cs="Times New Roman"/>
                <w:sz w:val="24"/>
                <w:szCs w:val="24"/>
                <w:bdr w:val="none" w:sz="0" w:space="0" w:color="auto" w:frame="1"/>
              </w:rPr>
              <w:t>Taotlusvoor avaneb aprilli alguses 2017. Detailsem info vooru kohta koos oluliste kuupäevadega avaldatakse Riigi Infosüsteemi Ameti kodulehel (</w:t>
            </w:r>
            <w:hyperlink r:id="rId13" w:history="1">
              <w:r w:rsidRPr="004F41FF">
                <w:rPr>
                  <w:rStyle w:val="Hyperlink"/>
                  <w:rFonts w:ascii="Times New Roman" w:hAnsi="Times New Roman" w:cs="Times New Roman"/>
                  <w:sz w:val="24"/>
                  <w:szCs w:val="24"/>
                  <w:bdr w:val="none" w:sz="0" w:space="0" w:color="auto" w:frame="1"/>
                </w:rPr>
                <w:t>https://www.ria.ee/ee/avalike-teenuste-arendamine-sf.html</w:t>
              </w:r>
            </w:hyperlink>
            <w:r w:rsidRPr="004F41FF">
              <w:rPr>
                <w:rFonts w:ascii="Times New Roman" w:hAnsi="Times New Roman" w:cs="Times New Roman"/>
                <w:sz w:val="24"/>
                <w:szCs w:val="24"/>
                <w:bdr w:val="none" w:sz="0" w:space="0" w:color="auto" w:frame="1"/>
              </w:rPr>
              <w:t>).</w:t>
            </w:r>
          </w:p>
          <w:p w14:paraId="0D3BC5B4" w14:textId="77777777" w:rsidR="00902962" w:rsidRPr="004F41FF" w:rsidRDefault="00902962" w:rsidP="00A023F0">
            <w:pPr>
              <w:jc w:val="both"/>
              <w:rPr>
                <w:rFonts w:ascii="Times New Roman" w:hAnsi="Times New Roman" w:cs="Times New Roman"/>
                <w:b/>
                <w:sz w:val="24"/>
                <w:szCs w:val="24"/>
                <w:bdr w:val="none" w:sz="0" w:space="0" w:color="auto" w:frame="1"/>
              </w:rPr>
            </w:pPr>
          </w:p>
          <w:p w14:paraId="491C3E64" w14:textId="77777777" w:rsidR="00902962" w:rsidRPr="004F41FF" w:rsidRDefault="00902962" w:rsidP="00A023F0">
            <w:pPr>
              <w:jc w:val="both"/>
              <w:rPr>
                <w:rFonts w:ascii="Times New Roman" w:hAnsi="Times New Roman" w:cs="Times New Roman"/>
                <w:sz w:val="24"/>
                <w:szCs w:val="24"/>
                <w:bdr w:val="none" w:sz="0" w:space="0" w:color="auto" w:frame="1"/>
              </w:rPr>
            </w:pPr>
            <w:r w:rsidRPr="004F41FF">
              <w:rPr>
                <w:rFonts w:ascii="Times New Roman" w:hAnsi="Times New Roman" w:cs="Times New Roman"/>
                <w:b/>
                <w:sz w:val="24"/>
                <w:szCs w:val="24"/>
                <w:bdr w:val="none" w:sz="0" w:space="0" w:color="auto" w:frame="1"/>
              </w:rPr>
              <w:t>Põhjendus</w:t>
            </w:r>
            <w:r w:rsidRPr="004F41FF">
              <w:rPr>
                <w:rFonts w:ascii="Times New Roman" w:hAnsi="Times New Roman" w:cs="Times New Roman"/>
                <w:sz w:val="24"/>
                <w:szCs w:val="24"/>
                <w:bdr w:val="none" w:sz="0" w:space="0" w:color="auto" w:frame="1"/>
              </w:rPr>
              <w:t xml:space="preserve">: </w:t>
            </w:r>
          </w:p>
          <w:p w14:paraId="5B925E6A" w14:textId="471B7979" w:rsidR="00902962" w:rsidRPr="004F41FF" w:rsidRDefault="00902962" w:rsidP="00A023F0">
            <w:pPr>
              <w:jc w:val="both"/>
              <w:rPr>
                <w:rFonts w:ascii="Times New Roman" w:hAnsi="Times New Roman" w:cs="Times New Roman"/>
                <w:sz w:val="24"/>
                <w:szCs w:val="24"/>
                <w:u w:val="single"/>
                <w:bdr w:val="none" w:sz="0" w:space="0" w:color="auto" w:frame="1"/>
              </w:rPr>
            </w:pPr>
            <w:r w:rsidRPr="004F41FF">
              <w:rPr>
                <w:rFonts w:ascii="Times New Roman" w:hAnsi="Times New Roman" w:cs="Times New Roman"/>
                <w:sz w:val="24"/>
                <w:szCs w:val="24"/>
                <w:bdr w:val="none" w:sz="0" w:space="0" w:color="auto" w:frame="1"/>
              </w:rPr>
              <w:t xml:space="preserve">Palume Teil avalike e-teenuste arendamise avatud taotlusvooru esitatavasse eeltaotlusesse lisada täiendused vastavalt allpool toodud kommentaaridele. </w:t>
            </w:r>
            <w:r w:rsidR="005246A5" w:rsidRPr="006909A2">
              <w:rPr>
                <w:rFonts w:ascii="Times New Roman" w:hAnsi="Times New Roman"/>
                <w:sz w:val="24"/>
                <w:szCs w:val="24"/>
                <w:bdr w:val="none" w:sz="0" w:space="0" w:color="auto" w:frame="1"/>
              </w:rPr>
              <w:t xml:space="preserve">Samuti on taotluse tekstis konkreetse lugeja kommentaarid, millega palume ka taotluste täiendamisel arvestada. </w:t>
            </w:r>
            <w:r w:rsidRPr="004F41FF">
              <w:rPr>
                <w:rFonts w:ascii="Times New Roman" w:hAnsi="Times New Roman" w:cs="Times New Roman"/>
                <w:sz w:val="24"/>
                <w:szCs w:val="24"/>
                <w:u w:val="single"/>
                <w:bdr w:val="none" w:sz="0" w:space="0" w:color="auto" w:frame="1"/>
              </w:rPr>
              <w:t xml:space="preserve">Täienduste tegemisel palume jälgida, et konkreetse punkti juurde tehtud kommentaar kajastuks täiendatud eeltaotluse samas punktis. </w:t>
            </w:r>
          </w:p>
          <w:p w14:paraId="193CEB6A" w14:textId="77777777" w:rsidR="00902962" w:rsidRPr="004F41FF" w:rsidRDefault="00902962" w:rsidP="00A023F0">
            <w:pPr>
              <w:jc w:val="both"/>
              <w:rPr>
                <w:rFonts w:ascii="Times New Roman" w:hAnsi="Times New Roman" w:cs="Times New Roman"/>
                <w:sz w:val="24"/>
                <w:szCs w:val="24"/>
                <w:bdr w:val="none" w:sz="0" w:space="0" w:color="auto" w:frame="1"/>
              </w:rPr>
            </w:pPr>
          </w:p>
          <w:p w14:paraId="5120125B" w14:textId="77777777" w:rsidR="00902962" w:rsidRPr="004F41FF" w:rsidRDefault="00902962" w:rsidP="00A023F0">
            <w:pPr>
              <w:jc w:val="both"/>
              <w:rPr>
                <w:rFonts w:ascii="Times New Roman" w:hAnsi="Times New Roman" w:cs="Times New Roman"/>
                <w:sz w:val="24"/>
                <w:szCs w:val="24"/>
                <w:bdr w:val="none" w:sz="0" w:space="0" w:color="auto" w:frame="1"/>
              </w:rPr>
            </w:pPr>
            <w:r w:rsidRPr="004F41FF">
              <w:rPr>
                <w:rFonts w:ascii="Times New Roman" w:hAnsi="Times New Roman" w:cs="Times New Roman"/>
                <w:sz w:val="24"/>
                <w:szCs w:val="24"/>
                <w:bdr w:val="none" w:sz="0" w:space="0" w:color="auto" w:frame="1"/>
              </w:rPr>
              <w:t>Kommentaarid on alljärgnevad:</w:t>
            </w:r>
          </w:p>
          <w:p w14:paraId="67F568FC" w14:textId="77777777" w:rsidR="001D30D2" w:rsidRDefault="001D30D2" w:rsidP="00A023F0">
            <w:pPr>
              <w:jc w:val="both"/>
              <w:rPr>
                <w:rFonts w:ascii="Times New Roman" w:hAnsi="Times New Roman" w:cs="Times New Roman"/>
                <w:sz w:val="24"/>
                <w:szCs w:val="24"/>
                <w:bdr w:val="none" w:sz="0" w:space="0" w:color="auto" w:frame="1"/>
              </w:rPr>
            </w:pPr>
          </w:p>
          <w:p w14:paraId="4E0D94F7" w14:textId="77777777" w:rsidR="005246A5" w:rsidRPr="00A023F0" w:rsidRDefault="005246A5" w:rsidP="00A023F0">
            <w:pPr>
              <w:jc w:val="both"/>
              <w:rPr>
                <w:rFonts w:ascii="Times New Roman" w:hAnsi="Times New Roman" w:cs="Times New Roman"/>
                <w:sz w:val="24"/>
                <w:szCs w:val="24"/>
                <w:u w:val="single"/>
                <w:bdr w:val="none" w:sz="0" w:space="0" w:color="auto" w:frame="1"/>
              </w:rPr>
            </w:pPr>
            <w:r w:rsidRPr="00A023F0">
              <w:rPr>
                <w:rFonts w:ascii="Times New Roman" w:hAnsi="Times New Roman" w:cs="Times New Roman"/>
                <w:sz w:val="24"/>
                <w:szCs w:val="24"/>
                <w:u w:val="single"/>
                <w:bdr w:val="none" w:sz="0" w:space="0" w:color="auto" w:frame="1"/>
              </w:rPr>
              <w:t>Üldine kommentaar</w:t>
            </w:r>
          </w:p>
          <w:p w14:paraId="17417299" w14:textId="754A549C" w:rsidR="005246A5" w:rsidRPr="00760F6F" w:rsidRDefault="005246A5" w:rsidP="00A023F0">
            <w:pPr>
              <w:pStyle w:val="ListParagraph"/>
              <w:numPr>
                <w:ilvl w:val="0"/>
                <w:numId w:val="31"/>
              </w:numPr>
              <w:jc w:val="both"/>
              <w:rPr>
                <w:rFonts w:ascii="Times New Roman" w:hAnsi="Times New Roman"/>
                <w:sz w:val="24"/>
                <w:szCs w:val="24"/>
              </w:rPr>
            </w:pPr>
            <w:r w:rsidRPr="00760F6F">
              <w:rPr>
                <w:rFonts w:ascii="Times New Roman" w:hAnsi="Times New Roman"/>
                <w:sz w:val="24"/>
                <w:szCs w:val="24"/>
                <w:bdr w:val="none" w:sz="0" w:space="0" w:color="auto" w:frame="1"/>
              </w:rPr>
              <w:t xml:space="preserve">Rakendada tuleb Andmejälgijat (edaspidi AJ). </w:t>
            </w:r>
            <w:r w:rsidRPr="00760F6F">
              <w:rPr>
                <w:rFonts w:ascii="Times New Roman" w:hAnsi="Times New Roman"/>
                <w:sz w:val="24"/>
                <w:szCs w:val="24"/>
              </w:rPr>
              <w:t xml:space="preserve">Kasutades AJ standardlahendust [https://github.com/e-gov/AJ/] (kodanikele X-tee kihis toimuva andmekasutuse ilmutamiseks) </w:t>
            </w:r>
            <w:r w:rsidR="002805B7" w:rsidRPr="00760F6F">
              <w:rPr>
                <w:rFonts w:ascii="Times New Roman" w:hAnsi="Times New Roman"/>
                <w:sz w:val="24"/>
                <w:szCs w:val="24"/>
              </w:rPr>
              <w:t>on</w:t>
            </w:r>
            <w:r w:rsidRPr="00760F6F">
              <w:rPr>
                <w:rFonts w:ascii="Times New Roman" w:hAnsi="Times New Roman"/>
                <w:sz w:val="24"/>
                <w:szCs w:val="24"/>
              </w:rPr>
              <w:t xml:space="preserve"> arenduse/seadistuse kulu </w:t>
            </w:r>
            <w:r w:rsidR="002805B7" w:rsidRPr="00760F6F">
              <w:rPr>
                <w:rFonts w:ascii="Times New Roman" w:hAnsi="Times New Roman"/>
                <w:sz w:val="24"/>
                <w:szCs w:val="24"/>
              </w:rPr>
              <w:t xml:space="preserve">hinnanguliselt </w:t>
            </w:r>
            <w:r w:rsidRPr="00760F6F">
              <w:rPr>
                <w:rFonts w:ascii="Times New Roman" w:hAnsi="Times New Roman"/>
                <w:sz w:val="24"/>
                <w:szCs w:val="24"/>
              </w:rPr>
              <w:t>kuni 500 eurot infosüsteemi kohta. AJ standardlahenduse kasutamisega kaasneb haldusega seonduv kulu hinnanguliselt 300 eurot</w:t>
            </w:r>
            <w:r w:rsidR="002805B7" w:rsidRPr="00760F6F">
              <w:rPr>
                <w:rFonts w:ascii="Times New Roman" w:hAnsi="Times New Roman"/>
                <w:sz w:val="24"/>
                <w:szCs w:val="24"/>
              </w:rPr>
              <w:t xml:space="preserve"> </w:t>
            </w:r>
            <w:r w:rsidRPr="00760F6F">
              <w:rPr>
                <w:rFonts w:ascii="Times New Roman" w:hAnsi="Times New Roman"/>
                <w:sz w:val="24"/>
                <w:szCs w:val="24"/>
              </w:rPr>
              <w:t>aastas.</w:t>
            </w:r>
          </w:p>
          <w:p w14:paraId="44D6182C" w14:textId="3F9CE8B2" w:rsidR="005246A5" w:rsidRPr="00760F6F" w:rsidRDefault="005246A5" w:rsidP="00A023F0">
            <w:pPr>
              <w:ind w:left="360"/>
              <w:jc w:val="both"/>
              <w:rPr>
                <w:rFonts w:ascii="Times New Roman" w:hAnsi="Times New Roman"/>
                <w:sz w:val="24"/>
                <w:szCs w:val="24"/>
              </w:rPr>
            </w:pPr>
            <w:r w:rsidRPr="00760F6F">
              <w:rPr>
                <w:rFonts w:ascii="Times New Roman" w:hAnsi="Times New Roman"/>
                <w:sz w:val="24"/>
                <w:szCs w:val="24"/>
              </w:rPr>
              <w:t>Realiseerides AJ funktsionaalsus infosüsteemis (võimaldab avaldada sisemist andmekasutust ja muudes kanalites toimuvad andmekasutust),</w:t>
            </w:r>
            <w:r w:rsidR="002805B7" w:rsidRPr="00760F6F">
              <w:rPr>
                <w:rFonts w:ascii="Times New Roman" w:hAnsi="Times New Roman"/>
                <w:sz w:val="24"/>
                <w:szCs w:val="24"/>
              </w:rPr>
              <w:t xml:space="preserve"> on</w:t>
            </w:r>
            <w:r w:rsidRPr="00760F6F">
              <w:rPr>
                <w:rFonts w:ascii="Times New Roman" w:hAnsi="Times New Roman"/>
                <w:sz w:val="24"/>
                <w:szCs w:val="24"/>
              </w:rPr>
              <w:t xml:space="preserve"> selle arenduse maksumuseks</w:t>
            </w:r>
            <w:r w:rsidR="002805B7" w:rsidRPr="00760F6F">
              <w:rPr>
                <w:rFonts w:ascii="Times New Roman" w:hAnsi="Times New Roman"/>
                <w:sz w:val="24"/>
                <w:szCs w:val="24"/>
              </w:rPr>
              <w:t xml:space="preserve"> hinnanguliselt</w:t>
            </w:r>
            <w:r w:rsidRPr="00760F6F">
              <w:rPr>
                <w:rFonts w:ascii="Times New Roman" w:hAnsi="Times New Roman"/>
                <w:sz w:val="24"/>
                <w:szCs w:val="24"/>
              </w:rPr>
              <w:t xml:space="preserve"> 1000-5000 eurot infosüsteemi kohta. Halduskulu infosüsteemi üldise halduse raames.</w:t>
            </w:r>
          </w:p>
          <w:p w14:paraId="7A189D72" w14:textId="6A0E1C1C" w:rsidR="005246A5" w:rsidRPr="00760F6F" w:rsidRDefault="005246A5" w:rsidP="00A023F0">
            <w:pPr>
              <w:pStyle w:val="ListParagraph"/>
              <w:numPr>
                <w:ilvl w:val="0"/>
                <w:numId w:val="31"/>
              </w:numPr>
              <w:jc w:val="both"/>
              <w:rPr>
                <w:rFonts w:ascii="Times New Roman" w:hAnsi="Times New Roman" w:cs="Times New Roman"/>
                <w:sz w:val="24"/>
                <w:szCs w:val="24"/>
                <w:bdr w:val="none" w:sz="0" w:space="0" w:color="auto" w:frame="1"/>
              </w:rPr>
            </w:pPr>
            <w:r w:rsidRPr="00760F6F">
              <w:rPr>
                <w:rFonts w:ascii="Times New Roman" w:hAnsi="Times New Roman" w:cs="Times New Roman"/>
                <w:sz w:val="24"/>
                <w:szCs w:val="24"/>
                <w:bdr w:val="none" w:sz="0" w:space="0" w:color="auto" w:frame="1"/>
              </w:rPr>
              <w:t>Palume selgitada</w:t>
            </w:r>
            <w:r w:rsidR="002805B7" w:rsidRPr="00760F6F">
              <w:rPr>
                <w:rFonts w:ascii="Times New Roman" w:hAnsi="Times New Roman" w:cs="Times New Roman"/>
                <w:sz w:val="24"/>
                <w:szCs w:val="24"/>
                <w:bdr w:val="none" w:sz="0" w:space="0" w:color="auto" w:frame="1"/>
              </w:rPr>
              <w:t>,</w:t>
            </w:r>
            <w:r w:rsidRPr="00760F6F">
              <w:rPr>
                <w:rFonts w:ascii="Times New Roman" w:eastAsia="Arial Unicode MS" w:hAnsi="Times New Roman" w:cs="Times New Roman"/>
                <w:b/>
                <w:sz w:val="24"/>
                <w:szCs w:val="24"/>
                <w:bdr w:val="none" w:sz="0" w:space="0" w:color="auto" w:frame="1"/>
                <w:lang w:val="en-US"/>
              </w:rPr>
              <w:t xml:space="preserve"> </w:t>
            </w:r>
            <w:proofErr w:type="spellStart"/>
            <w:r w:rsidRPr="00760F6F">
              <w:rPr>
                <w:rFonts w:ascii="Times New Roman" w:eastAsia="Arial Unicode MS" w:hAnsi="Times New Roman" w:cs="Times New Roman"/>
                <w:sz w:val="24"/>
                <w:szCs w:val="24"/>
                <w:bdr w:val="none" w:sz="0" w:space="0" w:color="auto" w:frame="1"/>
                <w:lang w:val="en-US"/>
              </w:rPr>
              <w:t>milline</w:t>
            </w:r>
            <w:proofErr w:type="spellEnd"/>
            <w:r w:rsidRPr="00760F6F">
              <w:rPr>
                <w:rFonts w:ascii="Times New Roman" w:eastAsia="Arial Unicode MS" w:hAnsi="Times New Roman" w:cs="Times New Roman"/>
                <w:sz w:val="24"/>
                <w:szCs w:val="24"/>
                <w:bdr w:val="none" w:sz="0" w:space="0" w:color="auto" w:frame="1"/>
                <w:lang w:val="en-US"/>
              </w:rPr>
              <w:t xml:space="preserve"> X-tee </w:t>
            </w:r>
            <w:proofErr w:type="spellStart"/>
            <w:r w:rsidRPr="00760F6F">
              <w:rPr>
                <w:rFonts w:ascii="Times New Roman" w:eastAsia="Arial Unicode MS" w:hAnsi="Times New Roman" w:cs="Times New Roman"/>
                <w:sz w:val="24"/>
                <w:szCs w:val="24"/>
                <w:bdr w:val="none" w:sz="0" w:space="0" w:color="auto" w:frame="1"/>
                <w:lang w:val="en-US"/>
              </w:rPr>
              <w:t>alamsüsteem</w:t>
            </w:r>
            <w:proofErr w:type="spellEnd"/>
            <w:r w:rsidRPr="00760F6F">
              <w:rPr>
                <w:rFonts w:ascii="Times New Roman" w:eastAsia="Arial Unicode MS" w:hAnsi="Times New Roman" w:cs="Times New Roman"/>
                <w:sz w:val="24"/>
                <w:szCs w:val="24"/>
                <w:bdr w:val="none" w:sz="0" w:space="0" w:color="auto" w:frame="1"/>
                <w:lang w:val="en-US"/>
              </w:rPr>
              <w:t xml:space="preserve"> </w:t>
            </w:r>
            <w:proofErr w:type="spellStart"/>
            <w:r w:rsidRPr="00760F6F">
              <w:rPr>
                <w:rFonts w:ascii="Times New Roman" w:eastAsia="Arial Unicode MS" w:hAnsi="Times New Roman" w:cs="Times New Roman"/>
                <w:sz w:val="24"/>
                <w:szCs w:val="24"/>
                <w:bdr w:val="none" w:sz="0" w:space="0" w:color="auto" w:frame="1"/>
                <w:lang w:val="en-US"/>
              </w:rPr>
              <w:t>antud</w:t>
            </w:r>
            <w:proofErr w:type="spellEnd"/>
            <w:r w:rsidRPr="00760F6F">
              <w:rPr>
                <w:rFonts w:ascii="Times New Roman" w:eastAsia="Arial Unicode MS" w:hAnsi="Times New Roman" w:cs="Times New Roman"/>
                <w:sz w:val="24"/>
                <w:szCs w:val="24"/>
                <w:bdr w:val="none" w:sz="0" w:space="0" w:color="auto" w:frame="1"/>
                <w:lang w:val="en-US"/>
              </w:rPr>
              <w:t xml:space="preserve"> </w:t>
            </w:r>
            <w:proofErr w:type="spellStart"/>
            <w:r w:rsidRPr="00760F6F">
              <w:rPr>
                <w:rFonts w:ascii="Times New Roman" w:eastAsia="Arial Unicode MS" w:hAnsi="Times New Roman" w:cs="Times New Roman"/>
                <w:sz w:val="24"/>
                <w:szCs w:val="24"/>
                <w:bdr w:val="none" w:sz="0" w:space="0" w:color="auto" w:frame="1"/>
                <w:lang w:val="en-US"/>
              </w:rPr>
              <w:t>andmekogu</w:t>
            </w:r>
            <w:proofErr w:type="spellEnd"/>
            <w:r w:rsidRPr="00760F6F">
              <w:rPr>
                <w:rFonts w:ascii="Times New Roman" w:eastAsia="Arial Unicode MS" w:hAnsi="Times New Roman" w:cs="Times New Roman"/>
                <w:sz w:val="24"/>
                <w:szCs w:val="24"/>
                <w:bdr w:val="none" w:sz="0" w:space="0" w:color="auto" w:frame="1"/>
                <w:lang w:val="en-US"/>
              </w:rPr>
              <w:t xml:space="preserve"> </w:t>
            </w:r>
            <w:proofErr w:type="spellStart"/>
            <w:r w:rsidRPr="00760F6F">
              <w:rPr>
                <w:rFonts w:ascii="Times New Roman" w:eastAsia="Arial Unicode MS" w:hAnsi="Times New Roman" w:cs="Times New Roman"/>
                <w:sz w:val="24"/>
                <w:szCs w:val="24"/>
                <w:bdr w:val="none" w:sz="0" w:space="0" w:color="auto" w:frame="1"/>
                <w:lang w:val="en-US"/>
              </w:rPr>
              <w:t>juurde</w:t>
            </w:r>
            <w:proofErr w:type="spellEnd"/>
            <w:r w:rsidRPr="00760F6F">
              <w:rPr>
                <w:rFonts w:ascii="Times New Roman" w:eastAsia="Arial Unicode MS" w:hAnsi="Times New Roman" w:cs="Times New Roman"/>
                <w:sz w:val="24"/>
                <w:szCs w:val="24"/>
                <w:bdr w:val="none" w:sz="0" w:space="0" w:color="auto" w:frame="1"/>
                <w:lang w:val="en-US"/>
              </w:rPr>
              <w:t xml:space="preserve"> </w:t>
            </w:r>
            <w:proofErr w:type="spellStart"/>
            <w:r w:rsidRPr="00760F6F">
              <w:rPr>
                <w:rFonts w:ascii="Times New Roman" w:eastAsia="Arial Unicode MS" w:hAnsi="Times New Roman" w:cs="Times New Roman"/>
                <w:sz w:val="24"/>
                <w:szCs w:val="24"/>
                <w:bdr w:val="none" w:sz="0" w:space="0" w:color="auto" w:frame="1"/>
                <w:lang w:val="en-US"/>
              </w:rPr>
              <w:t>kuulub</w:t>
            </w:r>
            <w:proofErr w:type="spellEnd"/>
            <w:r w:rsidRPr="00760F6F">
              <w:rPr>
                <w:rFonts w:ascii="Times New Roman" w:eastAsia="Arial Unicode MS" w:hAnsi="Times New Roman" w:cs="Times New Roman"/>
                <w:sz w:val="24"/>
                <w:szCs w:val="24"/>
                <w:bdr w:val="none" w:sz="0" w:space="0" w:color="auto" w:frame="1"/>
                <w:lang w:val="en-US"/>
              </w:rPr>
              <w:t xml:space="preserve">. </w:t>
            </w:r>
          </w:p>
          <w:p w14:paraId="4CC98BC0" w14:textId="77777777" w:rsidR="001D30D2" w:rsidRPr="003D5C3E" w:rsidRDefault="001D30D2" w:rsidP="00A023F0">
            <w:pPr>
              <w:jc w:val="both"/>
              <w:rPr>
                <w:rFonts w:ascii="Times New Roman" w:hAnsi="Times New Roman" w:cs="Times New Roman"/>
                <w:sz w:val="24"/>
                <w:szCs w:val="24"/>
                <w:bdr w:val="none" w:sz="0" w:space="0" w:color="auto" w:frame="1"/>
              </w:rPr>
            </w:pPr>
          </w:p>
          <w:p w14:paraId="4904A0D2" w14:textId="77777777" w:rsidR="005246A5" w:rsidRPr="003D5C3E" w:rsidRDefault="005246A5" w:rsidP="00A023F0">
            <w:pPr>
              <w:jc w:val="both"/>
              <w:rPr>
                <w:rFonts w:ascii="Times New Roman" w:hAnsi="Times New Roman"/>
                <w:sz w:val="24"/>
                <w:szCs w:val="24"/>
                <w:u w:val="single"/>
              </w:rPr>
            </w:pPr>
            <w:r w:rsidRPr="003D5C3E">
              <w:rPr>
                <w:rFonts w:ascii="Times New Roman" w:hAnsi="Times New Roman"/>
                <w:sz w:val="24"/>
                <w:szCs w:val="24"/>
                <w:u w:val="single"/>
              </w:rPr>
              <w:t>1. Punkt 3. „Projekti eesmärgid“</w:t>
            </w:r>
          </w:p>
          <w:p w14:paraId="24C85CE4" w14:textId="77777777" w:rsidR="00280B60" w:rsidRPr="00760F6F" w:rsidRDefault="005246A5" w:rsidP="00A023F0">
            <w:pPr>
              <w:pStyle w:val="ListParagraph"/>
              <w:numPr>
                <w:ilvl w:val="0"/>
                <w:numId w:val="31"/>
              </w:numPr>
              <w:jc w:val="both"/>
              <w:rPr>
                <w:rFonts w:ascii="Times New Roman" w:hAnsi="Times New Roman" w:cs="Times New Roman"/>
                <w:sz w:val="24"/>
                <w:szCs w:val="24"/>
                <w:bdr w:val="none" w:sz="0" w:space="0" w:color="auto" w:frame="1"/>
              </w:rPr>
            </w:pPr>
            <w:r w:rsidRPr="003D5C3E">
              <w:rPr>
                <w:rFonts w:ascii="Times New Roman" w:hAnsi="Times New Roman"/>
                <w:sz w:val="24"/>
                <w:bdr w:val="none" w:sz="0" w:space="0" w:color="auto" w:frame="1"/>
              </w:rPr>
              <w:t xml:space="preserve">Palume täita </w:t>
            </w:r>
            <w:r w:rsidRPr="00760F6F">
              <w:rPr>
                <w:rFonts w:ascii="Times New Roman" w:hAnsi="Times New Roman"/>
                <w:sz w:val="24"/>
                <w:bdr w:val="none" w:sz="0" w:space="0" w:color="auto" w:frame="1"/>
              </w:rPr>
              <w:t>statistilised näitajad osutatavate teenuste osas Teenuste kataloogis (</w:t>
            </w:r>
            <w:proofErr w:type="spellStart"/>
            <w:r w:rsidRPr="00760F6F">
              <w:rPr>
                <w:rFonts w:ascii="Times New Roman" w:hAnsi="Times New Roman"/>
                <w:sz w:val="24"/>
                <w:bdr w:val="none" w:sz="0" w:space="0" w:color="auto" w:frame="1"/>
              </w:rPr>
              <w:t>riigiteenused.ee</w:t>
            </w:r>
            <w:proofErr w:type="spellEnd"/>
            <w:r w:rsidRPr="00760F6F">
              <w:rPr>
                <w:rFonts w:ascii="Times New Roman" w:hAnsi="Times New Roman"/>
                <w:sz w:val="24"/>
                <w:bdr w:val="none" w:sz="0" w:space="0" w:color="auto" w:frame="1"/>
              </w:rPr>
              <w:t>)</w:t>
            </w:r>
            <w:r w:rsidR="00280B60" w:rsidRPr="00760F6F">
              <w:rPr>
                <w:rFonts w:ascii="Times New Roman" w:hAnsi="Times New Roman"/>
                <w:sz w:val="24"/>
                <w:bdr w:val="none" w:sz="0" w:space="0" w:color="auto" w:frame="1"/>
              </w:rPr>
              <w:t xml:space="preserve">. </w:t>
            </w:r>
            <w:r w:rsidR="00280B60" w:rsidRPr="00760F6F">
              <w:rPr>
                <w:rFonts w:ascii="Times New Roman" w:hAnsi="Times New Roman" w:cs="Times New Roman"/>
                <w:sz w:val="24"/>
                <w:szCs w:val="24"/>
                <w:bdr w:val="none" w:sz="0" w:space="0" w:color="auto" w:frame="1"/>
              </w:rPr>
              <w:t>Milliste riigiteenuste kataloogis olevaid teenuseid käesolev projekt puudutab?</w:t>
            </w:r>
          </w:p>
          <w:p w14:paraId="4156580F" w14:textId="1D7CE5BD" w:rsidR="00280B60" w:rsidRPr="00280B60" w:rsidRDefault="00280B60" w:rsidP="00A023F0">
            <w:pPr>
              <w:pStyle w:val="ListParagraph"/>
              <w:numPr>
                <w:ilvl w:val="0"/>
                <w:numId w:val="31"/>
              </w:num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Palume selgitada, k</w:t>
            </w:r>
            <w:r w:rsidRPr="00280B60">
              <w:rPr>
                <w:rFonts w:ascii="Times New Roman" w:hAnsi="Times New Roman" w:cs="Times New Roman"/>
                <w:sz w:val="24"/>
                <w:szCs w:val="24"/>
                <w:bdr w:val="none" w:sz="0" w:space="0" w:color="auto" w:frame="1"/>
              </w:rPr>
              <w:t xml:space="preserve">as relvalubade menetluses on plaanis ainult see digitaliseerida või ka protsess vaadatakse üle ja tehakse vajadusel muudatused? </w:t>
            </w:r>
          </w:p>
          <w:p w14:paraId="496D569D" w14:textId="6E4E2546" w:rsidR="005246A5" w:rsidRDefault="00280B60" w:rsidP="00A023F0">
            <w:pPr>
              <w:jc w:val="both"/>
              <w:rPr>
                <w:rFonts w:ascii="Times New Roman" w:hAnsi="Times New Roman"/>
                <w:sz w:val="24"/>
                <w:szCs w:val="24"/>
                <w:u w:val="single"/>
              </w:rPr>
            </w:pPr>
            <w:r>
              <w:rPr>
                <w:rFonts w:ascii="Times New Roman" w:hAnsi="Times New Roman"/>
                <w:sz w:val="24"/>
                <w:szCs w:val="24"/>
                <w:u w:val="single"/>
              </w:rPr>
              <w:t>2</w:t>
            </w:r>
            <w:r w:rsidR="005246A5" w:rsidRPr="006909A2">
              <w:rPr>
                <w:rFonts w:ascii="Times New Roman" w:hAnsi="Times New Roman"/>
                <w:sz w:val="24"/>
                <w:szCs w:val="24"/>
                <w:u w:val="single"/>
              </w:rPr>
              <w:t>. Punkt 6. „Olemasolev olukord ja ülevaade projekti vajalikkusest“</w:t>
            </w:r>
          </w:p>
          <w:p w14:paraId="71CF2CC5" w14:textId="596E336D" w:rsidR="005246A5" w:rsidRPr="005246A5" w:rsidRDefault="005246A5" w:rsidP="00A023F0">
            <w:pPr>
              <w:jc w:val="both"/>
              <w:rPr>
                <w:rFonts w:ascii="Times New Roman" w:hAnsi="Times New Roman"/>
                <w:sz w:val="24"/>
                <w:szCs w:val="24"/>
              </w:rPr>
            </w:pPr>
            <w:r w:rsidRPr="005246A5">
              <w:rPr>
                <w:rFonts w:ascii="Times New Roman" w:hAnsi="Times New Roman"/>
                <w:sz w:val="24"/>
                <w:szCs w:val="24"/>
              </w:rPr>
              <w:t>Palume lisada andmed mõõdetaval kujul</w:t>
            </w:r>
            <w:r w:rsidR="00280B60">
              <w:rPr>
                <w:rFonts w:ascii="Times New Roman" w:hAnsi="Times New Roman"/>
                <w:sz w:val="24"/>
                <w:szCs w:val="24"/>
              </w:rPr>
              <w:t>.</w:t>
            </w:r>
          </w:p>
          <w:p w14:paraId="42871602" w14:textId="545DEBD3" w:rsidR="005246A5" w:rsidRDefault="00280B60" w:rsidP="00A023F0">
            <w:pPr>
              <w:jc w:val="both"/>
              <w:rPr>
                <w:rFonts w:ascii="Times New Roman" w:hAnsi="Times New Roman"/>
                <w:sz w:val="24"/>
                <w:szCs w:val="24"/>
                <w:u w:val="single"/>
              </w:rPr>
            </w:pPr>
            <w:r>
              <w:rPr>
                <w:rFonts w:ascii="Times New Roman" w:hAnsi="Times New Roman"/>
                <w:sz w:val="24"/>
                <w:szCs w:val="24"/>
                <w:u w:val="single"/>
              </w:rPr>
              <w:t>3</w:t>
            </w:r>
            <w:r w:rsidR="005246A5" w:rsidRPr="006909A2">
              <w:rPr>
                <w:rFonts w:ascii="Times New Roman" w:hAnsi="Times New Roman"/>
                <w:sz w:val="24"/>
                <w:szCs w:val="24"/>
                <w:u w:val="single"/>
              </w:rPr>
              <w:t>. Punkt 7. „“Projekti tulemus“</w:t>
            </w:r>
          </w:p>
          <w:p w14:paraId="460ED839" w14:textId="66959886" w:rsidR="005246A5" w:rsidRPr="006909A2" w:rsidRDefault="005246A5" w:rsidP="00A023F0">
            <w:pPr>
              <w:jc w:val="both"/>
              <w:rPr>
                <w:rFonts w:ascii="Times New Roman" w:hAnsi="Times New Roman"/>
                <w:sz w:val="24"/>
                <w:szCs w:val="24"/>
                <w:u w:val="single"/>
              </w:rPr>
            </w:pPr>
            <w:r w:rsidRPr="005246A5">
              <w:rPr>
                <w:rFonts w:ascii="Times New Roman" w:hAnsi="Times New Roman"/>
                <w:sz w:val="24"/>
                <w:szCs w:val="24"/>
              </w:rPr>
              <w:t xml:space="preserve">Palume lisada andmed mõõdetaval kujul, </w:t>
            </w:r>
            <w:r>
              <w:rPr>
                <w:rFonts w:ascii="Times New Roman" w:hAnsi="Times New Roman"/>
                <w:sz w:val="24"/>
                <w:bdr w:val="none" w:sz="0" w:space="0" w:color="auto" w:frame="1"/>
              </w:rPr>
              <w:t>tuginedes punktis 6 toodud väljastatud lubade arvule.</w:t>
            </w:r>
          </w:p>
          <w:p w14:paraId="4659C3A3" w14:textId="7FE610D3" w:rsidR="005246A5" w:rsidRDefault="00280B60" w:rsidP="00A023F0">
            <w:pPr>
              <w:jc w:val="both"/>
              <w:rPr>
                <w:rFonts w:ascii="Times New Roman" w:hAnsi="Times New Roman"/>
                <w:sz w:val="24"/>
                <w:szCs w:val="24"/>
                <w:u w:val="single"/>
              </w:rPr>
            </w:pPr>
            <w:r>
              <w:rPr>
                <w:rFonts w:ascii="Times New Roman" w:hAnsi="Times New Roman"/>
                <w:sz w:val="24"/>
                <w:szCs w:val="24"/>
                <w:u w:val="single"/>
              </w:rPr>
              <w:t>4</w:t>
            </w:r>
            <w:r w:rsidR="005246A5" w:rsidRPr="006909A2">
              <w:rPr>
                <w:rFonts w:ascii="Times New Roman" w:hAnsi="Times New Roman"/>
                <w:sz w:val="24"/>
                <w:szCs w:val="24"/>
                <w:u w:val="single"/>
              </w:rPr>
              <w:t>. Punkt 8. „Projekti mõju“</w:t>
            </w:r>
          </w:p>
          <w:p w14:paraId="23BDB72F" w14:textId="77777777" w:rsidR="005246A5" w:rsidRPr="006909A2" w:rsidRDefault="005246A5" w:rsidP="00A023F0">
            <w:pPr>
              <w:jc w:val="both"/>
              <w:rPr>
                <w:rFonts w:ascii="Times New Roman" w:hAnsi="Times New Roman"/>
                <w:sz w:val="24"/>
                <w:szCs w:val="24"/>
                <w:u w:val="single"/>
              </w:rPr>
            </w:pPr>
            <w:r w:rsidRPr="005246A5">
              <w:rPr>
                <w:rFonts w:ascii="Times New Roman" w:hAnsi="Times New Roman"/>
                <w:sz w:val="24"/>
                <w:szCs w:val="24"/>
              </w:rPr>
              <w:t>Palume lisada andmed mõõdetaval kuju</w:t>
            </w:r>
            <w:r>
              <w:rPr>
                <w:rFonts w:ascii="Times New Roman" w:hAnsi="Times New Roman"/>
                <w:sz w:val="24"/>
                <w:szCs w:val="24"/>
              </w:rPr>
              <w:t xml:space="preserve">l, </w:t>
            </w:r>
            <w:r>
              <w:rPr>
                <w:rFonts w:ascii="Times New Roman" w:hAnsi="Times New Roman"/>
                <w:sz w:val="24"/>
                <w:bdr w:val="none" w:sz="0" w:space="0" w:color="auto" w:frame="1"/>
              </w:rPr>
              <w:t>tuginedes punktis 6 toodud väljastatud lubade arvule.</w:t>
            </w:r>
          </w:p>
          <w:p w14:paraId="62781BF7" w14:textId="38207DC4" w:rsidR="005246A5" w:rsidRDefault="00280B60" w:rsidP="00A023F0">
            <w:pPr>
              <w:jc w:val="both"/>
              <w:rPr>
                <w:rFonts w:ascii="Times New Roman" w:hAnsi="Times New Roman"/>
                <w:sz w:val="24"/>
                <w:szCs w:val="24"/>
                <w:u w:val="single"/>
              </w:rPr>
            </w:pPr>
            <w:r>
              <w:rPr>
                <w:rFonts w:ascii="Times New Roman" w:hAnsi="Times New Roman"/>
                <w:sz w:val="24"/>
                <w:szCs w:val="24"/>
                <w:u w:val="single"/>
              </w:rPr>
              <w:t>5. Punkt 9. „Õiguslik regulatsioon“</w:t>
            </w:r>
          </w:p>
          <w:p w14:paraId="7E09BECC" w14:textId="0197D09B" w:rsidR="00280B60" w:rsidRPr="00280B60" w:rsidRDefault="00280B60" w:rsidP="00A023F0">
            <w:pPr>
              <w:pStyle w:val="ListParagraph"/>
              <w:numPr>
                <w:ilvl w:val="0"/>
                <w:numId w:val="37"/>
              </w:numPr>
              <w:jc w:val="both"/>
              <w:rPr>
                <w:rFonts w:ascii="Times New Roman" w:hAnsi="Times New Roman" w:cs="Times New Roman"/>
                <w:sz w:val="24"/>
                <w:szCs w:val="24"/>
                <w:bdr w:val="none" w:sz="0" w:space="0" w:color="auto" w:frame="1"/>
              </w:rPr>
            </w:pPr>
            <w:proofErr w:type="spellStart"/>
            <w:r w:rsidRPr="00280B60">
              <w:rPr>
                <w:rFonts w:ascii="Times New Roman" w:hAnsi="Times New Roman" w:cs="Times New Roman"/>
                <w:sz w:val="24"/>
                <w:szCs w:val="24"/>
                <w:bdr w:val="none" w:sz="0" w:space="0" w:color="auto" w:frame="1"/>
              </w:rPr>
              <w:lastRenderedPageBreak/>
              <w:t>MKM-le</w:t>
            </w:r>
            <w:proofErr w:type="spellEnd"/>
            <w:r w:rsidRPr="00280B60">
              <w:rPr>
                <w:rFonts w:ascii="Times New Roman" w:hAnsi="Times New Roman" w:cs="Times New Roman"/>
                <w:sz w:val="24"/>
                <w:szCs w:val="24"/>
                <w:bdr w:val="none" w:sz="0" w:space="0" w:color="auto" w:frame="1"/>
              </w:rPr>
              <w:t xml:space="preserve"> on edastatud kutse uue relvaseaduse tervikteksti koostamises osalemiseks. Taotluses on juttu relvaseaduse muutmise eelnõust. </w:t>
            </w:r>
            <w:r w:rsidR="002805B7">
              <w:rPr>
                <w:rFonts w:ascii="Times New Roman" w:hAnsi="Times New Roman" w:cs="Times New Roman"/>
                <w:sz w:val="24"/>
                <w:szCs w:val="24"/>
                <w:bdr w:val="none" w:sz="0" w:space="0" w:color="auto" w:frame="1"/>
              </w:rPr>
              <w:t>Palume s</w:t>
            </w:r>
            <w:r w:rsidRPr="00280B60">
              <w:rPr>
                <w:rFonts w:ascii="Times New Roman" w:hAnsi="Times New Roman" w:cs="Times New Roman"/>
                <w:sz w:val="24"/>
                <w:szCs w:val="24"/>
                <w:bdr w:val="none" w:sz="0" w:space="0" w:color="auto" w:frame="1"/>
              </w:rPr>
              <w:t>elgitada täpsemalt</w:t>
            </w:r>
            <w:r w:rsidR="002805B7">
              <w:rPr>
                <w:rFonts w:ascii="Times New Roman" w:hAnsi="Times New Roman" w:cs="Times New Roman"/>
                <w:sz w:val="24"/>
                <w:szCs w:val="24"/>
                <w:bdr w:val="none" w:sz="0" w:space="0" w:color="auto" w:frame="1"/>
              </w:rPr>
              <w:t>,</w:t>
            </w:r>
            <w:r w:rsidRPr="00280B60">
              <w:rPr>
                <w:rFonts w:ascii="Times New Roman" w:hAnsi="Times New Roman" w:cs="Times New Roman"/>
                <w:sz w:val="24"/>
                <w:szCs w:val="24"/>
                <w:bdr w:val="none" w:sz="0" w:space="0" w:color="auto" w:frame="1"/>
              </w:rPr>
              <w:t xml:space="preserve"> milline mõju on relvaseaduse uuendamisel antud projektile ja kavandatavale infosüsteemile.</w:t>
            </w:r>
          </w:p>
          <w:p w14:paraId="679C05C7" w14:textId="5D903BB4" w:rsidR="00280B60" w:rsidRDefault="00280B60" w:rsidP="00A023F0">
            <w:pPr>
              <w:pStyle w:val="ListParagraph"/>
              <w:numPr>
                <w:ilvl w:val="0"/>
                <w:numId w:val="37"/>
              </w:numPr>
              <w:jc w:val="both"/>
              <w:rPr>
                <w:rFonts w:ascii="Times New Roman" w:hAnsi="Times New Roman" w:cs="Times New Roman"/>
                <w:sz w:val="24"/>
                <w:szCs w:val="24"/>
                <w:bdr w:val="none" w:sz="0" w:space="0" w:color="auto" w:frame="1"/>
              </w:rPr>
            </w:pPr>
            <w:r w:rsidRPr="00280B60">
              <w:rPr>
                <w:rFonts w:ascii="Times New Roman" w:hAnsi="Times New Roman" w:cs="Times New Roman"/>
                <w:sz w:val="24"/>
                <w:szCs w:val="24"/>
                <w:bdr w:val="none" w:sz="0" w:space="0" w:color="auto" w:frame="1"/>
              </w:rPr>
              <w:t xml:space="preserve">Kas </w:t>
            </w:r>
            <w:r>
              <w:rPr>
                <w:rFonts w:ascii="Times New Roman" w:hAnsi="Times New Roman" w:cs="Times New Roman"/>
                <w:sz w:val="24"/>
                <w:szCs w:val="24"/>
                <w:bdr w:val="none" w:sz="0" w:space="0" w:color="auto" w:frame="1"/>
              </w:rPr>
              <w:t xml:space="preserve">projekti </w:t>
            </w:r>
            <w:r w:rsidRPr="00280B60">
              <w:rPr>
                <w:rFonts w:ascii="Times New Roman" w:hAnsi="Times New Roman" w:cs="Times New Roman"/>
                <w:sz w:val="24"/>
                <w:szCs w:val="24"/>
                <w:bdr w:val="none" w:sz="0" w:space="0" w:color="auto" w:frame="1"/>
              </w:rPr>
              <w:t>saab ennem töösse panna kui seadus ei ole vastu võetud?</w:t>
            </w:r>
          </w:p>
          <w:p w14:paraId="01795C02" w14:textId="32FB4994" w:rsidR="00036124" w:rsidRPr="00280B60" w:rsidRDefault="00036124" w:rsidP="00A023F0">
            <w:pPr>
              <w:pStyle w:val="ListParagraph"/>
              <w:numPr>
                <w:ilvl w:val="0"/>
                <w:numId w:val="37"/>
              </w:num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Juhime tähelepanu, et kui r</w:t>
            </w:r>
            <w:r w:rsidRPr="00036124">
              <w:rPr>
                <w:rFonts w:ascii="Times New Roman" w:hAnsi="Times New Roman" w:cs="Times New Roman"/>
                <w:sz w:val="24"/>
                <w:szCs w:val="24"/>
                <w:bdr w:val="none" w:sz="0" w:space="0" w:color="auto" w:frame="1"/>
              </w:rPr>
              <w:t xml:space="preserve">egulatsiooni </w:t>
            </w:r>
            <w:r>
              <w:rPr>
                <w:rFonts w:ascii="Times New Roman" w:hAnsi="Times New Roman" w:cs="Times New Roman"/>
                <w:sz w:val="24"/>
                <w:szCs w:val="24"/>
                <w:bdr w:val="none" w:sz="0" w:space="0" w:color="auto" w:frame="1"/>
              </w:rPr>
              <w:t xml:space="preserve">välja töötamise käigus muutub projekti skoop, siis tegemist ei ole enam sama taotlusega ning projekti tulemus jääb saavutamata. Rakenduvad rahalised sanktsioonid ning raha tuleb tagasi maksta. </w:t>
            </w:r>
          </w:p>
          <w:p w14:paraId="0E4A55CF" w14:textId="1B1070C2" w:rsidR="00280B60" w:rsidRDefault="00634D39" w:rsidP="00A023F0">
            <w:pPr>
              <w:jc w:val="both"/>
              <w:rPr>
                <w:rFonts w:ascii="Times New Roman" w:hAnsi="Times New Roman"/>
                <w:sz w:val="24"/>
                <w:szCs w:val="24"/>
                <w:u w:val="single"/>
              </w:rPr>
            </w:pPr>
            <w:r>
              <w:rPr>
                <w:rFonts w:ascii="Times New Roman" w:hAnsi="Times New Roman"/>
                <w:sz w:val="24"/>
                <w:szCs w:val="24"/>
                <w:u w:val="single"/>
              </w:rPr>
              <w:t xml:space="preserve">6. </w:t>
            </w:r>
            <w:r w:rsidR="00280B60">
              <w:rPr>
                <w:rFonts w:ascii="Times New Roman" w:hAnsi="Times New Roman"/>
                <w:sz w:val="24"/>
                <w:szCs w:val="24"/>
                <w:u w:val="single"/>
              </w:rPr>
              <w:t>Punkt 11. „Kolmandad osapooled ja kulud“</w:t>
            </w:r>
          </w:p>
          <w:p w14:paraId="54C19468" w14:textId="506D8219" w:rsidR="00280B60" w:rsidRPr="00706DF2" w:rsidRDefault="00280B60" w:rsidP="00A023F0">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Kirjeldatud on ainult SMIT-i rolli. Osapooli on kindlasti rohkem – näiteks jahimeeste ühendused, relvakaupmehed, teiste andmekogude omaniku</w:t>
            </w:r>
            <w:r w:rsidR="002805B7">
              <w:rPr>
                <w:rFonts w:ascii="Times New Roman" w:hAnsi="Times New Roman" w:cs="Times New Roman"/>
                <w:sz w:val="24"/>
                <w:szCs w:val="24"/>
                <w:bdr w:val="none" w:sz="0" w:space="0" w:color="auto" w:frame="1"/>
              </w:rPr>
              <w:t>d</w:t>
            </w:r>
            <w:r>
              <w:rPr>
                <w:rFonts w:ascii="Times New Roman" w:hAnsi="Times New Roman" w:cs="Times New Roman"/>
                <w:sz w:val="24"/>
                <w:szCs w:val="24"/>
                <w:bdr w:val="none" w:sz="0" w:space="0" w:color="auto" w:frame="1"/>
              </w:rPr>
              <w:t xml:space="preserve"> (näit MKM ja majandustegevuse register, kus on relvaseaduse alusel välja antud tegevusload). </w:t>
            </w:r>
            <w:r w:rsidR="002805B7">
              <w:rPr>
                <w:rFonts w:ascii="Times New Roman" w:hAnsi="Times New Roman" w:cs="Times New Roman"/>
                <w:sz w:val="24"/>
                <w:szCs w:val="24"/>
                <w:bdr w:val="none" w:sz="0" w:space="0" w:color="auto" w:frame="1"/>
              </w:rPr>
              <w:t>Palume punkti täiendada ja lisada taotlusele kolmandate osapoolte kinnitused.</w:t>
            </w:r>
            <w:r>
              <w:rPr>
                <w:rFonts w:ascii="Times New Roman" w:hAnsi="Times New Roman" w:cs="Times New Roman"/>
                <w:sz w:val="24"/>
                <w:szCs w:val="24"/>
                <w:bdr w:val="none" w:sz="0" w:space="0" w:color="auto" w:frame="1"/>
              </w:rPr>
              <w:t>.</w:t>
            </w:r>
          </w:p>
          <w:p w14:paraId="642C698A" w14:textId="1E900AB0" w:rsidR="005246A5" w:rsidRDefault="00634D39" w:rsidP="00A023F0">
            <w:pPr>
              <w:jc w:val="both"/>
              <w:rPr>
                <w:rFonts w:ascii="Times New Roman" w:hAnsi="Times New Roman"/>
                <w:sz w:val="24"/>
                <w:szCs w:val="24"/>
                <w:u w:val="single"/>
              </w:rPr>
            </w:pPr>
            <w:r>
              <w:rPr>
                <w:rFonts w:ascii="Times New Roman" w:hAnsi="Times New Roman"/>
                <w:sz w:val="24"/>
                <w:szCs w:val="24"/>
                <w:u w:val="single"/>
              </w:rPr>
              <w:t>7</w:t>
            </w:r>
            <w:r w:rsidR="005246A5" w:rsidRPr="006909A2">
              <w:rPr>
                <w:rFonts w:ascii="Times New Roman" w:hAnsi="Times New Roman"/>
                <w:sz w:val="24"/>
                <w:szCs w:val="24"/>
                <w:u w:val="single"/>
              </w:rPr>
              <w:t>. Punkt 17. „Projekti elluviimiseks vajalike kulude eelarve tegevuste lõikes koos kalkulatsiooni ja põhjendusega“</w:t>
            </w:r>
          </w:p>
          <w:p w14:paraId="6E47D669" w14:textId="427F7915" w:rsidR="00280B60" w:rsidRPr="00036124" w:rsidRDefault="00280B60" w:rsidP="00A023F0">
            <w:pPr>
              <w:pStyle w:val="ListParagraph"/>
              <w:numPr>
                <w:ilvl w:val="0"/>
                <w:numId w:val="38"/>
              </w:numPr>
              <w:jc w:val="both"/>
              <w:rPr>
                <w:rFonts w:ascii="Times New Roman" w:hAnsi="Times New Roman" w:cs="Times New Roman"/>
                <w:sz w:val="24"/>
                <w:szCs w:val="24"/>
                <w:bdr w:val="none" w:sz="0" w:space="0" w:color="auto" w:frame="1"/>
              </w:rPr>
            </w:pPr>
            <w:r w:rsidRPr="00036124">
              <w:rPr>
                <w:rFonts w:ascii="Times New Roman" w:hAnsi="Times New Roman" w:cs="Times New Roman"/>
                <w:sz w:val="24"/>
                <w:szCs w:val="24"/>
                <w:bdr w:val="none" w:sz="0" w:space="0" w:color="auto" w:frame="1"/>
              </w:rPr>
              <w:t>Palume välja tuua palgakulu aluseks olev kalkulatsioon või statistika ning selgitada selle mõistlikkust.</w:t>
            </w:r>
          </w:p>
          <w:p w14:paraId="54F967C4" w14:textId="03E36FA7" w:rsidR="00280B60" w:rsidRPr="00036124" w:rsidRDefault="00280B60" w:rsidP="00A023F0">
            <w:pPr>
              <w:pStyle w:val="ListParagraph"/>
              <w:numPr>
                <w:ilvl w:val="0"/>
                <w:numId w:val="38"/>
              </w:numPr>
              <w:jc w:val="both"/>
              <w:rPr>
                <w:rFonts w:ascii="Times New Roman" w:hAnsi="Times New Roman" w:cs="Times New Roman"/>
                <w:sz w:val="24"/>
                <w:szCs w:val="24"/>
                <w:bdr w:val="none" w:sz="0" w:space="0" w:color="auto" w:frame="1"/>
              </w:rPr>
            </w:pPr>
            <w:r w:rsidRPr="00036124">
              <w:rPr>
                <w:rFonts w:ascii="Times New Roman" w:hAnsi="Times New Roman" w:cs="Times New Roman"/>
                <w:sz w:val="24"/>
                <w:szCs w:val="24"/>
                <w:bdr w:val="none" w:sz="0" w:space="0" w:color="auto" w:frame="1"/>
              </w:rPr>
              <w:t>Palume põhjendada</w:t>
            </w:r>
            <w:r w:rsidR="002805B7">
              <w:rPr>
                <w:rFonts w:ascii="Times New Roman" w:hAnsi="Times New Roman" w:cs="Times New Roman"/>
                <w:sz w:val="24"/>
                <w:szCs w:val="24"/>
                <w:bdr w:val="none" w:sz="0" w:space="0" w:color="auto" w:frame="1"/>
              </w:rPr>
              <w:t>,</w:t>
            </w:r>
            <w:r w:rsidRPr="00036124">
              <w:rPr>
                <w:rFonts w:ascii="Times New Roman" w:hAnsi="Times New Roman" w:cs="Times New Roman"/>
                <w:sz w:val="24"/>
                <w:szCs w:val="24"/>
                <w:bdr w:val="none" w:sz="0" w:space="0" w:color="auto" w:frame="1"/>
              </w:rPr>
              <w:t xml:space="preserve"> millest ligi 100 000 euro suurune aastane hooldus- ja arenduskulu (mida seal iga aasta arendada vaja on)? Sisuliselt 4 aastaga sünnib uus süsteem? Palume lisada tasuvusarvutus, et see ennast ära tasub võrreldes vana süsteemiga.</w:t>
            </w:r>
          </w:p>
          <w:p w14:paraId="74DD14C5" w14:textId="7DC0A0B7" w:rsidR="00036124" w:rsidRPr="00036124" w:rsidRDefault="00036124" w:rsidP="00A023F0">
            <w:pPr>
              <w:pStyle w:val="ListParagraph"/>
              <w:numPr>
                <w:ilvl w:val="0"/>
                <w:numId w:val="38"/>
              </w:numPr>
              <w:jc w:val="both"/>
              <w:rPr>
                <w:rFonts w:ascii="Times New Roman" w:hAnsi="Times New Roman" w:cs="Times New Roman"/>
                <w:sz w:val="24"/>
                <w:szCs w:val="24"/>
                <w:bdr w:val="none" w:sz="0" w:space="0" w:color="auto" w:frame="1"/>
              </w:rPr>
            </w:pPr>
            <w:r w:rsidRPr="00036124">
              <w:rPr>
                <w:rFonts w:ascii="Times New Roman" w:hAnsi="Times New Roman" w:cs="Times New Roman"/>
                <w:sz w:val="24"/>
                <w:szCs w:val="24"/>
                <w:bdr w:val="none" w:sz="0" w:space="0" w:color="auto" w:frame="1"/>
              </w:rPr>
              <w:t>Juhime tähelepanu, et</w:t>
            </w:r>
            <w:r>
              <w:rPr>
                <w:rFonts w:ascii="Times New Roman" w:hAnsi="Times New Roman" w:cs="Times New Roman"/>
                <w:sz w:val="24"/>
                <w:szCs w:val="24"/>
                <w:bdr w:val="none" w:sz="0" w:space="0" w:color="auto" w:frame="1"/>
              </w:rPr>
              <w:t xml:space="preserve"> abikõlblik on </w:t>
            </w:r>
            <w:r w:rsidR="002805B7">
              <w:rPr>
                <w:rFonts w:ascii="Times New Roman" w:hAnsi="Times New Roman" w:cs="Times New Roman"/>
                <w:sz w:val="24"/>
                <w:szCs w:val="24"/>
                <w:bdr w:val="none" w:sz="0" w:space="0" w:color="auto" w:frame="1"/>
              </w:rPr>
              <w:t xml:space="preserve">vaid </w:t>
            </w:r>
            <w:r>
              <w:rPr>
                <w:rFonts w:ascii="Times New Roman" w:hAnsi="Times New Roman" w:cs="Times New Roman"/>
                <w:sz w:val="24"/>
                <w:szCs w:val="24"/>
                <w:bdr w:val="none" w:sz="0" w:space="0" w:color="auto" w:frame="1"/>
              </w:rPr>
              <w:t>toetuse saaja projektijuhi palgakulu.</w:t>
            </w:r>
          </w:p>
          <w:p w14:paraId="38B393C9" w14:textId="7B3BD2DD" w:rsidR="005246A5" w:rsidRDefault="00634D39" w:rsidP="00A023F0">
            <w:pPr>
              <w:jc w:val="both"/>
              <w:rPr>
                <w:rFonts w:ascii="Times New Roman" w:hAnsi="Times New Roman"/>
                <w:sz w:val="24"/>
                <w:szCs w:val="24"/>
                <w:u w:val="single"/>
              </w:rPr>
            </w:pPr>
            <w:r>
              <w:rPr>
                <w:rFonts w:ascii="Times New Roman" w:hAnsi="Times New Roman"/>
                <w:sz w:val="24"/>
                <w:szCs w:val="24"/>
                <w:u w:val="single"/>
              </w:rPr>
              <w:t>8</w:t>
            </w:r>
            <w:r w:rsidR="005246A5" w:rsidRPr="006909A2">
              <w:rPr>
                <w:rFonts w:ascii="Times New Roman" w:hAnsi="Times New Roman"/>
                <w:sz w:val="24"/>
                <w:szCs w:val="24"/>
                <w:u w:val="single"/>
              </w:rPr>
              <w:t>. Punkt 18. „Projekti elluviimiseks kavandatav hankemenetluste arv ja nende sisu lühikirjeldus“</w:t>
            </w:r>
          </w:p>
          <w:p w14:paraId="221E0377" w14:textId="06C26C0B" w:rsidR="00280B60" w:rsidRPr="00280B60" w:rsidRDefault="00280B60" w:rsidP="00A023F0">
            <w:pPr>
              <w:jc w:val="both"/>
              <w:rPr>
                <w:rFonts w:ascii="Times New Roman" w:hAnsi="Times New Roman"/>
                <w:sz w:val="24"/>
                <w:szCs w:val="24"/>
                <w:u w:val="single"/>
              </w:rPr>
            </w:pPr>
            <w:r w:rsidRPr="00280B60">
              <w:rPr>
                <w:rFonts w:ascii="Times New Roman" w:hAnsi="Times New Roman"/>
                <w:sz w:val="24"/>
                <w:szCs w:val="24"/>
                <w:bdr w:val="none" w:sz="0" w:space="0" w:color="auto" w:frame="1"/>
              </w:rPr>
              <w:t xml:space="preserve">Juhime tähelepanu, kui projektis on kavas mitu hanget, siis </w:t>
            </w:r>
            <w:r w:rsidR="00645130">
              <w:rPr>
                <w:rFonts w:ascii="Times New Roman" w:hAnsi="Times New Roman"/>
                <w:sz w:val="24"/>
                <w:szCs w:val="24"/>
                <w:bdr w:val="none" w:sz="0" w:space="0" w:color="auto" w:frame="1"/>
              </w:rPr>
              <w:t xml:space="preserve">tuleb </w:t>
            </w:r>
            <w:r w:rsidRPr="00280B60">
              <w:rPr>
                <w:rFonts w:ascii="Times New Roman" w:hAnsi="Times New Roman"/>
                <w:sz w:val="24"/>
                <w:szCs w:val="24"/>
                <w:bdr w:val="none" w:sz="0" w:space="0" w:color="auto" w:frame="1"/>
              </w:rPr>
              <w:t>kõik</w:t>
            </w:r>
            <w:r w:rsidR="00645130">
              <w:rPr>
                <w:rFonts w:ascii="Times New Roman" w:hAnsi="Times New Roman"/>
                <w:sz w:val="24"/>
                <w:szCs w:val="24"/>
                <w:bdr w:val="none" w:sz="0" w:space="0" w:color="auto" w:frame="1"/>
              </w:rPr>
              <w:t>ide</w:t>
            </w:r>
            <w:r w:rsidRPr="00280B60">
              <w:rPr>
                <w:rFonts w:ascii="Times New Roman" w:hAnsi="Times New Roman"/>
                <w:sz w:val="24"/>
                <w:szCs w:val="24"/>
                <w:bdr w:val="none" w:sz="0" w:space="0" w:color="auto" w:frame="1"/>
              </w:rPr>
              <w:t xml:space="preserve"> hankelepingu</w:t>
            </w:r>
            <w:r w:rsidR="00645130">
              <w:rPr>
                <w:rFonts w:ascii="Times New Roman" w:hAnsi="Times New Roman"/>
                <w:sz w:val="24"/>
                <w:szCs w:val="24"/>
                <w:bdr w:val="none" w:sz="0" w:space="0" w:color="auto" w:frame="1"/>
              </w:rPr>
              <w:t>te projektid (st allkirjastamata lepingud) eelnevalt</w:t>
            </w:r>
            <w:r w:rsidRPr="00280B60">
              <w:rPr>
                <w:rFonts w:ascii="Times New Roman" w:hAnsi="Times New Roman"/>
                <w:sz w:val="24"/>
                <w:szCs w:val="24"/>
                <w:bdr w:val="none" w:sz="0" w:space="0" w:color="auto" w:frame="1"/>
              </w:rPr>
              <w:t xml:space="preserve">  korraga esitada ja kooskõlastada RIA-ga.</w:t>
            </w:r>
          </w:p>
          <w:p w14:paraId="7080069F" w14:textId="1F4B5255" w:rsidR="001D30D2" w:rsidRPr="005246A5" w:rsidRDefault="001D30D2" w:rsidP="00645130">
            <w:pPr>
              <w:jc w:val="both"/>
              <w:rPr>
                <w:rFonts w:ascii="Times New Roman" w:hAnsi="Times New Roman" w:cs="Times New Roman"/>
                <w:sz w:val="24"/>
                <w:szCs w:val="24"/>
                <w:bdr w:val="none" w:sz="0" w:space="0" w:color="auto" w:frame="1"/>
              </w:rPr>
            </w:pPr>
          </w:p>
        </w:tc>
      </w:tr>
    </w:tbl>
    <w:p w14:paraId="133EF0CF" w14:textId="77777777" w:rsidR="001D30D2" w:rsidRPr="00995993" w:rsidRDefault="001D30D2" w:rsidP="00841FF5">
      <w:pPr>
        <w:rPr>
          <w:rFonts w:ascii="Times New Roman" w:hAnsi="Times New Roman" w:cs="Times New Roman"/>
          <w:smallCaps/>
          <w:sz w:val="24"/>
          <w:szCs w:val="24"/>
        </w:rPr>
      </w:pPr>
    </w:p>
    <w:p w14:paraId="1EA3AA48" w14:textId="77777777" w:rsidR="00841FF5" w:rsidRPr="00995993" w:rsidRDefault="00841FF5" w:rsidP="00841FF5">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Kavandatava projekti tulemuste mõju investeeringute kavas või avatud taotlusvoorus seatud eesmärkide täitmisele</w:t>
      </w:r>
    </w:p>
    <w:tbl>
      <w:tblPr>
        <w:tblStyle w:val="TableGrid"/>
        <w:tblW w:w="0" w:type="auto"/>
        <w:tblLook w:val="04A0" w:firstRow="1" w:lastRow="0" w:firstColumn="1" w:lastColumn="0" w:noHBand="0" w:noVBand="1"/>
      </w:tblPr>
      <w:tblGrid>
        <w:gridCol w:w="9212"/>
      </w:tblGrid>
      <w:tr w:rsidR="00841FF5" w:rsidRPr="00995993" w14:paraId="2CB6080E" w14:textId="77777777" w:rsidTr="005246A5">
        <w:tc>
          <w:tcPr>
            <w:tcW w:w="9212" w:type="dxa"/>
          </w:tcPr>
          <w:p w14:paraId="07C85D75" w14:textId="77777777" w:rsidR="00841FF5" w:rsidRPr="00995993" w:rsidRDefault="00841FF5" w:rsidP="005246A5">
            <w:pPr>
              <w:pStyle w:val="ListParagraph"/>
              <w:numPr>
                <w:ilvl w:val="0"/>
                <w:numId w:val="8"/>
              </w:numPr>
              <w:autoSpaceDE w:val="0"/>
              <w:autoSpaceDN w:val="0"/>
              <w:adjustRightInd w:val="0"/>
              <w:jc w:val="both"/>
              <w:rPr>
                <w:rFonts w:ascii="Times New Roman" w:hAnsi="Times New Roman" w:cs="Times New Roman"/>
              </w:rPr>
            </w:pPr>
            <w:r w:rsidRPr="00995993">
              <w:rPr>
                <w:rFonts w:ascii="Times New Roman" w:hAnsi="Times New Roman" w:cs="Times New Roman"/>
              </w:rPr>
              <w:t>Kirjeldada, kuidas taotletav projekt aitab kaasa käesoleva investeeringute kava/ avatud taotlusvooru eesmärkide saavutamisele, mis on toodud [VV määruse/ ministri käskkirja nr]</w:t>
            </w:r>
          </w:p>
        </w:tc>
      </w:tr>
    </w:tbl>
    <w:p w14:paraId="5E5FBD8D" w14:textId="77777777" w:rsidR="00841FF5" w:rsidRPr="00995993" w:rsidRDefault="00841FF5" w:rsidP="00841FF5">
      <w:pPr>
        <w:spacing w:line="240" w:lineRule="auto"/>
      </w:pPr>
    </w:p>
    <w:tbl>
      <w:tblPr>
        <w:tblStyle w:val="TableGrid"/>
        <w:tblW w:w="0" w:type="auto"/>
        <w:tblLook w:val="04A0" w:firstRow="1" w:lastRow="0" w:firstColumn="1" w:lastColumn="0" w:noHBand="0" w:noVBand="1"/>
      </w:tblPr>
      <w:tblGrid>
        <w:gridCol w:w="9212"/>
      </w:tblGrid>
      <w:tr w:rsidR="00841FF5" w:rsidRPr="00995993" w14:paraId="1191DABF" w14:textId="77777777" w:rsidTr="005246A5">
        <w:tc>
          <w:tcPr>
            <w:tcW w:w="9212" w:type="dxa"/>
          </w:tcPr>
          <w:p w14:paraId="19F7BA78" w14:textId="77777777" w:rsidR="00841FF5" w:rsidRPr="00995993" w:rsidRDefault="004052C8" w:rsidP="005246A5">
            <w:pPr>
              <w:rPr>
                <w:rFonts w:cs="Times New Roman"/>
              </w:rPr>
            </w:pPr>
            <w:r w:rsidRPr="00995993">
              <w:rPr>
                <w:rFonts w:cs="Times New Roman"/>
              </w:rPr>
              <w:t>VASTUSE VÄLI</w:t>
            </w:r>
          </w:p>
          <w:p w14:paraId="4FB944D1" w14:textId="183690D1" w:rsidR="00841FF5" w:rsidRPr="00104E43" w:rsidRDefault="00962270" w:rsidP="007E7F63">
            <w:pPr>
              <w:jc w:val="both"/>
              <w:rPr>
                <w:rFonts w:ascii="Times New Roman" w:hAnsi="Times New Roman" w:cs="Times New Roman"/>
                <w:sz w:val="24"/>
                <w:szCs w:val="24"/>
              </w:rPr>
            </w:pPr>
            <w:r w:rsidRPr="00104E43">
              <w:rPr>
                <w:rFonts w:ascii="Times New Roman" w:hAnsi="Times New Roman" w:cs="Times New Roman"/>
                <w:sz w:val="24"/>
                <w:szCs w:val="24"/>
              </w:rPr>
              <w:t xml:space="preserve">Meede „Avalike teenuste pakkumise arendamine“:  taotletava projekti raames </w:t>
            </w:r>
            <w:r w:rsidRPr="00EF423C">
              <w:rPr>
                <w:rFonts w:ascii="Times New Roman" w:hAnsi="Times New Roman" w:cs="Times New Roman"/>
                <w:b/>
                <w:sz w:val="24"/>
                <w:szCs w:val="24"/>
              </w:rPr>
              <w:t>asendatakse</w:t>
            </w:r>
            <w:r w:rsidRPr="00104E43">
              <w:rPr>
                <w:rFonts w:ascii="Times New Roman" w:hAnsi="Times New Roman" w:cs="Times New Roman"/>
                <w:sz w:val="24"/>
                <w:szCs w:val="24"/>
              </w:rPr>
              <w:t xml:space="preserve"> tänane </w:t>
            </w:r>
            <w:r w:rsidRPr="00EF423C">
              <w:rPr>
                <w:rFonts w:ascii="Times New Roman" w:hAnsi="Times New Roman" w:cs="Times New Roman"/>
                <w:b/>
                <w:sz w:val="24"/>
                <w:szCs w:val="24"/>
              </w:rPr>
              <w:t>täismahus paberkandjal</w:t>
            </w:r>
            <w:r w:rsidRPr="00104E43">
              <w:rPr>
                <w:rFonts w:ascii="Times New Roman" w:hAnsi="Times New Roman" w:cs="Times New Roman"/>
                <w:sz w:val="24"/>
                <w:szCs w:val="24"/>
              </w:rPr>
              <w:t xml:space="preserve"> läbiviidav haldusmenetlus </w:t>
            </w:r>
            <w:r w:rsidRPr="00CD18AE">
              <w:rPr>
                <w:rFonts w:ascii="Times New Roman" w:hAnsi="Times New Roman" w:cs="Times New Roman"/>
                <w:b/>
                <w:sz w:val="24"/>
                <w:szCs w:val="24"/>
              </w:rPr>
              <w:t>digitaalse menetlusega</w:t>
            </w:r>
            <w:r w:rsidRPr="00104E43">
              <w:rPr>
                <w:rFonts w:ascii="Times New Roman" w:hAnsi="Times New Roman" w:cs="Times New Roman"/>
                <w:sz w:val="24"/>
                <w:szCs w:val="24"/>
              </w:rPr>
              <w:t xml:space="preserve">. Selle tulemusena saavutatakse oluliselt suurem efektiivsus menetlusprotsesside läbiviimisel, taotleja/loa omaniku taustakontrollide teostamisel ja seotud osapooltega  (relvakaupmehed, partnerorganisatsioonid Eestis ja </w:t>
            </w:r>
            <w:r w:rsidR="007E7F63">
              <w:rPr>
                <w:rFonts w:ascii="Times New Roman" w:hAnsi="Times New Roman" w:cs="Times New Roman"/>
                <w:sz w:val="24"/>
                <w:szCs w:val="24"/>
              </w:rPr>
              <w:t xml:space="preserve">eeldused selleks ka tulevikuvaates </w:t>
            </w:r>
            <w:r w:rsidRPr="00104E43">
              <w:rPr>
                <w:rFonts w:ascii="Times New Roman" w:hAnsi="Times New Roman" w:cs="Times New Roman"/>
                <w:sz w:val="24"/>
                <w:szCs w:val="24"/>
              </w:rPr>
              <w:t>väl</w:t>
            </w:r>
            <w:r w:rsidR="007E7F63">
              <w:rPr>
                <w:rFonts w:ascii="Times New Roman" w:hAnsi="Times New Roman" w:cs="Times New Roman"/>
                <w:sz w:val="24"/>
                <w:szCs w:val="24"/>
              </w:rPr>
              <w:t>japool Eestit</w:t>
            </w:r>
            <w:r w:rsidRPr="00104E43">
              <w:rPr>
                <w:rFonts w:ascii="Times New Roman" w:hAnsi="Times New Roman" w:cs="Times New Roman"/>
                <w:sz w:val="24"/>
                <w:szCs w:val="24"/>
              </w:rPr>
              <w:t>) reaalajas andmevahetus. Klient saab esitada taotlusi kodust lahkumata ning loa relva omada digitaalselt. Projekt teenib täismahus „paberivaba Eesti“ eesmärki ning pakub nutikaid lahendusi nii teenuse osutajale kui teenuse kasutajale.</w:t>
            </w:r>
            <w:r w:rsidR="00497B31" w:rsidRPr="00104E43">
              <w:rPr>
                <w:rFonts w:ascii="Times New Roman" w:hAnsi="Times New Roman" w:cs="Times New Roman"/>
                <w:color w:val="FF0000"/>
                <w:sz w:val="24"/>
                <w:szCs w:val="24"/>
              </w:rPr>
              <w:t xml:space="preserve"> </w:t>
            </w:r>
            <w:r w:rsidR="00497B31" w:rsidRPr="00104E43">
              <w:rPr>
                <w:rFonts w:ascii="Times New Roman" w:hAnsi="Times New Roman" w:cs="Times New Roman"/>
                <w:sz w:val="24"/>
                <w:szCs w:val="24"/>
              </w:rPr>
              <w:t>Tagatud on elektrooniline andmevahetus relva kaupmee</w:t>
            </w:r>
            <w:r w:rsidR="00F238B0" w:rsidRPr="00104E43">
              <w:rPr>
                <w:rFonts w:ascii="Times New Roman" w:hAnsi="Times New Roman" w:cs="Times New Roman"/>
                <w:sz w:val="24"/>
                <w:szCs w:val="24"/>
              </w:rPr>
              <w:t>stega.</w:t>
            </w:r>
          </w:p>
        </w:tc>
      </w:tr>
    </w:tbl>
    <w:p w14:paraId="23819C8B" w14:textId="77777777" w:rsidR="00841FF5" w:rsidRPr="00995993" w:rsidRDefault="00841FF5" w:rsidP="00841FF5">
      <w:pPr>
        <w:pStyle w:val="Heading2"/>
        <w:ind w:left="720"/>
        <w:jc w:val="left"/>
        <w:rPr>
          <w:rFonts w:ascii="Times New Roman" w:hAnsi="Times New Roman" w:cs="Times New Roman"/>
          <w:b/>
          <w:i w:val="0"/>
          <w:smallCaps/>
          <w:sz w:val="24"/>
          <w:szCs w:val="24"/>
        </w:rPr>
      </w:pPr>
    </w:p>
    <w:p w14:paraId="3E5F3B17"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seos asutuse eesmärkidega</w:t>
      </w:r>
    </w:p>
    <w:tbl>
      <w:tblPr>
        <w:tblStyle w:val="TableGrid"/>
        <w:tblW w:w="0" w:type="auto"/>
        <w:tblLook w:val="04A0" w:firstRow="1" w:lastRow="0" w:firstColumn="1" w:lastColumn="0" w:noHBand="0" w:noVBand="1"/>
      </w:tblPr>
      <w:tblGrid>
        <w:gridCol w:w="9212"/>
      </w:tblGrid>
      <w:tr w:rsidR="004E7152" w:rsidRPr="00995993" w14:paraId="2A308ABA" w14:textId="77777777" w:rsidTr="004E7152">
        <w:tc>
          <w:tcPr>
            <w:tcW w:w="9212" w:type="dxa"/>
          </w:tcPr>
          <w:p w14:paraId="666ABCD7"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 xml:space="preserve">Selgitada, mis on asutuse organisatsioonipõhises strateegias sätestatud </w:t>
            </w:r>
            <w:r w:rsidRPr="00995993">
              <w:rPr>
                <w:rFonts w:ascii="Times New Roman" w:hAnsi="Times New Roman" w:cs="Times New Roman"/>
                <w:u w:val="single"/>
              </w:rPr>
              <w:t>suur eesmärk</w:t>
            </w:r>
            <w:r w:rsidRPr="00995993">
              <w:rPr>
                <w:rFonts w:ascii="Times New Roman" w:hAnsi="Times New Roman" w:cs="Times New Roman"/>
              </w:rPr>
              <w:t xml:space="preserve">, mille saavutamisele selle konkreetse projekti elluviimisega kaasa aidatakse? </w:t>
            </w:r>
          </w:p>
          <w:p w14:paraId="27DB7BFE"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 xml:space="preserve">Miks on plaani võetud just selle projekti elluviimine asutuse prioriteete ja strateegilisi </w:t>
            </w:r>
            <w:r w:rsidRPr="00995993">
              <w:rPr>
                <w:rFonts w:ascii="Times New Roman" w:hAnsi="Times New Roman" w:cs="Times New Roman"/>
              </w:rPr>
              <w:lastRenderedPageBreak/>
              <w:t>eesmärke silmas pidades?</w:t>
            </w:r>
          </w:p>
        </w:tc>
      </w:tr>
    </w:tbl>
    <w:p w14:paraId="2346D80A"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87435F" w:rsidRPr="00995993" w14:paraId="00881217" w14:textId="77777777" w:rsidTr="0087435F">
        <w:tc>
          <w:tcPr>
            <w:tcW w:w="9212" w:type="dxa"/>
          </w:tcPr>
          <w:p w14:paraId="6FDAC2A2" w14:textId="77777777" w:rsidR="0087435F" w:rsidRPr="00995993" w:rsidRDefault="0087435F" w:rsidP="004E7152">
            <w:r w:rsidRPr="00995993">
              <w:t>VASTUSE VÄLI</w:t>
            </w:r>
          </w:p>
          <w:p w14:paraId="208F56C7" w14:textId="77777777" w:rsidR="00497B31" w:rsidRPr="007021F4" w:rsidRDefault="00497B31" w:rsidP="00497B31">
            <w:pPr>
              <w:jc w:val="both"/>
              <w:rPr>
                <w:rFonts w:ascii="Times New Roman" w:hAnsi="Times New Roman" w:cs="Times New Roman"/>
                <w:sz w:val="24"/>
                <w:szCs w:val="24"/>
              </w:rPr>
            </w:pPr>
            <w:r w:rsidRPr="007021F4">
              <w:rPr>
                <w:rFonts w:ascii="Times New Roman" w:hAnsi="Times New Roman" w:cs="Times New Roman"/>
                <w:sz w:val="24"/>
                <w:szCs w:val="24"/>
              </w:rPr>
              <w:t>PPA on Siseministeeriumi valitsemisala asutus ning valitsemisala eesmärgid on kirjeldatud „Siseturvalisuse arengukavas 2015-2020“ (edaspidi STAK). Dokumendis on üldise eesmärgina välja toodud, et Eesti inimesed tunneksid, et nad elavad vabas ja turvalises ühiskonnas, kus igaühe väärtus, kaasatus ja panus kogukonna turvalisusesse loovad ühe turvalisima riigi Euroopas. Nutikate, optimaalsete ja mõjusate lahendustega parandatakse elukeskkonda, vähendatakse ohtu elule, tervisele, varale ja põhiseaduslikule korrale ning tagatakse kiire ja asjatundlik abi.</w:t>
            </w:r>
          </w:p>
          <w:p w14:paraId="3600D18E" w14:textId="77777777" w:rsidR="00497B31" w:rsidRPr="007021F4" w:rsidRDefault="00497B31" w:rsidP="00497B31">
            <w:pPr>
              <w:jc w:val="both"/>
              <w:rPr>
                <w:rFonts w:ascii="Times New Roman" w:hAnsi="Times New Roman" w:cs="Times New Roman"/>
                <w:sz w:val="24"/>
                <w:szCs w:val="24"/>
              </w:rPr>
            </w:pPr>
          </w:p>
          <w:p w14:paraId="58741671" w14:textId="77777777" w:rsidR="00497B31" w:rsidRDefault="00497B31" w:rsidP="00497B31">
            <w:pPr>
              <w:jc w:val="both"/>
              <w:rPr>
                <w:rFonts w:ascii="Times New Roman" w:hAnsi="Times New Roman" w:cs="Times New Roman"/>
                <w:sz w:val="24"/>
                <w:szCs w:val="24"/>
              </w:rPr>
            </w:pPr>
            <w:r w:rsidRPr="007021F4">
              <w:rPr>
                <w:rFonts w:ascii="Times New Roman" w:hAnsi="Times New Roman" w:cs="Times New Roman"/>
                <w:sz w:val="24"/>
                <w:szCs w:val="24"/>
              </w:rPr>
              <w:t>STAK on omakorda jagatud programmideks, neist kolme programmi (turvalisemad kogukonnad, tasakaalustatud kodakondsus- ja rändepoliitika ning tõhusam piirihaldus) eesmärkide saavutamiseks on abi loodavast rakendusest. Programm „Turvalisemad kogukonnad“ eesmärk on järgnev: Eesti on ohutu elukeskkonna ja turvaliste kogukondadega ühiskond, milles inimesed tunnetavad oma teadlikkuse ja oskuste kasvu ning algatava hoiaku võtmise tõttu rolli ühiskonna turvalisuse loomisel, oskavad turvalisuseriske märgata ning nendele adekvaatselt reageerida.</w:t>
            </w:r>
          </w:p>
          <w:p w14:paraId="65573166" w14:textId="77777777" w:rsidR="007021F4" w:rsidRPr="007021F4" w:rsidRDefault="007021F4" w:rsidP="00497B31">
            <w:pPr>
              <w:jc w:val="both"/>
              <w:rPr>
                <w:rFonts w:ascii="Times New Roman" w:hAnsi="Times New Roman" w:cs="Times New Roman"/>
                <w:sz w:val="24"/>
                <w:szCs w:val="24"/>
              </w:rPr>
            </w:pPr>
          </w:p>
          <w:p w14:paraId="3669BA3C" w14:textId="77777777" w:rsidR="002F76A9" w:rsidRPr="00C80A25" w:rsidRDefault="002F76A9" w:rsidP="002F76A9">
            <w:pPr>
              <w:pStyle w:val="Default"/>
              <w:jc w:val="both"/>
            </w:pPr>
            <w:r w:rsidRPr="00C80A25">
              <w:rPr>
                <w:u w:val="single"/>
              </w:rPr>
              <w:t>STAK programm Turvalisemad kog</w:t>
            </w:r>
            <w:r>
              <w:rPr>
                <w:u w:val="single"/>
              </w:rPr>
              <w:t>ukonnad rakendusplaan 2015-2019:</w:t>
            </w:r>
          </w:p>
          <w:p w14:paraId="111A7388" w14:textId="77777777" w:rsidR="002F76A9" w:rsidRPr="00C80A25" w:rsidRDefault="002F76A9" w:rsidP="002F76A9">
            <w:pPr>
              <w:jc w:val="both"/>
              <w:rPr>
                <w:rFonts w:ascii="Times New Roman" w:hAnsi="Times New Roman" w:cs="Times New Roman"/>
                <w:sz w:val="24"/>
                <w:szCs w:val="24"/>
              </w:rPr>
            </w:pPr>
            <w:r w:rsidRPr="00C80A25">
              <w:rPr>
                <w:rFonts w:ascii="Times New Roman" w:hAnsi="Times New Roman" w:cs="Times New Roman"/>
                <w:sz w:val="24"/>
                <w:szCs w:val="24"/>
              </w:rPr>
              <w:t>Meede 4: tõhus reageerimine ning nutikas järelevalve. Olulised tegevused punkt 4: Töötatakse välja ning võetakse kasutusele digitaalne relvaluba ja seda toetav IKT lahendus. See vähendab relvalubade menetlusele kuluvat tööaega, lihtsustab nende kontrollimist ning nende üle arve pidamist</w:t>
            </w:r>
          </w:p>
          <w:p w14:paraId="3ECED2D1" w14:textId="77777777" w:rsidR="002F76A9" w:rsidRDefault="002F76A9" w:rsidP="002F76A9">
            <w:pPr>
              <w:jc w:val="both"/>
              <w:rPr>
                <w:rFonts w:ascii="Times New Roman" w:hAnsi="Times New Roman" w:cs="Times New Roman"/>
                <w:sz w:val="24"/>
                <w:szCs w:val="24"/>
              </w:rPr>
            </w:pPr>
          </w:p>
          <w:p w14:paraId="1F7A6E6D" w14:textId="77777777" w:rsidR="002F76A9" w:rsidRDefault="002F76A9" w:rsidP="002F76A9">
            <w:pPr>
              <w:jc w:val="both"/>
              <w:rPr>
                <w:rFonts w:ascii="Times New Roman" w:hAnsi="Times New Roman" w:cs="Times New Roman"/>
                <w:b/>
                <w:sz w:val="24"/>
                <w:szCs w:val="24"/>
              </w:rPr>
            </w:pPr>
            <w:r>
              <w:rPr>
                <w:rFonts w:ascii="Times New Roman" w:hAnsi="Times New Roman" w:cs="Times New Roman"/>
                <w:b/>
                <w:sz w:val="24"/>
                <w:szCs w:val="24"/>
              </w:rPr>
              <w:t xml:space="preserve">Eesmärk: </w:t>
            </w:r>
          </w:p>
          <w:p w14:paraId="36EAFE8D" w14:textId="77777777" w:rsidR="002F76A9" w:rsidRDefault="002F76A9" w:rsidP="002F76A9">
            <w:pPr>
              <w:jc w:val="both"/>
              <w:rPr>
                <w:rFonts w:ascii="Times New Roman" w:hAnsi="Times New Roman" w:cs="Times New Roman"/>
                <w:b/>
                <w:sz w:val="24"/>
                <w:szCs w:val="24"/>
              </w:rPr>
            </w:pPr>
          </w:p>
          <w:p w14:paraId="70342E7A" w14:textId="6605A150" w:rsidR="002F76A9" w:rsidRDefault="002F76A9" w:rsidP="002F76A9">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Eesti täidab Euroopa L</w:t>
            </w:r>
            <w:r w:rsidRPr="004832CD">
              <w:rPr>
                <w:rFonts w:ascii="Times New Roman" w:hAnsi="Times New Roman" w:cs="Times New Roman"/>
                <w:sz w:val="24"/>
                <w:szCs w:val="24"/>
              </w:rPr>
              <w:t>iidu</w:t>
            </w:r>
            <w:r>
              <w:rPr>
                <w:rFonts w:ascii="Times New Roman" w:hAnsi="Times New Roman" w:cs="Times New Roman"/>
                <w:sz w:val="24"/>
                <w:szCs w:val="24"/>
              </w:rPr>
              <w:t xml:space="preserve"> nõuetest </w:t>
            </w:r>
            <w:r w:rsidRPr="004832CD">
              <w:rPr>
                <w:rFonts w:ascii="Times New Roman" w:hAnsi="Times New Roman" w:cs="Times New Roman"/>
                <w:sz w:val="24"/>
                <w:szCs w:val="24"/>
              </w:rPr>
              <w:t xml:space="preserve">tulenevaid rahvusvahelisi kohustusi, tagades kvaliteetse </w:t>
            </w:r>
            <w:r>
              <w:rPr>
                <w:rFonts w:ascii="Times New Roman" w:hAnsi="Times New Roman" w:cs="Times New Roman"/>
                <w:sz w:val="24"/>
                <w:szCs w:val="24"/>
              </w:rPr>
              <w:t xml:space="preserve">statistika hankimise võimaluse, elektroonilise suhtluskanali relvakauplejate ja relvaregistri vahel ning </w:t>
            </w:r>
            <w:r w:rsidR="009B5653">
              <w:rPr>
                <w:rFonts w:ascii="Times New Roman" w:hAnsi="Times New Roman" w:cs="Times New Roman"/>
                <w:sz w:val="24"/>
                <w:szCs w:val="24"/>
              </w:rPr>
              <w:t xml:space="preserve">eelvalmiduse tulevikuvaates </w:t>
            </w:r>
            <w:r>
              <w:rPr>
                <w:rFonts w:ascii="Times New Roman" w:hAnsi="Times New Roman" w:cs="Times New Roman"/>
                <w:sz w:val="24"/>
                <w:szCs w:val="24"/>
              </w:rPr>
              <w:t>relvalubade alas</w:t>
            </w:r>
            <w:r w:rsidRPr="00EE4719">
              <w:rPr>
                <w:rFonts w:ascii="Times New Roman" w:hAnsi="Times New Roman" w:cs="Times New Roman"/>
                <w:sz w:val="24"/>
                <w:szCs w:val="24"/>
              </w:rPr>
              <w:t>e</w:t>
            </w:r>
            <w:r w:rsidR="009B5653">
              <w:rPr>
                <w:rFonts w:ascii="Times New Roman" w:hAnsi="Times New Roman" w:cs="Times New Roman"/>
                <w:sz w:val="24"/>
                <w:szCs w:val="24"/>
              </w:rPr>
              <w:t>ks</w:t>
            </w:r>
            <w:r w:rsidRPr="00EE4719">
              <w:rPr>
                <w:rFonts w:ascii="Times New Roman" w:hAnsi="Times New Roman" w:cs="Times New Roman"/>
                <w:sz w:val="24"/>
                <w:szCs w:val="24"/>
              </w:rPr>
              <w:t xml:space="preserve"> </w:t>
            </w:r>
            <w:r>
              <w:rPr>
                <w:rFonts w:ascii="Times New Roman" w:hAnsi="Times New Roman" w:cs="Times New Roman"/>
                <w:sz w:val="24"/>
                <w:szCs w:val="24"/>
              </w:rPr>
              <w:t>andmevahetuse</w:t>
            </w:r>
            <w:r w:rsidR="009B5653">
              <w:rPr>
                <w:rFonts w:ascii="Times New Roman" w:hAnsi="Times New Roman" w:cs="Times New Roman"/>
                <w:sz w:val="24"/>
                <w:szCs w:val="24"/>
              </w:rPr>
              <w:t>ks</w:t>
            </w:r>
            <w:r>
              <w:rPr>
                <w:rFonts w:ascii="Times New Roman" w:hAnsi="Times New Roman" w:cs="Times New Roman"/>
                <w:sz w:val="24"/>
                <w:szCs w:val="24"/>
              </w:rPr>
              <w:t xml:space="preserve"> liikmesriikide vahel;</w:t>
            </w:r>
          </w:p>
          <w:p w14:paraId="1CE7F48F" w14:textId="77777777" w:rsidR="002F76A9" w:rsidRDefault="002F76A9" w:rsidP="002F76A9">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tagada tõhus järelevalve relvaseaduse alusel läbiviidavate toimingute efektiivsuse ning füüsiliste ja juriidiliste isikute poolt relvaseaduse nõuete täitmise üle.</w:t>
            </w:r>
          </w:p>
          <w:p w14:paraId="099DDDB5" w14:textId="77777777" w:rsidR="002F76A9" w:rsidRDefault="002F76A9" w:rsidP="002F76A9">
            <w:pPr>
              <w:pStyle w:val="ListParagraph"/>
              <w:jc w:val="both"/>
              <w:rPr>
                <w:rFonts w:ascii="Times New Roman" w:hAnsi="Times New Roman" w:cs="Times New Roman"/>
                <w:sz w:val="24"/>
                <w:szCs w:val="24"/>
              </w:rPr>
            </w:pPr>
          </w:p>
          <w:p w14:paraId="084F0E5F" w14:textId="77777777" w:rsidR="002F76A9" w:rsidRDefault="002F76A9" w:rsidP="002F76A9">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Alameesmärk</w:t>
            </w:r>
          </w:p>
          <w:p w14:paraId="5BE70D08" w14:textId="77777777" w:rsidR="002F76A9" w:rsidRPr="004832CD" w:rsidRDefault="002F76A9" w:rsidP="002F76A9">
            <w:pPr>
              <w:pStyle w:val="ListParagraph"/>
              <w:numPr>
                <w:ilvl w:val="0"/>
                <w:numId w:val="25"/>
              </w:numPr>
              <w:jc w:val="both"/>
              <w:rPr>
                <w:rFonts w:ascii="Times New Roman" w:hAnsi="Times New Roman" w:cs="Times New Roman"/>
                <w:b/>
                <w:sz w:val="24"/>
                <w:szCs w:val="24"/>
              </w:rPr>
            </w:pPr>
            <w:r>
              <w:rPr>
                <w:rFonts w:ascii="Times New Roman" w:hAnsi="Times New Roman" w:cs="Times New Roman"/>
                <w:sz w:val="24"/>
                <w:szCs w:val="24"/>
              </w:rPr>
              <w:t xml:space="preserve">muuta loamenetlus efektiivseks ja kontrollitavaks (st järelevalve loamenetluse kvaliteedi ja õiguspärasuse üle); </w:t>
            </w:r>
          </w:p>
          <w:p w14:paraId="49EBC06D" w14:textId="77777777" w:rsidR="002F76A9" w:rsidRPr="00D86444" w:rsidRDefault="002F76A9" w:rsidP="002F76A9">
            <w:pPr>
              <w:pStyle w:val="ListParagraph"/>
              <w:numPr>
                <w:ilvl w:val="0"/>
                <w:numId w:val="25"/>
              </w:numPr>
              <w:jc w:val="both"/>
              <w:rPr>
                <w:rFonts w:ascii="Times New Roman" w:hAnsi="Times New Roman" w:cs="Times New Roman"/>
                <w:b/>
                <w:sz w:val="24"/>
                <w:szCs w:val="24"/>
              </w:rPr>
            </w:pPr>
            <w:r>
              <w:rPr>
                <w:rFonts w:ascii="Times New Roman" w:hAnsi="Times New Roman" w:cs="Times New Roman"/>
                <w:sz w:val="24"/>
                <w:szCs w:val="24"/>
              </w:rPr>
              <w:t xml:space="preserve">muuta loa taotlemine kliendile oluliselt mugavamaks ja tänapäevastele ootustele vastavaks. </w:t>
            </w:r>
          </w:p>
          <w:p w14:paraId="7441EB3D" w14:textId="77777777" w:rsidR="002F76A9" w:rsidRDefault="002F76A9" w:rsidP="002F76A9">
            <w:pPr>
              <w:jc w:val="both"/>
              <w:rPr>
                <w:rFonts w:ascii="Times New Roman" w:hAnsi="Times New Roman" w:cs="Times New Roman"/>
                <w:b/>
                <w:sz w:val="24"/>
                <w:szCs w:val="24"/>
              </w:rPr>
            </w:pPr>
          </w:p>
          <w:p w14:paraId="1FEA749B" w14:textId="77777777" w:rsidR="00BA4686" w:rsidRPr="00995993" w:rsidRDefault="00BA4686" w:rsidP="004E7152"/>
        </w:tc>
      </w:tr>
    </w:tbl>
    <w:p w14:paraId="7F2A9D2C" w14:textId="77777777" w:rsidR="0087435F" w:rsidRPr="00995993" w:rsidRDefault="0087435F" w:rsidP="004E7152"/>
    <w:p w14:paraId="20DC9042"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eesmärgid</w:t>
      </w:r>
    </w:p>
    <w:tbl>
      <w:tblPr>
        <w:tblStyle w:val="TableGrid"/>
        <w:tblW w:w="0" w:type="auto"/>
        <w:tblLook w:val="04A0" w:firstRow="1" w:lastRow="0" w:firstColumn="1" w:lastColumn="0" w:noHBand="0" w:noVBand="1"/>
      </w:tblPr>
      <w:tblGrid>
        <w:gridCol w:w="9212"/>
      </w:tblGrid>
      <w:tr w:rsidR="004E7152" w:rsidRPr="00995993" w14:paraId="4E3D30C4" w14:textId="77777777" w:rsidTr="004E7152">
        <w:tc>
          <w:tcPr>
            <w:tcW w:w="9212" w:type="dxa"/>
          </w:tcPr>
          <w:p w14:paraId="4896E8F3"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 xml:space="preserve">Sõnastada selgelt </w:t>
            </w:r>
            <w:r w:rsidRPr="00995993">
              <w:rPr>
                <w:rFonts w:ascii="Times New Roman" w:hAnsi="Times New Roman" w:cs="Times New Roman"/>
                <w:u w:val="single"/>
              </w:rPr>
              <w:t>projekti</w:t>
            </w:r>
            <w:r w:rsidR="00A60696" w:rsidRPr="00995993">
              <w:rPr>
                <w:rFonts w:ascii="Times New Roman" w:hAnsi="Times New Roman" w:cs="Times New Roman"/>
                <w:u w:val="single"/>
              </w:rPr>
              <w:t xml:space="preserve"> peamine eesmärk</w:t>
            </w:r>
            <w:r w:rsidRPr="00995993">
              <w:rPr>
                <w:rFonts w:ascii="Times New Roman" w:hAnsi="Times New Roman" w:cs="Times New Roman"/>
              </w:rPr>
              <w:t xml:space="preserve"> ehk,</w:t>
            </w:r>
            <w:r w:rsidR="00F11E39" w:rsidRPr="00995993">
              <w:rPr>
                <w:rFonts w:ascii="Times New Roman" w:hAnsi="Times New Roman" w:cs="Times New Roman"/>
              </w:rPr>
              <w:t xml:space="preserve"> </w:t>
            </w:r>
            <w:r w:rsidR="00F11E39" w:rsidRPr="00995993">
              <w:rPr>
                <w:rFonts w:ascii="Times New Roman" w:hAnsi="Times New Roman" w:cs="Times New Roman"/>
                <w:u w:val="single"/>
              </w:rPr>
              <w:t>mida</w:t>
            </w:r>
            <w:r w:rsidRPr="00995993">
              <w:rPr>
                <w:rFonts w:ascii="Times New Roman" w:hAnsi="Times New Roman" w:cs="Times New Roman"/>
              </w:rPr>
              <w:t xml:space="preserve"> püütakse saavutada:</w:t>
            </w:r>
          </w:p>
          <w:p w14:paraId="60739C39" w14:textId="77777777" w:rsidR="004E7152" w:rsidRPr="00995993" w:rsidRDefault="004E7152" w:rsidP="00A60696">
            <w:pPr>
              <w:pStyle w:val="ListParagraph"/>
              <w:numPr>
                <w:ilvl w:val="1"/>
                <w:numId w:val="21"/>
              </w:numPr>
              <w:jc w:val="both"/>
              <w:rPr>
                <w:rFonts w:ascii="Times New Roman" w:hAnsi="Times New Roman" w:cs="Times New Roman"/>
              </w:rPr>
            </w:pPr>
            <w:r w:rsidRPr="00995993">
              <w:rPr>
                <w:rFonts w:ascii="Times New Roman" w:hAnsi="Times New Roman" w:cs="Times New Roman"/>
              </w:rPr>
              <w:t>Kas tegemist on projektiga, mis eelkõige taotleb nt suuremat efektiivsust/ kulude kokkuhoidu, vabanemist vananenud tehnoloogilistest lahendustest (</w:t>
            </w:r>
            <w:proofErr w:type="spellStart"/>
            <w:r w:rsidRPr="00995993">
              <w:rPr>
                <w:rFonts w:ascii="Times New Roman" w:hAnsi="Times New Roman" w:cs="Times New Roman"/>
                <w:i/>
              </w:rPr>
              <w:t>legacy</w:t>
            </w:r>
            <w:r w:rsidRPr="00995993">
              <w:rPr>
                <w:rFonts w:ascii="Times New Roman" w:hAnsi="Times New Roman" w:cs="Times New Roman"/>
              </w:rPr>
              <w:t>’st</w:t>
            </w:r>
            <w:proofErr w:type="spellEnd"/>
            <w:r w:rsidRPr="00995993">
              <w:rPr>
                <w:rFonts w:ascii="Times New Roman" w:hAnsi="Times New Roman" w:cs="Times New Roman"/>
              </w:rPr>
              <w:t>), regulatsiooniga vastavusse viimis</w:t>
            </w:r>
            <w:r w:rsidR="00F11E39" w:rsidRPr="00995993">
              <w:rPr>
                <w:rFonts w:ascii="Times New Roman" w:hAnsi="Times New Roman" w:cs="Times New Roman"/>
              </w:rPr>
              <w:t>t, kõrgemat teenuskvaliteeti vms</w:t>
            </w:r>
            <w:r w:rsidRPr="00995993">
              <w:rPr>
                <w:rFonts w:ascii="Times New Roman" w:hAnsi="Times New Roman" w:cs="Times New Roman"/>
              </w:rPr>
              <w:t xml:space="preserve">. Ehk, mis on selle </w:t>
            </w:r>
            <w:r w:rsidRPr="00995993">
              <w:rPr>
                <w:rFonts w:ascii="Times New Roman" w:hAnsi="Times New Roman" w:cs="Times New Roman"/>
                <w:u w:val="single"/>
              </w:rPr>
              <w:t>projekti peamine fookus</w:t>
            </w:r>
            <w:r w:rsidRPr="00995993">
              <w:rPr>
                <w:rFonts w:ascii="Times New Roman" w:hAnsi="Times New Roman" w:cs="Times New Roman"/>
              </w:rPr>
              <w:t xml:space="preserve">? </w:t>
            </w:r>
          </w:p>
        </w:tc>
      </w:tr>
    </w:tbl>
    <w:p w14:paraId="1C84A4EC"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29C378E7" w14:textId="77777777" w:rsidTr="00BA4686">
        <w:tc>
          <w:tcPr>
            <w:tcW w:w="9212" w:type="dxa"/>
          </w:tcPr>
          <w:p w14:paraId="27B7C3C8" w14:textId="6B28B1D0" w:rsidR="00BA4686" w:rsidRPr="00995993" w:rsidRDefault="00BA4686" w:rsidP="004E7152">
            <w:r w:rsidRPr="00995993">
              <w:t>VASTUSE VÄLI</w:t>
            </w:r>
          </w:p>
          <w:p w14:paraId="4FDEA586" w14:textId="5CCEAEB5" w:rsidR="002F76A9" w:rsidRPr="00CC30BD" w:rsidRDefault="00F52FB0" w:rsidP="002F76A9">
            <w:pPr>
              <w:pStyle w:val="Default"/>
              <w:jc w:val="both"/>
              <w:rPr>
                <w:color w:val="auto"/>
              </w:rPr>
            </w:pPr>
            <w:r w:rsidRPr="00CC30BD">
              <w:rPr>
                <w:color w:val="auto"/>
              </w:rPr>
              <w:t xml:space="preserve">PPA-l </w:t>
            </w:r>
            <w:r w:rsidR="002F76A9" w:rsidRPr="00CC30BD">
              <w:rPr>
                <w:color w:val="auto"/>
              </w:rPr>
              <w:t xml:space="preserve"> on </w:t>
            </w:r>
            <w:r w:rsidRPr="00CC30BD">
              <w:rPr>
                <w:color w:val="auto"/>
              </w:rPr>
              <w:t xml:space="preserve">vananenud </w:t>
            </w:r>
            <w:r w:rsidR="002F76A9" w:rsidRPr="00CC30BD">
              <w:rPr>
                <w:color w:val="auto"/>
              </w:rPr>
              <w:t xml:space="preserve"> kujul olemas relva</w:t>
            </w:r>
            <w:r w:rsidR="007E7F63">
              <w:rPr>
                <w:color w:val="auto"/>
              </w:rPr>
              <w:t>de ja relva</w:t>
            </w:r>
            <w:r w:rsidR="002F76A9" w:rsidRPr="00CC30BD">
              <w:rPr>
                <w:color w:val="auto"/>
              </w:rPr>
              <w:t>lubade</w:t>
            </w:r>
            <w:r w:rsidR="007E7F63">
              <w:rPr>
                <w:color w:val="auto"/>
              </w:rPr>
              <w:t xml:space="preserve"> üle arvestuse pidamiseks</w:t>
            </w:r>
            <w:r w:rsidR="002F76A9" w:rsidRPr="00CC30BD">
              <w:rPr>
                <w:color w:val="auto"/>
              </w:rPr>
              <w:t xml:space="preserve"> digitaalne register</w:t>
            </w:r>
            <w:r w:rsidRPr="00CC30BD">
              <w:rPr>
                <w:color w:val="auto"/>
              </w:rPr>
              <w:t xml:space="preserve"> </w:t>
            </w:r>
            <w:r w:rsidR="002F76A9" w:rsidRPr="00CC30BD">
              <w:rPr>
                <w:color w:val="auto"/>
              </w:rPr>
              <w:t>ja üle x-tee on võimalik relvaloa olemasolu ja kehtivust kontrollida</w:t>
            </w:r>
            <w:r w:rsidRPr="00CC30BD">
              <w:rPr>
                <w:color w:val="auto"/>
              </w:rPr>
              <w:t xml:space="preserve"> – </w:t>
            </w:r>
            <w:r w:rsidR="0046191C">
              <w:rPr>
                <w:color w:val="auto"/>
              </w:rPr>
              <w:t xml:space="preserve">aga </w:t>
            </w:r>
            <w:r w:rsidRPr="00CC30BD">
              <w:rPr>
                <w:color w:val="auto"/>
              </w:rPr>
              <w:t xml:space="preserve"> puudub võimekus tagada vajalik andmevahetus näiteks </w:t>
            </w:r>
            <w:r w:rsidR="007E7F63">
              <w:rPr>
                <w:color w:val="auto"/>
              </w:rPr>
              <w:t xml:space="preserve">relvakaupmeeste, seotud teiste osapoolte ja ka </w:t>
            </w:r>
            <w:r w:rsidRPr="00CC30BD">
              <w:rPr>
                <w:color w:val="auto"/>
              </w:rPr>
              <w:t xml:space="preserve">Euroopa Liidu liikmesriikidega. </w:t>
            </w:r>
            <w:r w:rsidR="00C57C76">
              <w:rPr>
                <w:color w:val="auto"/>
              </w:rPr>
              <w:t>R</w:t>
            </w:r>
            <w:r w:rsidR="002F76A9" w:rsidRPr="00CC30BD">
              <w:rPr>
                <w:color w:val="auto"/>
              </w:rPr>
              <w:t>elvaloa menetlus</w:t>
            </w:r>
            <w:r w:rsidR="00C57C76">
              <w:rPr>
                <w:color w:val="auto"/>
              </w:rPr>
              <w:t xml:space="preserve"> toimub</w:t>
            </w:r>
            <w:r w:rsidR="002F76A9" w:rsidRPr="00CC30BD">
              <w:rPr>
                <w:color w:val="auto"/>
              </w:rPr>
              <w:t xml:space="preserve"> </w:t>
            </w:r>
            <w:r w:rsidRPr="00CC30BD">
              <w:rPr>
                <w:color w:val="auto"/>
              </w:rPr>
              <w:t xml:space="preserve">täismahus </w:t>
            </w:r>
            <w:r w:rsidR="002F76A9" w:rsidRPr="00CC30BD">
              <w:rPr>
                <w:color w:val="auto"/>
              </w:rPr>
              <w:t xml:space="preserve">käsitsi ja paberil - relvatoimik on paberkandjal ja dokumendid koostatakse käsitsi. </w:t>
            </w:r>
            <w:r w:rsidRPr="00CC30BD">
              <w:rPr>
                <w:color w:val="auto"/>
              </w:rPr>
              <w:t xml:space="preserve">Ka luba prinditakse lokaalse printeriga ja väljastatakse isikule paberkandjal. </w:t>
            </w:r>
            <w:r w:rsidR="002F76A9" w:rsidRPr="00CC30BD">
              <w:rPr>
                <w:color w:val="auto"/>
              </w:rPr>
              <w:t>Andmevahetus relvakaupmeeste ja PPA vahel toimub paberkandjal ning relvaloa taotleja vahendusel. Samamoodi toimub relvade üle piiri transportimine.  Laskemoona müük registreeritakse paberkaustikutes.</w:t>
            </w:r>
          </w:p>
          <w:p w14:paraId="2B80E5AA" w14:textId="567130B1" w:rsidR="002F76A9" w:rsidRDefault="002F76A9" w:rsidP="002F76A9">
            <w:pPr>
              <w:pStyle w:val="Default"/>
              <w:jc w:val="both"/>
            </w:pPr>
            <w:r>
              <w:t xml:space="preserve">Selle tulemusena kannatab järelevalve </w:t>
            </w:r>
            <w:r w:rsidR="0046191C">
              <w:t xml:space="preserve">relva omaniku, </w:t>
            </w:r>
            <w:r>
              <w:t>relvade ja laskemoona üle:</w:t>
            </w:r>
          </w:p>
          <w:p w14:paraId="16F137D3" w14:textId="00115031" w:rsidR="00CC30BD" w:rsidRDefault="00CC30BD" w:rsidP="002F76A9">
            <w:pPr>
              <w:pStyle w:val="Default"/>
              <w:numPr>
                <w:ilvl w:val="0"/>
                <w:numId w:val="26"/>
              </w:numPr>
              <w:jc w:val="both"/>
            </w:pPr>
            <w:r>
              <w:t>ei ole võimalik omada süsteemset ülevaadet menetluse sisulisest kvaliteedist ja raskendatud ning ressursimahukas on teenistusliku järelevalve teostamine lubade menetluse õiguspärasuse üle</w:t>
            </w:r>
            <w:r w:rsidR="00C57C76">
              <w:t>;</w:t>
            </w:r>
          </w:p>
          <w:p w14:paraId="52D22855" w14:textId="333E13A3" w:rsidR="002F76A9" w:rsidRDefault="002F76A9" w:rsidP="002F76A9">
            <w:pPr>
              <w:pStyle w:val="Default"/>
              <w:numPr>
                <w:ilvl w:val="0"/>
                <w:numId w:val="26"/>
              </w:numPr>
              <w:jc w:val="both"/>
            </w:pPr>
            <w:r>
              <w:t xml:space="preserve">ei ole võimalik teostada laskemoona müügi </w:t>
            </w:r>
            <w:r w:rsidR="00C761B1">
              <w:t xml:space="preserve">või relvade hoiustamise </w:t>
            </w:r>
            <w:r>
              <w:t>seiret</w:t>
            </w:r>
            <w:r w:rsidR="00C57C76">
              <w:t>;</w:t>
            </w:r>
            <w:r>
              <w:t xml:space="preserve"> </w:t>
            </w:r>
          </w:p>
          <w:p w14:paraId="636231D3" w14:textId="6F8411A8" w:rsidR="002F76A9" w:rsidRDefault="002F76A9" w:rsidP="002F76A9">
            <w:pPr>
              <w:pStyle w:val="Default"/>
              <w:numPr>
                <w:ilvl w:val="0"/>
                <w:numId w:val="26"/>
              </w:numPr>
              <w:jc w:val="both"/>
            </w:pPr>
            <w:r>
              <w:t xml:space="preserve">ei ole võimalik reageerida </w:t>
            </w:r>
            <w:r w:rsidR="00CC30BD">
              <w:t xml:space="preserve">kiirelt </w:t>
            </w:r>
            <w:r>
              <w:t>ümbritseva keskkonna muudatustele ja relvade omamisest tulenevatele riskidele</w:t>
            </w:r>
            <w:r w:rsidR="00C57C76">
              <w:t>.</w:t>
            </w:r>
          </w:p>
          <w:p w14:paraId="491E498A" w14:textId="0BB97365" w:rsidR="002F76A9" w:rsidRDefault="002F76A9" w:rsidP="002F76A9">
            <w:pPr>
              <w:pStyle w:val="Default"/>
              <w:jc w:val="both"/>
            </w:pPr>
            <w:r>
              <w:t>Antud olukord võib kujutada olulist sisejulgeoleku  ohtu Eestile</w:t>
            </w:r>
            <w:r w:rsidR="00304A9D">
              <w:t xml:space="preserve"> ning selle maandamise üheks eelduseks on menetluse efektiivsus ning kontrollitavus. </w:t>
            </w:r>
          </w:p>
          <w:p w14:paraId="58274C31" w14:textId="77777777" w:rsidR="005D7F06" w:rsidRDefault="005D7F06" w:rsidP="002F76A9">
            <w:pPr>
              <w:pStyle w:val="Default"/>
              <w:jc w:val="both"/>
            </w:pPr>
          </w:p>
          <w:p w14:paraId="631CF867" w14:textId="41596A8A" w:rsidR="00D91456" w:rsidRDefault="00D91456" w:rsidP="002F76A9">
            <w:pPr>
              <w:pStyle w:val="Default"/>
              <w:jc w:val="both"/>
            </w:pPr>
            <w:r>
              <w:t>Üldises plaanis R</w:t>
            </w:r>
            <w:r w:rsidR="00E71EC0">
              <w:t>elvaseaduse alusel läbiviidavate toimingute ulatus ja sisu</w:t>
            </w:r>
            <w:r>
              <w:t xml:space="preserve"> ei muutu. Tegemist on haldusmenetluslike protsessidega, millede struktuur jääb samaks. Arenduse tulemusena muutuvad </w:t>
            </w:r>
            <w:r w:rsidR="00E71EC0">
              <w:t>toimingud/</w:t>
            </w:r>
            <w:r w:rsidRPr="00D91456">
              <w:rPr>
                <w:b/>
              </w:rPr>
              <w:t xml:space="preserve">protsessid </w:t>
            </w:r>
            <w:r w:rsidR="000E6DC4">
              <w:rPr>
                <w:b/>
              </w:rPr>
              <w:t xml:space="preserve">kiiremaks, </w:t>
            </w:r>
            <w:r w:rsidRPr="00D91456">
              <w:rPr>
                <w:b/>
              </w:rPr>
              <w:t>lihtsamaks</w:t>
            </w:r>
            <w:r>
              <w:t xml:space="preserve"> </w:t>
            </w:r>
            <w:r w:rsidR="000E6DC4">
              <w:t xml:space="preserve">ning  </w:t>
            </w:r>
            <w:r w:rsidRPr="003431B9">
              <w:rPr>
                <w:b/>
              </w:rPr>
              <w:t>kontrollitavamaks</w:t>
            </w:r>
            <w:r>
              <w:t>, vähem ressursimahukamaks nii menetlejale, kliendile kui ka 3. osapoolele (relvakaupmees).</w:t>
            </w:r>
          </w:p>
          <w:p w14:paraId="615BF889" w14:textId="77777777" w:rsidR="00E71EC0" w:rsidRDefault="00E71EC0" w:rsidP="002F76A9">
            <w:pPr>
              <w:pStyle w:val="Default"/>
              <w:jc w:val="both"/>
            </w:pPr>
          </w:p>
          <w:p w14:paraId="205A95B5" w14:textId="3AE0668A" w:rsidR="00E71EC0" w:rsidRDefault="00E71EC0" w:rsidP="002F76A9">
            <w:pPr>
              <w:pStyle w:val="Default"/>
              <w:jc w:val="both"/>
            </w:pPr>
            <w:r>
              <w:t>Teenuste kataloogis</w:t>
            </w:r>
            <w:r w:rsidR="000E6DC4">
              <w:t xml:space="preserve"> </w:t>
            </w:r>
            <w:r>
              <w:t xml:space="preserve"> </w:t>
            </w:r>
            <w:hyperlink r:id="rId14" w:history="1">
              <w:r w:rsidR="000E6DC4" w:rsidRPr="0007459A">
                <w:rPr>
                  <w:rStyle w:val="Hyperlink"/>
                </w:rPr>
                <w:t>https://www.mkm.ee/et/statistika/valitsus</w:t>
              </w:r>
            </w:hyperlink>
            <w:r w:rsidR="000E6DC4">
              <w:t xml:space="preserve"> </w:t>
            </w:r>
            <w:r>
              <w:t xml:space="preserve">täna väljatoodud näitajad jäävad alles ja tellitava arenduse skoopi ei mahu. </w:t>
            </w:r>
            <w:r w:rsidR="000E6DC4">
              <w:t xml:space="preserve">Küll aga lisanduvad arenduse tulemusena uued e-teenused (näiteks: digitaalne luba, teenused andmevahetuseks kaupmeestega). </w:t>
            </w:r>
          </w:p>
          <w:p w14:paraId="7BB8F508" w14:textId="77777777" w:rsidR="00323BE8" w:rsidRDefault="00323BE8" w:rsidP="002F76A9">
            <w:pPr>
              <w:pStyle w:val="Default"/>
              <w:jc w:val="both"/>
            </w:pPr>
          </w:p>
          <w:p w14:paraId="019D3F0D" w14:textId="089CE67A" w:rsidR="00323BE8" w:rsidRDefault="00323BE8" w:rsidP="002F76A9">
            <w:pPr>
              <w:pStyle w:val="Default"/>
              <w:jc w:val="both"/>
            </w:pPr>
            <w:r>
              <w:t>Teenuste kataloogis</w:t>
            </w:r>
            <w:r w:rsidR="000C3F5D">
              <w:t xml:space="preserve"> täna</w:t>
            </w:r>
            <w:r>
              <w:t>:</w:t>
            </w:r>
          </w:p>
          <w:p w14:paraId="05164D09" w14:textId="5CDB6FD7" w:rsidR="00323BE8" w:rsidRDefault="00C57C76" w:rsidP="00323BE8">
            <w:pPr>
              <w:pStyle w:val="Default"/>
              <w:numPr>
                <w:ilvl w:val="0"/>
                <w:numId w:val="44"/>
              </w:numPr>
              <w:jc w:val="both"/>
            </w:pPr>
            <w:r>
              <w:t>r</w:t>
            </w:r>
            <w:r w:rsidR="00323BE8" w:rsidRPr="00323BE8">
              <w:t>elvade ja laskemoona sisse- ja väljaveo loa taotlemine</w:t>
            </w:r>
            <w:r w:rsidR="00323BE8">
              <w:t>: statistilised näitajad olemas;</w:t>
            </w:r>
          </w:p>
          <w:p w14:paraId="520E6238" w14:textId="68EE2012" w:rsidR="00323BE8" w:rsidRDefault="00C57C76" w:rsidP="00323BE8">
            <w:pPr>
              <w:pStyle w:val="Default"/>
              <w:numPr>
                <w:ilvl w:val="0"/>
                <w:numId w:val="44"/>
              </w:numPr>
              <w:jc w:val="both"/>
            </w:pPr>
            <w:r>
              <w:t>r</w:t>
            </w:r>
            <w:r w:rsidR="00323BE8">
              <w:t xml:space="preserve">elvaloa aegumise teavituse tellimine: andmed peavad tulema </w:t>
            </w:r>
            <w:proofErr w:type="spellStart"/>
            <w:r w:rsidR="00323BE8">
              <w:t>eesti.ee’st</w:t>
            </w:r>
            <w:proofErr w:type="spellEnd"/>
            <w:r w:rsidR="00323BE8">
              <w:t xml:space="preserve"> ja PPA-l andmed puuduvad;</w:t>
            </w:r>
          </w:p>
          <w:p w14:paraId="0CDAED3E" w14:textId="5208D56A" w:rsidR="00323BE8" w:rsidRDefault="00323BE8" w:rsidP="00323BE8">
            <w:pPr>
              <w:pStyle w:val="Default"/>
              <w:numPr>
                <w:ilvl w:val="0"/>
                <w:numId w:val="44"/>
              </w:numPr>
              <w:jc w:val="both"/>
            </w:pPr>
            <w:r>
              <w:t xml:space="preserve"> </w:t>
            </w:r>
            <w:r w:rsidR="00C57C76">
              <w:t>r</w:t>
            </w:r>
            <w:r w:rsidRPr="00323BE8">
              <w:t>elvaseaduse alusel väljastatud tegevuslubade andmete vaatamine</w:t>
            </w:r>
            <w:r>
              <w:t xml:space="preserve">: </w:t>
            </w:r>
            <w:r w:rsidR="000400AC">
              <w:t>andmed MKM registris (majandustegevuste register) ja PPA-l andmed puuduvad;</w:t>
            </w:r>
          </w:p>
          <w:p w14:paraId="45CC1068" w14:textId="12970604" w:rsidR="00323BE8" w:rsidRDefault="00C57C76" w:rsidP="000400AC">
            <w:pPr>
              <w:pStyle w:val="Default"/>
              <w:numPr>
                <w:ilvl w:val="0"/>
                <w:numId w:val="44"/>
              </w:numPr>
              <w:jc w:val="both"/>
            </w:pPr>
            <w:r>
              <w:t>t</w:t>
            </w:r>
            <w:r w:rsidR="000400AC" w:rsidRPr="000400AC">
              <w:t>egevusloa taotlemine tegutsemiseks relvaseaduse alusel</w:t>
            </w:r>
            <w:r w:rsidR="000400AC">
              <w:t xml:space="preserve">: </w:t>
            </w:r>
            <w:r w:rsidR="000400AC" w:rsidRPr="000400AC">
              <w:t>andmed MKM registris (majandustegevuste register) ja PPA-l andmed puuduvad</w:t>
            </w:r>
            <w:r w:rsidR="000400AC">
              <w:t>.</w:t>
            </w:r>
          </w:p>
          <w:p w14:paraId="39BF235B" w14:textId="77777777" w:rsidR="00D91456" w:rsidRDefault="00D91456" w:rsidP="002F76A9">
            <w:pPr>
              <w:pStyle w:val="Default"/>
              <w:jc w:val="both"/>
            </w:pPr>
          </w:p>
          <w:p w14:paraId="174E8A95" w14:textId="1F3275B5" w:rsidR="000C3F5D" w:rsidRDefault="000C3F5D" w:rsidP="002F76A9">
            <w:pPr>
              <w:pStyle w:val="Default"/>
              <w:jc w:val="both"/>
            </w:pPr>
            <w:r>
              <w:t>Lisanduvad võimalikud uued teenused:</w:t>
            </w:r>
          </w:p>
          <w:p w14:paraId="3BF5F080" w14:textId="797CF792" w:rsidR="000C3F5D" w:rsidRDefault="00C57C76" w:rsidP="000C3F5D">
            <w:pPr>
              <w:pStyle w:val="Default"/>
              <w:numPr>
                <w:ilvl w:val="0"/>
                <w:numId w:val="45"/>
              </w:numPr>
              <w:jc w:val="both"/>
            </w:pPr>
            <w:r>
              <w:t>v</w:t>
            </w:r>
            <w:r w:rsidR="000C3F5D">
              <w:t xml:space="preserve">äljastatud digitaalsete relvalubade arv; </w:t>
            </w:r>
          </w:p>
          <w:p w14:paraId="6518435A" w14:textId="46999E36" w:rsidR="000C3F5D" w:rsidRDefault="00C57C76" w:rsidP="000C3F5D">
            <w:pPr>
              <w:pStyle w:val="Default"/>
              <w:numPr>
                <w:ilvl w:val="0"/>
                <w:numId w:val="45"/>
              </w:numPr>
              <w:jc w:val="both"/>
            </w:pPr>
            <w:r>
              <w:t>r</w:t>
            </w:r>
            <w:r w:rsidR="000C3F5D">
              <w:t>elvaloa kontroll tegevusluba omavate isikute poolt – päringute arv relvalubade kohta</w:t>
            </w:r>
            <w:r>
              <w:t>;</w:t>
            </w:r>
            <w:r w:rsidR="000C3F5D">
              <w:t xml:space="preserve"> </w:t>
            </w:r>
          </w:p>
          <w:p w14:paraId="3B273BAA" w14:textId="6365772B" w:rsidR="000C3F5D" w:rsidRDefault="00C57C76" w:rsidP="000C3F5D">
            <w:pPr>
              <w:pStyle w:val="Default"/>
              <w:numPr>
                <w:ilvl w:val="0"/>
                <w:numId w:val="45"/>
              </w:numPr>
              <w:jc w:val="both"/>
            </w:pPr>
            <w:r>
              <w:t>r</w:t>
            </w:r>
            <w:r w:rsidR="000C3F5D">
              <w:t>elvade müük digitaalse soetamise loa alusel või Toimingute arv digitaalses relvaraamatus.</w:t>
            </w:r>
          </w:p>
          <w:p w14:paraId="792BAA19" w14:textId="77777777" w:rsidR="000C3F5D" w:rsidRDefault="000C3F5D" w:rsidP="000C3F5D">
            <w:pPr>
              <w:pStyle w:val="Default"/>
              <w:ind w:left="720"/>
              <w:jc w:val="both"/>
            </w:pPr>
          </w:p>
          <w:p w14:paraId="76A2EB75" w14:textId="7922A6ED" w:rsidR="005D7F06" w:rsidRDefault="005D7F06" w:rsidP="002F76A9">
            <w:pPr>
              <w:pStyle w:val="Default"/>
              <w:jc w:val="both"/>
            </w:pPr>
            <w:r>
              <w:t>Projekti edukal rakendamisel:</w:t>
            </w:r>
          </w:p>
          <w:p w14:paraId="308A0273" w14:textId="7F8AF884" w:rsidR="005D7F06" w:rsidRDefault="005D7F06" w:rsidP="005D7F06">
            <w:pPr>
              <w:pStyle w:val="Default"/>
              <w:numPr>
                <w:ilvl w:val="0"/>
                <w:numId w:val="28"/>
              </w:numPr>
              <w:jc w:val="both"/>
            </w:pPr>
            <w:r>
              <w:t xml:space="preserve">loodame suunata vabaneva menetlusressursi </w:t>
            </w:r>
            <w:r w:rsidR="002432C3">
              <w:t xml:space="preserve">loa omanike ja juriidiliste isikute  </w:t>
            </w:r>
            <w:r>
              <w:lastRenderedPageBreak/>
              <w:t xml:space="preserve">järelkontrollile (mille läbiviimiseks PPA-l täna vahendid puuduvad) ja </w:t>
            </w:r>
          </w:p>
          <w:p w14:paraId="0E57658C" w14:textId="3FE5A874" w:rsidR="00C57C76" w:rsidRDefault="00C57C76" w:rsidP="005D7F06">
            <w:pPr>
              <w:pStyle w:val="Default"/>
              <w:numPr>
                <w:ilvl w:val="0"/>
                <w:numId w:val="28"/>
              </w:numPr>
              <w:jc w:val="both"/>
            </w:pPr>
            <w:r>
              <w:t>pidurdame uute kohustuste lisandumise</w:t>
            </w:r>
            <w:r w:rsidR="00D70919">
              <w:t>l</w:t>
            </w:r>
            <w:r>
              <w:t xml:space="preserve"> </w:t>
            </w:r>
            <w:r w:rsidR="004F02A7">
              <w:t>(</w:t>
            </w:r>
            <w:r>
              <w:t>õiguslikus keskkonnas</w:t>
            </w:r>
            <w:r w:rsidR="004F02A7">
              <w:t>)</w:t>
            </w:r>
            <w:r>
              <w:t xml:space="preserve"> lisaressursi juurdevärbamise vajadust;</w:t>
            </w:r>
          </w:p>
          <w:p w14:paraId="416AD1C7" w14:textId="7F29F930" w:rsidR="005D7F06" w:rsidRDefault="00D70919" w:rsidP="005D7F06">
            <w:pPr>
              <w:pStyle w:val="Default"/>
              <w:numPr>
                <w:ilvl w:val="0"/>
                <w:numId w:val="28"/>
              </w:numPr>
              <w:jc w:val="both"/>
            </w:pPr>
            <w:r>
              <w:t xml:space="preserve">on võimalus suunata </w:t>
            </w:r>
            <w:r w:rsidR="005D7F06">
              <w:t>osa vabanevast ressursist IKT lahenduse ülalpidamisele ja jätkuarendustele (tänase teadmise juures keeruline anda hinnangut</w:t>
            </w:r>
            <w:r w:rsidR="002432C3">
              <w:t xml:space="preserve">, </w:t>
            </w:r>
            <w:r w:rsidR="00465A49">
              <w:t xml:space="preserve">kas ja </w:t>
            </w:r>
            <w:r w:rsidR="002432C3">
              <w:t xml:space="preserve">millises mahus </w:t>
            </w:r>
            <w:r w:rsidR="00465A49">
              <w:t xml:space="preserve">ning </w:t>
            </w:r>
            <w:r w:rsidR="002432C3">
              <w:t>seetõttu taotletava raha vaates hetkel kajastamata).</w:t>
            </w:r>
          </w:p>
          <w:p w14:paraId="29F7FD77" w14:textId="77777777" w:rsidR="00BA4686" w:rsidRPr="00995993" w:rsidRDefault="00BA4686" w:rsidP="004E7152"/>
        </w:tc>
      </w:tr>
    </w:tbl>
    <w:p w14:paraId="4B01F203" w14:textId="77777777" w:rsidR="00BA4686" w:rsidRPr="00995993" w:rsidRDefault="00BA4686" w:rsidP="004E7152"/>
    <w:p w14:paraId="24AE2A7E" w14:textId="77777777" w:rsidR="00A60696" w:rsidRPr="00995993" w:rsidRDefault="00A60696"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Projekti skoop</w:t>
      </w:r>
    </w:p>
    <w:tbl>
      <w:tblPr>
        <w:tblStyle w:val="TableGrid"/>
        <w:tblW w:w="0" w:type="auto"/>
        <w:tblLook w:val="04A0" w:firstRow="1" w:lastRow="0" w:firstColumn="1" w:lastColumn="0" w:noHBand="0" w:noVBand="1"/>
      </w:tblPr>
      <w:tblGrid>
        <w:gridCol w:w="9212"/>
      </w:tblGrid>
      <w:tr w:rsidR="00A60696" w:rsidRPr="00995993" w14:paraId="147034F3" w14:textId="77777777" w:rsidTr="005246A5">
        <w:tc>
          <w:tcPr>
            <w:tcW w:w="9212" w:type="dxa"/>
          </w:tcPr>
          <w:p w14:paraId="48A0EF9A" w14:textId="77777777" w:rsidR="00A60696" w:rsidRPr="00995993" w:rsidRDefault="00A60696" w:rsidP="00C408DB">
            <w:pPr>
              <w:pStyle w:val="ListParagraph"/>
              <w:numPr>
                <w:ilvl w:val="0"/>
                <w:numId w:val="21"/>
              </w:numPr>
              <w:jc w:val="both"/>
              <w:rPr>
                <w:rFonts w:ascii="Times New Roman" w:hAnsi="Times New Roman" w:cs="Times New Roman"/>
              </w:rPr>
            </w:pPr>
            <w:r w:rsidRPr="00995993">
              <w:rPr>
                <w:rFonts w:ascii="Times New Roman" w:hAnsi="Times New Roman" w:cs="Times New Roman"/>
                <w:u w:val="single"/>
              </w:rPr>
              <w:t>Ulatus ehk skoop</w:t>
            </w:r>
            <w:r w:rsidRPr="00995993">
              <w:rPr>
                <w:rFonts w:ascii="Times New Roman" w:hAnsi="Times New Roman" w:cs="Times New Roman"/>
              </w:rPr>
              <w:t xml:space="preserve">: mida konkreetselt selle taotletava investeeringuga saavutatakse? Peab olema selgelt aru saada, </w:t>
            </w:r>
            <w:r w:rsidRPr="00995993">
              <w:rPr>
                <w:rFonts w:ascii="Times New Roman" w:hAnsi="Times New Roman" w:cs="Times New Roman"/>
                <w:u w:val="single"/>
              </w:rPr>
              <w:t>millist ulatust ehk skoopi planeeritav investeeringumaht katab</w:t>
            </w:r>
            <w:r w:rsidRPr="00995993">
              <w:rPr>
                <w:rFonts w:ascii="Times New Roman" w:hAnsi="Times New Roman" w:cs="Times New Roman"/>
              </w:rPr>
              <w:t>.</w:t>
            </w:r>
          </w:p>
          <w:p w14:paraId="6114B9E4" w14:textId="77777777" w:rsidR="004E263D" w:rsidRPr="00995993" w:rsidRDefault="00170655" w:rsidP="00A60696">
            <w:pPr>
              <w:pStyle w:val="ListParagraph"/>
              <w:numPr>
                <w:ilvl w:val="0"/>
                <w:numId w:val="21"/>
              </w:numPr>
              <w:jc w:val="both"/>
              <w:rPr>
                <w:rFonts w:ascii="Times New Roman" w:hAnsi="Times New Roman" w:cs="Times New Roman"/>
              </w:rPr>
            </w:pPr>
            <w:r w:rsidRPr="00995993">
              <w:rPr>
                <w:rFonts w:ascii="Times New Roman" w:hAnsi="Times New Roman" w:cs="Times New Roman"/>
              </w:rPr>
              <w:t>Täpsusta</w:t>
            </w:r>
            <w:r w:rsidR="00BF353A" w:rsidRPr="00995993">
              <w:rPr>
                <w:rFonts w:ascii="Times New Roman" w:hAnsi="Times New Roman" w:cs="Times New Roman"/>
              </w:rPr>
              <w:t>ge, m</w:t>
            </w:r>
            <w:r w:rsidR="004E263D" w:rsidRPr="00995993">
              <w:rPr>
                <w:rFonts w:ascii="Times New Roman" w:hAnsi="Times New Roman" w:cs="Times New Roman"/>
              </w:rPr>
              <w:t xml:space="preserve">illiste asutuse infosüsteemidega on arendus seotud (nt ametnikurakendus (iseteenindus), kliendirakendus (iseteenindus), kontoritarkvara, siseveeb, välisveeb, tugiteenuste rakendused, personal, planeerimine, finants (ERP), asjaajamine (DHS), IT </w:t>
            </w:r>
            <w:proofErr w:type="spellStart"/>
            <w:r w:rsidR="004E263D" w:rsidRPr="00995993">
              <w:rPr>
                <w:rFonts w:ascii="Times New Roman" w:hAnsi="Times New Roman" w:cs="Times New Roman"/>
                <w:i/>
              </w:rPr>
              <w:t>helpdesk</w:t>
            </w:r>
            <w:proofErr w:type="spellEnd"/>
            <w:r w:rsidR="004E263D" w:rsidRPr="00995993">
              <w:rPr>
                <w:rFonts w:ascii="Times New Roman" w:hAnsi="Times New Roman" w:cs="Times New Roman"/>
              </w:rPr>
              <w:t xml:space="preserve"> ja monitooring, andmevahetuse loomine, andmebaasid </w:t>
            </w:r>
            <w:proofErr w:type="spellStart"/>
            <w:r w:rsidR="004E263D" w:rsidRPr="00995993">
              <w:rPr>
                <w:rFonts w:ascii="Times New Roman" w:hAnsi="Times New Roman" w:cs="Times New Roman"/>
              </w:rPr>
              <w:t>vmt</w:t>
            </w:r>
            <w:proofErr w:type="spellEnd"/>
            <w:r w:rsidR="004E263D" w:rsidRPr="00995993">
              <w:rPr>
                <w:rFonts w:ascii="Times New Roman" w:hAnsi="Times New Roman" w:cs="Times New Roman"/>
              </w:rPr>
              <w:t>).</w:t>
            </w:r>
          </w:p>
          <w:p w14:paraId="732C3C96" w14:textId="77777777" w:rsidR="00A60696" w:rsidRPr="00995993" w:rsidRDefault="00A60696" w:rsidP="00A60696">
            <w:pPr>
              <w:pStyle w:val="ListParagraph"/>
              <w:numPr>
                <w:ilvl w:val="0"/>
                <w:numId w:val="21"/>
              </w:numPr>
              <w:jc w:val="both"/>
              <w:rPr>
                <w:rFonts w:ascii="Times New Roman" w:hAnsi="Times New Roman" w:cs="Times New Roman"/>
              </w:rPr>
            </w:pPr>
            <w:r w:rsidRPr="00995993">
              <w:rPr>
                <w:rFonts w:ascii="Times New Roman" w:hAnsi="Times New Roman" w:cs="Times New Roman"/>
              </w:rPr>
              <w:t>Juhul, kui tegemist on suure projekti alamosaga, siis lisada ka suurema projekti eesmärkide kirjeldus ning jaotus alamprojektideks/ projektietappideks, täpsustades ühtlasi, millised alamprojektid on tehtud ning millised on veel ees.</w:t>
            </w:r>
          </w:p>
          <w:p w14:paraId="031D41C1" w14:textId="77777777" w:rsidR="00A60696" w:rsidRPr="00995993" w:rsidRDefault="00A60696" w:rsidP="00A60696">
            <w:pPr>
              <w:jc w:val="both"/>
              <w:rPr>
                <w:rFonts w:ascii="Times New Roman" w:hAnsi="Times New Roman" w:cs="Times New Roman"/>
                <w:i/>
              </w:rPr>
            </w:pPr>
            <w:r w:rsidRPr="00995993">
              <w:rPr>
                <w:rFonts w:ascii="Times New Roman" w:hAnsi="Times New Roman" w:cs="Times New Roman"/>
                <w:i/>
              </w:rPr>
              <w:t xml:space="preserve">Näiteks, kui käivitatakse IT arendusprojekt mille eesmärk on viia 10 erinevat tüüpi menetlused paberilt elektrooniliseks (et vähendada nii kodanike kui asutuse kulusid), siis kirjeldada, milliste menetluste elektrooniliseks viimine selle projektiga saavutatakse ning milliste menetluste üleviimine on planeeritud järgmistes projektides. </w:t>
            </w:r>
          </w:p>
        </w:tc>
      </w:tr>
    </w:tbl>
    <w:p w14:paraId="2FAC0BB9" w14:textId="77777777" w:rsidR="00A60696" w:rsidRPr="00995993" w:rsidRDefault="00A60696" w:rsidP="00A60696"/>
    <w:tbl>
      <w:tblPr>
        <w:tblStyle w:val="TableGrid"/>
        <w:tblW w:w="0" w:type="auto"/>
        <w:tblLook w:val="04A0" w:firstRow="1" w:lastRow="0" w:firstColumn="1" w:lastColumn="0" w:noHBand="0" w:noVBand="1"/>
      </w:tblPr>
      <w:tblGrid>
        <w:gridCol w:w="9288"/>
      </w:tblGrid>
      <w:tr w:rsidR="00A60696" w:rsidRPr="00995993" w14:paraId="29D6A6E3" w14:textId="77777777" w:rsidTr="005246A5">
        <w:tc>
          <w:tcPr>
            <w:tcW w:w="9212" w:type="dxa"/>
          </w:tcPr>
          <w:p w14:paraId="764A8096" w14:textId="34DB2143" w:rsidR="00A60696" w:rsidRPr="00995993" w:rsidRDefault="00A60696" w:rsidP="005246A5">
            <w:r w:rsidRPr="00995993">
              <w:t>VASTUSE VÄLI</w:t>
            </w:r>
          </w:p>
          <w:p w14:paraId="3C485940" w14:textId="77777777" w:rsidR="00497B31" w:rsidRDefault="00497B31" w:rsidP="005246A5"/>
          <w:p w14:paraId="2333E62B" w14:textId="28870379"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Skoobis on digitaliseerida kogu tsiviilkäibes olevate relvade n</w:t>
            </w:r>
            <w:r w:rsidR="00D56812" w:rsidRPr="00D56812">
              <w:rPr>
                <w:rFonts w:ascii="Times New Roman" w:hAnsi="Times New Roman" w:cs="Times New Roman"/>
                <w:sz w:val="24"/>
                <w:szCs w:val="24"/>
              </w:rPr>
              <w:t xml:space="preserve">n </w:t>
            </w:r>
            <w:r w:rsidRPr="00D56812">
              <w:rPr>
                <w:rFonts w:ascii="Times New Roman" w:hAnsi="Times New Roman" w:cs="Times New Roman"/>
                <w:sz w:val="24"/>
                <w:szCs w:val="24"/>
              </w:rPr>
              <w:t xml:space="preserve"> „elukaar“, mis hõlmab muu hulgas</w:t>
            </w:r>
            <w:r w:rsidR="00304A9D" w:rsidRPr="00D56812">
              <w:rPr>
                <w:rFonts w:ascii="Times New Roman" w:hAnsi="Times New Roman" w:cs="Times New Roman"/>
                <w:sz w:val="24"/>
                <w:szCs w:val="24"/>
              </w:rPr>
              <w:t>:</w:t>
            </w:r>
          </w:p>
          <w:p w14:paraId="1911B3D9" w14:textId="27C5232B"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 xml:space="preserve">relvade müüki toomist </w:t>
            </w:r>
            <w:r w:rsidR="00D56812" w:rsidRPr="00D56812">
              <w:rPr>
                <w:rFonts w:ascii="Times New Roman" w:hAnsi="Times New Roman" w:cs="Times New Roman"/>
                <w:sz w:val="24"/>
                <w:szCs w:val="24"/>
              </w:rPr>
              <w:t xml:space="preserve">(aga ka viimist) </w:t>
            </w:r>
            <w:r w:rsidRPr="00D56812">
              <w:rPr>
                <w:rFonts w:ascii="Times New Roman" w:hAnsi="Times New Roman" w:cs="Times New Roman"/>
                <w:sz w:val="24"/>
                <w:szCs w:val="24"/>
              </w:rPr>
              <w:t>üle piiri</w:t>
            </w:r>
            <w:r w:rsidR="00C56A5C">
              <w:rPr>
                <w:rFonts w:ascii="Times New Roman" w:hAnsi="Times New Roman" w:cs="Times New Roman"/>
                <w:sz w:val="24"/>
                <w:szCs w:val="24"/>
              </w:rPr>
              <w:t xml:space="preserve"> (sisse- ja väljaveo luba)</w:t>
            </w:r>
            <w:r w:rsidRPr="00D56812">
              <w:rPr>
                <w:rFonts w:ascii="Times New Roman" w:hAnsi="Times New Roman" w:cs="Times New Roman"/>
                <w:sz w:val="24"/>
                <w:szCs w:val="24"/>
              </w:rPr>
              <w:t>;</w:t>
            </w:r>
          </w:p>
          <w:p w14:paraId="015AC36A" w14:textId="3B564B77"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relva müümist tsiviilkäibesse</w:t>
            </w:r>
            <w:r w:rsidR="00D56812" w:rsidRPr="00D56812">
              <w:rPr>
                <w:rFonts w:ascii="Times New Roman" w:hAnsi="Times New Roman" w:cs="Times New Roman"/>
                <w:sz w:val="24"/>
                <w:szCs w:val="24"/>
              </w:rPr>
              <w:t xml:space="preserve"> sh kaupmeestega andmevahetus</w:t>
            </w:r>
            <w:r w:rsidR="00135AA8">
              <w:rPr>
                <w:rFonts w:ascii="Times New Roman" w:hAnsi="Times New Roman" w:cs="Times New Roman"/>
                <w:sz w:val="24"/>
                <w:szCs w:val="24"/>
              </w:rPr>
              <w:t xml:space="preserve"> (soetus- ja võõrandmisluba</w:t>
            </w:r>
            <w:r w:rsidR="00776EE5">
              <w:rPr>
                <w:rFonts w:ascii="Times New Roman" w:hAnsi="Times New Roman" w:cs="Times New Roman"/>
                <w:sz w:val="24"/>
                <w:szCs w:val="24"/>
              </w:rPr>
              <w:t>, relvaraamat</w:t>
            </w:r>
            <w:r w:rsidR="00135AA8">
              <w:rPr>
                <w:rFonts w:ascii="Times New Roman" w:hAnsi="Times New Roman" w:cs="Times New Roman"/>
                <w:sz w:val="24"/>
                <w:szCs w:val="24"/>
              </w:rPr>
              <w:t>)</w:t>
            </w:r>
            <w:r w:rsidRPr="00D56812">
              <w:rPr>
                <w:rFonts w:ascii="Times New Roman" w:hAnsi="Times New Roman" w:cs="Times New Roman"/>
                <w:sz w:val="24"/>
                <w:szCs w:val="24"/>
              </w:rPr>
              <w:t>;</w:t>
            </w:r>
          </w:p>
          <w:p w14:paraId="1207651F" w14:textId="43CB1D71"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 xml:space="preserve">relvaloa menetlust </w:t>
            </w:r>
            <w:r w:rsidR="00304A9D" w:rsidRPr="00D56812">
              <w:rPr>
                <w:rFonts w:ascii="Times New Roman" w:hAnsi="Times New Roman" w:cs="Times New Roman"/>
                <w:sz w:val="24"/>
                <w:szCs w:val="24"/>
              </w:rPr>
              <w:t xml:space="preserve">(sh päringud) </w:t>
            </w:r>
            <w:r w:rsidRPr="00D56812">
              <w:rPr>
                <w:rFonts w:ascii="Times New Roman" w:hAnsi="Times New Roman" w:cs="Times New Roman"/>
                <w:sz w:val="24"/>
                <w:szCs w:val="24"/>
              </w:rPr>
              <w:t>koos järel</w:t>
            </w:r>
            <w:r w:rsidR="00304A9D" w:rsidRPr="00D56812">
              <w:rPr>
                <w:rFonts w:ascii="Times New Roman" w:hAnsi="Times New Roman" w:cs="Times New Roman"/>
                <w:sz w:val="24"/>
                <w:szCs w:val="24"/>
              </w:rPr>
              <w:t>e</w:t>
            </w:r>
            <w:r w:rsidRPr="00D56812">
              <w:rPr>
                <w:rFonts w:ascii="Times New Roman" w:hAnsi="Times New Roman" w:cs="Times New Roman"/>
                <w:sz w:val="24"/>
                <w:szCs w:val="24"/>
              </w:rPr>
              <w:t>valvega</w:t>
            </w:r>
            <w:r w:rsidR="005D6AF3">
              <w:rPr>
                <w:rFonts w:ascii="Times New Roman" w:hAnsi="Times New Roman" w:cs="Times New Roman"/>
                <w:sz w:val="24"/>
                <w:szCs w:val="24"/>
              </w:rPr>
              <w:t xml:space="preserve"> (minimaalses mahus)</w:t>
            </w:r>
            <w:r w:rsidR="00D56812" w:rsidRPr="00D56812">
              <w:rPr>
                <w:rFonts w:ascii="Times New Roman" w:hAnsi="Times New Roman" w:cs="Times New Roman"/>
                <w:sz w:val="24"/>
                <w:szCs w:val="24"/>
              </w:rPr>
              <w:t>;</w:t>
            </w:r>
          </w:p>
          <w:p w14:paraId="40BEFECD" w14:textId="067E610A"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relva tsiviilkäibest kõrvaldamine (</w:t>
            </w:r>
            <w:r w:rsidR="000E6DC4">
              <w:rPr>
                <w:rFonts w:ascii="Times New Roman" w:hAnsi="Times New Roman" w:cs="Times New Roman"/>
                <w:sz w:val="24"/>
                <w:szCs w:val="24"/>
              </w:rPr>
              <w:t>laskekõlbmatuks muutmine</w:t>
            </w:r>
            <w:r w:rsidR="00135AA8">
              <w:rPr>
                <w:rFonts w:ascii="Times New Roman" w:hAnsi="Times New Roman" w:cs="Times New Roman"/>
                <w:sz w:val="24"/>
                <w:szCs w:val="24"/>
              </w:rPr>
              <w:t>, hävitamine, lammutamine</w:t>
            </w:r>
            <w:r w:rsidRPr="00D56812">
              <w:rPr>
                <w:rFonts w:ascii="Times New Roman" w:hAnsi="Times New Roman" w:cs="Times New Roman"/>
                <w:sz w:val="24"/>
                <w:szCs w:val="24"/>
              </w:rPr>
              <w:t>)</w:t>
            </w:r>
            <w:r w:rsidR="00D56812" w:rsidRPr="00D56812">
              <w:rPr>
                <w:rFonts w:ascii="Times New Roman" w:hAnsi="Times New Roman" w:cs="Times New Roman"/>
                <w:sz w:val="24"/>
                <w:szCs w:val="24"/>
              </w:rPr>
              <w:t>.</w:t>
            </w:r>
          </w:p>
          <w:p w14:paraId="66F37247" w14:textId="77777777" w:rsidR="00304A9D" w:rsidRPr="00D56812" w:rsidRDefault="00304A9D" w:rsidP="005246A5">
            <w:pPr>
              <w:rPr>
                <w:rFonts w:ascii="Times New Roman" w:hAnsi="Times New Roman" w:cs="Times New Roman"/>
                <w:sz w:val="24"/>
                <w:szCs w:val="24"/>
              </w:rPr>
            </w:pPr>
          </w:p>
          <w:p w14:paraId="2473E9A8" w14:textId="09D8492D" w:rsidR="00304A9D" w:rsidRPr="00D56812" w:rsidRDefault="00304A9D" w:rsidP="005246A5">
            <w:pPr>
              <w:rPr>
                <w:rFonts w:ascii="Times New Roman" w:hAnsi="Times New Roman" w:cs="Times New Roman"/>
                <w:sz w:val="24"/>
                <w:szCs w:val="24"/>
              </w:rPr>
            </w:pPr>
            <w:r w:rsidRPr="00D56812">
              <w:rPr>
                <w:rFonts w:ascii="Times New Roman" w:hAnsi="Times New Roman" w:cs="Times New Roman"/>
                <w:sz w:val="24"/>
                <w:szCs w:val="24"/>
              </w:rPr>
              <w:t>Vajalik on lisaks</w:t>
            </w:r>
            <w:r w:rsidR="00D56812" w:rsidRPr="00D56812">
              <w:rPr>
                <w:rFonts w:ascii="Times New Roman" w:hAnsi="Times New Roman" w:cs="Times New Roman"/>
                <w:sz w:val="24"/>
                <w:szCs w:val="24"/>
              </w:rPr>
              <w:t xml:space="preserve"> nn laskemoona „elukaar“</w:t>
            </w:r>
            <w:r w:rsidRPr="00D56812">
              <w:rPr>
                <w:rFonts w:ascii="Times New Roman" w:hAnsi="Times New Roman" w:cs="Times New Roman"/>
                <w:sz w:val="24"/>
                <w:szCs w:val="24"/>
              </w:rPr>
              <w:t>:</w:t>
            </w:r>
          </w:p>
          <w:p w14:paraId="0684C8F8" w14:textId="6A3D77BB" w:rsidR="00304A9D"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laskemoona üle piiri toomine</w:t>
            </w:r>
            <w:r w:rsidR="009948B8">
              <w:rPr>
                <w:rFonts w:ascii="Times New Roman" w:hAnsi="Times New Roman" w:cs="Times New Roman"/>
                <w:sz w:val="24"/>
                <w:szCs w:val="24"/>
              </w:rPr>
              <w:t xml:space="preserve"> (sisse- ja väljaveoluba);</w:t>
            </w:r>
          </w:p>
          <w:p w14:paraId="48979358" w14:textId="0A63EA3A" w:rsidR="00EF57D1" w:rsidRPr="00D56812"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laskemoona müük tsiviilkäibesse</w:t>
            </w:r>
            <w:r w:rsidR="00776EE5">
              <w:rPr>
                <w:rFonts w:ascii="Times New Roman" w:hAnsi="Times New Roman" w:cs="Times New Roman"/>
                <w:sz w:val="24"/>
                <w:szCs w:val="24"/>
              </w:rPr>
              <w:t xml:space="preserve"> (relvaraamat)</w:t>
            </w:r>
            <w:r w:rsidR="00D56812" w:rsidRPr="00D56812">
              <w:rPr>
                <w:rFonts w:ascii="Times New Roman" w:hAnsi="Times New Roman" w:cs="Times New Roman"/>
                <w:sz w:val="24"/>
                <w:szCs w:val="24"/>
              </w:rPr>
              <w:t>.</w:t>
            </w:r>
          </w:p>
          <w:p w14:paraId="497BFE64" w14:textId="77777777" w:rsidR="00D56812" w:rsidRPr="00D56812" w:rsidRDefault="00D56812" w:rsidP="005246A5">
            <w:pPr>
              <w:rPr>
                <w:rFonts w:ascii="Times New Roman" w:hAnsi="Times New Roman" w:cs="Times New Roman"/>
                <w:sz w:val="24"/>
                <w:szCs w:val="24"/>
              </w:rPr>
            </w:pPr>
          </w:p>
          <w:p w14:paraId="79FC651E" w14:textId="2A8EA79C" w:rsidR="00EF57D1" w:rsidRDefault="00EF57D1" w:rsidP="005246A5">
            <w:pPr>
              <w:rPr>
                <w:rFonts w:ascii="Times New Roman" w:hAnsi="Times New Roman" w:cs="Times New Roman"/>
                <w:sz w:val="24"/>
                <w:szCs w:val="24"/>
              </w:rPr>
            </w:pPr>
            <w:r w:rsidRPr="00D56812">
              <w:rPr>
                <w:rFonts w:ascii="Times New Roman" w:hAnsi="Times New Roman" w:cs="Times New Roman"/>
                <w:sz w:val="24"/>
                <w:szCs w:val="24"/>
              </w:rPr>
              <w:t>Antud projekti skoobis ei ole teenistusrelvad</w:t>
            </w:r>
            <w:r w:rsidR="00145948">
              <w:rPr>
                <w:rFonts w:ascii="Times New Roman" w:hAnsi="Times New Roman" w:cs="Times New Roman"/>
                <w:sz w:val="24"/>
                <w:szCs w:val="24"/>
              </w:rPr>
              <w:t xml:space="preserve">. Skoobi piires realiseeritakse minimaalses mahus kasutajamugavusi, sest </w:t>
            </w:r>
            <w:r w:rsidR="005D6AF3">
              <w:rPr>
                <w:rFonts w:ascii="Times New Roman" w:hAnsi="Times New Roman" w:cs="Times New Roman"/>
                <w:sz w:val="24"/>
                <w:szCs w:val="24"/>
              </w:rPr>
              <w:t>esma</w:t>
            </w:r>
            <w:r w:rsidR="00145948">
              <w:rPr>
                <w:rFonts w:ascii="Times New Roman" w:hAnsi="Times New Roman" w:cs="Times New Roman"/>
                <w:sz w:val="24"/>
                <w:szCs w:val="24"/>
              </w:rPr>
              <w:t xml:space="preserve">eesmärgiks on loamenetluse digitaliseerimine. Ka ei ole skoobis järelevalve lahendused (nn töölaud) selle mugavuse vaatest ega  automaatsed kuvandid. Relvaregistri arendused ja </w:t>
            </w:r>
            <w:proofErr w:type="spellStart"/>
            <w:r w:rsidR="00145948">
              <w:rPr>
                <w:rFonts w:ascii="Times New Roman" w:hAnsi="Times New Roman" w:cs="Times New Roman"/>
                <w:sz w:val="24"/>
                <w:szCs w:val="24"/>
              </w:rPr>
              <w:t>liidestused</w:t>
            </w:r>
            <w:proofErr w:type="spellEnd"/>
            <w:r w:rsidR="00145948">
              <w:rPr>
                <w:rFonts w:ascii="Times New Roman" w:hAnsi="Times New Roman" w:cs="Times New Roman"/>
                <w:sz w:val="24"/>
                <w:szCs w:val="24"/>
              </w:rPr>
              <w:t xml:space="preserve"> tehakse vaid hädavajalikus ulatuses. </w:t>
            </w:r>
          </w:p>
          <w:p w14:paraId="0B1EE9C1" w14:textId="77777777" w:rsidR="006774F4" w:rsidRDefault="006774F4" w:rsidP="005246A5">
            <w:pPr>
              <w:rPr>
                <w:rFonts w:ascii="Times New Roman" w:hAnsi="Times New Roman" w:cs="Times New Roman"/>
                <w:sz w:val="24"/>
                <w:szCs w:val="24"/>
              </w:rPr>
            </w:pPr>
          </w:p>
          <w:p w14:paraId="1E3D73AF" w14:textId="4EFE304E" w:rsidR="006F294D" w:rsidRDefault="006F294D" w:rsidP="005246A5">
            <w:pPr>
              <w:rPr>
                <w:rFonts w:ascii="Times New Roman" w:hAnsi="Times New Roman" w:cs="Times New Roman"/>
                <w:sz w:val="24"/>
                <w:szCs w:val="24"/>
              </w:rPr>
            </w:pPr>
            <w:r>
              <w:rPr>
                <w:rFonts w:ascii="Times New Roman" w:hAnsi="Times New Roman" w:cs="Times New Roman"/>
                <w:sz w:val="24"/>
                <w:szCs w:val="24"/>
              </w:rPr>
              <w:t xml:space="preserve">Lisatakse andmejälgija selle vajalikus ulatuses menetlusinfosüsteemile. </w:t>
            </w:r>
          </w:p>
          <w:p w14:paraId="62C01B0B" w14:textId="77777777" w:rsidR="0019736F" w:rsidRPr="00D56812" w:rsidRDefault="0019736F" w:rsidP="005246A5">
            <w:pPr>
              <w:rPr>
                <w:rFonts w:ascii="Times New Roman" w:hAnsi="Times New Roman" w:cs="Times New Roman"/>
                <w:sz w:val="24"/>
                <w:szCs w:val="24"/>
              </w:rPr>
            </w:pPr>
          </w:p>
          <w:p w14:paraId="7EDA6B9B" w14:textId="77777777" w:rsidR="0019736F" w:rsidRDefault="0019736F" w:rsidP="005246A5">
            <w:r w:rsidRPr="0019736F">
              <w:rPr>
                <w:noProof/>
                <w:lang w:eastAsia="et-EE"/>
              </w:rPr>
              <w:lastRenderedPageBreak/>
              <w:drawing>
                <wp:inline distT="0" distB="0" distL="0" distR="0" wp14:anchorId="30BBDCDE" wp14:editId="3214FCC7">
                  <wp:extent cx="5760720" cy="4189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4189730"/>
                          </a:xfrm>
                          <a:prstGeom prst="rect">
                            <a:avLst/>
                          </a:prstGeom>
                        </pic:spPr>
                      </pic:pic>
                    </a:graphicData>
                  </a:graphic>
                </wp:inline>
              </w:drawing>
            </w:r>
          </w:p>
          <w:p w14:paraId="1C5F07C1" w14:textId="77777777" w:rsidR="0019736F" w:rsidRDefault="0019736F" w:rsidP="005246A5">
            <w:r w:rsidRPr="0019736F">
              <w:rPr>
                <w:noProof/>
                <w:lang w:eastAsia="et-EE"/>
              </w:rPr>
              <w:drawing>
                <wp:inline distT="0" distB="0" distL="0" distR="0" wp14:anchorId="6A3226BF" wp14:editId="21056007">
                  <wp:extent cx="5048250" cy="2762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48250" cy="2762250"/>
                          </a:xfrm>
                          <a:prstGeom prst="rect">
                            <a:avLst/>
                          </a:prstGeom>
                        </pic:spPr>
                      </pic:pic>
                    </a:graphicData>
                  </a:graphic>
                </wp:inline>
              </w:drawing>
            </w:r>
          </w:p>
          <w:p w14:paraId="04B94711" w14:textId="77777777" w:rsidR="00EF57D1" w:rsidRDefault="00EF57D1" w:rsidP="005246A5"/>
          <w:p w14:paraId="52E80362" w14:textId="77777777" w:rsidR="00EF57D1" w:rsidRPr="00995993" w:rsidRDefault="00EF57D1" w:rsidP="005246A5"/>
        </w:tc>
      </w:tr>
    </w:tbl>
    <w:p w14:paraId="2ACD159A" w14:textId="77777777" w:rsidR="00A60696" w:rsidRPr="00995993" w:rsidRDefault="00A60696" w:rsidP="00A60696">
      <w:pPr>
        <w:rPr>
          <w:rFonts w:ascii="Times New Roman" w:hAnsi="Times New Roman" w:cs="Times New Roman"/>
          <w:b/>
          <w:smallCaps/>
          <w:sz w:val="24"/>
          <w:szCs w:val="24"/>
        </w:rPr>
      </w:pPr>
    </w:p>
    <w:p w14:paraId="18C28532"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 xml:space="preserve">Projekti kirjeldus </w:t>
      </w:r>
    </w:p>
    <w:tbl>
      <w:tblPr>
        <w:tblStyle w:val="TableGrid"/>
        <w:tblW w:w="0" w:type="auto"/>
        <w:tblLook w:val="04A0" w:firstRow="1" w:lastRow="0" w:firstColumn="1" w:lastColumn="0" w:noHBand="0" w:noVBand="1"/>
      </w:tblPr>
      <w:tblGrid>
        <w:gridCol w:w="9212"/>
      </w:tblGrid>
      <w:tr w:rsidR="004E7152" w:rsidRPr="00995993" w14:paraId="4709F3A6" w14:textId="77777777" w:rsidTr="004E7152">
        <w:tc>
          <w:tcPr>
            <w:tcW w:w="9212" w:type="dxa"/>
          </w:tcPr>
          <w:p w14:paraId="797C973E" w14:textId="77777777" w:rsidR="00F11E39" w:rsidRPr="00995993" w:rsidRDefault="004E7152" w:rsidP="00F11E39">
            <w:pPr>
              <w:pStyle w:val="Heading2"/>
              <w:numPr>
                <w:ilvl w:val="0"/>
                <w:numId w:val="21"/>
              </w:numPr>
              <w:outlineLvl w:val="1"/>
              <w:rPr>
                <w:rFonts w:ascii="Times New Roman" w:hAnsi="Times New Roman" w:cs="Times New Roman"/>
                <w:i w:val="0"/>
              </w:rPr>
            </w:pPr>
            <w:r w:rsidRPr="00995993">
              <w:rPr>
                <w:rFonts w:ascii="Times New Roman" w:hAnsi="Times New Roman" w:cs="Times New Roman"/>
                <w:i w:val="0"/>
              </w:rPr>
              <w:t xml:space="preserve">Selgitada, </w:t>
            </w:r>
            <w:r w:rsidR="00F11E39" w:rsidRPr="00995993">
              <w:rPr>
                <w:rFonts w:ascii="Times New Roman" w:hAnsi="Times New Roman" w:cs="Times New Roman"/>
                <w:i w:val="0"/>
                <w:u w:val="single"/>
              </w:rPr>
              <w:t>kuidas</w:t>
            </w:r>
            <w:r w:rsidRPr="00995993">
              <w:rPr>
                <w:rFonts w:ascii="Times New Roman" w:hAnsi="Times New Roman" w:cs="Times New Roman"/>
                <w:i w:val="0"/>
              </w:rPr>
              <w:t xml:space="preserve"> eelmises väljas nimetatud eesmärke on plaanis saavutada. </w:t>
            </w:r>
          </w:p>
          <w:p w14:paraId="3BC31BB0" w14:textId="77777777" w:rsidR="004E7152" w:rsidRPr="00995993" w:rsidRDefault="004E7152" w:rsidP="00C408DB">
            <w:pPr>
              <w:pStyle w:val="Heading2"/>
              <w:ind w:left="720"/>
              <w:outlineLvl w:val="1"/>
              <w:rPr>
                <w:rFonts w:ascii="Times New Roman" w:hAnsi="Times New Roman" w:cs="Times New Roman"/>
                <w:i w:val="0"/>
              </w:rPr>
            </w:pPr>
            <w:r w:rsidRPr="00995993">
              <w:rPr>
                <w:rFonts w:ascii="Times New Roman" w:hAnsi="Times New Roman" w:cs="Times New Roman"/>
              </w:rPr>
              <w:t>Näiteks, kui projekti peamiseks eesmärgiks on kulude kokkuhoid, siis kirjeldada, milliste protsessi muudatustega seda saavutatakse.</w:t>
            </w:r>
          </w:p>
        </w:tc>
      </w:tr>
    </w:tbl>
    <w:p w14:paraId="63D4F06F"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00404C43" w14:textId="77777777" w:rsidTr="00BA4686">
        <w:tc>
          <w:tcPr>
            <w:tcW w:w="9212" w:type="dxa"/>
          </w:tcPr>
          <w:p w14:paraId="7B18B6F3" w14:textId="77777777" w:rsidR="00BA4686" w:rsidRPr="00995993" w:rsidRDefault="00BA4686" w:rsidP="004E7152">
            <w:r w:rsidRPr="00995993">
              <w:lastRenderedPageBreak/>
              <w:t>VASTUSE VÄLI</w:t>
            </w:r>
          </w:p>
          <w:p w14:paraId="7C12C34F" w14:textId="2EBE117A" w:rsidR="00497B31" w:rsidRPr="00D56812" w:rsidRDefault="00497B31" w:rsidP="00497B31">
            <w:pPr>
              <w:jc w:val="both"/>
              <w:rPr>
                <w:rFonts w:ascii="Times New Roman" w:hAnsi="Times New Roman" w:cs="Times New Roman"/>
                <w:sz w:val="24"/>
                <w:szCs w:val="24"/>
              </w:rPr>
            </w:pPr>
            <w:r w:rsidRPr="00D56812">
              <w:rPr>
                <w:rFonts w:ascii="Times New Roman" w:hAnsi="Times New Roman" w:cs="Times New Roman"/>
                <w:sz w:val="24"/>
                <w:szCs w:val="24"/>
              </w:rPr>
              <w:t xml:space="preserve">Luuakse elektrooniline relvalubade menetlemise süsteem ning elektrooniline relvaluba, mis võimaldab teha kvaliteetseid andmeuuringuid ning on andmeallikaks relvade, lubade ja loa staatuse osas analüüside koostamiseks. Tagatud on elektrooniline andmevahetus relva kaupmeeste ja </w:t>
            </w:r>
            <w:r w:rsidR="009C53A3">
              <w:rPr>
                <w:rFonts w:ascii="Times New Roman" w:hAnsi="Times New Roman" w:cs="Times New Roman"/>
                <w:sz w:val="24"/>
                <w:szCs w:val="24"/>
              </w:rPr>
              <w:t xml:space="preserve">ka </w:t>
            </w:r>
            <w:r w:rsidR="004730E0">
              <w:rPr>
                <w:rFonts w:ascii="Times New Roman" w:hAnsi="Times New Roman" w:cs="Times New Roman"/>
                <w:sz w:val="24"/>
                <w:szCs w:val="24"/>
              </w:rPr>
              <w:t xml:space="preserve">eelvalmidus andmevahetuseks </w:t>
            </w:r>
            <w:r w:rsidRPr="00D56812">
              <w:rPr>
                <w:rFonts w:ascii="Times New Roman" w:hAnsi="Times New Roman" w:cs="Times New Roman"/>
                <w:sz w:val="24"/>
                <w:szCs w:val="24"/>
              </w:rPr>
              <w:t>EL liikmesriikidega.</w:t>
            </w:r>
            <w:r w:rsidR="00D56812" w:rsidRPr="00D56812">
              <w:rPr>
                <w:rFonts w:ascii="Times New Roman" w:hAnsi="Times New Roman" w:cs="Times New Roman"/>
                <w:sz w:val="24"/>
                <w:szCs w:val="24"/>
              </w:rPr>
              <w:t xml:space="preserve"> Tagatud on võimalus teostada efektiivset teenistuslikku järelevalvet ning avastada võimalikud süsteemi kuritarvitused. </w:t>
            </w:r>
          </w:p>
          <w:p w14:paraId="76DBA01D" w14:textId="77777777" w:rsidR="00497B31" w:rsidRPr="00D56812" w:rsidRDefault="00497B31" w:rsidP="00497B31">
            <w:pPr>
              <w:jc w:val="both"/>
              <w:rPr>
                <w:rFonts w:ascii="Times New Roman" w:hAnsi="Times New Roman" w:cs="Times New Roman"/>
                <w:sz w:val="24"/>
                <w:szCs w:val="24"/>
              </w:rPr>
            </w:pPr>
          </w:p>
          <w:p w14:paraId="629A6075" w14:textId="4FE7C3A4" w:rsidR="00497B31" w:rsidRPr="00D56812" w:rsidRDefault="00497B31" w:rsidP="00497B31">
            <w:pPr>
              <w:jc w:val="both"/>
              <w:rPr>
                <w:rFonts w:ascii="Times New Roman" w:hAnsi="Times New Roman" w:cs="Times New Roman"/>
                <w:sz w:val="24"/>
                <w:szCs w:val="24"/>
              </w:rPr>
            </w:pPr>
            <w:r w:rsidRPr="00D56812">
              <w:rPr>
                <w:rFonts w:ascii="Times New Roman" w:hAnsi="Times New Roman" w:cs="Times New Roman"/>
                <w:sz w:val="24"/>
                <w:szCs w:val="24"/>
              </w:rPr>
              <w:t xml:space="preserve">Järelevalve </w:t>
            </w:r>
            <w:r w:rsidR="00D56812" w:rsidRPr="00D56812">
              <w:rPr>
                <w:rFonts w:ascii="Times New Roman" w:hAnsi="Times New Roman" w:cs="Times New Roman"/>
                <w:sz w:val="24"/>
                <w:szCs w:val="24"/>
              </w:rPr>
              <w:t xml:space="preserve">loa taotlejate ja loa omanike üle </w:t>
            </w:r>
            <w:r w:rsidRPr="00D56812">
              <w:rPr>
                <w:rFonts w:ascii="Times New Roman" w:hAnsi="Times New Roman" w:cs="Times New Roman"/>
                <w:sz w:val="24"/>
                <w:szCs w:val="24"/>
              </w:rPr>
              <w:t>on tõhus ning miinimumini on viidud soetamislubade ja relva</w:t>
            </w:r>
            <w:r w:rsidR="00F12158">
              <w:rPr>
                <w:rFonts w:ascii="Times New Roman" w:hAnsi="Times New Roman" w:cs="Times New Roman"/>
                <w:sz w:val="24"/>
                <w:szCs w:val="24"/>
              </w:rPr>
              <w:t>l</w:t>
            </w:r>
            <w:r w:rsidRPr="00D56812">
              <w:rPr>
                <w:rFonts w:ascii="Times New Roman" w:hAnsi="Times New Roman" w:cs="Times New Roman"/>
                <w:sz w:val="24"/>
                <w:szCs w:val="24"/>
              </w:rPr>
              <w:t>ubade võltsimine, kuna load on digitaalsed ning kättesaadavad infosüsteemis</w:t>
            </w:r>
            <w:r w:rsidR="00D56812" w:rsidRPr="00D56812">
              <w:rPr>
                <w:rFonts w:ascii="Times New Roman" w:hAnsi="Times New Roman" w:cs="Times New Roman"/>
                <w:sz w:val="24"/>
                <w:szCs w:val="24"/>
              </w:rPr>
              <w:t xml:space="preserve">. </w:t>
            </w:r>
            <w:r w:rsidRPr="00D56812">
              <w:rPr>
                <w:rFonts w:ascii="Times New Roman" w:hAnsi="Times New Roman" w:cs="Times New Roman"/>
                <w:sz w:val="24"/>
                <w:szCs w:val="24"/>
              </w:rPr>
              <w:t xml:space="preserve">Füüsilisi lube ei väljastata ning seega ei ole neid ka võimalik võltsida. </w:t>
            </w:r>
          </w:p>
          <w:p w14:paraId="7E2F864E" w14:textId="77777777" w:rsidR="00BA4686" w:rsidRPr="00995993" w:rsidRDefault="00BA4686" w:rsidP="004E7152"/>
        </w:tc>
      </w:tr>
    </w:tbl>
    <w:p w14:paraId="3DBA4570" w14:textId="77777777" w:rsidR="00BA4686" w:rsidRPr="00995993" w:rsidRDefault="00BA4686" w:rsidP="004E7152"/>
    <w:p w14:paraId="2E069BC7"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Olemasolev olukord</w:t>
      </w:r>
      <w:r w:rsidR="0082522B" w:rsidRPr="00995993">
        <w:rPr>
          <w:rFonts w:ascii="Times New Roman" w:hAnsi="Times New Roman" w:cs="Times New Roman"/>
          <w:b/>
          <w:i w:val="0"/>
          <w:smallCaps/>
          <w:sz w:val="24"/>
          <w:szCs w:val="24"/>
        </w:rPr>
        <w:t xml:space="preserve"> ja ülevaade projekti vajalikkusest</w:t>
      </w:r>
    </w:p>
    <w:tbl>
      <w:tblPr>
        <w:tblStyle w:val="TableGrid"/>
        <w:tblW w:w="0" w:type="auto"/>
        <w:tblLook w:val="04A0" w:firstRow="1" w:lastRow="0" w:firstColumn="1" w:lastColumn="0" w:noHBand="0" w:noVBand="1"/>
      </w:tblPr>
      <w:tblGrid>
        <w:gridCol w:w="9212"/>
      </w:tblGrid>
      <w:tr w:rsidR="004E7152" w:rsidRPr="00995993" w14:paraId="72048F04" w14:textId="77777777" w:rsidTr="004E7152">
        <w:tc>
          <w:tcPr>
            <w:tcW w:w="9212" w:type="dxa"/>
          </w:tcPr>
          <w:p w14:paraId="4E92EB19" w14:textId="77777777" w:rsidR="004E7152" w:rsidRPr="00995993" w:rsidRDefault="004E7152" w:rsidP="004E7152">
            <w:pPr>
              <w:ind w:left="360"/>
              <w:jc w:val="both"/>
              <w:rPr>
                <w:rFonts w:ascii="Times New Roman" w:hAnsi="Times New Roman" w:cs="Times New Roman"/>
                <w:b/>
                <w:u w:val="single"/>
              </w:rPr>
            </w:pPr>
            <w:r w:rsidRPr="00995993">
              <w:rPr>
                <w:rFonts w:ascii="Times New Roman" w:hAnsi="Times New Roman" w:cs="Times New Roman"/>
              </w:rPr>
              <w:t>Hetkeolukorra kirjeldus (</w:t>
            </w:r>
            <w:r w:rsidRPr="00995993">
              <w:rPr>
                <w:rFonts w:ascii="Times New Roman" w:hAnsi="Times New Roman" w:cs="Times New Roman"/>
                <w:i/>
                <w:u w:val="single"/>
              </w:rPr>
              <w:t>AS IS</w:t>
            </w:r>
            <w:r w:rsidRPr="00995993">
              <w:rPr>
                <w:rFonts w:ascii="Times New Roman" w:hAnsi="Times New Roman" w:cs="Times New Roman"/>
              </w:rPr>
              <w:t>), mis selgitab planeeritava arendusprojekti vajalikkust. Kirjeldus peab sisaldama:</w:t>
            </w:r>
          </w:p>
          <w:p w14:paraId="7551F4B2" w14:textId="77777777" w:rsidR="004E7152" w:rsidRPr="00995993" w:rsidRDefault="004E7152"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Finantsilist ülevaadet</w:t>
            </w:r>
            <w:r w:rsidR="00F11E39" w:rsidRPr="00995993">
              <w:rPr>
                <w:rFonts w:ascii="Times New Roman" w:hAnsi="Times New Roman" w:cs="Times New Roman"/>
              </w:rPr>
              <w:t>,</w:t>
            </w:r>
            <w:r w:rsidRPr="00995993">
              <w:rPr>
                <w:rFonts w:ascii="Times New Roman" w:hAnsi="Times New Roman" w:cs="Times New Roman"/>
              </w:rPr>
              <w:t xml:space="preserve"> s.t ülevaadet tänaste protsessidega seotud kuludest</w:t>
            </w:r>
            <w:r w:rsidR="003400ED" w:rsidRPr="00995993">
              <w:rPr>
                <w:rFonts w:ascii="Times New Roman" w:hAnsi="Times New Roman" w:cs="Times New Roman"/>
              </w:rPr>
              <w:t xml:space="preserve"> (büroo, paber, IT haldus ja arendus, tööjõud, post jne)</w:t>
            </w:r>
            <w:r w:rsidRPr="00995993">
              <w:rPr>
                <w:rFonts w:ascii="Times New Roman" w:hAnsi="Times New Roman" w:cs="Times New Roman"/>
              </w:rPr>
              <w:t xml:space="preserve">, </w:t>
            </w:r>
            <w:r w:rsidR="003400ED" w:rsidRPr="00995993">
              <w:rPr>
                <w:rFonts w:ascii="Times New Roman" w:hAnsi="Times New Roman" w:cs="Times New Roman"/>
              </w:rPr>
              <w:t xml:space="preserve">sh kuludest, </w:t>
            </w:r>
            <w:r w:rsidRPr="00995993">
              <w:rPr>
                <w:rFonts w:ascii="Times New Roman" w:hAnsi="Times New Roman" w:cs="Times New Roman"/>
              </w:rPr>
              <w:t>mida projekti elluviimise järgselt on plaanis vähendada või tuludest, mida püütakse suurendada. Esitatud kulude ja tulude puhul tuleb selgitada ka kalkuleerimise alus (milliseid ühikuid, koguseid arvutamisel aluseks võeti).</w:t>
            </w:r>
          </w:p>
          <w:p w14:paraId="64254FF7" w14:textId="77777777" w:rsidR="00A60696" w:rsidRPr="00995993" w:rsidRDefault="004E7152" w:rsidP="00A60696">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Protsesside lühiülevaadet</w:t>
            </w:r>
            <w:r w:rsidR="00F11E39" w:rsidRPr="00995993">
              <w:rPr>
                <w:rFonts w:ascii="Times New Roman" w:hAnsi="Times New Roman" w:cs="Times New Roman"/>
              </w:rPr>
              <w:t>,</w:t>
            </w:r>
            <w:r w:rsidRPr="00995993">
              <w:rPr>
                <w:rFonts w:ascii="Times New Roman" w:hAnsi="Times New Roman" w:cs="Times New Roman"/>
              </w:rPr>
              <w:t xml:space="preserve"> s.t ülevaadet sellest, kuidas protsessid</w:t>
            </w:r>
            <w:r w:rsidR="003400ED" w:rsidRPr="00995993">
              <w:rPr>
                <w:rFonts w:ascii="Times New Roman" w:hAnsi="Times New Roman" w:cs="Times New Roman"/>
              </w:rPr>
              <w:t xml:space="preserve"> (sh arendusega seotud teenused </w:t>
            </w:r>
            <w:r w:rsidR="00C408DB" w:rsidRPr="00995993">
              <w:rPr>
                <w:rFonts w:ascii="Times New Roman" w:hAnsi="Times New Roman" w:cs="Times New Roman"/>
              </w:rPr>
              <w:t>t</w:t>
            </w:r>
            <w:r w:rsidRPr="00995993">
              <w:rPr>
                <w:rFonts w:ascii="Times New Roman" w:hAnsi="Times New Roman" w:cs="Times New Roman"/>
              </w:rPr>
              <w:t>äna toimivad, protsessis osalevate isikute arv (</w:t>
            </w:r>
            <w:r w:rsidR="003400ED" w:rsidRPr="00995993">
              <w:rPr>
                <w:rFonts w:ascii="Times New Roman" w:hAnsi="Times New Roman" w:cs="Times New Roman"/>
              </w:rPr>
              <w:t xml:space="preserve">nii kodanikud, ettevõtted kui teised asutused, </w:t>
            </w:r>
            <w:r w:rsidRPr="00995993">
              <w:rPr>
                <w:rFonts w:ascii="Times New Roman" w:hAnsi="Times New Roman" w:cs="Times New Roman"/>
              </w:rPr>
              <w:t>sh rollide lõikes)</w:t>
            </w:r>
            <w:r w:rsidR="003400ED" w:rsidRPr="00995993">
              <w:rPr>
                <w:rFonts w:ascii="Times New Roman" w:hAnsi="Times New Roman" w:cs="Times New Roman"/>
              </w:rPr>
              <w:t xml:space="preserve"> ja ajakulu</w:t>
            </w:r>
            <w:r w:rsidRPr="00995993">
              <w:rPr>
                <w:rFonts w:ascii="Times New Roman" w:hAnsi="Times New Roman" w:cs="Times New Roman"/>
              </w:rPr>
              <w:t xml:space="preserve"> nii asutuse</w:t>
            </w:r>
            <w:r w:rsidR="00F11E39" w:rsidRPr="00995993">
              <w:rPr>
                <w:rFonts w:ascii="Times New Roman" w:hAnsi="Times New Roman" w:cs="Times New Roman"/>
              </w:rPr>
              <w:t xml:space="preserve"> siseselt kui väliselt;</w:t>
            </w:r>
            <w:r w:rsidRPr="00995993">
              <w:rPr>
                <w:rFonts w:ascii="Times New Roman" w:hAnsi="Times New Roman" w:cs="Times New Roman"/>
              </w:rPr>
              <w:t xml:space="preserve"> mis on peamised kitsaskohad,</w:t>
            </w:r>
            <w:r w:rsidR="00A60696" w:rsidRPr="00995993">
              <w:rPr>
                <w:rFonts w:ascii="Times New Roman" w:hAnsi="Times New Roman" w:cs="Times New Roman"/>
              </w:rPr>
              <w:t xml:space="preserve"> mis tingivad muutmise vajadust, millised on  peamised protsessiga seotud riskid.</w:t>
            </w:r>
          </w:p>
          <w:p w14:paraId="0679A7F3" w14:textId="77777777" w:rsidR="004E7152" w:rsidRPr="00995993" w:rsidRDefault="00A60696" w:rsidP="00A60696">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K</w:t>
            </w:r>
            <w:r w:rsidR="00192F4F" w:rsidRPr="00995993">
              <w:rPr>
                <w:rFonts w:ascii="Times New Roman" w:hAnsi="Times New Roman" w:cs="Times New Roman"/>
                <w:u w:val="single"/>
              </w:rPr>
              <w:t>asutajate rahulolu</w:t>
            </w:r>
            <w:r w:rsidR="00192F4F" w:rsidRPr="00995993">
              <w:rPr>
                <w:rFonts w:ascii="Times New Roman" w:hAnsi="Times New Roman" w:cs="Times New Roman"/>
              </w:rPr>
              <w:t>:</w:t>
            </w:r>
            <w:r w:rsidRPr="00995993">
              <w:rPr>
                <w:rFonts w:ascii="Times New Roman" w:hAnsi="Times New Roman" w:cs="Times New Roman"/>
              </w:rPr>
              <w:t xml:space="preserve"> ülevaade sellest kas ja kuidas olete mõõtnud kasutajate rahulolu infosüsteemi, teenuste ja/või tööprotsessidega. Mis on olnud hindamise peamised tulemused?</w:t>
            </w:r>
          </w:p>
          <w:p w14:paraId="042CDA5D" w14:textId="77777777" w:rsidR="004E7152" w:rsidRPr="00995993" w:rsidRDefault="004E7152"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Meetrika selgitus</w:t>
            </w:r>
            <w:r w:rsidRPr="00995993">
              <w:rPr>
                <w:rFonts w:ascii="Times New Roman" w:hAnsi="Times New Roman" w:cs="Times New Roman"/>
              </w:rPr>
              <w:t>: kirjeldada tuleb hindamismeetrika vahendid, mida kasutades hetkeolukorda hinnati, täpsustades ka kulude kalkuleerimise alusandmeid.</w:t>
            </w:r>
          </w:p>
          <w:p w14:paraId="47C1E765" w14:textId="77777777" w:rsidR="004E7152" w:rsidRPr="00995993" w:rsidRDefault="00F11E39"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Tehnilist</w:t>
            </w:r>
            <w:r w:rsidR="004E7152" w:rsidRPr="00995993">
              <w:rPr>
                <w:rFonts w:ascii="Times New Roman" w:hAnsi="Times New Roman" w:cs="Times New Roman"/>
                <w:u w:val="single"/>
              </w:rPr>
              <w:t xml:space="preserve"> lühiülevaade</w:t>
            </w:r>
            <w:r w:rsidRPr="00995993">
              <w:rPr>
                <w:rFonts w:ascii="Times New Roman" w:hAnsi="Times New Roman" w:cs="Times New Roman"/>
                <w:u w:val="single"/>
              </w:rPr>
              <w:t>t</w:t>
            </w:r>
            <w:r w:rsidR="004E7152" w:rsidRPr="00995993">
              <w:rPr>
                <w:rFonts w:ascii="Times New Roman" w:hAnsi="Times New Roman" w:cs="Times New Roman"/>
              </w:rPr>
              <w:t xml:space="preserve">: juhul, kui tegemist on olemasoleva süsteemi asendamise või täiendamisega, siis kirjeldada üldises võtmes lahenduse tehnilist ülesehitus (näiteks, kas lahendus on tehnoloogiliselt ajakohane või mitte, kas </w:t>
            </w:r>
            <w:proofErr w:type="spellStart"/>
            <w:r w:rsidR="004E7152" w:rsidRPr="00995993">
              <w:rPr>
                <w:rFonts w:ascii="Times New Roman" w:hAnsi="Times New Roman" w:cs="Times New Roman"/>
              </w:rPr>
              <w:t>liidestused</w:t>
            </w:r>
            <w:proofErr w:type="spellEnd"/>
            <w:r w:rsidR="004E7152" w:rsidRPr="00995993">
              <w:rPr>
                <w:rFonts w:ascii="Times New Roman" w:hAnsi="Times New Roman" w:cs="Times New Roman"/>
              </w:rPr>
              <w:t xml:space="preserve"> toetavate infosüsteemidega on olemas, et näiteks vältida kodanikelt/ kasutajatelt andmete mitmekordset esitamist erinevatele asutustele, kas kasutusel on toetavad kesksed lahen</w:t>
            </w:r>
            <w:r w:rsidRPr="00995993">
              <w:rPr>
                <w:rFonts w:ascii="Times New Roman" w:hAnsi="Times New Roman" w:cs="Times New Roman"/>
              </w:rPr>
              <w:t>duse (x-tee, DVK jne)</w:t>
            </w:r>
            <w:r w:rsidR="0082522B" w:rsidRPr="00995993">
              <w:rPr>
                <w:rFonts w:ascii="Times New Roman" w:hAnsi="Times New Roman" w:cs="Times New Roman"/>
              </w:rPr>
              <w:t>);</w:t>
            </w:r>
          </w:p>
          <w:p w14:paraId="74D6DDB6" w14:textId="77777777" w:rsidR="0082522B" w:rsidRPr="00995993" w:rsidRDefault="0082522B"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Ülevaade projekti vajalikkusest</w:t>
            </w:r>
            <w:r w:rsidRPr="00995993">
              <w:rPr>
                <w:rFonts w:ascii="Times New Roman" w:hAnsi="Times New Roman" w:cs="Times New Roman"/>
                <w:b/>
                <w:u w:val="single"/>
              </w:rPr>
              <w:t xml:space="preserve">: </w:t>
            </w:r>
            <w:r w:rsidRPr="00995993">
              <w:rPr>
                <w:rFonts w:ascii="Times New Roman" w:hAnsi="Times New Roman" w:cs="Times New Roman"/>
              </w:rPr>
              <w:t>Ülevaade sellest, miks just konkreetne valitud alternatiiv (projekt) on eesmärgi saavutamiseks parim? Kirjeldada, kuidas veenduti, et projekt on teistest alternatiividest suurema mõjuga</w:t>
            </w:r>
            <w:r w:rsidR="004E263D" w:rsidRPr="00995993">
              <w:rPr>
                <w:rFonts w:ascii="Times New Roman" w:hAnsi="Times New Roman" w:cs="Times New Roman"/>
              </w:rPr>
              <w:t xml:space="preserve"> ega dubleeri juba olemasolevat kolmanda osapoole (sh nii avalik- kui erasektor) lahendust</w:t>
            </w:r>
            <w:r w:rsidRPr="00995993">
              <w:rPr>
                <w:rFonts w:ascii="Times New Roman" w:hAnsi="Times New Roman" w:cs="Times New Roman"/>
              </w:rPr>
              <w:t>?</w:t>
            </w:r>
          </w:p>
        </w:tc>
      </w:tr>
    </w:tbl>
    <w:p w14:paraId="33EF8F0E"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7F2F8047" w14:textId="77777777" w:rsidTr="00BA4686">
        <w:tc>
          <w:tcPr>
            <w:tcW w:w="9212" w:type="dxa"/>
          </w:tcPr>
          <w:p w14:paraId="084FD6A5" w14:textId="77777777" w:rsidR="00BA4686" w:rsidRDefault="00BA4686" w:rsidP="004E7152">
            <w:r w:rsidRPr="00995993">
              <w:t>VASTUSE VÄLI</w:t>
            </w:r>
          </w:p>
          <w:p w14:paraId="5D42CFC6" w14:textId="57371903" w:rsidR="004E13D7" w:rsidRPr="008A2545" w:rsidRDefault="001B2772" w:rsidP="004E7152">
            <w:pPr>
              <w:rPr>
                <w:rFonts w:ascii="Times New Roman" w:hAnsi="Times New Roman" w:cs="Times New Roman"/>
                <w:sz w:val="24"/>
                <w:szCs w:val="24"/>
              </w:rPr>
            </w:pPr>
            <w:r w:rsidRPr="008A2545">
              <w:rPr>
                <w:rFonts w:ascii="Times New Roman" w:hAnsi="Times New Roman" w:cs="Times New Roman"/>
                <w:sz w:val="24"/>
                <w:szCs w:val="24"/>
              </w:rPr>
              <w:t xml:space="preserve">Üldjoontes on tänane menetlusprotsess jaotatud nn kahe tasandi vahel: taotluse võtab vastu ja loa väljastab PPA prefektuuri teenindus. Luba menetleb prefektuuri lubadeametnik. </w:t>
            </w:r>
          </w:p>
          <w:p w14:paraId="70234138" w14:textId="77777777" w:rsidR="009F6A70" w:rsidRPr="008A2545" w:rsidRDefault="009F6A70" w:rsidP="009F6A70">
            <w:pPr>
              <w:rPr>
                <w:rFonts w:ascii="Times New Roman" w:eastAsia="Calibri" w:hAnsi="Times New Roman" w:cs="Times New Roman"/>
                <w:color w:val="1F497D"/>
                <w:sz w:val="24"/>
                <w:szCs w:val="24"/>
              </w:rPr>
            </w:pPr>
          </w:p>
          <w:tbl>
            <w:tblPr>
              <w:tblW w:w="8377" w:type="dxa"/>
              <w:tblCellMar>
                <w:left w:w="0" w:type="dxa"/>
                <w:right w:w="0" w:type="dxa"/>
              </w:tblCellMar>
              <w:tblLook w:val="04A0" w:firstRow="1" w:lastRow="0" w:firstColumn="1" w:lastColumn="0" w:noHBand="0" w:noVBand="1"/>
            </w:tblPr>
            <w:tblGrid>
              <w:gridCol w:w="3280"/>
              <w:gridCol w:w="1620"/>
              <w:gridCol w:w="1780"/>
              <w:gridCol w:w="1727"/>
            </w:tblGrid>
            <w:tr w:rsidR="009F6A70" w:rsidRPr="008A2545" w14:paraId="06E15D99" w14:textId="77777777" w:rsidTr="00B11EB4">
              <w:trPr>
                <w:trHeight w:val="1500"/>
              </w:trPr>
              <w:tc>
                <w:tcPr>
                  <w:tcW w:w="3280" w:type="dxa"/>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bottom"/>
                  <w:hideMark/>
                </w:tcPr>
                <w:p w14:paraId="1389E9DF"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t>põhitöö nimetus</w:t>
                  </w:r>
                </w:p>
              </w:tc>
              <w:tc>
                <w:tcPr>
                  <w:tcW w:w="162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2CDDD27A"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t>2017 rahaga kaetud kohtade arv</w:t>
                  </w:r>
                </w:p>
              </w:tc>
              <w:tc>
                <w:tcPr>
                  <w:tcW w:w="178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4E04A37"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t>2017 personalikulu tööandja maksudega</w:t>
                  </w:r>
                </w:p>
              </w:tc>
              <w:tc>
                <w:tcPr>
                  <w:tcW w:w="1697" w:type="dxa"/>
                  <w:tcBorders>
                    <w:top w:val="single" w:sz="8" w:space="0" w:color="auto"/>
                    <w:left w:val="nil"/>
                    <w:bottom w:val="single" w:sz="8" w:space="0" w:color="auto"/>
                    <w:right w:val="single" w:sz="8" w:space="0" w:color="auto"/>
                  </w:tcBorders>
                  <w:vAlign w:val="bottom"/>
                  <w:hideMark/>
                </w:tcPr>
                <w:p w14:paraId="3B8C0D27"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t>olemasolevate töötajate majandamiskulud käibemaksuga (töötaja kohta)</w:t>
                  </w:r>
                </w:p>
              </w:tc>
            </w:tr>
            <w:tr w:rsidR="009F6A70" w:rsidRPr="008A2545" w14:paraId="647F9579" w14:textId="77777777" w:rsidTr="00B11EB4">
              <w:trPr>
                <w:trHeight w:val="300"/>
              </w:trPr>
              <w:tc>
                <w:tcPr>
                  <w:tcW w:w="3280" w:type="dxa"/>
                  <w:tcBorders>
                    <w:top w:val="single" w:sz="8" w:space="0" w:color="auto"/>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0ED0748D"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t>lubadeametnik</w:t>
                  </w:r>
                </w:p>
              </w:tc>
              <w:tc>
                <w:tcPr>
                  <w:tcW w:w="16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E140103" w14:textId="0E640BFC" w:rsidR="009F6A70" w:rsidRPr="008A2545" w:rsidRDefault="00C01A3F"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25</w:t>
                  </w:r>
                </w:p>
              </w:tc>
              <w:tc>
                <w:tcPr>
                  <w:tcW w:w="178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077CE59" w14:textId="0BA7644C" w:rsidR="009F6A70" w:rsidRPr="008A2545" w:rsidRDefault="00C01A3F"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414 582</w:t>
                  </w:r>
                </w:p>
              </w:tc>
              <w:tc>
                <w:tcPr>
                  <w:tcW w:w="1697" w:type="dxa"/>
                  <w:tcBorders>
                    <w:top w:val="nil"/>
                    <w:left w:val="nil"/>
                    <w:bottom w:val="single" w:sz="8" w:space="0" w:color="auto"/>
                    <w:right w:val="single" w:sz="8" w:space="0" w:color="auto"/>
                  </w:tcBorders>
                  <w:vAlign w:val="bottom"/>
                </w:tcPr>
                <w:p w14:paraId="5F33E25B" w14:textId="716E60FE" w:rsidR="009F6A70" w:rsidRPr="008A2545" w:rsidRDefault="00C01A3F"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611</w:t>
                  </w:r>
                </w:p>
              </w:tc>
            </w:tr>
            <w:tr w:rsidR="009F6A70" w:rsidRPr="008A2545" w14:paraId="310898B7" w14:textId="77777777" w:rsidTr="00B11EB4">
              <w:trPr>
                <w:trHeight w:val="300"/>
              </w:trPr>
              <w:tc>
                <w:tcPr>
                  <w:tcW w:w="3280" w:type="dxa"/>
                  <w:tcBorders>
                    <w:top w:val="single" w:sz="8" w:space="0" w:color="auto"/>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0D9629B0" w14:textId="77777777" w:rsidR="009F6A70" w:rsidRPr="008A2545" w:rsidRDefault="009F6A70" w:rsidP="009F6A70">
                  <w:pPr>
                    <w:spacing w:after="0" w:line="240" w:lineRule="auto"/>
                    <w:rPr>
                      <w:rFonts w:ascii="Times New Roman" w:eastAsia="Calibri" w:hAnsi="Times New Roman" w:cs="Times New Roman"/>
                      <w:sz w:val="24"/>
                      <w:szCs w:val="24"/>
                    </w:rPr>
                  </w:pPr>
                  <w:r w:rsidRPr="008A2545">
                    <w:rPr>
                      <w:rFonts w:ascii="Times New Roman" w:eastAsia="Calibri" w:hAnsi="Times New Roman" w:cs="Times New Roman"/>
                      <w:sz w:val="24"/>
                      <w:szCs w:val="24"/>
                    </w:rPr>
                    <w:lastRenderedPageBreak/>
                    <w:t>klienditeenindaja-menetleja</w:t>
                  </w:r>
                </w:p>
              </w:tc>
              <w:tc>
                <w:tcPr>
                  <w:tcW w:w="16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C9F989" w14:textId="77777777" w:rsidR="009F6A70" w:rsidRPr="008A2545" w:rsidRDefault="009F6A70"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144,7</w:t>
                  </w:r>
                </w:p>
              </w:tc>
              <w:tc>
                <w:tcPr>
                  <w:tcW w:w="17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76EA3D" w14:textId="77777777" w:rsidR="009F6A70" w:rsidRPr="008A2545" w:rsidRDefault="009F6A70"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2 122 221</w:t>
                  </w:r>
                </w:p>
              </w:tc>
              <w:tc>
                <w:tcPr>
                  <w:tcW w:w="1697" w:type="dxa"/>
                  <w:tcBorders>
                    <w:top w:val="nil"/>
                    <w:left w:val="nil"/>
                    <w:bottom w:val="single" w:sz="8" w:space="0" w:color="auto"/>
                    <w:right w:val="single" w:sz="8" w:space="0" w:color="auto"/>
                  </w:tcBorders>
                  <w:vAlign w:val="bottom"/>
                  <w:hideMark/>
                </w:tcPr>
                <w:p w14:paraId="64050E75" w14:textId="77777777" w:rsidR="009F6A70" w:rsidRPr="008A2545" w:rsidRDefault="009F6A70" w:rsidP="009F6A70">
                  <w:pPr>
                    <w:spacing w:after="0" w:line="240" w:lineRule="auto"/>
                    <w:jc w:val="right"/>
                    <w:rPr>
                      <w:rFonts w:ascii="Times New Roman" w:eastAsia="Calibri" w:hAnsi="Times New Roman" w:cs="Times New Roman"/>
                      <w:sz w:val="24"/>
                      <w:szCs w:val="24"/>
                    </w:rPr>
                  </w:pPr>
                  <w:r w:rsidRPr="008A2545">
                    <w:rPr>
                      <w:rFonts w:ascii="Times New Roman" w:eastAsia="Calibri" w:hAnsi="Times New Roman" w:cs="Times New Roman"/>
                      <w:sz w:val="24"/>
                      <w:szCs w:val="24"/>
                    </w:rPr>
                    <w:t>766</w:t>
                  </w:r>
                </w:p>
              </w:tc>
            </w:tr>
          </w:tbl>
          <w:p w14:paraId="31D761C6" w14:textId="77777777" w:rsidR="009F6A70" w:rsidRPr="009F6A70" w:rsidRDefault="009F6A70" w:rsidP="009F6A70">
            <w:pPr>
              <w:rPr>
                <w:rFonts w:ascii="Calibri" w:eastAsia="Calibri" w:hAnsi="Calibri" w:cs="Times New Roman"/>
                <w:color w:val="1F497D"/>
              </w:rPr>
            </w:pPr>
          </w:p>
          <w:p w14:paraId="2DADBAE4" w14:textId="77777777" w:rsidR="001B2772" w:rsidRPr="008A2545" w:rsidRDefault="001B2772" w:rsidP="00563539">
            <w:pPr>
              <w:jc w:val="both"/>
              <w:rPr>
                <w:rFonts w:ascii="Times New Roman" w:hAnsi="Times New Roman" w:cs="Times New Roman"/>
                <w:sz w:val="24"/>
                <w:szCs w:val="24"/>
              </w:rPr>
            </w:pPr>
            <w:r w:rsidRPr="008A2545">
              <w:rPr>
                <w:rFonts w:ascii="Times New Roman" w:hAnsi="Times New Roman" w:cs="Times New Roman"/>
                <w:sz w:val="24"/>
                <w:szCs w:val="24"/>
              </w:rPr>
              <w:t>Töötajate majandamiskulud sisaldavad: bürootarbed, paber, töötõend, paljundamine, printimine, sidekulud, postiteenused, esinduskulud, info ja PR, joogivesi, siselähetused, koolitus, IKT, transport, inventar jm.</w:t>
            </w:r>
          </w:p>
          <w:p w14:paraId="79E8B98D" w14:textId="7CE77D30" w:rsidR="009F6A70" w:rsidRPr="008A2545" w:rsidRDefault="001B2772" w:rsidP="00563539">
            <w:pPr>
              <w:jc w:val="both"/>
              <w:rPr>
                <w:rFonts w:ascii="Times New Roman" w:hAnsi="Times New Roman" w:cs="Times New Roman"/>
                <w:sz w:val="24"/>
                <w:szCs w:val="24"/>
              </w:rPr>
            </w:pPr>
            <w:r w:rsidRPr="008A2545">
              <w:rPr>
                <w:rFonts w:ascii="Times New Roman" w:hAnsi="Times New Roman" w:cs="Times New Roman"/>
                <w:sz w:val="24"/>
                <w:szCs w:val="24"/>
              </w:rPr>
              <w:t>Kulude hulka ei ole arvatud hoonete ega sõidukite ülalpidamiskulusid ning põhitegevusega seotud kulusid (nt igasuguste vahendite (radarid, laskemoon, relvastus jne), kriminalistika, ekspertiiside, ennetuse kulud jne).</w:t>
            </w:r>
          </w:p>
          <w:p w14:paraId="57BA9BC3" w14:textId="77777777" w:rsidR="001B2772" w:rsidRPr="008A2545" w:rsidRDefault="001B2772" w:rsidP="00563539">
            <w:pPr>
              <w:jc w:val="both"/>
              <w:rPr>
                <w:rFonts w:ascii="Times New Roman" w:hAnsi="Times New Roman" w:cs="Times New Roman"/>
                <w:sz w:val="24"/>
                <w:szCs w:val="24"/>
              </w:rPr>
            </w:pPr>
          </w:p>
          <w:p w14:paraId="77C75BC8" w14:textId="3503E69C" w:rsidR="001B2772" w:rsidRPr="008A2545" w:rsidRDefault="001B2772" w:rsidP="00563539">
            <w:pPr>
              <w:jc w:val="both"/>
              <w:rPr>
                <w:rFonts w:ascii="Times New Roman" w:hAnsi="Times New Roman" w:cs="Times New Roman"/>
                <w:sz w:val="24"/>
                <w:szCs w:val="24"/>
              </w:rPr>
            </w:pPr>
            <w:r w:rsidRPr="008A2545">
              <w:rPr>
                <w:rFonts w:ascii="Times New Roman" w:hAnsi="Times New Roman" w:cs="Times New Roman"/>
                <w:sz w:val="24"/>
                <w:szCs w:val="24"/>
              </w:rPr>
              <w:t>Kogu teeninduste tööjõuvajadusest moodustab relvade ja relvalubadega seotud teenindus ca 3-4% või töökohtade vaates 4+/-1 kohta.</w:t>
            </w:r>
          </w:p>
          <w:p w14:paraId="71B2AD76" w14:textId="77777777" w:rsidR="001B2772" w:rsidRPr="008A2545" w:rsidRDefault="001B2772" w:rsidP="00563539">
            <w:pPr>
              <w:jc w:val="both"/>
              <w:rPr>
                <w:rFonts w:ascii="Times New Roman" w:hAnsi="Times New Roman" w:cs="Times New Roman"/>
                <w:sz w:val="24"/>
                <w:szCs w:val="24"/>
              </w:rPr>
            </w:pPr>
          </w:p>
          <w:p w14:paraId="6EB569F2" w14:textId="40AE6046" w:rsidR="001B2772" w:rsidRPr="008A2545" w:rsidRDefault="001B2772" w:rsidP="00563539">
            <w:pPr>
              <w:jc w:val="both"/>
              <w:rPr>
                <w:rFonts w:ascii="Times New Roman" w:hAnsi="Times New Roman" w:cs="Times New Roman"/>
                <w:sz w:val="24"/>
                <w:szCs w:val="24"/>
              </w:rPr>
            </w:pPr>
            <w:r w:rsidRPr="008A2545">
              <w:rPr>
                <w:rFonts w:ascii="Times New Roman" w:hAnsi="Times New Roman" w:cs="Times New Roman"/>
                <w:sz w:val="24"/>
                <w:szCs w:val="24"/>
              </w:rPr>
              <w:t>Kliendi rahulolu eraldi lubademenetluse vaatest mõõdetud ei ole.</w:t>
            </w:r>
            <w:r w:rsidR="00AA2E43" w:rsidRPr="008A2545">
              <w:rPr>
                <w:rFonts w:ascii="Times New Roman" w:hAnsi="Times New Roman" w:cs="Times New Roman"/>
                <w:sz w:val="24"/>
                <w:szCs w:val="24"/>
              </w:rPr>
              <w:t xml:space="preserve"> </w:t>
            </w:r>
          </w:p>
          <w:p w14:paraId="5D8C38C3" w14:textId="77777777" w:rsidR="00AA2E43" w:rsidRPr="00995993" w:rsidRDefault="00AA2E43" w:rsidP="001B2772"/>
          <w:p w14:paraId="504BCC8E" w14:textId="3C041638" w:rsidR="00587940" w:rsidRPr="002432C3" w:rsidRDefault="00587940" w:rsidP="00D21DA2">
            <w:pPr>
              <w:pStyle w:val="Default"/>
              <w:jc w:val="both"/>
              <w:rPr>
                <w:b/>
                <w:color w:val="auto"/>
              </w:rPr>
            </w:pPr>
            <w:r w:rsidRPr="002432C3">
              <w:rPr>
                <w:b/>
                <w:color w:val="auto"/>
              </w:rPr>
              <w:t>Relvaregister:</w:t>
            </w:r>
          </w:p>
          <w:p w14:paraId="79EA2126" w14:textId="19539188" w:rsidR="00D21DA2" w:rsidRPr="002432C3" w:rsidRDefault="00587940" w:rsidP="00D21DA2">
            <w:pPr>
              <w:pStyle w:val="Default"/>
              <w:jc w:val="both"/>
              <w:rPr>
                <w:color w:val="auto"/>
              </w:rPr>
            </w:pPr>
            <w:r w:rsidRPr="002432C3">
              <w:rPr>
                <w:color w:val="auto"/>
              </w:rPr>
              <w:t xml:space="preserve">Relvaregister </w:t>
            </w:r>
            <w:r w:rsidR="00D21DA2" w:rsidRPr="002432C3">
              <w:rPr>
                <w:color w:val="auto"/>
              </w:rPr>
              <w:t>on vananenud ning ei võimalda teha toiminguid, mida on Euroopa Liidust tulenevatest kohustustest tulenevalt vaja täita (statistilised andmed, relvaregistri ja relvakauplejate vaheline elektrooniline suhtlus, andmevahetus EL liikmesriikide vahel). Relvakauplejad kannavad ostu/müügi toimingud siiani füüsiliselt relvaraamatusse, mida hoitakse relvakaupleja juures, selles</w:t>
            </w:r>
            <w:r w:rsidR="00563539">
              <w:rPr>
                <w:color w:val="auto"/>
              </w:rPr>
              <w:t>t</w:t>
            </w:r>
            <w:r w:rsidR="00D21DA2" w:rsidRPr="002432C3">
              <w:rPr>
                <w:color w:val="auto"/>
              </w:rPr>
              <w:t xml:space="preserve"> tulenevalt puudub võimalus efektiivselt kontrollida ostude sooritamisi. Euroopa Liikmesriikide vahel relvade sisse-väljaveoks antakse load paberkandjal. Neid on kerge võltsida ja e-posti või faksiga teistele liikmesriikide asutustele koopiate saatmine ei ole piisavalt kiire ega töökindel lahendus.</w:t>
            </w:r>
          </w:p>
          <w:p w14:paraId="2606AB43" w14:textId="77777777" w:rsidR="00D21DA2" w:rsidRPr="002432C3" w:rsidRDefault="00D21DA2" w:rsidP="00D21DA2">
            <w:pPr>
              <w:pStyle w:val="Default"/>
              <w:jc w:val="both"/>
              <w:rPr>
                <w:color w:val="auto"/>
              </w:rPr>
            </w:pPr>
          </w:p>
          <w:p w14:paraId="68E4F7F0"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Menetlusinfosüsteem:</w:t>
            </w:r>
          </w:p>
          <w:p w14:paraId="3308A0C8" w14:textId="7334E375" w:rsidR="00D21DA2" w:rsidRPr="002432C3" w:rsidRDefault="00D21DA2" w:rsidP="00D21DA2">
            <w:pPr>
              <w:pStyle w:val="Default"/>
              <w:jc w:val="both"/>
              <w:rPr>
                <w:color w:val="auto"/>
              </w:rPr>
            </w:pPr>
            <w:r w:rsidRPr="002432C3">
              <w:rPr>
                <w:color w:val="auto"/>
              </w:rPr>
              <w:t xml:space="preserve">Tänane menetlus toimub täismahus paberkandjal. Loa taotlemiseks peab isik tulema teenindusse ning esitama vajalikud paberid. Seejärel komplekteeritakse toimik, mis liigub edasi menetleja kätte, kes teeb vastavad toimingud ja </w:t>
            </w:r>
            <w:r w:rsidR="00344B4D">
              <w:rPr>
                <w:color w:val="auto"/>
              </w:rPr>
              <w:t xml:space="preserve">käsitsi </w:t>
            </w:r>
            <w:r w:rsidRPr="002432C3">
              <w:rPr>
                <w:color w:val="auto"/>
              </w:rPr>
              <w:t>päringud infosüsteemides. Suhtlemine muude asutustega toimub peamiselt e-kirja teel, automaatseid toiminguid ei ole</w:t>
            </w:r>
            <w:r w:rsidR="00344B4D">
              <w:rPr>
                <w:color w:val="auto"/>
              </w:rPr>
              <w:t>.</w:t>
            </w:r>
            <w:r w:rsidRPr="002432C3">
              <w:rPr>
                <w:color w:val="auto"/>
              </w:rPr>
              <w:t xml:space="preserve"> </w:t>
            </w:r>
          </w:p>
          <w:p w14:paraId="6D0CF664" w14:textId="77777777" w:rsidR="00D21DA2" w:rsidRPr="002432C3" w:rsidRDefault="00D21DA2" w:rsidP="00D21DA2">
            <w:pPr>
              <w:pStyle w:val="Default"/>
              <w:jc w:val="both"/>
              <w:rPr>
                <w:color w:val="auto"/>
              </w:rPr>
            </w:pPr>
          </w:p>
          <w:p w14:paraId="25553D16" w14:textId="77777777" w:rsidR="00D21DA2" w:rsidRPr="002432C3" w:rsidRDefault="00D21DA2" w:rsidP="00D21DA2">
            <w:pPr>
              <w:pStyle w:val="Default"/>
              <w:jc w:val="both"/>
              <w:rPr>
                <w:b/>
                <w:color w:val="auto"/>
              </w:rPr>
            </w:pPr>
            <w:r w:rsidRPr="002432C3">
              <w:rPr>
                <w:b/>
                <w:color w:val="auto"/>
              </w:rPr>
              <w:t>Järelevalve:</w:t>
            </w:r>
          </w:p>
          <w:p w14:paraId="5215380D" w14:textId="77777777" w:rsidR="00D21DA2" w:rsidRPr="002432C3" w:rsidRDefault="00D21DA2" w:rsidP="00D21DA2">
            <w:pPr>
              <w:pStyle w:val="Default"/>
              <w:jc w:val="both"/>
              <w:rPr>
                <w:color w:val="auto"/>
              </w:rPr>
            </w:pPr>
            <w:r w:rsidRPr="002432C3">
              <w:rPr>
                <w:color w:val="auto"/>
              </w:rPr>
              <w:t>Täna teenistuslik järelevalve loamenetluse kvaliteedi osas puudub, kuivõrd kogu menetlus on paberkandjal toimikutes üle Eesti ja nende ka pisteline kontroll käib tänase ressursi juures üle jõu.</w:t>
            </w:r>
          </w:p>
          <w:p w14:paraId="13143A5E" w14:textId="77777777" w:rsidR="00D21DA2" w:rsidRPr="002432C3" w:rsidRDefault="00D21DA2" w:rsidP="00D21DA2">
            <w:pPr>
              <w:pStyle w:val="Default"/>
              <w:jc w:val="both"/>
              <w:rPr>
                <w:color w:val="auto"/>
              </w:rPr>
            </w:pPr>
          </w:p>
          <w:p w14:paraId="0A0FF45B" w14:textId="77777777" w:rsidR="00D21DA2" w:rsidRPr="002432C3" w:rsidRDefault="00D21DA2" w:rsidP="00D21DA2">
            <w:pPr>
              <w:pStyle w:val="Default"/>
              <w:jc w:val="both"/>
              <w:rPr>
                <w:color w:val="auto"/>
              </w:rPr>
            </w:pPr>
            <w:r w:rsidRPr="002432C3">
              <w:rPr>
                <w:color w:val="auto"/>
              </w:rPr>
              <w:t xml:space="preserve">Järelevalve füüsiliste ja juriidiliste isikute üle on riskiprofiilipõhine, kuid äärmiselt ressursimahukas ja täies ulatuses käsitöö. Ka andmevahetus kooskõlastavate asutustega on </w:t>
            </w:r>
            <w:proofErr w:type="spellStart"/>
            <w:r w:rsidRPr="002432C3">
              <w:rPr>
                <w:color w:val="auto"/>
              </w:rPr>
              <w:t>e-mailipõhine</w:t>
            </w:r>
            <w:proofErr w:type="spellEnd"/>
            <w:r w:rsidRPr="002432C3">
              <w:rPr>
                <w:color w:val="auto"/>
              </w:rPr>
              <w:t xml:space="preserve"> käsitöö. Kuivõrd tegemist on ressursimahuka tööga, on järelevalveulatus piiratud.</w:t>
            </w:r>
          </w:p>
          <w:p w14:paraId="211DF01F" w14:textId="77777777" w:rsidR="00D21DA2" w:rsidRPr="002432C3" w:rsidRDefault="00D21DA2" w:rsidP="00D21DA2">
            <w:pPr>
              <w:pStyle w:val="Default"/>
              <w:jc w:val="both"/>
              <w:rPr>
                <w:color w:val="auto"/>
              </w:rPr>
            </w:pPr>
          </w:p>
          <w:p w14:paraId="14919D6C" w14:textId="77777777" w:rsidR="00D21DA2" w:rsidRPr="002432C3" w:rsidRDefault="00D21DA2" w:rsidP="00D21DA2">
            <w:pPr>
              <w:pStyle w:val="Default"/>
              <w:jc w:val="both"/>
              <w:rPr>
                <w:color w:val="auto"/>
              </w:rPr>
            </w:pPr>
            <w:r w:rsidRPr="002432C3">
              <w:rPr>
                <w:b/>
                <w:color w:val="auto"/>
              </w:rPr>
              <w:t>Taotluste maht aastas</w:t>
            </w:r>
            <w:r w:rsidRPr="002432C3">
              <w:rPr>
                <w:color w:val="auto"/>
              </w:rPr>
              <w:t xml:space="preserve">: </w:t>
            </w:r>
          </w:p>
          <w:p w14:paraId="3150E8A4" w14:textId="4F06E99A" w:rsidR="00D21DA2" w:rsidRPr="002432C3" w:rsidRDefault="00D21DA2" w:rsidP="00D21DA2">
            <w:pPr>
              <w:pStyle w:val="Default"/>
              <w:jc w:val="both"/>
              <w:rPr>
                <w:color w:val="auto"/>
              </w:rPr>
            </w:pPr>
            <w:r w:rsidRPr="002432C3">
              <w:rPr>
                <w:color w:val="auto"/>
              </w:rPr>
              <w:t xml:space="preserve">Aastal 2015 väljastati </w:t>
            </w:r>
            <w:r w:rsidRPr="002432C3">
              <w:rPr>
                <w:b/>
                <w:color w:val="auto"/>
              </w:rPr>
              <w:t>kokku 12932</w:t>
            </w:r>
            <w:r w:rsidRPr="002432C3">
              <w:rPr>
                <w:color w:val="auto"/>
              </w:rPr>
              <w:t xml:space="preserve"> erinevat luba (sh relvalube 8158, relva soetamislube 3430, juriidilise isiku lube 43, kollektsioneerimislube 6, paralleelrelvalube 464, kandmislube 218,tulirelvpasse 203 ja võõrandamislube 410</w:t>
            </w:r>
            <w:r w:rsidR="00344B4D">
              <w:rPr>
                <w:color w:val="auto"/>
              </w:rPr>
              <w:t>)</w:t>
            </w:r>
            <w:r w:rsidRPr="002432C3">
              <w:rPr>
                <w:color w:val="auto"/>
              </w:rPr>
              <w:t>.</w:t>
            </w:r>
          </w:p>
          <w:p w14:paraId="07F99C18" w14:textId="744621A7" w:rsidR="00D21DA2" w:rsidRPr="002432C3" w:rsidRDefault="00D21DA2" w:rsidP="00D21DA2">
            <w:pPr>
              <w:pStyle w:val="Default"/>
              <w:jc w:val="both"/>
              <w:rPr>
                <w:color w:val="auto"/>
              </w:rPr>
            </w:pPr>
            <w:r w:rsidRPr="002432C3">
              <w:rPr>
                <w:color w:val="auto"/>
              </w:rPr>
              <w:t xml:space="preserve">2016 aastal on 06.09 seisuga väljastatud </w:t>
            </w:r>
            <w:r w:rsidRPr="002432C3">
              <w:rPr>
                <w:b/>
                <w:color w:val="auto"/>
              </w:rPr>
              <w:t>kokku 8222</w:t>
            </w:r>
            <w:r w:rsidRPr="002432C3">
              <w:rPr>
                <w:color w:val="auto"/>
              </w:rPr>
              <w:t xml:space="preserve"> erinevat luba ( sh relvalube 4992, jur</w:t>
            </w:r>
            <w:r w:rsidR="00344B4D">
              <w:rPr>
                <w:color w:val="auto"/>
              </w:rPr>
              <w:t>iidilise isiku</w:t>
            </w:r>
            <w:r w:rsidRPr="002432C3">
              <w:rPr>
                <w:color w:val="auto"/>
              </w:rPr>
              <w:t xml:space="preserve"> lube 45, kollektsioneerimislube 7, paralleelrelvalube 333, soetamislube 2299, kandmislube 109, tulirelvapasse 189, võõrandamislube 234, laskekõlbmatuks muutmise tõendeid 14). </w:t>
            </w:r>
          </w:p>
          <w:p w14:paraId="0DE60742" w14:textId="77777777" w:rsidR="00D21DA2" w:rsidRDefault="00D21DA2" w:rsidP="00D21DA2">
            <w:pPr>
              <w:pStyle w:val="Default"/>
              <w:jc w:val="both"/>
              <w:rPr>
                <w:color w:val="auto"/>
              </w:rPr>
            </w:pPr>
          </w:p>
          <w:p w14:paraId="43144686" w14:textId="657B5364" w:rsidR="006C4B96" w:rsidRDefault="006C4B96" w:rsidP="00D21DA2">
            <w:pPr>
              <w:pStyle w:val="Default"/>
              <w:jc w:val="both"/>
              <w:rPr>
                <w:color w:val="auto"/>
              </w:rPr>
            </w:pPr>
            <w:r>
              <w:rPr>
                <w:color w:val="auto"/>
              </w:rPr>
              <w:t xml:space="preserve">Teenuste kataloogis täna toodud statistilised näitajad ei kirjelda käesoleva arenduse skoobis </w:t>
            </w:r>
            <w:r>
              <w:rPr>
                <w:color w:val="auto"/>
              </w:rPr>
              <w:lastRenderedPageBreak/>
              <w:t xml:space="preserve">toodud arendusvajadusega seotut. Arenduse tulemusena </w:t>
            </w:r>
            <w:r w:rsidRPr="006C4B96">
              <w:rPr>
                <w:color w:val="auto"/>
              </w:rPr>
              <w:t>lisanduvad uued e-teenused (näiteks: digitaalne luba, teenused andmevahetuseks kaupmeestega).</w:t>
            </w:r>
          </w:p>
          <w:p w14:paraId="16F1D024" w14:textId="77777777" w:rsidR="006C4B96" w:rsidRPr="002432C3" w:rsidRDefault="006C4B96" w:rsidP="00D21DA2">
            <w:pPr>
              <w:pStyle w:val="Default"/>
              <w:jc w:val="both"/>
              <w:rPr>
                <w:color w:val="auto"/>
              </w:rPr>
            </w:pPr>
          </w:p>
          <w:p w14:paraId="4CB12DD7"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Kasutusmugavus:</w:t>
            </w:r>
          </w:p>
          <w:p w14:paraId="44387A28"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Automaatsed</w:t>
            </w:r>
            <w:r w:rsidRPr="002432C3">
              <w:rPr>
                <w:rFonts w:ascii="Times New Roman" w:hAnsi="Times New Roman" w:cs="Times New Roman"/>
                <w:sz w:val="24"/>
                <w:szCs w:val="24"/>
              </w:rPr>
              <w:t xml:space="preserve"> päringud puuduvad.</w:t>
            </w:r>
          </w:p>
          <w:p w14:paraId="45B31D55"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Menetlejad teevad täna päringuid käsitsi Politsei infosüsteemide kaudu</w:t>
            </w:r>
          </w:p>
          <w:p w14:paraId="037926B1"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 (MIS, Karistusregister, MISP jm). Samamoodi toimetavad käsitsi päringuid kriminaalpolitsei ja KAPO. Iga käsitsi päringuga peab kasutaja avama antud registri, logima sisse, sisestama isiku andmed (nimi, sünniaeg jne.) ning käivitama kontrolli. Seega on hetkel palju väliseid tegevusi, mis kulutavad menetlemisele kuluvat aega. Ühe esmase taotluse puhul päringud kokku võtavad ca 20 minutit, mis on ilmselgelt liiga palju.</w:t>
            </w:r>
          </w:p>
          <w:p w14:paraId="59CDFB7D" w14:textId="77777777" w:rsidR="00D21DA2" w:rsidRPr="002432C3" w:rsidRDefault="00D21DA2" w:rsidP="00D21DA2">
            <w:pPr>
              <w:pStyle w:val="Default"/>
              <w:jc w:val="both"/>
              <w:rPr>
                <w:color w:val="auto"/>
              </w:rPr>
            </w:pPr>
          </w:p>
          <w:p w14:paraId="4E35C42C"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 xml:space="preserve">Eeltäidetud andmed: </w:t>
            </w:r>
            <w:r w:rsidRPr="002432C3">
              <w:rPr>
                <w:rFonts w:ascii="Times New Roman" w:hAnsi="Times New Roman" w:cs="Times New Roman"/>
                <w:sz w:val="24"/>
                <w:szCs w:val="24"/>
              </w:rPr>
              <w:t xml:space="preserve">loamenetlus on täismahus paberkandjal relvaregistri vaatest ühtesid ja samu andmeid sisestatakse korduvalt erinevatel töölehtedel. Korduv ja kohmakas sisestus kulutab mõttetult tööaega selle asemel, et süsteem kasutaks juba sellesse hõivatud andmeid. </w:t>
            </w:r>
          </w:p>
          <w:p w14:paraId="7FB3BD0C" w14:textId="77777777" w:rsidR="00D21DA2" w:rsidRPr="002432C3" w:rsidRDefault="00D21DA2" w:rsidP="00D21DA2">
            <w:pPr>
              <w:jc w:val="both"/>
              <w:rPr>
                <w:rFonts w:ascii="Times New Roman" w:hAnsi="Times New Roman" w:cs="Times New Roman"/>
                <w:sz w:val="24"/>
                <w:szCs w:val="24"/>
              </w:rPr>
            </w:pPr>
          </w:p>
          <w:p w14:paraId="2D68793C"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 xml:space="preserve">Süsteemikontrollid: </w:t>
            </w:r>
            <w:r w:rsidRPr="002432C3">
              <w:rPr>
                <w:rFonts w:ascii="Times New Roman" w:hAnsi="Times New Roman" w:cs="Times New Roman"/>
                <w:sz w:val="24"/>
                <w:szCs w:val="24"/>
              </w:rPr>
              <w:t xml:space="preserve">puuduvad igasugused elementaarsed kontrollimehhanismid süsteemi poolt, mis on viinud olukorrani, kus andmekvaliteet on äärmiselt madal, raskendatud on aruannete koostamine (suur osa aruandeid saabki teha vaid käsitööna). Puudub </w:t>
            </w:r>
            <w:proofErr w:type="spellStart"/>
            <w:r w:rsidRPr="002432C3">
              <w:rPr>
                <w:rFonts w:ascii="Times New Roman" w:hAnsi="Times New Roman" w:cs="Times New Roman"/>
                <w:sz w:val="24"/>
                <w:szCs w:val="24"/>
              </w:rPr>
              <w:t>liidestus</w:t>
            </w:r>
            <w:proofErr w:type="spellEnd"/>
            <w:r w:rsidRPr="002432C3">
              <w:rPr>
                <w:rFonts w:ascii="Times New Roman" w:hAnsi="Times New Roman" w:cs="Times New Roman"/>
                <w:sz w:val="24"/>
                <w:szCs w:val="24"/>
              </w:rPr>
              <w:t xml:space="preserve"> aadressiandmete süsteemiga (ADS), et saada standardiseeritud kujul aadressiandmeid ja neid ka teistele süsteemidele edastada. Samuti on puudlik järelevalve ja reaalajas puudub ülevaade relvade ja laskemoonaga toimuvast ning andmete kogumine on aeganõudev ja kohmakas käsitöö. </w:t>
            </w:r>
          </w:p>
          <w:p w14:paraId="1BFFC0A6" w14:textId="77777777" w:rsidR="00D21DA2" w:rsidRPr="002432C3" w:rsidRDefault="00D21DA2" w:rsidP="00D21DA2">
            <w:pPr>
              <w:jc w:val="both"/>
              <w:rPr>
                <w:rFonts w:ascii="Times New Roman" w:hAnsi="Times New Roman" w:cs="Times New Roman"/>
                <w:sz w:val="24"/>
                <w:szCs w:val="24"/>
              </w:rPr>
            </w:pPr>
          </w:p>
          <w:p w14:paraId="3D8E6F94"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 xml:space="preserve">Haldamine: </w:t>
            </w:r>
          </w:p>
          <w:p w14:paraId="1C5B615A" w14:textId="07CD4C37" w:rsidR="00D21DA2" w:rsidRPr="007F551D"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Relvaregistri hoolduskulud </w:t>
            </w:r>
            <w:r w:rsidR="002432C3">
              <w:rPr>
                <w:rFonts w:ascii="Times New Roman" w:hAnsi="Times New Roman" w:cs="Times New Roman"/>
                <w:sz w:val="24"/>
                <w:szCs w:val="24"/>
              </w:rPr>
              <w:t xml:space="preserve">täna </w:t>
            </w:r>
            <w:r w:rsidRPr="002432C3">
              <w:rPr>
                <w:rFonts w:ascii="Times New Roman" w:hAnsi="Times New Roman" w:cs="Times New Roman"/>
                <w:sz w:val="24"/>
                <w:szCs w:val="24"/>
              </w:rPr>
              <w:t xml:space="preserve">on : </w:t>
            </w:r>
            <w:r w:rsidRPr="002432C3">
              <w:rPr>
                <w:rFonts w:ascii="Times New Roman" w:hAnsi="Times New Roman" w:cs="Times New Roman"/>
                <w:b/>
                <w:i/>
                <w:iCs/>
                <w:sz w:val="24"/>
                <w:szCs w:val="24"/>
              </w:rPr>
              <w:t>46 187</w:t>
            </w:r>
            <w:r w:rsidRPr="002432C3">
              <w:rPr>
                <w:rFonts w:ascii="Times New Roman" w:hAnsi="Times New Roman" w:cs="Times New Roman"/>
                <w:i/>
                <w:iCs/>
                <w:sz w:val="24"/>
                <w:szCs w:val="24"/>
              </w:rPr>
              <w:t xml:space="preserve"> </w:t>
            </w:r>
            <w:r w:rsidRPr="002432C3">
              <w:rPr>
                <w:rFonts w:ascii="Times New Roman" w:hAnsi="Times New Roman" w:cs="Times New Roman"/>
                <w:b/>
                <w:sz w:val="24"/>
                <w:szCs w:val="24"/>
              </w:rPr>
              <w:t>eurot aastas.</w:t>
            </w:r>
            <w:r w:rsidR="007F551D">
              <w:rPr>
                <w:rFonts w:ascii="Times New Roman" w:hAnsi="Times New Roman" w:cs="Times New Roman"/>
                <w:b/>
                <w:sz w:val="24"/>
                <w:szCs w:val="24"/>
              </w:rPr>
              <w:t xml:space="preserve"> </w:t>
            </w:r>
            <w:r w:rsidR="007F551D">
              <w:rPr>
                <w:rFonts w:ascii="Times New Roman" w:hAnsi="Times New Roman" w:cs="Times New Roman"/>
                <w:sz w:val="24"/>
                <w:szCs w:val="24"/>
              </w:rPr>
              <w:t>Menetlusinfosüsteem puudub.</w:t>
            </w:r>
          </w:p>
          <w:p w14:paraId="78B27257" w14:textId="77777777" w:rsidR="00D21DA2" w:rsidRPr="002432C3" w:rsidRDefault="00D21DA2" w:rsidP="00D21DA2">
            <w:pPr>
              <w:jc w:val="both"/>
              <w:rPr>
                <w:rFonts w:ascii="Times New Roman" w:hAnsi="Times New Roman" w:cs="Times New Roman"/>
                <w:sz w:val="24"/>
                <w:szCs w:val="24"/>
              </w:rPr>
            </w:pPr>
          </w:p>
          <w:p w14:paraId="70D959BB"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Arvesse tuleb võtta, et olemasolev süsteem on läbinud vaid hädavajalikud arendustööd, et tagada registri toimimine. </w:t>
            </w:r>
          </w:p>
          <w:p w14:paraId="5D544AF3"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Olemasolevate infosüsteemide haldamiseks või muutmiseks vajalik kompetents on monopoolses seisus, kuna kasutusel on vanad ja iganenud platvormid. Seetõttu on arendus väga kulukas. </w:t>
            </w:r>
          </w:p>
          <w:p w14:paraId="05CC3B66" w14:textId="77777777" w:rsidR="00D21DA2" w:rsidRPr="002432C3" w:rsidRDefault="00D21DA2" w:rsidP="00D21DA2">
            <w:pPr>
              <w:pStyle w:val="Default"/>
              <w:jc w:val="both"/>
              <w:rPr>
                <w:color w:val="auto"/>
              </w:rPr>
            </w:pPr>
          </w:p>
          <w:p w14:paraId="070F79D8"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Logid:</w:t>
            </w:r>
          </w:p>
          <w:p w14:paraId="77C21960"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Relvaregistri logi on puudulik ja seetõttu ei ole kõigi toimingute puhul võimalik selgitada välja tehtud muudatusi.</w:t>
            </w:r>
          </w:p>
          <w:p w14:paraId="6C5463C5" w14:textId="77777777" w:rsidR="00D21DA2" w:rsidRPr="002432C3" w:rsidRDefault="00D21DA2" w:rsidP="00D21DA2">
            <w:pPr>
              <w:pStyle w:val="Default"/>
              <w:jc w:val="both"/>
              <w:rPr>
                <w:color w:val="auto"/>
              </w:rPr>
            </w:pPr>
            <w:r w:rsidRPr="002432C3">
              <w:rPr>
                <w:color w:val="auto"/>
              </w:rPr>
              <w:t>Loamenetluse logi puudub täielikult.</w:t>
            </w:r>
          </w:p>
          <w:p w14:paraId="7C846BFB" w14:textId="77777777" w:rsidR="00BA4686" w:rsidRPr="00995993" w:rsidRDefault="00BA4686" w:rsidP="004E7152"/>
        </w:tc>
      </w:tr>
    </w:tbl>
    <w:p w14:paraId="5C592CFC" w14:textId="676A8833" w:rsidR="00BA4686" w:rsidRPr="00995993" w:rsidRDefault="00BA4686" w:rsidP="004E7152"/>
    <w:p w14:paraId="641FAFDD"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tulemus</w:t>
      </w:r>
    </w:p>
    <w:tbl>
      <w:tblPr>
        <w:tblStyle w:val="TableGrid"/>
        <w:tblW w:w="0" w:type="auto"/>
        <w:tblLook w:val="04A0" w:firstRow="1" w:lastRow="0" w:firstColumn="1" w:lastColumn="0" w:noHBand="0" w:noVBand="1"/>
      </w:tblPr>
      <w:tblGrid>
        <w:gridCol w:w="9212"/>
      </w:tblGrid>
      <w:tr w:rsidR="004E7152" w:rsidRPr="00995993" w14:paraId="492DC2C3" w14:textId="77777777" w:rsidTr="004E7152">
        <w:tc>
          <w:tcPr>
            <w:tcW w:w="9212" w:type="dxa"/>
          </w:tcPr>
          <w:p w14:paraId="2EAA95D7" w14:textId="77777777" w:rsidR="004E7152" w:rsidRPr="00995993" w:rsidRDefault="004E7152" w:rsidP="004E7152">
            <w:pPr>
              <w:pStyle w:val="ListParagraph"/>
              <w:numPr>
                <w:ilvl w:val="0"/>
                <w:numId w:val="8"/>
              </w:numPr>
              <w:jc w:val="both"/>
              <w:rPr>
                <w:rFonts w:ascii="Times New Roman" w:hAnsi="Times New Roman" w:cs="Times New Roman"/>
              </w:rPr>
            </w:pPr>
            <w:r w:rsidRPr="00995993">
              <w:rPr>
                <w:rFonts w:ascii="Times New Roman" w:hAnsi="Times New Roman" w:cs="Times New Roman"/>
              </w:rPr>
              <w:t>Oodatava mõõdetava lõpptulemuse kirjeldus (</w:t>
            </w:r>
            <w:r w:rsidRPr="00995993">
              <w:rPr>
                <w:rFonts w:ascii="Times New Roman" w:hAnsi="Times New Roman" w:cs="Times New Roman"/>
                <w:i/>
                <w:u w:val="single"/>
              </w:rPr>
              <w:t>TO BE</w:t>
            </w:r>
            <w:r w:rsidRPr="00995993">
              <w:rPr>
                <w:rFonts w:ascii="Times New Roman" w:hAnsi="Times New Roman" w:cs="Times New Roman"/>
              </w:rPr>
              <w:t>), mille saavutamisel saab projekti pidada edukaks:</w:t>
            </w:r>
          </w:p>
          <w:p w14:paraId="614329CD"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Finantsilised eesmärgid</w:t>
            </w:r>
            <w:r w:rsidRPr="00995993">
              <w:rPr>
                <w:rFonts w:ascii="Times New Roman" w:hAnsi="Times New Roman" w:cs="Times New Roman"/>
              </w:rPr>
              <w:t>: kirjeldada, milliseid kulusid soovitakse muuta, selgitada, millest muutus tulenema peaks. Sellest kirjeldusest peaks nähtuma milline on finantsiline vaade peale projekti edukat elluviimist.</w:t>
            </w:r>
          </w:p>
          <w:p w14:paraId="68A78F5D"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Protsesside muudatuste ülevaade</w:t>
            </w:r>
            <w:r w:rsidRPr="00995993">
              <w:rPr>
                <w:rFonts w:ascii="Times New Roman" w:hAnsi="Times New Roman" w:cs="Times New Roman"/>
              </w:rPr>
              <w:t>: millised ärilised protsessid</w:t>
            </w:r>
            <w:r w:rsidR="003400ED" w:rsidRPr="00995993">
              <w:rPr>
                <w:rFonts w:ascii="Times New Roman" w:hAnsi="Times New Roman" w:cs="Times New Roman"/>
              </w:rPr>
              <w:t xml:space="preserve"> (sh arendusega seotud teenus</w:t>
            </w:r>
            <w:r w:rsidR="00BF353A" w:rsidRPr="00995993">
              <w:rPr>
                <w:rFonts w:ascii="Times New Roman" w:hAnsi="Times New Roman" w:cs="Times New Roman"/>
              </w:rPr>
              <w:t>e</w:t>
            </w:r>
            <w:r w:rsidR="003400ED" w:rsidRPr="00995993">
              <w:rPr>
                <w:rFonts w:ascii="Times New Roman" w:hAnsi="Times New Roman" w:cs="Times New Roman"/>
              </w:rPr>
              <w:t>d</w:t>
            </w:r>
            <w:r w:rsidR="00C408DB" w:rsidRPr="00995993">
              <w:rPr>
                <w:rFonts w:ascii="Times New Roman" w:hAnsi="Times New Roman" w:cs="Times New Roman"/>
              </w:rPr>
              <w:t>)</w:t>
            </w:r>
            <w:r w:rsidRPr="00995993">
              <w:rPr>
                <w:rFonts w:ascii="Times New Roman" w:hAnsi="Times New Roman" w:cs="Times New Roman"/>
              </w:rPr>
              <w:t xml:space="preserve"> muutuvad ja kuidas (nt teenus muutub automaatseks, protsess viiakse paberilt elektrooniliseks, dokumendivahetus asendatakse andmevahetusega vms,</w:t>
            </w:r>
            <w:r w:rsidR="003400ED" w:rsidRPr="00995993">
              <w:rPr>
                <w:rFonts w:ascii="Times New Roman" w:hAnsi="Times New Roman" w:cs="Times New Roman"/>
              </w:rPr>
              <w:t xml:space="preserve"> sh kirjeldada muutust ajakulu</w:t>
            </w:r>
            <w:r w:rsidR="00BF353A" w:rsidRPr="00995993">
              <w:rPr>
                <w:rFonts w:ascii="Times New Roman" w:hAnsi="Times New Roman" w:cs="Times New Roman"/>
              </w:rPr>
              <w:t>s</w:t>
            </w:r>
            <w:r w:rsidRPr="00995993">
              <w:rPr>
                <w:rFonts w:ascii="Times New Roman" w:hAnsi="Times New Roman" w:cs="Times New Roman"/>
              </w:rPr>
              <w:t xml:space="preserve"> ning kuidas </w:t>
            </w:r>
            <w:r w:rsidR="003400ED" w:rsidRPr="00995993">
              <w:rPr>
                <w:rFonts w:ascii="Times New Roman" w:hAnsi="Times New Roman" w:cs="Times New Roman"/>
              </w:rPr>
              <w:t xml:space="preserve">muudatus </w:t>
            </w:r>
            <w:r w:rsidRPr="00995993">
              <w:rPr>
                <w:rFonts w:ascii="Times New Roman" w:hAnsi="Times New Roman" w:cs="Times New Roman"/>
              </w:rPr>
              <w:t xml:space="preserve">mõjutab ametnikke, </w:t>
            </w:r>
            <w:r w:rsidR="003400ED" w:rsidRPr="00995993">
              <w:rPr>
                <w:rFonts w:ascii="Times New Roman" w:hAnsi="Times New Roman" w:cs="Times New Roman"/>
              </w:rPr>
              <w:t xml:space="preserve">ettevõtteid, </w:t>
            </w:r>
            <w:r w:rsidRPr="00995993">
              <w:rPr>
                <w:rFonts w:ascii="Times New Roman" w:hAnsi="Times New Roman" w:cs="Times New Roman"/>
              </w:rPr>
              <w:lastRenderedPageBreak/>
              <w:t>kodanikke jne). Kas ja milliseid protsessiga seotud riske projekt maandab ja kuidas?</w:t>
            </w:r>
          </w:p>
          <w:p w14:paraId="7F33C038"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Kasutajate rahulolu</w:t>
            </w:r>
            <w:r w:rsidRPr="00995993">
              <w:rPr>
                <w:rFonts w:ascii="Times New Roman" w:hAnsi="Times New Roman" w:cs="Times New Roman"/>
              </w:rPr>
              <w:t>: ülevaade sellest millised on ootused kasutajate rahulolule infosüsteemi, teenuste ja/ või protsessidega peale projekti elluviimist. Kuidas plaanite seda hinnata?</w:t>
            </w:r>
          </w:p>
          <w:p w14:paraId="7F621196" w14:textId="77777777" w:rsidR="004E7152" w:rsidRPr="00995993" w:rsidRDefault="004E7152" w:rsidP="004E7152">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Tehnilise lahenduse muudatuse ülevaade</w:t>
            </w:r>
            <w:r w:rsidRPr="00995993">
              <w:rPr>
                <w:rFonts w:ascii="Times New Roman" w:hAnsi="Times New Roman" w:cs="Times New Roman"/>
              </w:rPr>
              <w:t xml:space="preserve">: juhul, kui tegemist on olemasoleva infosüsteemi asendamise või täiendamisega, siis kirjeldada üldises võtmes, milline saab olema lahenduse tehniline ülesehitus peale projekti elluviimist (näiteks, kas planeeritakse lahenduse tehnoloogilist uuendamist, </w:t>
            </w:r>
            <w:proofErr w:type="spellStart"/>
            <w:r w:rsidRPr="00995993">
              <w:rPr>
                <w:rFonts w:ascii="Times New Roman" w:hAnsi="Times New Roman" w:cs="Times New Roman"/>
              </w:rPr>
              <w:t>liidestatakse</w:t>
            </w:r>
            <w:proofErr w:type="spellEnd"/>
            <w:r w:rsidRPr="00995993">
              <w:rPr>
                <w:rFonts w:ascii="Times New Roman" w:hAnsi="Times New Roman" w:cs="Times New Roman"/>
              </w:rPr>
              <w:t xml:space="preserve"> täiendavate infosüsteemidega, et vähendada andmete topelt esitamist või mitmekordset sisestamist, võetakse kasutusele kesksed toetavad lahendused (x-tee, DVK jne)</w:t>
            </w:r>
            <w:r w:rsidR="00F11E39" w:rsidRPr="00995993">
              <w:rPr>
                <w:rFonts w:ascii="Times New Roman" w:hAnsi="Times New Roman" w:cs="Times New Roman"/>
              </w:rPr>
              <w:t>,</w:t>
            </w:r>
            <w:r w:rsidRPr="00995993">
              <w:rPr>
                <w:rFonts w:ascii="Times New Roman" w:hAnsi="Times New Roman" w:cs="Times New Roman"/>
              </w:rPr>
              <w:t xml:space="preserve"> lu</w:t>
            </w:r>
            <w:r w:rsidR="00F11E39" w:rsidRPr="00995993">
              <w:rPr>
                <w:rFonts w:ascii="Times New Roman" w:hAnsi="Times New Roman" w:cs="Times New Roman"/>
              </w:rPr>
              <w:t>uakse iseteeninduse võimalus vms</w:t>
            </w:r>
            <w:r w:rsidRPr="00995993">
              <w:rPr>
                <w:rFonts w:ascii="Times New Roman" w:hAnsi="Times New Roman" w:cs="Times New Roman"/>
              </w:rPr>
              <w:t>).</w:t>
            </w:r>
            <w:r w:rsidRPr="00995993" w:rsidDel="00D46514">
              <w:rPr>
                <w:rFonts w:ascii="Times New Roman" w:hAnsi="Times New Roman" w:cs="Times New Roman"/>
              </w:rPr>
              <w:t xml:space="preserve"> </w:t>
            </w:r>
          </w:p>
          <w:p w14:paraId="7049A166" w14:textId="77777777" w:rsidR="00BA4686" w:rsidRPr="00995993" w:rsidRDefault="00BA4686" w:rsidP="00BA4686">
            <w:pPr>
              <w:pStyle w:val="ListParagraph"/>
              <w:ind w:left="1440"/>
              <w:jc w:val="both"/>
              <w:rPr>
                <w:rFonts w:ascii="Times New Roman" w:hAnsi="Times New Roman" w:cs="Times New Roman"/>
              </w:rPr>
            </w:pPr>
          </w:p>
          <w:p w14:paraId="53C1B446" w14:textId="77777777" w:rsidR="004E7152" w:rsidRPr="00995993" w:rsidRDefault="004E7152" w:rsidP="00BA4686">
            <w:pPr>
              <w:ind w:left="360"/>
              <w:jc w:val="both"/>
              <w:rPr>
                <w:rFonts w:ascii="Times New Roman" w:hAnsi="Times New Roman" w:cs="Times New Roman"/>
              </w:rPr>
            </w:pPr>
            <w:r w:rsidRPr="00995993">
              <w:rPr>
                <w:rFonts w:ascii="Times New Roman" w:hAnsi="Times New Roman" w:cs="Times New Roman"/>
              </w:rPr>
              <w:t xml:space="preserve">Projekti tulemusi tuleb kirjeldada </w:t>
            </w:r>
            <w:r w:rsidRPr="00995993">
              <w:rPr>
                <w:rFonts w:ascii="Times New Roman" w:hAnsi="Times New Roman" w:cs="Times New Roman"/>
                <w:u w:val="single"/>
              </w:rPr>
              <w:t>selgelt mõõdetavana</w:t>
            </w:r>
            <w:r w:rsidRPr="00995993">
              <w:rPr>
                <w:rFonts w:ascii="Times New Roman" w:hAnsi="Times New Roman" w:cs="Times New Roman"/>
              </w:rPr>
              <w:t xml:space="preserve">, sealjuures </w:t>
            </w:r>
            <w:r w:rsidRPr="00995993">
              <w:rPr>
                <w:rFonts w:ascii="Times New Roman" w:hAnsi="Times New Roman" w:cs="Times New Roman"/>
                <w:u w:val="single"/>
              </w:rPr>
              <w:t>tuleb kirjeldada ka meetrika</w:t>
            </w:r>
            <w:r w:rsidRPr="00995993">
              <w:rPr>
                <w:rFonts w:ascii="Times New Roman" w:hAnsi="Times New Roman" w:cs="Times New Roman"/>
              </w:rPr>
              <w:t>, millega tulemuse saavutamist peale projekti lõppemist hinnatakse. Väli "olemasolev olukord" peab sisaldama kasutatava meetrika alusel mõõdetud tänast olukorda ning käesolevas väljas tuleb kirjeldada planeeritav siht, mille saavutamisel loetakse projekt edukaks (Nt hindamisvahend: teenuse kasutatavuse rahuloluküsimustik. Tänane keskmine hinnang 5/10-st, oodatav tulemus peale projek</w:t>
            </w:r>
            <w:r w:rsidR="00F11E39" w:rsidRPr="00995993">
              <w:rPr>
                <w:rFonts w:ascii="Times New Roman" w:hAnsi="Times New Roman" w:cs="Times New Roman"/>
              </w:rPr>
              <w:t>ti elluviimist</w:t>
            </w:r>
            <w:r w:rsidRPr="00995993">
              <w:rPr>
                <w:rFonts w:ascii="Times New Roman" w:hAnsi="Times New Roman" w:cs="Times New Roman"/>
              </w:rPr>
              <w:t xml:space="preserve"> 7,5/10-st). Vajadusel võib taotlusele lisada ka selgitava faili (nt majanduslikku ta</w:t>
            </w:r>
            <w:r w:rsidR="00F11E39" w:rsidRPr="00995993">
              <w:rPr>
                <w:rFonts w:ascii="Times New Roman" w:hAnsi="Times New Roman" w:cs="Times New Roman"/>
              </w:rPr>
              <w:t>suvusanalüüsi kajastav tabel vms</w:t>
            </w:r>
            <w:r w:rsidRPr="00995993">
              <w:rPr>
                <w:rFonts w:ascii="Times New Roman" w:hAnsi="Times New Roman" w:cs="Times New Roman"/>
              </w:rPr>
              <w:t>; sellisel juhul tuleb välja kirjeldustes viidata lisafailile</w:t>
            </w:r>
            <w:r w:rsidR="00F11E39" w:rsidRPr="00995993">
              <w:rPr>
                <w:rFonts w:ascii="Times New Roman" w:hAnsi="Times New Roman" w:cs="Times New Roman"/>
              </w:rPr>
              <w:t>,</w:t>
            </w:r>
            <w:r w:rsidRPr="00995993">
              <w:rPr>
                <w:rFonts w:ascii="Times New Roman" w:hAnsi="Times New Roman" w:cs="Times New Roman"/>
              </w:rPr>
              <w:t xml:space="preserve"> täpsustades failinime).</w:t>
            </w:r>
          </w:p>
        </w:tc>
      </w:tr>
    </w:tbl>
    <w:p w14:paraId="7B958ACD"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2CD00217" w14:textId="77777777" w:rsidTr="00BA4686">
        <w:tc>
          <w:tcPr>
            <w:tcW w:w="9212" w:type="dxa"/>
          </w:tcPr>
          <w:p w14:paraId="32FAE41E" w14:textId="29481D88" w:rsidR="00BA4686" w:rsidRPr="00995993" w:rsidRDefault="00BA4686" w:rsidP="004E7152">
            <w:r w:rsidRPr="00995993">
              <w:t>VASTUSE VÄLI</w:t>
            </w:r>
          </w:p>
          <w:p w14:paraId="63C7A94A" w14:textId="17F2A117" w:rsidR="003D5C3E" w:rsidRDefault="003D5C3E" w:rsidP="00FD3D51">
            <w:pPr>
              <w:pStyle w:val="Default"/>
              <w:jc w:val="both"/>
              <w:rPr>
                <w:color w:val="auto"/>
              </w:rPr>
            </w:pPr>
            <w:r>
              <w:rPr>
                <w:color w:val="auto"/>
              </w:rPr>
              <w:t xml:space="preserve">Loodava lahendusega loodab PPA vabastada loamenetluselt PPA prefektuuri teeninduse ressursi – st </w:t>
            </w:r>
            <w:r w:rsidR="003D1785">
              <w:rPr>
                <w:color w:val="auto"/>
              </w:rPr>
              <w:t>julgeme prognoosida esialgu kuni 70</w:t>
            </w:r>
            <w:r>
              <w:rPr>
                <w:color w:val="auto"/>
              </w:rPr>
              <w:t>% taotlustest liigub läbi e-</w:t>
            </w:r>
            <w:r w:rsidR="00FA3A7C">
              <w:rPr>
                <w:color w:val="auto"/>
              </w:rPr>
              <w:t>taotluskeskkonna (realiseeritakse teise projekti raames, kuid e-taotluskeskkonna suhtlus menetlusinfosüsteemiga käesoleva taotluse raames</w:t>
            </w:r>
            <w:r>
              <w:rPr>
                <w:color w:val="auto"/>
              </w:rPr>
              <w:t xml:space="preserve">) ja luba on digitaalne. Käesoleva taotluse raames arendatava lahenduse kaasabil loodab PPA suunata ligikaudu </w:t>
            </w:r>
            <w:r w:rsidR="00F03AD4">
              <w:rPr>
                <w:color w:val="auto"/>
              </w:rPr>
              <w:t>5</w:t>
            </w:r>
            <w:r>
              <w:rPr>
                <w:color w:val="auto"/>
              </w:rPr>
              <w:t xml:space="preserve"> ametikoha ressursi </w:t>
            </w:r>
            <w:r w:rsidRPr="00344B4D">
              <w:rPr>
                <w:b/>
                <w:color w:val="auto"/>
              </w:rPr>
              <w:t>efektiivsele järelkontrollile</w:t>
            </w:r>
            <w:r>
              <w:rPr>
                <w:color w:val="auto"/>
              </w:rPr>
              <w:t xml:space="preserve"> loa omanike üle loa kehtivuse ajal. Loodava lahenduse efektiivsel käivitamisel saavutab riik oluliselt tõhusama ja kontrollitud loamenetluse ning süsteemse ning riskiprofiilipõhise järelkontrolli loa omanike üle. </w:t>
            </w:r>
            <w:r w:rsidR="00344B4D">
              <w:rPr>
                <w:color w:val="auto"/>
              </w:rPr>
              <w:t>M</w:t>
            </w:r>
            <w:r>
              <w:rPr>
                <w:color w:val="auto"/>
              </w:rPr>
              <w:t>uutunud julgeolekuolukorra</w:t>
            </w:r>
            <w:r w:rsidR="00344B4D">
              <w:rPr>
                <w:color w:val="auto"/>
              </w:rPr>
              <w:t xml:space="preserve"> tõttu</w:t>
            </w:r>
            <w:r>
              <w:rPr>
                <w:color w:val="auto"/>
              </w:rPr>
              <w:t xml:space="preserve"> Euroopas </w:t>
            </w:r>
            <w:r w:rsidR="00344B4D">
              <w:rPr>
                <w:color w:val="auto"/>
              </w:rPr>
              <w:t xml:space="preserve">on </w:t>
            </w:r>
            <w:r>
              <w:rPr>
                <w:color w:val="auto"/>
              </w:rPr>
              <w:t>täpsustunud ning karmistunud nõuded relvade omamisele</w:t>
            </w:r>
            <w:r w:rsidR="00014AEA">
              <w:rPr>
                <w:color w:val="auto"/>
              </w:rPr>
              <w:t xml:space="preserve"> (relvade deaktiveerimine</w:t>
            </w:r>
            <w:r w:rsidR="003D1785">
              <w:rPr>
                <w:color w:val="auto"/>
              </w:rPr>
              <w:t>, relvaloast keeldumise alused, täiendav laskeoskuse kontroll</w:t>
            </w:r>
            <w:r w:rsidR="00014AEA">
              <w:rPr>
                <w:color w:val="auto"/>
              </w:rPr>
              <w:t>)</w:t>
            </w:r>
            <w:r w:rsidR="00344B4D">
              <w:rPr>
                <w:color w:val="auto"/>
              </w:rPr>
              <w:t xml:space="preserve"> - loodav</w:t>
            </w:r>
            <w:r>
              <w:rPr>
                <w:color w:val="auto"/>
              </w:rPr>
              <w:t xml:space="preserve"> </w:t>
            </w:r>
            <w:r w:rsidR="00014AEA">
              <w:rPr>
                <w:color w:val="auto"/>
              </w:rPr>
              <w:t>digitaalne menetlus</w:t>
            </w:r>
            <w:r>
              <w:rPr>
                <w:color w:val="auto"/>
              </w:rPr>
              <w:t xml:space="preserve"> </w:t>
            </w:r>
            <w:r w:rsidR="00344B4D">
              <w:rPr>
                <w:color w:val="auto"/>
              </w:rPr>
              <w:t xml:space="preserve">annaks </w:t>
            </w:r>
            <w:r>
              <w:rPr>
                <w:color w:val="auto"/>
              </w:rPr>
              <w:t xml:space="preserve">võimaluse viia vajalikud protsessid läbi </w:t>
            </w:r>
            <w:r w:rsidR="00014AEA" w:rsidRPr="00344B4D">
              <w:rPr>
                <w:b/>
                <w:color w:val="auto"/>
              </w:rPr>
              <w:t>ilma lisaressurssi värbamata.</w:t>
            </w:r>
            <w:r w:rsidR="00B23BA0">
              <w:rPr>
                <w:color w:val="auto"/>
              </w:rPr>
              <w:t xml:space="preserve"> Käesoleva taotluse raames läbiviidud arendustööde vaates on eesmärk ressursi osas suunatud:</w:t>
            </w:r>
          </w:p>
          <w:p w14:paraId="5D8BCA33" w14:textId="4E205B5F" w:rsidR="00B23BA0" w:rsidRDefault="00B23BA0" w:rsidP="00D647AE">
            <w:pPr>
              <w:pStyle w:val="Default"/>
              <w:numPr>
                <w:ilvl w:val="0"/>
                <w:numId w:val="41"/>
              </w:numPr>
              <w:jc w:val="both"/>
              <w:rPr>
                <w:color w:val="auto"/>
              </w:rPr>
            </w:pPr>
            <w:r>
              <w:rPr>
                <w:color w:val="auto"/>
              </w:rPr>
              <w:t>olemasoleva ressursi tõhusamale kasutusele jagades selle ümber menetluselt järelkontrollile</w:t>
            </w:r>
            <w:r w:rsidR="003D1785">
              <w:rPr>
                <w:color w:val="auto"/>
              </w:rPr>
              <w:t>;</w:t>
            </w:r>
          </w:p>
          <w:p w14:paraId="769BF5BE" w14:textId="5079EBA9" w:rsidR="00B23BA0" w:rsidRDefault="00B23BA0" w:rsidP="00D647AE">
            <w:pPr>
              <w:pStyle w:val="Default"/>
              <w:numPr>
                <w:ilvl w:val="0"/>
                <w:numId w:val="41"/>
              </w:numPr>
              <w:jc w:val="both"/>
              <w:rPr>
                <w:color w:val="auto"/>
              </w:rPr>
            </w:pPr>
            <w:r>
              <w:rPr>
                <w:color w:val="auto"/>
              </w:rPr>
              <w:t>lisaressursi vajaduse kasvu pidurdamisele</w:t>
            </w:r>
            <w:r w:rsidR="006600D6">
              <w:rPr>
                <w:color w:val="auto"/>
              </w:rPr>
              <w:t xml:space="preserve"> ja</w:t>
            </w:r>
          </w:p>
          <w:p w14:paraId="70528869" w14:textId="4EA1A7C6" w:rsidR="006600D6" w:rsidRPr="00B23BA0" w:rsidRDefault="006600D6" w:rsidP="00D647AE">
            <w:pPr>
              <w:pStyle w:val="Default"/>
              <w:numPr>
                <w:ilvl w:val="0"/>
                <w:numId w:val="41"/>
              </w:numPr>
              <w:jc w:val="both"/>
              <w:rPr>
                <w:color w:val="auto"/>
              </w:rPr>
            </w:pPr>
            <w:r>
              <w:rPr>
                <w:color w:val="auto"/>
              </w:rPr>
              <w:t>ka EL nõuete täitmisele oas, mis puudutab suhtluskanaleid relvakaupmeestega.</w:t>
            </w:r>
          </w:p>
          <w:p w14:paraId="2D32AB50" w14:textId="77777777" w:rsidR="00014AEA" w:rsidRPr="003D5C3E" w:rsidRDefault="00014AEA" w:rsidP="00FD3D51">
            <w:pPr>
              <w:pStyle w:val="Default"/>
              <w:jc w:val="both"/>
              <w:rPr>
                <w:color w:val="auto"/>
              </w:rPr>
            </w:pPr>
          </w:p>
          <w:p w14:paraId="5E0E204C" w14:textId="77777777" w:rsidR="00D21DA2" w:rsidRPr="00FD3D51" w:rsidRDefault="00D21DA2" w:rsidP="00FD3D51">
            <w:pPr>
              <w:pStyle w:val="Default"/>
              <w:jc w:val="both"/>
              <w:rPr>
                <w:b/>
                <w:color w:val="auto"/>
              </w:rPr>
            </w:pPr>
            <w:r w:rsidRPr="00FD3D51">
              <w:rPr>
                <w:b/>
                <w:color w:val="auto"/>
              </w:rPr>
              <w:t xml:space="preserve">Relvaregister: </w:t>
            </w:r>
          </w:p>
          <w:p w14:paraId="4761B521" w14:textId="35651BAF" w:rsidR="00C85FDB" w:rsidRDefault="00344B4D" w:rsidP="00FD3D51">
            <w:pPr>
              <w:pStyle w:val="Default"/>
              <w:jc w:val="both"/>
              <w:rPr>
                <w:color w:val="auto"/>
              </w:rPr>
            </w:pPr>
            <w:r>
              <w:rPr>
                <w:color w:val="auto"/>
              </w:rPr>
              <w:t xml:space="preserve">Relvaregistris viiakse skoobi piires läbi minimaalsed arendustööd. </w:t>
            </w:r>
            <w:r w:rsidR="00C85FDB">
              <w:rPr>
                <w:color w:val="auto"/>
              </w:rPr>
              <w:t xml:space="preserve">Käesoleva taotluse raames on põhieesmärk suunatud menetluse digitaliseerimisele ja eelvalmidusele teostada senisest tõhusamat teenistuslikku järelevalvet ja järelkontrolle loa omanike üle. </w:t>
            </w:r>
          </w:p>
          <w:p w14:paraId="4E962D41" w14:textId="77777777" w:rsidR="00C85FDB" w:rsidRDefault="00C85FDB" w:rsidP="00FD3D51">
            <w:pPr>
              <w:pStyle w:val="Default"/>
              <w:jc w:val="both"/>
              <w:rPr>
                <w:color w:val="auto"/>
              </w:rPr>
            </w:pPr>
          </w:p>
          <w:p w14:paraId="5EF9F5CC" w14:textId="3F5F2C66" w:rsidR="00D21DA2" w:rsidRPr="00FD3D51" w:rsidRDefault="00C85FDB" w:rsidP="00FD3D51">
            <w:pPr>
              <w:pStyle w:val="Default"/>
              <w:jc w:val="both"/>
              <w:rPr>
                <w:color w:val="auto"/>
              </w:rPr>
            </w:pPr>
            <w:r>
              <w:rPr>
                <w:color w:val="auto"/>
              </w:rPr>
              <w:t>Jätkuarenduste raames tulevikuvaates võimaldab k</w:t>
            </w:r>
            <w:r w:rsidR="00D21DA2" w:rsidRPr="00FD3D51">
              <w:rPr>
                <w:color w:val="auto"/>
              </w:rPr>
              <w:t xml:space="preserve">aasajastatud relvaregister teha kvaliteetseid andmeuuringuid ning on andmeallikaks relvade, lubade ja loa staatuse osas analüüside koostamiseks. Tagatud on elektrooniline andmevahetus </w:t>
            </w:r>
            <w:r>
              <w:rPr>
                <w:color w:val="auto"/>
              </w:rPr>
              <w:t xml:space="preserve">lisaks </w:t>
            </w:r>
            <w:r w:rsidR="00D21DA2" w:rsidRPr="00FD3D51">
              <w:rPr>
                <w:color w:val="auto"/>
              </w:rPr>
              <w:t>relva kaupmeeste</w:t>
            </w:r>
            <w:r>
              <w:rPr>
                <w:color w:val="auto"/>
              </w:rPr>
              <w:t xml:space="preserve">le ka </w:t>
            </w:r>
            <w:r w:rsidR="00D21DA2" w:rsidRPr="00FD3D51">
              <w:rPr>
                <w:color w:val="auto"/>
              </w:rPr>
              <w:t>EL liikmesriikidega.</w:t>
            </w:r>
            <w:ins w:id="0" w:author="Margit Ratnik" w:date="2017-04-18T21:47:00Z">
              <w:r w:rsidR="00344B4D">
                <w:rPr>
                  <w:color w:val="auto"/>
                </w:rPr>
                <w:t xml:space="preserve"> </w:t>
              </w:r>
            </w:ins>
          </w:p>
          <w:p w14:paraId="36578C6B" w14:textId="77777777" w:rsidR="00D21DA2" w:rsidRPr="00FD3D51" w:rsidRDefault="00D21DA2" w:rsidP="00FD3D51">
            <w:pPr>
              <w:pStyle w:val="Default"/>
              <w:jc w:val="both"/>
              <w:rPr>
                <w:color w:val="auto"/>
              </w:rPr>
            </w:pPr>
          </w:p>
          <w:p w14:paraId="57B2C1A2" w14:textId="240BFBAC" w:rsidR="00BA4686"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Järelevalve on tõhus ja miinimumini on viidud soetamislubade ja relvaubade võltsimine, </w:t>
            </w:r>
            <w:r w:rsidRPr="00FD3D51">
              <w:rPr>
                <w:rFonts w:ascii="Times New Roman" w:hAnsi="Times New Roman" w:cs="Times New Roman"/>
                <w:sz w:val="24"/>
                <w:szCs w:val="24"/>
              </w:rPr>
              <w:lastRenderedPageBreak/>
              <w:t>kuna load on digitaalsed ning kättesaadavad infosüsteemis</w:t>
            </w:r>
            <w:r w:rsidR="00FD3D51">
              <w:rPr>
                <w:rFonts w:ascii="Times New Roman" w:hAnsi="Times New Roman" w:cs="Times New Roman"/>
                <w:sz w:val="24"/>
                <w:szCs w:val="24"/>
              </w:rPr>
              <w:t>.</w:t>
            </w:r>
            <w:r w:rsidRPr="00FD3D51">
              <w:rPr>
                <w:rFonts w:ascii="Times New Roman" w:hAnsi="Times New Roman" w:cs="Times New Roman"/>
                <w:sz w:val="24"/>
                <w:szCs w:val="24"/>
              </w:rPr>
              <w:t xml:space="preserve"> Füüsilisi lube ei väljastata ning seega ei ole neid ka võimalik võltsida. T</w:t>
            </w:r>
            <w:r w:rsidR="00E408C2">
              <w:rPr>
                <w:rFonts w:ascii="Times New Roman" w:hAnsi="Times New Roman" w:cs="Times New Roman"/>
                <w:sz w:val="24"/>
                <w:szCs w:val="24"/>
              </w:rPr>
              <w:t>ulevikuvaates t</w:t>
            </w:r>
            <w:r w:rsidRPr="00FD3D51">
              <w:rPr>
                <w:rFonts w:ascii="Times New Roman" w:hAnsi="Times New Roman" w:cs="Times New Roman"/>
                <w:sz w:val="24"/>
                <w:szCs w:val="24"/>
              </w:rPr>
              <w:t>eised liikmesriigid saavad relvalube (Relvaregistris) või nende andmisest keeldumisi (menetlusinfosüsteemis) kontrollida igal ajal ja võltsimised on välistatud</w:t>
            </w:r>
            <w:r w:rsidR="00344B4D">
              <w:rPr>
                <w:rFonts w:ascii="Times New Roman" w:hAnsi="Times New Roman" w:cs="Times New Roman"/>
                <w:sz w:val="24"/>
                <w:szCs w:val="24"/>
              </w:rPr>
              <w:t>.</w:t>
            </w:r>
          </w:p>
          <w:p w14:paraId="7FBB38BE" w14:textId="77777777" w:rsidR="00D21DA2" w:rsidRPr="00FD3D51" w:rsidRDefault="00D21DA2" w:rsidP="00FD3D51">
            <w:pPr>
              <w:jc w:val="both"/>
              <w:rPr>
                <w:rFonts w:ascii="Times New Roman" w:hAnsi="Times New Roman" w:cs="Times New Roman"/>
                <w:sz w:val="24"/>
                <w:szCs w:val="24"/>
              </w:rPr>
            </w:pPr>
          </w:p>
          <w:p w14:paraId="4C7CC982"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Menetlusinfosüsteem:</w:t>
            </w:r>
          </w:p>
          <w:p w14:paraId="6A4B5D0F" w14:textId="2AAE27B4"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Isik saab esitada taotluse PPA e-taotluskeskkonnas (esimesed arendused valmivad 2017 kevadel korduva ID-kaardi taotlemiseks, järgmises etapis lisatakse korduva passi ja seejärel relvalubadega seotu). Taotluskeskkonnast kanduvad andmed menetluse infosüsteemi, kus menetleja saab läbi viia erinevaid kontrolle süsteemipõhiselt ning algatada töövooge erinevatele osapooltele (kriminaalpolitsei, kaitsepolitsei, piirkonnapolitseinik) automaatselt. Kõigi osapoolte arvamused ja menetluse tulemused talletatakse menetluse süsteemi. Otsuse pinnalt genereeritakse digitaalne luba, mille kontrollimiseks on tagatud juurdepääsud õigustatud isikutele. Infosüsteem on integreeritud PPA identiteedihalduse ja haldusmenetluse infosüsteemidega ning kasutab nende süsteemide arenduseks juba loodud lahendusi (alustatakse 2017 </w:t>
            </w:r>
            <w:r w:rsidR="006600D6">
              <w:rPr>
                <w:rFonts w:ascii="Times New Roman" w:hAnsi="Times New Roman" w:cs="Times New Roman"/>
                <w:sz w:val="24"/>
                <w:szCs w:val="24"/>
              </w:rPr>
              <w:t xml:space="preserve">kevadel </w:t>
            </w:r>
            <w:proofErr w:type="spellStart"/>
            <w:r w:rsidRPr="00FD3D51">
              <w:rPr>
                <w:rFonts w:ascii="Times New Roman" w:hAnsi="Times New Roman" w:cs="Times New Roman"/>
                <w:sz w:val="24"/>
                <w:szCs w:val="24"/>
              </w:rPr>
              <w:t>UUSISillegaali</w:t>
            </w:r>
            <w:proofErr w:type="spellEnd"/>
            <w:r w:rsidRPr="00FD3D51">
              <w:rPr>
                <w:rFonts w:ascii="Times New Roman" w:hAnsi="Times New Roman" w:cs="Times New Roman"/>
                <w:sz w:val="24"/>
                <w:szCs w:val="24"/>
              </w:rPr>
              <w:t xml:space="preserve"> arendustega).</w:t>
            </w:r>
          </w:p>
          <w:p w14:paraId="683E0AAC" w14:textId="77777777" w:rsidR="00D21DA2" w:rsidRPr="00FD3D51" w:rsidRDefault="00D21DA2" w:rsidP="00FD3D51">
            <w:pPr>
              <w:jc w:val="both"/>
              <w:rPr>
                <w:rFonts w:ascii="Times New Roman" w:hAnsi="Times New Roman" w:cs="Times New Roman"/>
                <w:sz w:val="24"/>
                <w:szCs w:val="24"/>
              </w:rPr>
            </w:pPr>
          </w:p>
          <w:p w14:paraId="2F2C5CD9" w14:textId="77777777" w:rsidR="00D21DA2" w:rsidRPr="00FD3D51" w:rsidRDefault="00D21DA2" w:rsidP="00FD3D51">
            <w:pPr>
              <w:pStyle w:val="Default"/>
              <w:jc w:val="both"/>
              <w:rPr>
                <w:b/>
                <w:color w:val="auto"/>
              </w:rPr>
            </w:pPr>
            <w:r w:rsidRPr="00FD3D51">
              <w:rPr>
                <w:b/>
                <w:color w:val="auto"/>
              </w:rPr>
              <w:t>Järelevalve:</w:t>
            </w:r>
          </w:p>
          <w:p w14:paraId="53F2CE0B" w14:textId="36C713D4" w:rsidR="00D21DA2" w:rsidRPr="00FD3D51" w:rsidRDefault="00D21DA2" w:rsidP="00FD3D51">
            <w:pPr>
              <w:pStyle w:val="Default"/>
              <w:jc w:val="both"/>
              <w:rPr>
                <w:color w:val="auto"/>
              </w:rPr>
            </w:pPr>
            <w:r w:rsidRPr="00FD3D51">
              <w:rPr>
                <w:color w:val="auto"/>
              </w:rPr>
              <w:t xml:space="preserve">Süsteemipõhine ja logidega menetlus tagab efektiivse </w:t>
            </w:r>
            <w:r w:rsidR="00E408C2">
              <w:rPr>
                <w:color w:val="auto"/>
              </w:rPr>
              <w:t xml:space="preserve">teenistusliku </w:t>
            </w:r>
            <w:r w:rsidRPr="00FD3D51">
              <w:rPr>
                <w:color w:val="auto"/>
              </w:rPr>
              <w:t xml:space="preserve">järelevalve menetluskvaliteedi, aga ka ressursi koormatuse ja tähtaegadest kinnipidamise üle. </w:t>
            </w:r>
          </w:p>
          <w:p w14:paraId="24D75457" w14:textId="23D0C013" w:rsidR="00D21DA2" w:rsidRPr="00FD3D51" w:rsidRDefault="00E408C2" w:rsidP="00FD3D51">
            <w:pPr>
              <w:jc w:val="both"/>
              <w:rPr>
                <w:rFonts w:ascii="Times New Roman" w:hAnsi="Times New Roman" w:cs="Times New Roman"/>
                <w:sz w:val="24"/>
                <w:szCs w:val="24"/>
              </w:rPr>
            </w:pPr>
            <w:r>
              <w:rPr>
                <w:rFonts w:ascii="Times New Roman" w:hAnsi="Times New Roman" w:cs="Times New Roman"/>
                <w:sz w:val="24"/>
                <w:szCs w:val="24"/>
              </w:rPr>
              <w:t>Tulevikuarenduste vaates on j</w:t>
            </w:r>
            <w:r w:rsidR="00D21DA2" w:rsidRPr="00FD3D51">
              <w:rPr>
                <w:rFonts w:ascii="Times New Roman" w:hAnsi="Times New Roman" w:cs="Times New Roman"/>
                <w:sz w:val="24"/>
                <w:szCs w:val="24"/>
              </w:rPr>
              <w:t>ärelevalvemudel ja süsteemipõhised kontrollid võimalik luua efektiivselt tehniliste lahenduste kaasabil võites oluliselt aega kohapealseteks füüsilisteks kontrollideks relva hoiukohas või laskeklubis.</w:t>
            </w:r>
          </w:p>
          <w:p w14:paraId="08DC88E7" w14:textId="77777777" w:rsidR="00D21DA2" w:rsidRPr="00FD3D51" w:rsidRDefault="00D21DA2" w:rsidP="00FD3D51">
            <w:pPr>
              <w:jc w:val="both"/>
              <w:rPr>
                <w:rFonts w:ascii="Times New Roman" w:hAnsi="Times New Roman" w:cs="Times New Roman"/>
                <w:sz w:val="24"/>
                <w:szCs w:val="24"/>
              </w:rPr>
            </w:pPr>
          </w:p>
          <w:p w14:paraId="0F7CC3E3" w14:textId="77777777" w:rsidR="00D21DA2" w:rsidRPr="00FD3D51" w:rsidRDefault="00D21DA2" w:rsidP="00FD3D51">
            <w:pPr>
              <w:pStyle w:val="Default"/>
              <w:jc w:val="both"/>
              <w:rPr>
                <w:color w:val="auto"/>
              </w:rPr>
            </w:pPr>
            <w:r w:rsidRPr="00FD3D51">
              <w:rPr>
                <w:b/>
                <w:color w:val="auto"/>
              </w:rPr>
              <w:t>Taotluste maht aastas</w:t>
            </w:r>
            <w:r w:rsidRPr="00FD3D51">
              <w:rPr>
                <w:color w:val="auto"/>
              </w:rPr>
              <w:t xml:space="preserve">: </w:t>
            </w:r>
          </w:p>
          <w:p w14:paraId="40739742" w14:textId="3B6106EF"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Relvalubade taotlemise maht on aastate lõikes suhteliselt stabiilne kõikudes aastate lõikes mõnevõrra. 2016 aastal on märgata esmataotlejate arvu kasvu, kuid üldine taotlejate arv on jäänud võrrel</w:t>
            </w:r>
            <w:r w:rsidR="007F551D">
              <w:rPr>
                <w:rFonts w:ascii="Times New Roman" w:hAnsi="Times New Roman" w:cs="Times New Roman"/>
                <w:sz w:val="24"/>
                <w:szCs w:val="24"/>
              </w:rPr>
              <w:t>d</w:t>
            </w:r>
            <w:r w:rsidRPr="00FD3D51">
              <w:rPr>
                <w:rFonts w:ascii="Times New Roman" w:hAnsi="Times New Roman" w:cs="Times New Roman"/>
                <w:sz w:val="24"/>
                <w:szCs w:val="24"/>
              </w:rPr>
              <w:t>avaks eelmiste aastatega. Seega prognoosime stabiilsuse jätkumist.</w:t>
            </w:r>
          </w:p>
          <w:p w14:paraId="2D7E96DE" w14:textId="77777777" w:rsidR="00D21DA2" w:rsidRPr="00FD3D51" w:rsidRDefault="00D21DA2" w:rsidP="00FD3D51">
            <w:pPr>
              <w:jc w:val="both"/>
              <w:rPr>
                <w:rFonts w:ascii="Times New Roman" w:hAnsi="Times New Roman" w:cs="Times New Roman"/>
                <w:sz w:val="24"/>
                <w:szCs w:val="24"/>
              </w:rPr>
            </w:pPr>
          </w:p>
          <w:p w14:paraId="6C6E9EF5"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Kasutusmugavus:</w:t>
            </w:r>
          </w:p>
          <w:p w14:paraId="6AD514D0" w14:textId="03F69841"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Automaatsed süsteemisisesed päringud</w:t>
            </w:r>
            <w:r w:rsidRPr="00FD3D51">
              <w:rPr>
                <w:rFonts w:ascii="Times New Roman" w:hAnsi="Times New Roman" w:cs="Times New Roman"/>
                <w:sz w:val="24"/>
                <w:szCs w:val="24"/>
              </w:rPr>
              <w:t xml:space="preserve"> – eesmärk on asendada võimlaikult suures mahus käsitsi päringuid süsteemisiseste automaatsete kontrollide ja IS-üleste otsingutega.</w:t>
            </w:r>
            <w:r w:rsidR="00855019">
              <w:rPr>
                <w:rFonts w:ascii="Times New Roman" w:hAnsi="Times New Roman" w:cs="Times New Roman"/>
                <w:sz w:val="24"/>
                <w:szCs w:val="24"/>
              </w:rPr>
              <w:t xml:space="preserve"> Konkreetse arenduse vaatest piirdume siiski minimaalse ja esmatasandi päringutega.</w:t>
            </w:r>
          </w:p>
          <w:p w14:paraId="0B8C5A7D" w14:textId="77777777" w:rsidR="00D21DA2" w:rsidRPr="00FD3D51" w:rsidRDefault="00D21DA2" w:rsidP="00FD3D51">
            <w:pPr>
              <w:jc w:val="both"/>
              <w:rPr>
                <w:rFonts w:ascii="Times New Roman" w:hAnsi="Times New Roman" w:cs="Times New Roman"/>
                <w:b/>
                <w:sz w:val="24"/>
                <w:szCs w:val="24"/>
              </w:rPr>
            </w:pPr>
          </w:p>
          <w:p w14:paraId="227828AE"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Eeltäidetud andmed:</w:t>
            </w:r>
            <w:r w:rsidRPr="00FD3D51">
              <w:rPr>
                <w:rFonts w:ascii="Times New Roman" w:hAnsi="Times New Roman" w:cs="Times New Roman"/>
                <w:sz w:val="24"/>
                <w:szCs w:val="24"/>
              </w:rPr>
              <w:t xml:space="preserve"> luua süsteemile funktsionaalsus, mis viiks ühtede ja samade andmete korduva sisestuse minimaalseks ja kasutaks juba süsteemi talletatud andmeid viisil, kus ametnikul jääks vaid üle kontrollida ja veenduda andmete korrektsuses. Lahendus aitaks vähendada ka sisestusvigu ning aitaks kaasa kõrgemale andmekvaliteedile. Isikuandmete vaates on juba täna kogu isikuandmete komplekt </w:t>
            </w:r>
            <w:proofErr w:type="spellStart"/>
            <w:r w:rsidRPr="00FD3D51">
              <w:rPr>
                <w:rFonts w:ascii="Times New Roman" w:hAnsi="Times New Roman" w:cs="Times New Roman"/>
                <w:sz w:val="24"/>
                <w:szCs w:val="24"/>
              </w:rPr>
              <w:t>UUSIS-s</w:t>
            </w:r>
            <w:proofErr w:type="spellEnd"/>
            <w:r w:rsidRPr="00FD3D51">
              <w:rPr>
                <w:rFonts w:ascii="Times New Roman" w:hAnsi="Times New Roman" w:cs="Times New Roman"/>
                <w:sz w:val="24"/>
                <w:szCs w:val="24"/>
              </w:rPr>
              <w:t xml:space="preserve"> olemas ja saaks efektiivselt kasutada juba isikult varem kogutud/hõivatud isikuandmeid. </w:t>
            </w:r>
          </w:p>
          <w:p w14:paraId="76BD68AF" w14:textId="77777777" w:rsidR="00D21DA2" w:rsidRPr="00FD3D51" w:rsidRDefault="00D21DA2" w:rsidP="00FD3D51">
            <w:pPr>
              <w:jc w:val="both"/>
              <w:rPr>
                <w:rFonts w:ascii="Times New Roman" w:hAnsi="Times New Roman" w:cs="Times New Roman"/>
                <w:sz w:val="24"/>
                <w:szCs w:val="24"/>
              </w:rPr>
            </w:pPr>
          </w:p>
          <w:p w14:paraId="5B65FABB"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 xml:space="preserve">Iseteenindus: </w:t>
            </w:r>
            <w:r w:rsidRPr="00FD3D51">
              <w:rPr>
                <w:rFonts w:ascii="Times New Roman" w:hAnsi="Times New Roman" w:cs="Times New Roman"/>
                <w:sz w:val="24"/>
                <w:szCs w:val="24"/>
              </w:rPr>
              <w:t xml:space="preserve">taotlejal on võimalik ise esitada vajalikke andmeid ilma PPA-d külastamata. Samuti luua lahendused lisaandmete edastuseks PPA-le ilma PPA-d külastamata. Haakub PPA e-taotluskeskkonna kontseptsiooniga, kuid siinkohal seotud andmete kandumisega taotluskeskkonnast menetluskeskkonda. Lahendus hoiab kokku nii ametniku kui taotleja kulu ja aega. Samuti hakkavad relvakaupmehed sisestama andmeid relvade ja laskemoona müügi kohta ning saama menetluskeskkonna kaudu ka infot olemasolevate soetuslubade kohta, mis omakorda muudab kõik relvadega seotud tegevused oluliselt paremini jälgitavaks ning kokkuvõttes muudab keskkonna turvalisemaks. </w:t>
            </w:r>
          </w:p>
          <w:p w14:paraId="7250CD32" w14:textId="77777777" w:rsidR="00D21DA2" w:rsidRPr="00FD3D51" w:rsidRDefault="00D21DA2" w:rsidP="00FD3D51">
            <w:pPr>
              <w:jc w:val="both"/>
              <w:rPr>
                <w:rFonts w:ascii="Times New Roman" w:hAnsi="Times New Roman" w:cs="Times New Roman"/>
                <w:sz w:val="24"/>
                <w:szCs w:val="24"/>
              </w:rPr>
            </w:pPr>
          </w:p>
          <w:p w14:paraId="20DCDB45"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lastRenderedPageBreak/>
              <w:t>Automaatteavitus:</w:t>
            </w:r>
            <w:r w:rsidRPr="00FD3D51">
              <w:rPr>
                <w:rFonts w:ascii="Times New Roman" w:hAnsi="Times New Roman" w:cs="Times New Roman"/>
                <w:sz w:val="24"/>
                <w:szCs w:val="24"/>
              </w:rPr>
              <w:t xml:space="preserve"> inimene saab jälgida tema taotluse seisu ja väljastatud loa staatust reaalajas.  </w:t>
            </w:r>
          </w:p>
          <w:p w14:paraId="53D4B351" w14:textId="77777777" w:rsidR="00D21DA2" w:rsidRPr="00FD3D51" w:rsidRDefault="00D21DA2" w:rsidP="00FD3D51">
            <w:pPr>
              <w:jc w:val="both"/>
              <w:rPr>
                <w:rFonts w:ascii="Times New Roman" w:hAnsi="Times New Roman" w:cs="Times New Roman"/>
                <w:sz w:val="24"/>
                <w:szCs w:val="24"/>
              </w:rPr>
            </w:pPr>
          </w:p>
          <w:p w14:paraId="21F00EAF" w14:textId="1C027013"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 xml:space="preserve">Süsteemikontrollid: </w:t>
            </w:r>
            <w:r w:rsidRPr="00FD3D51">
              <w:rPr>
                <w:rFonts w:ascii="Times New Roman" w:hAnsi="Times New Roman" w:cs="Times New Roman"/>
                <w:sz w:val="24"/>
                <w:szCs w:val="24"/>
              </w:rPr>
              <w:t>realiseeritud on lahendused, mis aitavad ametnikku korrektsel andmete sisestusel (näiteks kuupäeva formaadi kontroll, aadressandmete kontroll (</w:t>
            </w:r>
            <w:proofErr w:type="spellStart"/>
            <w:r w:rsidRPr="00FD3D51">
              <w:rPr>
                <w:rFonts w:ascii="Times New Roman" w:hAnsi="Times New Roman" w:cs="Times New Roman"/>
                <w:sz w:val="24"/>
                <w:szCs w:val="24"/>
              </w:rPr>
              <w:t>liidestus</w:t>
            </w:r>
            <w:proofErr w:type="spellEnd"/>
            <w:r w:rsidRPr="00FD3D51">
              <w:rPr>
                <w:rFonts w:ascii="Times New Roman" w:hAnsi="Times New Roman" w:cs="Times New Roman"/>
                <w:sz w:val="24"/>
                <w:szCs w:val="24"/>
              </w:rPr>
              <w:t xml:space="preserve"> ADS-iga), õiguslike aluste kontroll, taotluse esitamise koha kontrollid jne). Tulemuseks on kõrgem andmekvaliteet ja sellega kokku hoitud kasvõi näiteks analüütikute tööaega vigade pideva otsimise ning hiljem süsteemi administraatori tööaega, kes neid pidevalt korrastab. </w:t>
            </w:r>
          </w:p>
          <w:p w14:paraId="11700467" w14:textId="77777777" w:rsidR="00D21DA2" w:rsidRPr="00FD3D51" w:rsidRDefault="00D21DA2" w:rsidP="00FD3D51">
            <w:pPr>
              <w:jc w:val="both"/>
              <w:rPr>
                <w:rFonts w:ascii="Times New Roman" w:hAnsi="Times New Roman" w:cs="Times New Roman"/>
                <w:sz w:val="24"/>
                <w:szCs w:val="24"/>
              </w:rPr>
            </w:pPr>
          </w:p>
          <w:p w14:paraId="11659912"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Haldamine ja rahaline mõju:</w:t>
            </w:r>
          </w:p>
          <w:p w14:paraId="05702BF6"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Arvesse tuleb võtta, et uuel süsteemil hakkab olema oma meeskond, kes pidevalt uuendab ja täiendab infosüsteemi. Platvormid saavad olema kaasaegsemad, seega dünaamilisemad (kergem hallata ka tulevikus) ning süsteem saab korralikud logid. </w:t>
            </w:r>
          </w:p>
          <w:p w14:paraId="3B531F5A" w14:textId="77777777" w:rsidR="00D21DA2" w:rsidRPr="00FD3D51" w:rsidRDefault="00D21DA2" w:rsidP="00FD3D51">
            <w:pPr>
              <w:jc w:val="both"/>
              <w:rPr>
                <w:rFonts w:ascii="Times New Roman" w:hAnsi="Times New Roman" w:cs="Times New Roman"/>
                <w:sz w:val="24"/>
                <w:szCs w:val="24"/>
              </w:rPr>
            </w:pPr>
          </w:p>
          <w:p w14:paraId="7EE6839B"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Arendus on hõlmatud visiooniga, kus juba loodud haldusmenetlusel on üks ja ühine nn keskne mootor (alustatakse </w:t>
            </w:r>
            <w:proofErr w:type="spellStart"/>
            <w:r w:rsidRPr="00FD3D51">
              <w:rPr>
                <w:rFonts w:ascii="Times New Roman" w:hAnsi="Times New Roman" w:cs="Times New Roman"/>
                <w:sz w:val="24"/>
                <w:szCs w:val="24"/>
              </w:rPr>
              <w:t>UUSISillegaal</w:t>
            </w:r>
            <w:proofErr w:type="spellEnd"/>
            <w:r w:rsidRPr="00FD3D51">
              <w:rPr>
                <w:rFonts w:ascii="Times New Roman" w:hAnsi="Times New Roman" w:cs="Times New Roman"/>
                <w:sz w:val="24"/>
                <w:szCs w:val="24"/>
              </w:rPr>
              <w:t xml:space="preserve"> ja RAKS arendustega).</w:t>
            </w:r>
          </w:p>
          <w:p w14:paraId="6C53C84B" w14:textId="77777777" w:rsidR="00D21DA2" w:rsidRPr="00FD3D51" w:rsidRDefault="00D21DA2" w:rsidP="00FD3D51">
            <w:pPr>
              <w:jc w:val="both"/>
              <w:rPr>
                <w:rFonts w:ascii="Times New Roman" w:hAnsi="Times New Roman" w:cs="Times New Roman"/>
                <w:sz w:val="24"/>
                <w:szCs w:val="24"/>
              </w:rPr>
            </w:pPr>
          </w:p>
          <w:p w14:paraId="6537D02B"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Logid:</w:t>
            </w:r>
          </w:p>
          <w:p w14:paraId="2939E341" w14:textId="77777777" w:rsidR="00D21DA2" w:rsidRPr="00995993" w:rsidRDefault="00D21DA2" w:rsidP="00FD3D51">
            <w:pPr>
              <w:jc w:val="both"/>
            </w:pPr>
            <w:r w:rsidRPr="00FD3D51">
              <w:rPr>
                <w:rFonts w:ascii="Times New Roman" w:hAnsi="Times New Roman" w:cs="Times New Roman"/>
                <w:sz w:val="24"/>
                <w:szCs w:val="24"/>
              </w:rPr>
              <w:t>Logimise osa relvaregistri osas on parandatud ja uue loodava loataotluse menetlemise süsteemis on arendatud logimine, mille abil on võimalik nii tagantjärgi tuvastada tehtud toimingute sisu, kui ka saada statistilisi andmeid töökoormuse ja ressursi efektiivse rakendamise osas üle Eesti.</w:t>
            </w:r>
          </w:p>
        </w:tc>
      </w:tr>
    </w:tbl>
    <w:p w14:paraId="42ECFF27" w14:textId="77777777" w:rsidR="00BA4686" w:rsidRPr="00995993" w:rsidRDefault="00BA4686" w:rsidP="004E7152"/>
    <w:p w14:paraId="190549FF"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mõju</w:t>
      </w:r>
    </w:p>
    <w:tbl>
      <w:tblPr>
        <w:tblStyle w:val="TableGrid"/>
        <w:tblW w:w="0" w:type="auto"/>
        <w:tblLook w:val="04A0" w:firstRow="1" w:lastRow="0" w:firstColumn="1" w:lastColumn="0" w:noHBand="0" w:noVBand="1"/>
      </w:tblPr>
      <w:tblGrid>
        <w:gridCol w:w="9212"/>
      </w:tblGrid>
      <w:tr w:rsidR="00D43A43" w:rsidRPr="00995993" w14:paraId="04E98865" w14:textId="77777777" w:rsidTr="00D43A43">
        <w:tc>
          <w:tcPr>
            <w:tcW w:w="9212" w:type="dxa"/>
          </w:tcPr>
          <w:p w14:paraId="7AF47268"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olemasoleva olukorra (</w:t>
            </w:r>
            <w:r w:rsidRPr="00995993">
              <w:rPr>
                <w:rFonts w:ascii="Times New Roman" w:hAnsi="Times New Roman" w:cs="Times New Roman"/>
                <w:i/>
              </w:rPr>
              <w:t>AS IS</w:t>
            </w:r>
            <w:r w:rsidRPr="00995993">
              <w:rPr>
                <w:rFonts w:ascii="Times New Roman" w:hAnsi="Times New Roman" w:cs="Times New Roman"/>
              </w:rPr>
              <w:t>) ja projekt tulemuse (</w:t>
            </w:r>
            <w:r w:rsidRPr="00995993">
              <w:rPr>
                <w:rFonts w:ascii="Times New Roman" w:hAnsi="Times New Roman" w:cs="Times New Roman"/>
                <w:i/>
              </w:rPr>
              <w:t>TO BE</w:t>
            </w:r>
            <w:r w:rsidRPr="00995993">
              <w:rPr>
                <w:rFonts w:ascii="Times New Roman" w:hAnsi="Times New Roman" w:cs="Times New Roman"/>
              </w:rPr>
              <w:t xml:space="preserve">) </w:t>
            </w:r>
            <w:r w:rsidRPr="00995993">
              <w:rPr>
                <w:rFonts w:ascii="Times New Roman" w:hAnsi="Times New Roman" w:cs="Times New Roman"/>
                <w:u w:val="single"/>
              </w:rPr>
              <w:t>VAHE</w:t>
            </w:r>
            <w:r w:rsidRPr="00995993">
              <w:rPr>
                <w:rFonts w:ascii="Times New Roman" w:hAnsi="Times New Roman" w:cs="Times New Roman"/>
              </w:rPr>
              <w:t xml:space="preserve"> ehk selle konkreetse elluviidava </w:t>
            </w:r>
            <w:r w:rsidRPr="00995993">
              <w:rPr>
                <w:rFonts w:ascii="Times New Roman" w:hAnsi="Times New Roman" w:cs="Times New Roman"/>
                <w:u w:val="single"/>
              </w:rPr>
              <w:t>PROJEKTI MÕJU</w:t>
            </w:r>
            <w:r w:rsidRPr="00995993">
              <w:rPr>
                <w:rFonts w:ascii="Times New Roman" w:hAnsi="Times New Roman" w:cs="Times New Roman"/>
              </w:rPr>
              <w:t xml:space="preserve"> (sh finantsiline mõju - millises ulatuses kulud muutuvad, esitades kalkulatsiooni alused, äriprotsesside muudatused jm oluline). </w:t>
            </w:r>
          </w:p>
          <w:p w14:paraId="0ED5F785"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Juhul, kui tegemist on suurema projekti alametapiga, siis eristada selgelt selle konkreetse alamprojekti ning suurema projekti mõjude kirjeldused. </w:t>
            </w:r>
          </w:p>
          <w:p w14:paraId="418566FC"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Mõjude hindamisel tuleb minimaalselt kirjeldada, milline on oodatav projekti mõju ulatus organisatsiooni töötajatele ning protsessi kaasatud teistele osapooltele (näiteks: ettevõtted, kodanikud).</w:t>
            </w:r>
          </w:p>
          <w:p w14:paraId="35CC97D5" w14:textId="77777777" w:rsidR="00D43A43" w:rsidRPr="00995993" w:rsidRDefault="002B7C01"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w:t>
            </w:r>
            <w:r w:rsidR="00A60696" w:rsidRPr="00995993">
              <w:rPr>
                <w:rFonts w:ascii="Times New Roman" w:hAnsi="Times New Roman" w:cs="Times New Roman"/>
              </w:rPr>
              <w:t>, kui lisaks mõõdetavatele peamistele tulemustele kaasnevad projekti elluviimisega ka muud sotsiaalsed või majanduslikud kasud, mida otseselt ei mõõdeta (kuna need ei ole seotud peamiste taotletavate eesmärkidega), siis tuleks ka need kaasnevad mõjud kirjeldada.</w:t>
            </w:r>
          </w:p>
        </w:tc>
      </w:tr>
    </w:tbl>
    <w:p w14:paraId="0E223F25"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1190606E" w14:textId="77777777" w:rsidTr="00BA4686">
        <w:tc>
          <w:tcPr>
            <w:tcW w:w="9212" w:type="dxa"/>
          </w:tcPr>
          <w:p w14:paraId="52DD279C" w14:textId="34916479" w:rsidR="00BA4686" w:rsidRPr="00995993" w:rsidRDefault="00BA4686" w:rsidP="00D43A43">
            <w:r w:rsidRPr="00995993">
              <w:t>VASTUSE VÄLI</w:t>
            </w:r>
          </w:p>
          <w:p w14:paraId="2D5D025C" w14:textId="1D94AAE9" w:rsidR="00C16D1C" w:rsidRPr="004B0EFB" w:rsidRDefault="00CF4C9A" w:rsidP="00855019">
            <w:pPr>
              <w:rPr>
                <w:rFonts w:ascii="Times New Roman" w:hAnsi="Times New Roman" w:cs="Times New Roman"/>
                <w:sz w:val="24"/>
                <w:szCs w:val="24"/>
              </w:rPr>
            </w:pPr>
            <w:r w:rsidRPr="004B0EFB">
              <w:rPr>
                <w:rFonts w:ascii="Times New Roman" w:hAnsi="Times New Roman" w:cs="Times New Roman"/>
                <w:sz w:val="24"/>
                <w:szCs w:val="24"/>
              </w:rPr>
              <w:t xml:space="preserve">Infotehnoloogilise lahenduse realiseerimisel on kogu relvaloa taotlemine ja menetlemine viidud infosüsteemipõhiseks. Lahendusega on </w:t>
            </w:r>
            <w:proofErr w:type="spellStart"/>
            <w:r w:rsidRPr="004B0EFB">
              <w:rPr>
                <w:rFonts w:ascii="Times New Roman" w:hAnsi="Times New Roman" w:cs="Times New Roman"/>
                <w:sz w:val="24"/>
                <w:szCs w:val="24"/>
              </w:rPr>
              <w:t>liidestatud</w:t>
            </w:r>
            <w:proofErr w:type="spellEnd"/>
            <w:r w:rsidRPr="004B0EFB">
              <w:rPr>
                <w:rFonts w:ascii="Times New Roman" w:hAnsi="Times New Roman" w:cs="Times New Roman"/>
                <w:sz w:val="24"/>
                <w:szCs w:val="24"/>
              </w:rPr>
              <w:t xml:space="preserve"> relvakaupmehed ja tagatud on võimalus</w:t>
            </w:r>
            <w:r>
              <w:t xml:space="preserve"> </w:t>
            </w:r>
            <w:r w:rsidRPr="004B0EFB">
              <w:rPr>
                <w:rFonts w:ascii="Times New Roman" w:hAnsi="Times New Roman" w:cs="Times New Roman"/>
                <w:sz w:val="24"/>
                <w:szCs w:val="24"/>
              </w:rPr>
              <w:t xml:space="preserve">kontrollida väljastatud loa staatust reaalajas. Tagatud on paberivaba menetlus, efektiivne järelevalve menetluskvaliteedi üle ja võimalus juhtida menetlusressurssi efektiivselt. </w:t>
            </w:r>
          </w:p>
          <w:p w14:paraId="3339C624" w14:textId="2B0A7E07" w:rsidR="0089799C" w:rsidRDefault="0089799C" w:rsidP="004B0EFB">
            <w:pPr>
              <w:jc w:val="both"/>
              <w:rPr>
                <w:rFonts w:ascii="Times New Roman" w:hAnsi="Times New Roman" w:cs="Times New Roman"/>
                <w:sz w:val="24"/>
                <w:szCs w:val="24"/>
              </w:rPr>
            </w:pPr>
          </w:p>
          <w:p w14:paraId="4A732EDD" w14:textId="24F5D977" w:rsidR="0089799C" w:rsidRDefault="0089799C" w:rsidP="004B0EFB">
            <w:pPr>
              <w:jc w:val="both"/>
              <w:rPr>
                <w:rFonts w:ascii="Times New Roman" w:hAnsi="Times New Roman" w:cs="Times New Roman"/>
                <w:sz w:val="24"/>
                <w:szCs w:val="24"/>
              </w:rPr>
            </w:pPr>
            <w:r>
              <w:rPr>
                <w:rFonts w:ascii="Times New Roman" w:hAnsi="Times New Roman" w:cs="Times New Roman"/>
                <w:sz w:val="24"/>
                <w:szCs w:val="24"/>
              </w:rPr>
              <w:t>Loodava lahenduse rakendamisel säästab klient aega ja raha:</w:t>
            </w:r>
          </w:p>
          <w:p w14:paraId="06A46727" w14:textId="3856F1C2" w:rsidR="0089799C" w:rsidRDefault="0089799C" w:rsidP="0089799C">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kuna tagatud on võimalus esitada taotlusi ilma PPA prefektuuri teenindust külastamata;</w:t>
            </w:r>
          </w:p>
          <w:p w14:paraId="7C0D5B87" w14:textId="416C5C0A" w:rsidR="0089799C" w:rsidRDefault="0089799C" w:rsidP="0089799C">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kuna tagatud on võimalus saada luba kätte elektrooniliselt;</w:t>
            </w:r>
          </w:p>
          <w:p w14:paraId="7513C5B2" w14:textId="559AC0BF" w:rsidR="0089799C" w:rsidRDefault="0089799C" w:rsidP="0089799C">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kuna riik ja relvakaupmehed edastavad omavahel infot digitaalselt, ei pea klient </w:t>
            </w:r>
            <w:r>
              <w:rPr>
                <w:rFonts w:ascii="Times New Roman" w:hAnsi="Times New Roman" w:cs="Times New Roman"/>
                <w:sz w:val="24"/>
                <w:szCs w:val="24"/>
              </w:rPr>
              <w:lastRenderedPageBreak/>
              <w:t>olema sellekohase info edasikandjaks nagu seni (soetamisluba vs relvaluba);</w:t>
            </w:r>
          </w:p>
          <w:p w14:paraId="0A796F72" w14:textId="77777777" w:rsidR="0089799C" w:rsidRDefault="0089799C" w:rsidP="0089799C">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loa pikendamine saab/võib toimuda viisil, kus seaduskuulekas klient ei pea PPA prefektuuri kordagi külastama.</w:t>
            </w:r>
          </w:p>
          <w:p w14:paraId="3BD339F3" w14:textId="3808C7FB" w:rsidR="00F03AD4" w:rsidRDefault="0089799C" w:rsidP="00855019">
            <w:pPr>
              <w:jc w:val="both"/>
              <w:rPr>
                <w:ins w:id="1" w:author="Margit Ratnik" w:date="2017-04-18T22:08:00Z"/>
                <w:rFonts w:ascii="Times New Roman" w:hAnsi="Times New Roman" w:cs="Times New Roman"/>
                <w:sz w:val="24"/>
                <w:szCs w:val="24"/>
              </w:rPr>
            </w:pPr>
            <w:r>
              <w:rPr>
                <w:rFonts w:ascii="Times New Roman" w:hAnsi="Times New Roman" w:cs="Times New Roman"/>
                <w:sz w:val="24"/>
                <w:szCs w:val="24"/>
              </w:rPr>
              <w:t>Loodava lahenduse rakendamisel loodab PPA</w:t>
            </w:r>
            <w:r w:rsidR="00855019">
              <w:rPr>
                <w:rFonts w:ascii="Times New Roman" w:hAnsi="Times New Roman" w:cs="Times New Roman"/>
                <w:sz w:val="24"/>
                <w:szCs w:val="24"/>
              </w:rPr>
              <w:t xml:space="preserve"> </w:t>
            </w:r>
            <w:r w:rsidR="00A22F65" w:rsidRPr="00855019">
              <w:rPr>
                <w:rFonts w:ascii="Times New Roman" w:hAnsi="Times New Roman" w:cs="Times New Roman"/>
                <w:sz w:val="24"/>
                <w:szCs w:val="24"/>
              </w:rPr>
              <w:t>suunata esimeses etapis vähemalt 7</w:t>
            </w:r>
            <w:r w:rsidRPr="00855019">
              <w:rPr>
                <w:rFonts w:ascii="Times New Roman" w:hAnsi="Times New Roman" w:cs="Times New Roman"/>
                <w:sz w:val="24"/>
                <w:szCs w:val="24"/>
              </w:rPr>
              <w:t>0% taotlejatest e-</w:t>
            </w:r>
            <w:r w:rsidR="00A22F65" w:rsidRPr="00855019">
              <w:rPr>
                <w:rFonts w:ascii="Times New Roman" w:hAnsi="Times New Roman" w:cs="Times New Roman"/>
                <w:sz w:val="24"/>
                <w:szCs w:val="24"/>
              </w:rPr>
              <w:t xml:space="preserve">taotluskeskkonda vabastades </w:t>
            </w:r>
            <w:r w:rsidRPr="00855019">
              <w:rPr>
                <w:rFonts w:ascii="Times New Roman" w:hAnsi="Times New Roman" w:cs="Times New Roman"/>
                <w:sz w:val="24"/>
                <w:szCs w:val="24"/>
              </w:rPr>
              <w:t xml:space="preserve">PPA </w:t>
            </w:r>
            <w:r w:rsidR="00FA3A7C" w:rsidRPr="00855019">
              <w:rPr>
                <w:rFonts w:ascii="Times New Roman" w:hAnsi="Times New Roman" w:cs="Times New Roman"/>
                <w:sz w:val="24"/>
                <w:szCs w:val="24"/>
              </w:rPr>
              <w:t xml:space="preserve">prefektuuri </w:t>
            </w:r>
            <w:r w:rsidRPr="00855019">
              <w:rPr>
                <w:rFonts w:ascii="Times New Roman" w:hAnsi="Times New Roman" w:cs="Times New Roman"/>
                <w:sz w:val="24"/>
                <w:szCs w:val="24"/>
              </w:rPr>
              <w:t>teeninduse ressursi</w:t>
            </w:r>
            <w:r w:rsidR="00855019">
              <w:rPr>
                <w:rFonts w:ascii="Times New Roman" w:hAnsi="Times New Roman" w:cs="Times New Roman"/>
                <w:sz w:val="24"/>
                <w:szCs w:val="24"/>
              </w:rPr>
              <w:t xml:space="preserve"> ja </w:t>
            </w:r>
            <w:r w:rsidR="00F03AD4">
              <w:rPr>
                <w:rFonts w:ascii="Times New Roman" w:hAnsi="Times New Roman" w:cs="Times New Roman"/>
                <w:sz w:val="24"/>
                <w:szCs w:val="24"/>
              </w:rPr>
              <w:t xml:space="preserve">suunata </w:t>
            </w:r>
            <w:r w:rsidR="00855019">
              <w:rPr>
                <w:rFonts w:ascii="Times New Roman" w:hAnsi="Times New Roman" w:cs="Times New Roman"/>
                <w:sz w:val="24"/>
                <w:szCs w:val="24"/>
              </w:rPr>
              <w:t xml:space="preserve">see </w:t>
            </w:r>
            <w:r w:rsidR="00F03AD4">
              <w:rPr>
                <w:rFonts w:ascii="Times New Roman" w:hAnsi="Times New Roman" w:cs="Times New Roman"/>
                <w:sz w:val="24"/>
                <w:szCs w:val="24"/>
              </w:rPr>
              <w:t>menetlustöölt järelkontrollile (ca 5 ametikoha vaatest üle Eesti).</w:t>
            </w:r>
          </w:p>
          <w:p w14:paraId="43ECB12A" w14:textId="77777777" w:rsidR="00855019" w:rsidRDefault="00855019" w:rsidP="00855019">
            <w:pPr>
              <w:jc w:val="both"/>
              <w:rPr>
                <w:rFonts w:ascii="Times New Roman" w:hAnsi="Times New Roman" w:cs="Times New Roman"/>
                <w:sz w:val="24"/>
                <w:szCs w:val="24"/>
              </w:rPr>
            </w:pPr>
          </w:p>
          <w:p w14:paraId="2C3FEA25" w14:textId="0AB3CFFB" w:rsidR="00F03AD4" w:rsidRDefault="00F03AD4" w:rsidP="00F03AD4">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Tegemist on lahendusega, kus täna puudub igasugune IKT tugi – seetõttu </w:t>
            </w:r>
            <w:r w:rsidRPr="00A22F65">
              <w:rPr>
                <w:rFonts w:ascii="Times New Roman" w:hAnsi="Times New Roman" w:cs="Times New Roman"/>
                <w:b/>
                <w:sz w:val="24"/>
                <w:szCs w:val="24"/>
              </w:rPr>
              <w:t>ei taotle käesolev projekt esmajoones rahalist kokkuhoidu riigile</w:t>
            </w:r>
            <w:r>
              <w:rPr>
                <w:rFonts w:ascii="Times New Roman" w:hAnsi="Times New Roman" w:cs="Times New Roman"/>
                <w:sz w:val="24"/>
                <w:szCs w:val="24"/>
              </w:rPr>
              <w:t>, vaid:</w:t>
            </w:r>
          </w:p>
          <w:p w14:paraId="2F3E7580" w14:textId="178B3281" w:rsidR="00F03AD4" w:rsidRDefault="00F03AD4" w:rsidP="00F03AD4">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mugavamat </w:t>
            </w:r>
            <w:r w:rsidR="00AA1E1F">
              <w:rPr>
                <w:rFonts w:ascii="Times New Roman" w:hAnsi="Times New Roman" w:cs="Times New Roman"/>
                <w:sz w:val="24"/>
                <w:szCs w:val="24"/>
              </w:rPr>
              <w:t>teenust</w:t>
            </w:r>
            <w:r>
              <w:rPr>
                <w:rFonts w:ascii="Times New Roman" w:hAnsi="Times New Roman" w:cs="Times New Roman"/>
                <w:sz w:val="24"/>
                <w:szCs w:val="24"/>
              </w:rPr>
              <w:t xml:space="preserve"> kliendile </w:t>
            </w:r>
          </w:p>
          <w:p w14:paraId="53B2E3B9" w14:textId="77777777" w:rsidR="00F03AD4" w:rsidRDefault="00F03AD4" w:rsidP="00F03AD4">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turvalisemat keskkonda läbi tõhusa järelevalve</w:t>
            </w:r>
          </w:p>
          <w:p w14:paraId="45750018" w14:textId="1051FF69" w:rsidR="00F03AD4" w:rsidRDefault="00F03AD4" w:rsidP="00F03AD4">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senisest oluliselt paremat (reaalajas) kontrolli relvakaubanduses toimuva üle</w:t>
            </w:r>
          </w:p>
          <w:p w14:paraId="6F1FCECA" w14:textId="0F25DCBB" w:rsidR="00F03AD4" w:rsidRPr="00F03AD4" w:rsidRDefault="00F03AD4" w:rsidP="00F03AD4">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tulevikuvaates inimtööjõukulude kasvu pidurdumist.</w:t>
            </w:r>
          </w:p>
          <w:p w14:paraId="546DC0F5" w14:textId="07D9108F" w:rsidR="00CF4C9A" w:rsidRPr="00995993" w:rsidRDefault="00CF4C9A" w:rsidP="00CF4C9A"/>
        </w:tc>
      </w:tr>
    </w:tbl>
    <w:p w14:paraId="6AD0253D" w14:textId="77777777" w:rsidR="006E3F86" w:rsidRPr="00995993" w:rsidRDefault="006E3F86" w:rsidP="00A60696"/>
    <w:p w14:paraId="4E3187BA" w14:textId="77777777" w:rsidR="00A60696" w:rsidRPr="00995993" w:rsidRDefault="00A60696"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Õiguslik regulatsioon</w:t>
      </w:r>
    </w:p>
    <w:tbl>
      <w:tblPr>
        <w:tblStyle w:val="TableGrid"/>
        <w:tblW w:w="0" w:type="auto"/>
        <w:tblLook w:val="04A0" w:firstRow="1" w:lastRow="0" w:firstColumn="1" w:lastColumn="0" w:noHBand="0" w:noVBand="1"/>
      </w:tblPr>
      <w:tblGrid>
        <w:gridCol w:w="9212"/>
      </w:tblGrid>
      <w:tr w:rsidR="00A60696" w:rsidRPr="00995993" w14:paraId="27823368" w14:textId="77777777" w:rsidTr="005246A5">
        <w:tc>
          <w:tcPr>
            <w:tcW w:w="9212" w:type="dxa"/>
          </w:tcPr>
          <w:p w14:paraId="5D30BA11"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regulatsioonides on kitsaskohti, siis kirjeldada lühidalt, mida on vaja muuta  ning kui kaugel ollakse planeeritud regulatsioonide muudatuste elluviimisega?</w:t>
            </w:r>
          </w:p>
          <w:p w14:paraId="315F13AA"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Anda ülevaade milliseid õigusakte on vaja muuta või luua ning mis ajaks?</w:t>
            </w:r>
          </w:p>
        </w:tc>
      </w:tr>
    </w:tbl>
    <w:p w14:paraId="48FADDAB" w14:textId="77777777" w:rsidR="00A60696" w:rsidRPr="00995993" w:rsidRDefault="00A60696" w:rsidP="00A60696"/>
    <w:tbl>
      <w:tblPr>
        <w:tblStyle w:val="TableGrid"/>
        <w:tblW w:w="0" w:type="auto"/>
        <w:tblLook w:val="04A0" w:firstRow="1" w:lastRow="0" w:firstColumn="1" w:lastColumn="0" w:noHBand="0" w:noVBand="1"/>
      </w:tblPr>
      <w:tblGrid>
        <w:gridCol w:w="9212"/>
      </w:tblGrid>
      <w:tr w:rsidR="00A60696" w:rsidRPr="00995993" w14:paraId="0CDC025D" w14:textId="77777777" w:rsidTr="005246A5">
        <w:tc>
          <w:tcPr>
            <w:tcW w:w="9212" w:type="dxa"/>
          </w:tcPr>
          <w:p w14:paraId="5B16CE7F" w14:textId="77777777" w:rsidR="00A60696" w:rsidRPr="00995993" w:rsidRDefault="00A60696" w:rsidP="005246A5">
            <w:r w:rsidRPr="00995993">
              <w:t>VASTUSE VÄLI</w:t>
            </w:r>
          </w:p>
          <w:p w14:paraId="14FCD520" w14:textId="203B2E77" w:rsidR="00A60696" w:rsidRPr="00C813C7" w:rsidRDefault="00E80C38" w:rsidP="00C813C7">
            <w:pPr>
              <w:jc w:val="both"/>
              <w:rPr>
                <w:rFonts w:ascii="Times New Roman" w:hAnsi="Times New Roman" w:cs="Times New Roman"/>
                <w:sz w:val="24"/>
                <w:szCs w:val="24"/>
              </w:rPr>
            </w:pPr>
            <w:r w:rsidRPr="00C813C7">
              <w:rPr>
                <w:rFonts w:ascii="Times New Roman" w:hAnsi="Times New Roman" w:cs="Times New Roman"/>
                <w:sz w:val="24"/>
                <w:szCs w:val="24"/>
              </w:rPr>
              <w:t xml:space="preserve">Relvaseaduse muudatuste töögrupp alustab tööd 2017 aasta algul ning kõik vajaminevad muudatused on plaanis sisse viia. </w:t>
            </w:r>
            <w:r w:rsidR="0037142F">
              <w:rPr>
                <w:rFonts w:ascii="Times New Roman" w:hAnsi="Times New Roman" w:cs="Times New Roman"/>
                <w:sz w:val="24"/>
                <w:szCs w:val="24"/>
              </w:rPr>
              <w:t xml:space="preserve">Uus relvaseadus, mille väljatöötamisega on SiM algust tegemas, keskendub kogu relvatemaatika kaasajastamisele ja korrastamisele. Ka uue relvaseaduse vaates ei muudeta relvaseaduse alusel läbiviidavaid protsesse selliselt, et see mõjutaks käesolevas taotluses kajastatut. Arendustööde raames plaanib PPA viia ühe </w:t>
            </w:r>
            <w:r w:rsidR="0037142F" w:rsidRPr="00AA1E1F">
              <w:rPr>
                <w:rFonts w:ascii="Times New Roman" w:hAnsi="Times New Roman" w:cs="Times New Roman"/>
                <w:b/>
                <w:sz w:val="24"/>
                <w:szCs w:val="24"/>
              </w:rPr>
              <w:t>haldusmenetlusliku tööprotsessi</w:t>
            </w:r>
            <w:r w:rsidR="0037142F">
              <w:rPr>
                <w:rFonts w:ascii="Times New Roman" w:hAnsi="Times New Roman" w:cs="Times New Roman"/>
                <w:sz w:val="24"/>
                <w:szCs w:val="24"/>
              </w:rPr>
              <w:t xml:space="preserve"> digitaalseks – st lube taotletakse, menetletakse, otsustatakse, </w:t>
            </w:r>
            <w:r w:rsidR="006600D6">
              <w:rPr>
                <w:rFonts w:ascii="Times New Roman" w:hAnsi="Times New Roman" w:cs="Times New Roman"/>
                <w:sz w:val="24"/>
                <w:szCs w:val="24"/>
              </w:rPr>
              <w:t xml:space="preserve">pikendatakse, </w:t>
            </w:r>
            <w:r w:rsidR="0037142F">
              <w:rPr>
                <w:rFonts w:ascii="Times New Roman" w:hAnsi="Times New Roman" w:cs="Times New Roman"/>
                <w:sz w:val="24"/>
                <w:szCs w:val="24"/>
              </w:rPr>
              <w:t>peatatakse ja tühistatakse ka uue seaduse valguses. Ka osapooled ei muutu – klient, relvakaupmees, menetleja, kontrolli teostav organ jne. Tänasest relvaseadusest tuleb viia hulk tööprotsesse i</w:t>
            </w:r>
            <w:r w:rsidR="006600D6">
              <w:rPr>
                <w:rFonts w:ascii="Times New Roman" w:hAnsi="Times New Roman" w:cs="Times New Roman"/>
                <w:sz w:val="24"/>
                <w:szCs w:val="24"/>
              </w:rPr>
              <w:t>seloomustavaid detaile alam</w:t>
            </w:r>
            <w:r w:rsidR="0037142F">
              <w:rPr>
                <w:rFonts w:ascii="Times New Roman" w:hAnsi="Times New Roman" w:cs="Times New Roman"/>
                <w:sz w:val="24"/>
                <w:szCs w:val="24"/>
              </w:rPr>
              <w:t xml:space="preserve">akti tasandile. Uue relvaseadusega muutuvad kindlasti osad klassifikaatorid (otsuse tegemise alused, lisadokumentide loetelud vms), kuid PPA soovib lahendust, kus </w:t>
            </w:r>
            <w:r w:rsidR="0037142F" w:rsidRPr="00AA1E1F">
              <w:rPr>
                <w:rFonts w:ascii="Times New Roman" w:hAnsi="Times New Roman" w:cs="Times New Roman"/>
                <w:b/>
                <w:sz w:val="24"/>
                <w:szCs w:val="24"/>
              </w:rPr>
              <w:t>klassifikaatorite muutmine ja täiendamine on hilisema süsteemi peakasutaja pädevuses</w:t>
            </w:r>
            <w:r w:rsidR="0037142F">
              <w:rPr>
                <w:rFonts w:ascii="Times New Roman" w:hAnsi="Times New Roman" w:cs="Times New Roman"/>
                <w:sz w:val="24"/>
                <w:szCs w:val="24"/>
              </w:rPr>
              <w:t xml:space="preserve"> (st sarnaselt tänasele viisaregistrile ilma arenduskoodi muutmata). </w:t>
            </w:r>
            <w:r w:rsidR="009F2889">
              <w:rPr>
                <w:rFonts w:ascii="Times New Roman" w:hAnsi="Times New Roman" w:cs="Times New Roman"/>
                <w:sz w:val="24"/>
                <w:szCs w:val="24"/>
              </w:rPr>
              <w:t>Teise olulise kasutegurina ootab PPA süsteemilt erinevaid päringuid ja andmevahetust riigi erinevate andmekogudega. Loa taotleja ja loa omaniku taustakontrolli ning seotud asjaoludega puutes olevad põhipäringud ei ole sõltuvuses relvaseadusest.</w:t>
            </w:r>
            <w:r w:rsidR="0037142F">
              <w:rPr>
                <w:rFonts w:ascii="Times New Roman" w:hAnsi="Times New Roman" w:cs="Times New Roman"/>
                <w:sz w:val="24"/>
                <w:szCs w:val="24"/>
              </w:rPr>
              <w:t xml:space="preserve"> </w:t>
            </w:r>
            <w:r w:rsidRPr="00C813C7">
              <w:rPr>
                <w:rFonts w:ascii="Times New Roman" w:hAnsi="Times New Roman" w:cs="Times New Roman"/>
                <w:sz w:val="24"/>
                <w:szCs w:val="24"/>
              </w:rPr>
              <w:t>Eelnõu peaks valmima eeldatavalt 2018 aasta a</w:t>
            </w:r>
            <w:r w:rsidR="00FD4406" w:rsidRPr="00C813C7">
              <w:rPr>
                <w:rFonts w:ascii="Times New Roman" w:hAnsi="Times New Roman" w:cs="Times New Roman"/>
                <w:sz w:val="24"/>
                <w:szCs w:val="24"/>
              </w:rPr>
              <w:t>l</w:t>
            </w:r>
            <w:r w:rsidRPr="00C813C7">
              <w:rPr>
                <w:rFonts w:ascii="Times New Roman" w:hAnsi="Times New Roman" w:cs="Times New Roman"/>
                <w:sz w:val="24"/>
                <w:szCs w:val="24"/>
              </w:rPr>
              <w:t xml:space="preserve">guseks. </w:t>
            </w:r>
          </w:p>
          <w:p w14:paraId="15E45BCA" w14:textId="377A7F6F" w:rsidR="00E80C38" w:rsidRPr="00C813C7" w:rsidRDefault="00E80C38" w:rsidP="00C813C7">
            <w:pPr>
              <w:jc w:val="both"/>
              <w:rPr>
                <w:rFonts w:ascii="Times New Roman" w:hAnsi="Times New Roman" w:cs="Times New Roman"/>
                <w:sz w:val="24"/>
                <w:szCs w:val="24"/>
              </w:rPr>
            </w:pPr>
            <w:r w:rsidRPr="00C813C7">
              <w:rPr>
                <w:rFonts w:ascii="Times New Roman" w:hAnsi="Times New Roman" w:cs="Times New Roman"/>
                <w:sz w:val="24"/>
                <w:szCs w:val="24"/>
              </w:rPr>
              <w:t>Peamisteks muudatusteks on relvaloa regulatsiooni muudatus</w:t>
            </w:r>
            <w:r w:rsidR="00C813C7">
              <w:rPr>
                <w:rFonts w:ascii="Times New Roman" w:hAnsi="Times New Roman" w:cs="Times New Roman"/>
                <w:sz w:val="24"/>
                <w:szCs w:val="24"/>
              </w:rPr>
              <w:t xml:space="preserve"> nagu relvaeksamite väljaviimine PPA-st</w:t>
            </w:r>
            <w:r w:rsidR="0037142F">
              <w:rPr>
                <w:rFonts w:ascii="Times New Roman" w:hAnsi="Times New Roman" w:cs="Times New Roman"/>
                <w:sz w:val="24"/>
                <w:szCs w:val="24"/>
              </w:rPr>
              <w:t>. Sellel muudatuse realiseerimisel on vajalik eraldi mooduli (või liidese) arendamine loodavale süsteemile andmevahetuseks relvaeksami läbiviijatega. Konkree</w:t>
            </w:r>
            <w:r w:rsidR="009F2889">
              <w:rPr>
                <w:rFonts w:ascii="Times New Roman" w:hAnsi="Times New Roman" w:cs="Times New Roman"/>
                <w:sz w:val="24"/>
                <w:szCs w:val="24"/>
              </w:rPr>
              <w:t>tse taotluse skoobis see puudub.</w:t>
            </w:r>
            <w:r w:rsidR="00C813C7">
              <w:rPr>
                <w:rFonts w:ascii="Times New Roman" w:hAnsi="Times New Roman" w:cs="Times New Roman"/>
                <w:sz w:val="24"/>
                <w:szCs w:val="24"/>
              </w:rPr>
              <w:t xml:space="preserve"> </w:t>
            </w:r>
            <w:r w:rsidR="0037142F">
              <w:rPr>
                <w:rFonts w:ascii="Times New Roman" w:hAnsi="Times New Roman" w:cs="Times New Roman"/>
                <w:sz w:val="24"/>
                <w:szCs w:val="24"/>
              </w:rPr>
              <w:t>S</w:t>
            </w:r>
            <w:r w:rsidR="00C813C7">
              <w:rPr>
                <w:rFonts w:ascii="Times New Roman" w:hAnsi="Times New Roman" w:cs="Times New Roman"/>
                <w:sz w:val="24"/>
                <w:szCs w:val="24"/>
              </w:rPr>
              <w:t xml:space="preserve">amas </w:t>
            </w:r>
            <w:r w:rsidRPr="00C813C7">
              <w:rPr>
                <w:rFonts w:ascii="Times New Roman" w:hAnsi="Times New Roman" w:cs="Times New Roman"/>
                <w:sz w:val="24"/>
                <w:szCs w:val="24"/>
              </w:rPr>
              <w:t xml:space="preserve">digiloa väljastamise muudatused on juba sisse viidud 01.06.2017 kehtima </w:t>
            </w:r>
            <w:r w:rsidR="006600D6">
              <w:rPr>
                <w:rFonts w:ascii="Times New Roman" w:hAnsi="Times New Roman" w:cs="Times New Roman"/>
                <w:sz w:val="24"/>
                <w:szCs w:val="24"/>
              </w:rPr>
              <w:t>plaanitud</w:t>
            </w:r>
            <w:r w:rsidRPr="00C813C7">
              <w:rPr>
                <w:rFonts w:ascii="Times New Roman" w:hAnsi="Times New Roman" w:cs="Times New Roman"/>
                <w:sz w:val="24"/>
                <w:szCs w:val="24"/>
              </w:rPr>
              <w:t xml:space="preserve"> Relvaseaduses. Isik ei pea esitama taotlust teeninduses ning samuti ei saa ta seda kätte teeninduses, samuti ei säilitata eelnevaid lube füüsilises toimikus jmt. </w:t>
            </w:r>
          </w:p>
          <w:p w14:paraId="476665E3" w14:textId="4917858F" w:rsidR="000A6E41" w:rsidRDefault="000A6E41" w:rsidP="00C813C7">
            <w:pPr>
              <w:jc w:val="both"/>
              <w:rPr>
                <w:rFonts w:ascii="Times New Roman" w:hAnsi="Times New Roman" w:cs="Times New Roman"/>
                <w:sz w:val="24"/>
                <w:szCs w:val="24"/>
              </w:rPr>
            </w:pPr>
            <w:r w:rsidRPr="00C813C7">
              <w:rPr>
                <w:rFonts w:ascii="Times New Roman" w:hAnsi="Times New Roman" w:cs="Times New Roman"/>
                <w:sz w:val="24"/>
                <w:szCs w:val="24"/>
              </w:rPr>
              <w:t>Seaduse vastuvõtmisel on võimalik määrata üleminekuaeg, mis oleks vastavuses uue menetlus</w:t>
            </w:r>
            <w:r w:rsidR="00C813C7" w:rsidRPr="00C813C7">
              <w:rPr>
                <w:rFonts w:ascii="Times New Roman" w:hAnsi="Times New Roman" w:cs="Times New Roman"/>
                <w:sz w:val="24"/>
                <w:szCs w:val="24"/>
              </w:rPr>
              <w:t>s</w:t>
            </w:r>
            <w:r w:rsidRPr="00C813C7">
              <w:rPr>
                <w:rFonts w:ascii="Times New Roman" w:hAnsi="Times New Roman" w:cs="Times New Roman"/>
                <w:sz w:val="24"/>
                <w:szCs w:val="24"/>
              </w:rPr>
              <w:t>üsteemi eeldatava valmimisajaga.</w:t>
            </w:r>
            <w:r w:rsidR="00AA1E1F">
              <w:rPr>
                <w:rFonts w:ascii="Times New Roman" w:hAnsi="Times New Roman" w:cs="Times New Roman"/>
                <w:sz w:val="24"/>
                <w:szCs w:val="24"/>
              </w:rPr>
              <w:t xml:space="preserve"> Kuivõrd käesoleva taotluse skoobis ei ole kahtlemata kõiki relva „elukaare“ ja seotud osapooltega seotud arendusvajadusi, siis realiseerimata vajaduste ja uute – täna teadmata </w:t>
            </w:r>
            <w:r w:rsidR="0076637C">
              <w:rPr>
                <w:rFonts w:ascii="Times New Roman" w:hAnsi="Times New Roman" w:cs="Times New Roman"/>
                <w:sz w:val="24"/>
                <w:szCs w:val="24"/>
              </w:rPr>
              <w:t xml:space="preserve"> - </w:t>
            </w:r>
            <w:r w:rsidR="00AA1E1F">
              <w:rPr>
                <w:rFonts w:ascii="Times New Roman" w:hAnsi="Times New Roman" w:cs="Times New Roman"/>
                <w:sz w:val="24"/>
                <w:szCs w:val="24"/>
              </w:rPr>
              <w:t xml:space="preserve">muudatuste valguses tuleb vajalikud </w:t>
            </w:r>
            <w:r w:rsidR="00AA1E1F">
              <w:rPr>
                <w:rFonts w:ascii="Times New Roman" w:hAnsi="Times New Roman" w:cs="Times New Roman"/>
                <w:sz w:val="24"/>
                <w:szCs w:val="24"/>
              </w:rPr>
              <w:lastRenderedPageBreak/>
              <w:t>vahendid ette näha õigusakti eelnõude koostamise ja kooskõlastamise käigus.</w:t>
            </w:r>
            <w:r w:rsidRPr="00C813C7">
              <w:rPr>
                <w:rFonts w:ascii="Times New Roman" w:hAnsi="Times New Roman" w:cs="Times New Roman"/>
                <w:sz w:val="24"/>
                <w:szCs w:val="24"/>
              </w:rPr>
              <w:t xml:space="preserve"> </w:t>
            </w:r>
          </w:p>
          <w:p w14:paraId="47A39DAA" w14:textId="77777777" w:rsidR="00C813C7" w:rsidRDefault="00C813C7" w:rsidP="00C813C7">
            <w:pPr>
              <w:jc w:val="both"/>
              <w:rPr>
                <w:rFonts w:ascii="Times New Roman" w:hAnsi="Times New Roman" w:cs="Times New Roman"/>
                <w:sz w:val="24"/>
                <w:szCs w:val="24"/>
              </w:rPr>
            </w:pPr>
          </w:p>
          <w:p w14:paraId="6AE467E9" w14:textId="7A2DAB91" w:rsidR="00C813C7" w:rsidRPr="00C813C7" w:rsidRDefault="00C813C7" w:rsidP="00C813C7">
            <w:pPr>
              <w:jc w:val="both"/>
              <w:rPr>
                <w:rFonts w:ascii="Times New Roman" w:hAnsi="Times New Roman" w:cs="Times New Roman"/>
                <w:sz w:val="24"/>
                <w:szCs w:val="24"/>
              </w:rPr>
            </w:pPr>
            <w:r>
              <w:rPr>
                <w:rFonts w:ascii="Times New Roman" w:hAnsi="Times New Roman" w:cs="Times New Roman"/>
                <w:sz w:val="24"/>
                <w:szCs w:val="24"/>
              </w:rPr>
              <w:t>Muuta tuleb kõiki alamakte ja asutuse sisemisi tööprotsesse, koolitada kasutajad.</w:t>
            </w:r>
          </w:p>
          <w:p w14:paraId="1A9979A2" w14:textId="089B4302" w:rsidR="000A6E41" w:rsidRPr="00995993" w:rsidRDefault="000A6E41" w:rsidP="005246A5"/>
        </w:tc>
      </w:tr>
    </w:tbl>
    <w:p w14:paraId="6F535A56"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lastRenderedPageBreak/>
        <w:t>Projekti kasusaajad – sihtgrupp</w:t>
      </w:r>
    </w:p>
    <w:tbl>
      <w:tblPr>
        <w:tblStyle w:val="TableGrid"/>
        <w:tblW w:w="0" w:type="auto"/>
        <w:tblLook w:val="04A0" w:firstRow="1" w:lastRow="0" w:firstColumn="1" w:lastColumn="0" w:noHBand="0" w:noVBand="1"/>
      </w:tblPr>
      <w:tblGrid>
        <w:gridCol w:w="9212"/>
      </w:tblGrid>
      <w:tr w:rsidR="00D43A43" w:rsidRPr="00995993" w14:paraId="25460DF3" w14:textId="77777777" w:rsidTr="00D43A43">
        <w:tc>
          <w:tcPr>
            <w:tcW w:w="9212" w:type="dxa"/>
          </w:tcPr>
          <w:p w14:paraId="6BBD8A0E"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projekti tulemuste kasutatavuse ulatus, peamised kasutajate grupid ja orienteeruv potentsiaalsete kasutajate arv. Selgitada, millele need numbrid tuginevad?</w:t>
            </w:r>
          </w:p>
          <w:p w14:paraId="61661BD1"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eesmärgiks on suurendada kasutajate arvukust või l</w:t>
            </w:r>
            <w:r w:rsidR="00F11E39" w:rsidRPr="00995993">
              <w:rPr>
                <w:rFonts w:ascii="Times New Roman" w:hAnsi="Times New Roman" w:cs="Times New Roman"/>
              </w:rPr>
              <w:t xml:space="preserve">isada uusi kasutajagruppe, </w:t>
            </w:r>
            <w:r w:rsidRPr="00995993">
              <w:rPr>
                <w:rFonts w:ascii="Times New Roman" w:hAnsi="Times New Roman" w:cs="Times New Roman"/>
              </w:rPr>
              <w:t>selgitada, milliseid tegevusi on planeeritud teha selle eesmärgi saavutamiseks?</w:t>
            </w:r>
          </w:p>
        </w:tc>
      </w:tr>
    </w:tbl>
    <w:p w14:paraId="0B91E1C5"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71B2432C" w14:textId="77777777" w:rsidTr="00BA4686">
        <w:tc>
          <w:tcPr>
            <w:tcW w:w="9212" w:type="dxa"/>
          </w:tcPr>
          <w:p w14:paraId="768F08C5" w14:textId="64CB0608" w:rsidR="00BA4686" w:rsidRPr="00995993" w:rsidRDefault="00BA4686" w:rsidP="00D43A43">
            <w:r w:rsidRPr="00995993">
              <w:t>VASTUSE VÄLI</w:t>
            </w:r>
          </w:p>
          <w:p w14:paraId="696175C8" w14:textId="7FB2079C" w:rsidR="00BA4686" w:rsidRPr="0018221B" w:rsidRDefault="000A6E41"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Uue süsteemi kasutajateks on kõik relvaomanikud, tegevusluba omavad isikud ja lubadeametnikud. Samuti järelevalvet teostavad ametnikud ja asutused (keskkriminaalpolitsei, KAPO, EKEI, </w:t>
            </w:r>
            <w:r w:rsidR="00436F66" w:rsidRPr="0018221B">
              <w:rPr>
                <w:rFonts w:ascii="Times New Roman" w:hAnsi="Times New Roman" w:cs="Times New Roman"/>
                <w:sz w:val="24"/>
                <w:szCs w:val="24"/>
              </w:rPr>
              <w:t>Maks</w:t>
            </w:r>
            <w:r w:rsidR="00614EB6" w:rsidRPr="0018221B">
              <w:rPr>
                <w:rFonts w:ascii="Times New Roman" w:hAnsi="Times New Roman" w:cs="Times New Roman"/>
                <w:sz w:val="24"/>
                <w:szCs w:val="24"/>
              </w:rPr>
              <w:t>u</w:t>
            </w:r>
            <w:r w:rsidR="00436F66" w:rsidRPr="0018221B">
              <w:rPr>
                <w:rFonts w:ascii="Times New Roman" w:hAnsi="Times New Roman" w:cs="Times New Roman"/>
                <w:sz w:val="24"/>
                <w:szCs w:val="24"/>
              </w:rPr>
              <w:t xml:space="preserve">-ja Tolliamet, </w:t>
            </w:r>
            <w:r w:rsidRPr="0018221B">
              <w:rPr>
                <w:rFonts w:ascii="Times New Roman" w:hAnsi="Times New Roman" w:cs="Times New Roman"/>
                <w:sz w:val="24"/>
                <w:szCs w:val="24"/>
              </w:rPr>
              <w:t>Keskkonnainspektsioon, muud valitsusasutused, kohtud, kohtutäiturid</w:t>
            </w:r>
            <w:r w:rsidR="00436F66" w:rsidRPr="0018221B">
              <w:rPr>
                <w:rFonts w:ascii="Times New Roman" w:hAnsi="Times New Roman" w:cs="Times New Roman"/>
                <w:sz w:val="24"/>
                <w:szCs w:val="24"/>
              </w:rPr>
              <w:t xml:space="preserve">, kohalikud omavalitsused, Kaitseliit, </w:t>
            </w:r>
            <w:r w:rsidR="00CD2914">
              <w:rPr>
                <w:rFonts w:ascii="Times New Roman" w:hAnsi="Times New Roman" w:cs="Times New Roman"/>
                <w:sz w:val="24"/>
                <w:szCs w:val="24"/>
              </w:rPr>
              <w:t>J</w:t>
            </w:r>
            <w:r w:rsidR="00436F66" w:rsidRPr="0018221B">
              <w:rPr>
                <w:rFonts w:ascii="Times New Roman" w:hAnsi="Times New Roman" w:cs="Times New Roman"/>
                <w:sz w:val="24"/>
                <w:szCs w:val="24"/>
              </w:rPr>
              <w:t>ahiliit, Laskespordiliidud</w:t>
            </w:r>
            <w:r w:rsidRPr="0018221B">
              <w:rPr>
                <w:rFonts w:ascii="Times New Roman" w:hAnsi="Times New Roman" w:cs="Times New Roman"/>
                <w:sz w:val="24"/>
                <w:szCs w:val="24"/>
              </w:rPr>
              <w:t xml:space="preserve"> jm) </w:t>
            </w:r>
          </w:p>
          <w:p w14:paraId="689E372C" w14:textId="2670F349" w:rsidR="000A6E41" w:rsidRPr="0018221B" w:rsidRDefault="000A6E41"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Relvaomanikke on </w:t>
            </w:r>
            <w:r w:rsidR="00614EB6" w:rsidRPr="0018221B">
              <w:rPr>
                <w:rFonts w:ascii="Times New Roman" w:hAnsi="Times New Roman" w:cs="Times New Roman"/>
                <w:sz w:val="24"/>
                <w:szCs w:val="24"/>
              </w:rPr>
              <w:t>E</w:t>
            </w:r>
            <w:r w:rsidRPr="0018221B">
              <w:rPr>
                <w:rFonts w:ascii="Times New Roman" w:hAnsi="Times New Roman" w:cs="Times New Roman"/>
                <w:sz w:val="24"/>
                <w:szCs w:val="24"/>
              </w:rPr>
              <w:t>estis u. 28000; tegevusluba omavaid</w:t>
            </w:r>
            <w:r w:rsidR="00436F66" w:rsidRPr="0018221B">
              <w:rPr>
                <w:rFonts w:ascii="Times New Roman" w:hAnsi="Times New Roman" w:cs="Times New Roman"/>
                <w:sz w:val="24"/>
                <w:szCs w:val="24"/>
              </w:rPr>
              <w:t xml:space="preserve"> jur</w:t>
            </w:r>
            <w:r w:rsidR="00614EB6" w:rsidRPr="0018221B">
              <w:rPr>
                <w:rFonts w:ascii="Times New Roman" w:hAnsi="Times New Roman" w:cs="Times New Roman"/>
                <w:sz w:val="24"/>
                <w:szCs w:val="24"/>
              </w:rPr>
              <w:t>iidilisi</w:t>
            </w:r>
            <w:r w:rsidRPr="0018221B">
              <w:rPr>
                <w:rFonts w:ascii="Times New Roman" w:hAnsi="Times New Roman" w:cs="Times New Roman"/>
                <w:sz w:val="24"/>
                <w:szCs w:val="24"/>
              </w:rPr>
              <w:t xml:space="preserve"> isikuid on u. 70</w:t>
            </w:r>
            <w:r w:rsidR="00436F66" w:rsidRPr="0018221B">
              <w:rPr>
                <w:rFonts w:ascii="Times New Roman" w:hAnsi="Times New Roman" w:cs="Times New Roman"/>
                <w:sz w:val="24"/>
                <w:szCs w:val="24"/>
              </w:rPr>
              <w:t xml:space="preserve"> (u.250 kasutajat).</w:t>
            </w:r>
          </w:p>
          <w:p w14:paraId="4A5F7429" w14:textId="77777777"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PPA ja muud asutused u. 1000 kasutajat.</w:t>
            </w:r>
          </w:p>
          <w:p w14:paraId="2D02F057" w14:textId="00B4781F"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Koguarv on </w:t>
            </w:r>
            <w:r w:rsidR="00614EB6" w:rsidRPr="0018221B">
              <w:rPr>
                <w:rFonts w:ascii="Times New Roman" w:hAnsi="Times New Roman" w:cs="Times New Roman"/>
                <w:sz w:val="24"/>
                <w:szCs w:val="24"/>
              </w:rPr>
              <w:t xml:space="preserve">suurusjärgus </w:t>
            </w:r>
            <w:r w:rsidRPr="0018221B">
              <w:rPr>
                <w:rFonts w:ascii="Times New Roman" w:hAnsi="Times New Roman" w:cs="Times New Roman"/>
                <w:sz w:val="24"/>
                <w:szCs w:val="24"/>
              </w:rPr>
              <w:t xml:space="preserve"> 30000 kasutajat. </w:t>
            </w:r>
          </w:p>
          <w:p w14:paraId="599FE54A" w14:textId="77777777" w:rsidR="00436F66" w:rsidRPr="0018221B" w:rsidRDefault="00436F66" w:rsidP="00614EB6">
            <w:pPr>
              <w:jc w:val="both"/>
              <w:rPr>
                <w:rFonts w:ascii="Times New Roman" w:hAnsi="Times New Roman" w:cs="Times New Roman"/>
                <w:sz w:val="24"/>
                <w:szCs w:val="24"/>
              </w:rPr>
            </w:pPr>
          </w:p>
          <w:p w14:paraId="662C32BB" w14:textId="31D7814F"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Kaudsed kasusaajad on kõik Eesti ja EL kodanikud, kelle turvalisuse tagamine muutub süsteemi kasutuselevõtuga tuntavalt paremaks. </w:t>
            </w:r>
          </w:p>
          <w:p w14:paraId="68507556" w14:textId="031E398E" w:rsidR="000A6E41" w:rsidRPr="00995993" w:rsidRDefault="000A6E41" w:rsidP="00614EB6">
            <w:pPr>
              <w:jc w:val="both"/>
            </w:pPr>
          </w:p>
        </w:tc>
      </w:tr>
    </w:tbl>
    <w:p w14:paraId="5EC7F481" w14:textId="77777777" w:rsidR="00BA4686" w:rsidRPr="00995993" w:rsidRDefault="00BA4686" w:rsidP="00D43A43"/>
    <w:p w14:paraId="37FBED14" w14:textId="77777777" w:rsidR="00A60696" w:rsidRPr="00995993" w:rsidRDefault="00192F4F"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Kolmandad osapool</w:t>
      </w:r>
      <w:r w:rsidR="00A60696" w:rsidRPr="00995993">
        <w:rPr>
          <w:rFonts w:ascii="Times New Roman" w:hAnsi="Times New Roman" w:cs="Times New Roman"/>
          <w:b/>
          <w:smallCaps/>
          <w:sz w:val="24"/>
          <w:szCs w:val="24"/>
        </w:rPr>
        <w:t>ed ja kulud</w:t>
      </w:r>
    </w:p>
    <w:tbl>
      <w:tblPr>
        <w:tblStyle w:val="TableGrid"/>
        <w:tblW w:w="0" w:type="auto"/>
        <w:tblLook w:val="04A0" w:firstRow="1" w:lastRow="0" w:firstColumn="1" w:lastColumn="0" w:noHBand="0" w:noVBand="1"/>
      </w:tblPr>
      <w:tblGrid>
        <w:gridCol w:w="9212"/>
      </w:tblGrid>
      <w:tr w:rsidR="00A60696" w:rsidRPr="00995993" w14:paraId="5459E189" w14:textId="77777777" w:rsidTr="005246A5">
        <w:tc>
          <w:tcPr>
            <w:tcW w:w="9212" w:type="dxa"/>
          </w:tcPr>
          <w:p w14:paraId="56C2E78A"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Täpsustada, kas projekti edukaks elluviimiseks on vajalik koostöö kolmandate osapooltega (näiteks andmevahetuse automatiseerimine, vajalik et kolmandad osapooled hakkavad asjakohaselt/rohkem andmeid esitama </w:t>
            </w:r>
            <w:proofErr w:type="spellStart"/>
            <w:r w:rsidRPr="00995993">
              <w:rPr>
                <w:rFonts w:ascii="Times New Roman" w:hAnsi="Times New Roman" w:cs="Times New Roman"/>
              </w:rPr>
              <w:t>vmt</w:t>
            </w:r>
            <w:proofErr w:type="spellEnd"/>
            <w:r w:rsidRPr="00995993">
              <w:rPr>
                <w:rFonts w:ascii="Times New Roman" w:hAnsi="Times New Roman" w:cs="Times New Roman"/>
              </w:rPr>
              <w:t>)?</w:t>
            </w:r>
          </w:p>
          <w:p w14:paraId="0E3979B8"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edukas elluviimine eeldab kolmandate osapoolte poolset panustamist, siis kirjeldada kas vajalik panustamine on kolmandate osapooltega kokku lepitud?</w:t>
            </w:r>
          </w:p>
          <w:p w14:paraId="4DFF407D"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elluviimine eeldab kolmandatelt osapooltelt kulutuste tegemist, siis selgitada, kes need kulud kannab ja kas selles osas on eelkokkulepped olemas?</w:t>
            </w:r>
          </w:p>
        </w:tc>
      </w:tr>
    </w:tbl>
    <w:p w14:paraId="172E34B7" w14:textId="77777777" w:rsidR="00A60696" w:rsidRPr="00995993" w:rsidRDefault="00A60696" w:rsidP="00A60696"/>
    <w:tbl>
      <w:tblPr>
        <w:tblStyle w:val="TableGrid"/>
        <w:tblW w:w="0" w:type="auto"/>
        <w:tblLook w:val="04A0" w:firstRow="1" w:lastRow="0" w:firstColumn="1" w:lastColumn="0" w:noHBand="0" w:noVBand="1"/>
      </w:tblPr>
      <w:tblGrid>
        <w:gridCol w:w="9212"/>
      </w:tblGrid>
      <w:tr w:rsidR="00A60696" w:rsidRPr="00995993" w14:paraId="29822077" w14:textId="77777777" w:rsidTr="005246A5">
        <w:tc>
          <w:tcPr>
            <w:tcW w:w="9212" w:type="dxa"/>
          </w:tcPr>
          <w:p w14:paraId="0E824988" w14:textId="77777777" w:rsidR="007968A9" w:rsidRDefault="00A60696" w:rsidP="005246A5">
            <w:r w:rsidRPr="00995993">
              <w:t>VASTUSE VÄLI</w:t>
            </w:r>
          </w:p>
          <w:p w14:paraId="101767C4" w14:textId="4553BD79"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Kolmandate osapoolte seas tegime (aprill 2016) küsitluse digitaalse relvaloa kasutusele võtu kohta. Kolmandad osapooled, kes relvalubadega seotud andmeid kasutavad</w:t>
            </w:r>
            <w:r>
              <w:rPr>
                <w:rFonts w:ascii="Times New Roman" w:hAnsi="Times New Roman" w:cs="Times New Roman"/>
                <w:sz w:val="24"/>
                <w:szCs w:val="24"/>
              </w:rPr>
              <w:t>,</w:t>
            </w:r>
            <w:r w:rsidRPr="007968A9">
              <w:rPr>
                <w:rFonts w:ascii="Times New Roman" w:hAnsi="Times New Roman" w:cs="Times New Roman"/>
                <w:sz w:val="24"/>
                <w:szCs w:val="24"/>
              </w:rPr>
              <w:t xml:space="preserve"> on:  riikliku järelevalve teostajad, süüteo menetlejad, varale keelumärke seadjad (kohtutäiturid), elatisraha võlgade menetleja (kohtutäiturid), füüsilisest isikust andmesubjekt,    füüsiline isik teise isiku kohta, juriidilisest isikust andmesubjekt, tegevusluba omavad isikud, laskespordiorganisatsioonid, jahiseltsid ja õppeasutused.</w:t>
            </w:r>
          </w:p>
          <w:p w14:paraId="6CF48552" w14:textId="77777777" w:rsidR="007968A9" w:rsidRPr="007968A9" w:rsidRDefault="007968A9" w:rsidP="007968A9">
            <w:pPr>
              <w:jc w:val="both"/>
              <w:rPr>
                <w:rFonts w:ascii="Times New Roman" w:hAnsi="Times New Roman" w:cs="Times New Roman"/>
                <w:sz w:val="24"/>
                <w:szCs w:val="24"/>
              </w:rPr>
            </w:pPr>
          </w:p>
          <w:p w14:paraId="7BAB80B0" w14:textId="77777777"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Kõige enam saime tagasisidet tegevusluba omavatelt isikutelt (lasketiirude pidajad, müüjad, relvameistrid), laskespordiorganisatsioonidelt ja jahiseltsidelt.</w:t>
            </w:r>
          </w:p>
          <w:p w14:paraId="7D74E156" w14:textId="77777777" w:rsidR="007968A9" w:rsidRPr="007968A9" w:rsidRDefault="007968A9" w:rsidP="007968A9">
            <w:pPr>
              <w:jc w:val="both"/>
              <w:rPr>
                <w:rFonts w:ascii="Times New Roman" w:hAnsi="Times New Roman" w:cs="Times New Roman"/>
                <w:sz w:val="24"/>
                <w:szCs w:val="24"/>
              </w:rPr>
            </w:pPr>
          </w:p>
          <w:p w14:paraId="07F594C2" w14:textId="3898A2A0"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 xml:space="preserve">Üldine arvamus oli, et relvalubade viimine digitaalsele kujule on vajalik ja oodatud. See </w:t>
            </w:r>
            <w:r w:rsidRPr="007968A9">
              <w:rPr>
                <w:rFonts w:ascii="Times New Roman" w:hAnsi="Times New Roman" w:cs="Times New Roman"/>
                <w:sz w:val="24"/>
                <w:szCs w:val="24"/>
              </w:rPr>
              <w:lastRenderedPageBreak/>
              <w:t xml:space="preserve">lihtsustaks relvaloa taotlemist, soetamislubade alusel relvade müüki ja nende registreerimist, relvaloa alusel laskemoona müüki, relvade laenutamist lasketiirus, hoiule võtmist jms. Sellega koos oodatakse ühtlasi, et paberkandjal relvaraamatute pidamine tegevusluba omavate isikute poolt saaks asendatud digitaalsel kujul andmevahetusega. Järelevalveasutustele on </w:t>
            </w:r>
            <w:r>
              <w:rPr>
                <w:rFonts w:ascii="Times New Roman" w:hAnsi="Times New Roman" w:cs="Times New Roman"/>
                <w:sz w:val="24"/>
                <w:szCs w:val="24"/>
              </w:rPr>
              <w:t xml:space="preserve">vajalikud </w:t>
            </w:r>
            <w:r w:rsidRPr="007968A9">
              <w:rPr>
                <w:rFonts w:ascii="Times New Roman" w:hAnsi="Times New Roman" w:cs="Times New Roman"/>
                <w:sz w:val="24"/>
                <w:szCs w:val="24"/>
              </w:rPr>
              <w:t>päringuteenused loa andmete kontrolliks. Kaob võimalus võltsida paberkandjal lube. Suurima võiduna näevad järelevalve asutused digitaalse relvaraamatu puhul kontrollide tegemise lihtsustumist.</w:t>
            </w:r>
          </w:p>
          <w:p w14:paraId="73589B55" w14:textId="77777777" w:rsidR="007968A9" w:rsidRPr="007968A9" w:rsidRDefault="007968A9" w:rsidP="007968A9">
            <w:pPr>
              <w:jc w:val="both"/>
              <w:rPr>
                <w:rFonts w:ascii="Times New Roman" w:hAnsi="Times New Roman" w:cs="Times New Roman"/>
                <w:sz w:val="24"/>
                <w:szCs w:val="24"/>
              </w:rPr>
            </w:pPr>
          </w:p>
          <w:p w14:paraId="294C0950" w14:textId="77777777"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Kolmandatele osapooltele toob uus lahendus kaasa arvuti (või muu tehnilise seadme), internetiühenduse ja juurdepääsuõiguste saamise vajaduse. See suudetakse nende poolt ka reeglina tagada.</w:t>
            </w:r>
          </w:p>
          <w:p w14:paraId="650DF83C" w14:textId="77777777" w:rsidR="007968A9" w:rsidRPr="007968A9" w:rsidRDefault="007968A9" w:rsidP="007968A9">
            <w:pPr>
              <w:jc w:val="both"/>
              <w:rPr>
                <w:rFonts w:ascii="Times New Roman" w:hAnsi="Times New Roman" w:cs="Times New Roman"/>
                <w:sz w:val="24"/>
                <w:szCs w:val="24"/>
              </w:rPr>
            </w:pPr>
          </w:p>
          <w:p w14:paraId="63F8FC26" w14:textId="4308F0EF"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 xml:space="preserve">Kohtutäituritele on võimalused andmete edastuseks Relvaregistrisse juba täna loodud, kuid nad ei ole võimelised x-teega omapoolselt </w:t>
            </w:r>
            <w:proofErr w:type="spellStart"/>
            <w:r w:rsidRPr="007968A9">
              <w:rPr>
                <w:rFonts w:ascii="Times New Roman" w:hAnsi="Times New Roman" w:cs="Times New Roman"/>
                <w:sz w:val="24"/>
                <w:szCs w:val="24"/>
              </w:rPr>
              <w:t>liidestuma</w:t>
            </w:r>
            <w:proofErr w:type="spellEnd"/>
            <w:r w:rsidRPr="007968A9">
              <w:rPr>
                <w:rFonts w:ascii="Times New Roman" w:hAnsi="Times New Roman" w:cs="Times New Roman"/>
                <w:sz w:val="24"/>
                <w:szCs w:val="24"/>
              </w:rPr>
              <w:t>.</w:t>
            </w:r>
          </w:p>
          <w:p w14:paraId="61EE1C4A" w14:textId="77777777" w:rsidR="007968A9" w:rsidRPr="007968A9" w:rsidRDefault="007968A9" w:rsidP="007968A9">
            <w:pPr>
              <w:jc w:val="both"/>
              <w:rPr>
                <w:rFonts w:ascii="Times New Roman" w:hAnsi="Times New Roman" w:cs="Times New Roman"/>
                <w:sz w:val="24"/>
                <w:szCs w:val="24"/>
              </w:rPr>
            </w:pPr>
          </w:p>
          <w:p w14:paraId="6C32AF90" w14:textId="06C01E99" w:rsidR="007968A9" w:rsidRPr="007968A9" w:rsidRDefault="007968A9" w:rsidP="007968A9">
            <w:pPr>
              <w:jc w:val="both"/>
              <w:rPr>
                <w:rFonts w:ascii="Times New Roman" w:hAnsi="Times New Roman" w:cs="Times New Roman"/>
                <w:sz w:val="24"/>
                <w:szCs w:val="24"/>
              </w:rPr>
            </w:pPr>
            <w:r w:rsidRPr="007968A9">
              <w:rPr>
                <w:rFonts w:ascii="Times New Roman" w:hAnsi="Times New Roman" w:cs="Times New Roman"/>
                <w:sz w:val="24"/>
                <w:szCs w:val="24"/>
              </w:rPr>
              <w:t xml:space="preserve">Juriidiliste isikute tegevuslubadega seonduv ei ole käesoleva taotluse skoobis (seetõttu puudub vajadus MKMi majandustegevuse registriga </w:t>
            </w:r>
            <w:proofErr w:type="spellStart"/>
            <w:r w:rsidRPr="007968A9">
              <w:rPr>
                <w:rFonts w:ascii="Times New Roman" w:hAnsi="Times New Roman" w:cs="Times New Roman"/>
                <w:sz w:val="24"/>
                <w:szCs w:val="24"/>
              </w:rPr>
              <w:t>liidestumiseks</w:t>
            </w:r>
            <w:proofErr w:type="spellEnd"/>
            <w:r w:rsidRPr="007968A9">
              <w:rPr>
                <w:rFonts w:ascii="Times New Roman" w:hAnsi="Times New Roman" w:cs="Times New Roman"/>
                <w:sz w:val="24"/>
                <w:szCs w:val="24"/>
              </w:rPr>
              <w:t>).</w:t>
            </w:r>
          </w:p>
          <w:p w14:paraId="6F860F63" w14:textId="77777777" w:rsidR="007968A9" w:rsidRPr="007968A9" w:rsidRDefault="007968A9" w:rsidP="007968A9">
            <w:pPr>
              <w:jc w:val="both"/>
              <w:rPr>
                <w:rFonts w:ascii="Times New Roman" w:hAnsi="Times New Roman" w:cs="Times New Roman"/>
                <w:sz w:val="24"/>
                <w:szCs w:val="24"/>
              </w:rPr>
            </w:pPr>
          </w:p>
          <w:p w14:paraId="2633AD86" w14:textId="0DB85A2B" w:rsidR="00C91CFC" w:rsidRPr="007968A9" w:rsidRDefault="00BB6B23" w:rsidP="007968A9">
            <w:pPr>
              <w:jc w:val="both"/>
              <w:rPr>
                <w:rFonts w:ascii="Times New Roman" w:hAnsi="Times New Roman" w:cs="Times New Roman"/>
                <w:sz w:val="24"/>
                <w:szCs w:val="24"/>
              </w:rPr>
            </w:pPr>
            <w:r w:rsidRPr="007968A9">
              <w:rPr>
                <w:rFonts w:ascii="Times New Roman" w:hAnsi="Times New Roman" w:cs="Times New Roman"/>
                <w:sz w:val="24"/>
                <w:szCs w:val="24"/>
              </w:rPr>
              <w:t xml:space="preserve"> </w:t>
            </w:r>
            <w:r w:rsidR="00C91CFC" w:rsidRPr="007968A9">
              <w:rPr>
                <w:rFonts w:ascii="Times New Roman" w:hAnsi="Times New Roman" w:cs="Times New Roman"/>
                <w:sz w:val="24"/>
                <w:szCs w:val="24"/>
              </w:rPr>
              <w:t>Projekti on kaasatud Siseministeeriumi valitsemisalas IT teenuseid pakkuv Siseministeeriumi infotehnoloogia- ja arenduskeskus (edaspidi SMIT), kes sätestab tehnoloogilised nõuded rakenduse väljatöötamiseks ning realiseerimiseks. Taotlus on kirjutatud koostöös SMITiga ning nende nõusolek projektis osalemiseks on olemas.</w:t>
            </w:r>
          </w:p>
          <w:p w14:paraId="2794AA73" w14:textId="77777777" w:rsidR="00C91CFC" w:rsidRPr="007968A9" w:rsidRDefault="00C91CFC" w:rsidP="007968A9">
            <w:pPr>
              <w:jc w:val="both"/>
              <w:rPr>
                <w:rFonts w:ascii="Times New Roman" w:hAnsi="Times New Roman" w:cs="Times New Roman"/>
                <w:sz w:val="24"/>
                <w:szCs w:val="24"/>
              </w:rPr>
            </w:pPr>
            <w:r w:rsidRPr="007968A9">
              <w:rPr>
                <w:rFonts w:ascii="Times New Roman" w:hAnsi="Times New Roman" w:cs="Times New Roman"/>
                <w:sz w:val="24"/>
                <w:szCs w:val="24"/>
              </w:rPr>
              <w:t xml:space="preserve">SMIT viib läbi hanke ning sõlmib pakkujaga </w:t>
            </w:r>
            <w:proofErr w:type="spellStart"/>
            <w:r w:rsidRPr="007968A9">
              <w:rPr>
                <w:rFonts w:ascii="Times New Roman" w:hAnsi="Times New Roman" w:cs="Times New Roman"/>
                <w:sz w:val="24"/>
                <w:szCs w:val="24"/>
              </w:rPr>
              <w:t>lepingu(d</w:t>
            </w:r>
            <w:proofErr w:type="spellEnd"/>
            <w:r w:rsidRPr="007968A9">
              <w:rPr>
                <w:rFonts w:ascii="Times New Roman" w:hAnsi="Times New Roman" w:cs="Times New Roman"/>
                <w:sz w:val="24"/>
                <w:szCs w:val="24"/>
              </w:rPr>
              <w:t>).</w:t>
            </w:r>
          </w:p>
          <w:p w14:paraId="0B2BC71B" w14:textId="0D5BBD2C" w:rsidR="00A60696" w:rsidRPr="00995993" w:rsidRDefault="00C91CFC" w:rsidP="007968A9">
            <w:pPr>
              <w:jc w:val="both"/>
            </w:pPr>
            <w:r w:rsidRPr="007968A9">
              <w:rPr>
                <w:rFonts w:ascii="Times New Roman" w:hAnsi="Times New Roman" w:cs="Times New Roman"/>
                <w:sz w:val="24"/>
                <w:szCs w:val="24"/>
              </w:rPr>
              <w:t>Tehnilise lahenduse loomise kulud on kaetud projekti eelarves. Loodava lahenduse tehnilist osa hakkab haldama SMIT, sisulist haldamist teeb PPA.</w:t>
            </w:r>
          </w:p>
        </w:tc>
      </w:tr>
    </w:tbl>
    <w:p w14:paraId="00243DEA" w14:textId="77777777" w:rsidR="00A60696" w:rsidRPr="00995993" w:rsidRDefault="00A60696" w:rsidP="00A60696">
      <w:pPr>
        <w:rPr>
          <w:rFonts w:ascii="Times New Roman" w:hAnsi="Times New Roman" w:cs="Times New Roman"/>
          <w:b/>
          <w:smallCaps/>
          <w:sz w:val="24"/>
          <w:szCs w:val="24"/>
        </w:rPr>
      </w:pPr>
    </w:p>
    <w:p w14:paraId="0967F4D5"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innovaatilisus</w:t>
      </w:r>
    </w:p>
    <w:tbl>
      <w:tblPr>
        <w:tblStyle w:val="TableGrid"/>
        <w:tblW w:w="0" w:type="auto"/>
        <w:tblLook w:val="04A0" w:firstRow="1" w:lastRow="0" w:firstColumn="1" w:lastColumn="0" w:noHBand="0" w:noVBand="1"/>
      </w:tblPr>
      <w:tblGrid>
        <w:gridCol w:w="9212"/>
      </w:tblGrid>
      <w:tr w:rsidR="00D43A43" w:rsidRPr="00995993" w14:paraId="0128A68C" w14:textId="77777777" w:rsidTr="00D43A43">
        <w:tc>
          <w:tcPr>
            <w:tcW w:w="9212" w:type="dxa"/>
          </w:tcPr>
          <w:p w14:paraId="7428330B" w14:textId="77777777" w:rsidR="00D43A43" w:rsidRPr="00995993" w:rsidRDefault="00D43A43" w:rsidP="00D43A43">
            <w:pPr>
              <w:pStyle w:val="ListParagraph"/>
              <w:numPr>
                <w:ilvl w:val="0"/>
                <w:numId w:val="8"/>
              </w:numPr>
              <w:rPr>
                <w:rFonts w:ascii="Times New Roman" w:hAnsi="Times New Roman" w:cs="Times New Roman"/>
              </w:rPr>
            </w:pPr>
            <w:r w:rsidRPr="00995993">
              <w:rPr>
                <w:rFonts w:ascii="Times New Roman" w:hAnsi="Times New Roman" w:cs="Times New Roman"/>
              </w:rPr>
              <w:t>Selgita</w:t>
            </w:r>
            <w:r w:rsidR="00F11E39" w:rsidRPr="00995993">
              <w:rPr>
                <w:rFonts w:ascii="Times New Roman" w:hAnsi="Times New Roman" w:cs="Times New Roman"/>
              </w:rPr>
              <w:t>da projekti innovaatilisust – s</w:t>
            </w:r>
            <w:r w:rsidRPr="00995993">
              <w:rPr>
                <w:rFonts w:ascii="Times New Roman" w:hAnsi="Times New Roman" w:cs="Times New Roman"/>
              </w:rPr>
              <w:t xml:space="preserve">t kirjeldada, millist arenguhüpet projekti ellukutsumisega püütakse saavutada võrreldes tänase olukorraga? </w:t>
            </w:r>
          </w:p>
          <w:p w14:paraId="453B26E5" w14:textId="77777777" w:rsidR="00F11E39" w:rsidRPr="00995993" w:rsidRDefault="00F11E39" w:rsidP="004B0ED3">
            <w:pPr>
              <w:jc w:val="both"/>
              <w:rPr>
                <w:rFonts w:ascii="Times New Roman" w:hAnsi="Times New Roman" w:cs="Times New Roman"/>
              </w:rPr>
            </w:pPr>
          </w:p>
          <w:p w14:paraId="094FFE21" w14:textId="77777777" w:rsidR="00D43A43" w:rsidRPr="00995993" w:rsidRDefault="00D43A43" w:rsidP="004B0ED3">
            <w:pPr>
              <w:jc w:val="both"/>
              <w:rPr>
                <w:rFonts w:ascii="Times New Roman" w:hAnsi="Times New Roman" w:cs="Times New Roman"/>
              </w:rPr>
            </w:pPr>
            <w:r w:rsidRPr="00995993">
              <w:rPr>
                <w:rFonts w:ascii="Times New Roman" w:hAnsi="Times New Roman" w:cs="Times New Roman"/>
              </w:rPr>
              <w:t>Innovatsioon võib olla tehnoloogiline, prot</w:t>
            </w:r>
            <w:r w:rsidR="00F11E39" w:rsidRPr="00995993">
              <w:rPr>
                <w:rFonts w:ascii="Times New Roman" w:hAnsi="Times New Roman" w:cs="Times New Roman"/>
              </w:rPr>
              <w:t>sessiline või organisatoorne. S</w:t>
            </w:r>
            <w:r w:rsidRPr="00995993">
              <w:rPr>
                <w:rFonts w:ascii="Times New Roman" w:hAnsi="Times New Roman" w:cs="Times New Roman"/>
              </w:rPr>
              <w:t xml:space="preserve">t innovatsioon võib olla seotud </w:t>
            </w:r>
            <w:r w:rsidR="00F11E39" w:rsidRPr="00995993">
              <w:rPr>
                <w:rFonts w:ascii="Times New Roman" w:hAnsi="Times New Roman" w:cs="Times New Roman"/>
              </w:rPr>
              <w:t xml:space="preserve">nt </w:t>
            </w:r>
            <w:r w:rsidRPr="00995993">
              <w:rPr>
                <w:rFonts w:ascii="Times New Roman" w:hAnsi="Times New Roman" w:cs="Times New Roman"/>
              </w:rPr>
              <w:t xml:space="preserve">uute tehnoloogiate kasutuselevõtuga, protsesside oluliselt efektiivsemaks muutmisega, </w:t>
            </w:r>
            <w:r w:rsidR="00F11E39" w:rsidRPr="00995993">
              <w:rPr>
                <w:rFonts w:ascii="Times New Roman" w:hAnsi="Times New Roman" w:cs="Times New Roman"/>
              </w:rPr>
              <w:t xml:space="preserve">või </w:t>
            </w:r>
            <w:r w:rsidRPr="00995993">
              <w:rPr>
                <w:rFonts w:ascii="Times New Roman" w:hAnsi="Times New Roman" w:cs="Times New Roman"/>
              </w:rPr>
              <w:t>valdkondade vahelise uuendu</w:t>
            </w:r>
            <w:r w:rsidR="00F11E39" w:rsidRPr="00995993">
              <w:rPr>
                <w:rFonts w:ascii="Times New Roman" w:hAnsi="Times New Roman" w:cs="Times New Roman"/>
              </w:rPr>
              <w:t>sliku koostöö käivitamisega</w:t>
            </w:r>
            <w:r w:rsidRPr="00995993">
              <w:rPr>
                <w:rFonts w:ascii="Times New Roman" w:hAnsi="Times New Roman" w:cs="Times New Roman"/>
              </w:rPr>
              <w:t xml:space="preserve">. </w:t>
            </w:r>
          </w:p>
          <w:p w14:paraId="5CD4F0C8" w14:textId="77777777" w:rsidR="00F11E39" w:rsidRPr="00995993" w:rsidRDefault="00F11E39" w:rsidP="004B0ED3">
            <w:pPr>
              <w:jc w:val="both"/>
              <w:rPr>
                <w:rFonts w:ascii="Times New Roman" w:hAnsi="Times New Roman" w:cs="Times New Roman"/>
              </w:rPr>
            </w:pPr>
          </w:p>
          <w:p w14:paraId="70261CB8" w14:textId="77777777" w:rsidR="00D43A43" w:rsidRPr="00995993" w:rsidRDefault="00D43A43" w:rsidP="004B0ED3">
            <w:pPr>
              <w:jc w:val="both"/>
              <w:rPr>
                <w:rFonts w:ascii="Times New Roman" w:hAnsi="Times New Roman" w:cs="Times New Roman"/>
              </w:rPr>
            </w:pPr>
            <w:r w:rsidRPr="00995993">
              <w:rPr>
                <w:rFonts w:ascii="Times New Roman" w:hAnsi="Times New Roman" w:cs="Times New Roman"/>
              </w:rPr>
              <w:t>Innovaatilisuse kirjeldus on oluline, et põhjendada projekti rahastamist struktuurfondide vahenditest.</w:t>
            </w:r>
          </w:p>
        </w:tc>
      </w:tr>
    </w:tbl>
    <w:p w14:paraId="0F8A0B53" w14:textId="77777777" w:rsidR="00D43A43" w:rsidRPr="00995993" w:rsidRDefault="00D43A43" w:rsidP="00D43A43">
      <w:pPr>
        <w:rPr>
          <w:smallCaps/>
        </w:rPr>
      </w:pPr>
    </w:p>
    <w:tbl>
      <w:tblPr>
        <w:tblStyle w:val="TableGrid"/>
        <w:tblW w:w="0" w:type="auto"/>
        <w:tblLook w:val="04A0" w:firstRow="1" w:lastRow="0" w:firstColumn="1" w:lastColumn="0" w:noHBand="0" w:noVBand="1"/>
      </w:tblPr>
      <w:tblGrid>
        <w:gridCol w:w="9212"/>
      </w:tblGrid>
      <w:tr w:rsidR="00BA4686" w:rsidRPr="00995993" w14:paraId="093C3E06" w14:textId="77777777" w:rsidTr="00BA4686">
        <w:tc>
          <w:tcPr>
            <w:tcW w:w="9212" w:type="dxa"/>
          </w:tcPr>
          <w:p w14:paraId="505B24AA" w14:textId="57EE4AB1" w:rsidR="002A6584" w:rsidRPr="00995993" w:rsidRDefault="00436F66" w:rsidP="00D43A43">
            <w:pPr>
              <w:rPr>
                <w:smallCaps/>
              </w:rPr>
            </w:pPr>
            <w:r w:rsidRPr="00995993">
              <w:rPr>
                <w:smallCaps/>
              </w:rPr>
              <w:t>Vastuse väli</w:t>
            </w:r>
          </w:p>
          <w:p w14:paraId="68FBC4A6" w14:textId="47B905D8" w:rsidR="00BA4686" w:rsidRPr="00762A06" w:rsidRDefault="002A6584" w:rsidP="0018099B">
            <w:pPr>
              <w:jc w:val="both"/>
              <w:rPr>
                <w:rFonts w:ascii="Times New Roman" w:hAnsi="Times New Roman" w:cs="Times New Roman"/>
                <w:smallCaps/>
                <w:sz w:val="24"/>
                <w:szCs w:val="24"/>
              </w:rPr>
            </w:pPr>
            <w:r>
              <w:rPr>
                <w:rFonts w:ascii="Times New Roman" w:hAnsi="Times New Roman" w:cs="Times New Roman"/>
                <w:smallCaps/>
                <w:sz w:val="24"/>
                <w:szCs w:val="24"/>
              </w:rPr>
              <w:t xml:space="preserve">tegemist on uue loodava tehnilise lahendusega, millega senine täismahus paberkandjal menetlus viiakse infosüsteemipõhiseks ja projekti innovaatilisus hõlmab mitut tahku: </w:t>
            </w:r>
          </w:p>
          <w:p w14:paraId="7F0B61DB" w14:textId="1BE2BEE3"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uue tehnoloogia kasutuselevõtt</w:t>
            </w:r>
            <w:r w:rsidR="002A6584">
              <w:rPr>
                <w:rFonts w:ascii="Times New Roman" w:hAnsi="Times New Roman" w:cs="Times New Roman"/>
                <w:smallCaps/>
                <w:sz w:val="24"/>
                <w:szCs w:val="24"/>
              </w:rPr>
              <w:t xml:space="preserve">  </w:t>
            </w:r>
            <w:r w:rsidRPr="00762A06">
              <w:rPr>
                <w:rFonts w:ascii="Times New Roman" w:hAnsi="Times New Roman" w:cs="Times New Roman"/>
                <w:smallCaps/>
                <w:sz w:val="24"/>
                <w:szCs w:val="24"/>
              </w:rPr>
              <w:t>- kasutusele võetakse täiesti uus süsteem (menetluskeskkond)</w:t>
            </w:r>
          </w:p>
          <w:p w14:paraId="19F60CEE" w14:textId="64C1BCF8"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protsesside efektiivsemaks muutmine</w:t>
            </w:r>
            <w:r w:rsidR="002A6584">
              <w:rPr>
                <w:rFonts w:ascii="Times New Roman" w:hAnsi="Times New Roman" w:cs="Times New Roman"/>
                <w:smallCaps/>
                <w:sz w:val="24"/>
                <w:szCs w:val="24"/>
              </w:rPr>
              <w:t xml:space="preserve"> </w:t>
            </w:r>
            <w:r w:rsidRPr="00762A06">
              <w:rPr>
                <w:rFonts w:ascii="Times New Roman" w:hAnsi="Times New Roman" w:cs="Times New Roman"/>
                <w:smallCaps/>
                <w:sz w:val="24"/>
                <w:szCs w:val="24"/>
              </w:rPr>
              <w:t xml:space="preserve">- taotleja vaates saab kõiki toiminguid teha e-keskkonnas </w:t>
            </w:r>
            <w:r w:rsidR="00654D63">
              <w:rPr>
                <w:rFonts w:ascii="Times New Roman" w:hAnsi="Times New Roman" w:cs="Times New Roman"/>
                <w:smallCaps/>
                <w:sz w:val="24"/>
                <w:szCs w:val="24"/>
              </w:rPr>
              <w:t xml:space="preserve">(haakub PPA e-taotluskeskkonna arendustega) </w:t>
            </w:r>
            <w:r w:rsidRPr="00762A06">
              <w:rPr>
                <w:rFonts w:ascii="Times New Roman" w:hAnsi="Times New Roman" w:cs="Times New Roman"/>
                <w:smallCaps/>
                <w:sz w:val="24"/>
                <w:szCs w:val="24"/>
              </w:rPr>
              <w:t>ning puudub vajadus käia teeninduses või menetleja juures.  menetleja saab teha keskkonnas ühe päringu ning andmed kogutakse erinev</w:t>
            </w:r>
            <w:r w:rsidR="002A6584">
              <w:rPr>
                <w:rFonts w:ascii="Times New Roman" w:hAnsi="Times New Roman" w:cs="Times New Roman"/>
                <w:smallCaps/>
                <w:sz w:val="24"/>
                <w:szCs w:val="24"/>
              </w:rPr>
              <w:t>a</w:t>
            </w:r>
            <w:r w:rsidRPr="00762A06">
              <w:rPr>
                <w:rFonts w:ascii="Times New Roman" w:hAnsi="Times New Roman" w:cs="Times New Roman"/>
                <w:smallCaps/>
                <w:sz w:val="24"/>
                <w:szCs w:val="24"/>
              </w:rPr>
              <w:t xml:space="preserve">test andmebaasidest kokku. erinevate lubade taotlemine muutub oluliselt tõhusamaks (näiteks soetamisloa taotlemisel isik esitab taotluse, </w:t>
            </w:r>
            <w:r w:rsidRPr="00762A06">
              <w:rPr>
                <w:rFonts w:ascii="Times New Roman" w:hAnsi="Times New Roman" w:cs="Times New Roman"/>
                <w:smallCaps/>
                <w:sz w:val="24"/>
                <w:szCs w:val="24"/>
              </w:rPr>
              <w:lastRenderedPageBreak/>
              <w:t xml:space="preserve">menetleja saab sellekohase teate, teeb vajalikud toimingud ning kas teeb lubava või keelduva otsuse, otsus tehakse teatavaks elektroonilisel teel). </w:t>
            </w:r>
          </w:p>
          <w:p w14:paraId="625FD089" w14:textId="2EC957B5" w:rsidR="00915FF7" w:rsidRPr="00762A06" w:rsidRDefault="00762A06" w:rsidP="0018099B">
            <w:pPr>
              <w:pStyle w:val="ListParagraph"/>
              <w:jc w:val="both"/>
              <w:rPr>
                <w:rFonts w:ascii="Times New Roman" w:hAnsi="Times New Roman" w:cs="Times New Roman"/>
                <w:smallCaps/>
                <w:sz w:val="24"/>
                <w:szCs w:val="24"/>
              </w:rPr>
            </w:pPr>
            <w:r w:rsidRPr="00762A06">
              <w:rPr>
                <w:rFonts w:ascii="Times New Roman" w:hAnsi="Times New Roman" w:cs="Times New Roman"/>
                <w:smallCaps/>
                <w:sz w:val="24"/>
                <w:szCs w:val="24"/>
              </w:rPr>
              <w:t>järelevalve tegemine muutub oluliselt tõhusamaks, kuna kõik andmed jõuavad keskkonda reaalajas. täna kasutusel olev süsteem võimaldab järeleval</w:t>
            </w:r>
            <w:r w:rsidR="002A6584">
              <w:rPr>
                <w:rFonts w:ascii="Times New Roman" w:hAnsi="Times New Roman" w:cs="Times New Roman"/>
                <w:smallCaps/>
                <w:sz w:val="24"/>
                <w:szCs w:val="24"/>
              </w:rPr>
              <w:t>v</w:t>
            </w:r>
            <w:r w:rsidRPr="00762A06">
              <w:rPr>
                <w:rFonts w:ascii="Times New Roman" w:hAnsi="Times New Roman" w:cs="Times New Roman"/>
                <w:smallCaps/>
                <w:sz w:val="24"/>
                <w:szCs w:val="24"/>
              </w:rPr>
              <w:t xml:space="preserve">et teha vaid kaupmehe juurde kohale minnes ning füüsilistest relvaraamatutest andmeid otsides (s.t kõik andmed on paberkandjal ning nendest vajalike andmete leidmine on aja- ja ressursimahukas). </w:t>
            </w:r>
          </w:p>
          <w:p w14:paraId="6408DD3B" w14:textId="2500642E"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koostöö erinevate osapooltega (</w:t>
            </w:r>
            <w:proofErr w:type="spellStart"/>
            <w:r w:rsidRPr="00762A06">
              <w:rPr>
                <w:rFonts w:ascii="Times New Roman" w:hAnsi="Times New Roman" w:cs="Times New Roman"/>
                <w:smallCaps/>
                <w:sz w:val="24"/>
                <w:szCs w:val="24"/>
              </w:rPr>
              <w:t>ppa</w:t>
            </w:r>
            <w:proofErr w:type="spellEnd"/>
            <w:r w:rsidRPr="00762A06">
              <w:rPr>
                <w:rFonts w:ascii="Times New Roman" w:hAnsi="Times New Roman" w:cs="Times New Roman"/>
                <w:smallCaps/>
                <w:sz w:val="24"/>
                <w:szCs w:val="24"/>
              </w:rPr>
              <w:t xml:space="preserve">, maksu-tolliamet, kapo jne) muutub samuti oluliselt kiiremaks, võrreldes täna kasutusel oleva süsteemiga, kus kõik toimub kas paberkandjal või e-kirja teel. </w:t>
            </w:r>
            <w:r w:rsidR="00B17870">
              <w:rPr>
                <w:rFonts w:ascii="Times New Roman" w:hAnsi="Times New Roman" w:cs="Times New Roman"/>
                <w:smallCaps/>
                <w:sz w:val="24"/>
                <w:szCs w:val="24"/>
              </w:rPr>
              <w:t xml:space="preserve">samas efektiivne ja reaalajas koostöö julgeolekuasutustega tagab senisest olulisemalt tõhusama järelevalve erinevate menetlusliikide üle tuues kaasa  suurema turvalisuse. </w:t>
            </w:r>
          </w:p>
          <w:p w14:paraId="4D1F686F" w14:textId="77777777" w:rsidR="00915FF7" w:rsidRPr="0018099B" w:rsidRDefault="00915FF7" w:rsidP="0018099B">
            <w:pPr>
              <w:ind w:left="360"/>
              <w:rPr>
                <w:smallCaps/>
              </w:rPr>
            </w:pPr>
          </w:p>
          <w:p w14:paraId="01A3F009" w14:textId="5E13000E" w:rsidR="00710F1B" w:rsidRPr="0018099B" w:rsidRDefault="00710F1B" w:rsidP="00762A06">
            <w:pPr>
              <w:pStyle w:val="ListParagraph"/>
              <w:rPr>
                <w:smallCaps/>
              </w:rPr>
            </w:pPr>
          </w:p>
        </w:tc>
      </w:tr>
    </w:tbl>
    <w:p w14:paraId="67241ADC" w14:textId="77777777" w:rsidR="00BA4686" w:rsidRPr="00995993" w:rsidRDefault="00BA4686" w:rsidP="00D43A43">
      <w:pPr>
        <w:rPr>
          <w:smallCaps/>
        </w:rPr>
      </w:pPr>
    </w:p>
    <w:p w14:paraId="6F27557B"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eeltingimused</w:t>
      </w:r>
    </w:p>
    <w:tbl>
      <w:tblPr>
        <w:tblStyle w:val="TableGrid"/>
        <w:tblW w:w="0" w:type="auto"/>
        <w:tblLook w:val="04A0" w:firstRow="1" w:lastRow="0" w:firstColumn="1" w:lastColumn="0" w:noHBand="0" w:noVBand="1"/>
      </w:tblPr>
      <w:tblGrid>
        <w:gridCol w:w="9288"/>
      </w:tblGrid>
      <w:tr w:rsidR="00D43A43" w:rsidRPr="00995993" w14:paraId="3EFE5EC9" w14:textId="77777777" w:rsidTr="00D43A43">
        <w:tc>
          <w:tcPr>
            <w:tcW w:w="9212" w:type="dxa"/>
          </w:tcPr>
          <w:p w14:paraId="530732E3" w14:textId="77777777" w:rsidR="00C408DB" w:rsidRPr="00995993" w:rsidRDefault="00D43A43" w:rsidP="00C408DB">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RIHA</w:t>
            </w:r>
            <w:r w:rsidRPr="00995993">
              <w:rPr>
                <w:rFonts w:ascii="Times New Roman" w:hAnsi="Times New Roman" w:cs="Times New Roman"/>
              </w:rPr>
              <w:t>: selgitada, kas projektiga seoses tekib täiendavaid kohustusi riigi infosüsteemi haldussüsteemis. Juhul, kui tegemist on jätkuarendusega, siis kirjeldada</w:t>
            </w:r>
            <w:r w:rsidR="00E84C4C" w:rsidRPr="00995993">
              <w:rPr>
                <w:rFonts w:ascii="Times New Roman" w:hAnsi="Times New Roman" w:cs="Times New Roman"/>
              </w:rPr>
              <w:t>, kas RIHAga seotud</w:t>
            </w:r>
            <w:r w:rsidRPr="00995993">
              <w:rPr>
                <w:rFonts w:ascii="Times New Roman" w:hAnsi="Times New Roman" w:cs="Times New Roman"/>
              </w:rPr>
              <w:t xml:space="preserve"> varasemad kohustused on korrektselt täidetud. </w:t>
            </w:r>
          </w:p>
          <w:p w14:paraId="56381B2F" w14:textId="77777777" w:rsidR="00B37434" w:rsidRPr="00995993" w:rsidRDefault="00B37434" w:rsidP="00C408DB">
            <w:pPr>
              <w:pStyle w:val="ListParagraph"/>
              <w:jc w:val="both"/>
              <w:rPr>
                <w:rFonts w:ascii="Times New Roman" w:hAnsi="Times New Roman" w:cs="Times New Roman"/>
              </w:rPr>
            </w:pPr>
            <w:r w:rsidRPr="00995993">
              <w:rPr>
                <w:rFonts w:ascii="Times New Roman" w:hAnsi="Times New Roman" w:cs="Times New Roman"/>
                <w:i/>
              </w:rPr>
              <w:t xml:space="preserve">Kui projekt on seotud </w:t>
            </w:r>
            <w:r w:rsidR="00BF353A" w:rsidRPr="00995993">
              <w:rPr>
                <w:rFonts w:ascii="Times New Roman" w:hAnsi="Times New Roman" w:cs="Times New Roman"/>
                <w:i/>
              </w:rPr>
              <w:t xml:space="preserve">taotleja </w:t>
            </w:r>
            <w:r w:rsidRPr="00995993">
              <w:rPr>
                <w:rFonts w:ascii="Times New Roman" w:hAnsi="Times New Roman" w:cs="Times New Roman"/>
                <w:i/>
              </w:rPr>
              <w:t xml:space="preserve">mitme infosüsteemiga, siis peavad RIHAga seotud kohustused olema täidetud kõigi süsteemide puhul. Näiteks kui projekti käigus tehakse arendusi mitte ainult põhiinfosüsteemis, vaid ka </w:t>
            </w:r>
            <w:r w:rsidR="00BF353A" w:rsidRPr="00995993">
              <w:rPr>
                <w:rFonts w:ascii="Times New Roman" w:hAnsi="Times New Roman" w:cs="Times New Roman"/>
                <w:i/>
              </w:rPr>
              <w:t>Taotleja</w:t>
            </w:r>
            <w:r w:rsidR="00C408DB" w:rsidRPr="00995993">
              <w:rPr>
                <w:rFonts w:ascii="Times New Roman" w:hAnsi="Times New Roman" w:cs="Times New Roman"/>
                <w:i/>
              </w:rPr>
              <w:t xml:space="preserve"> </w:t>
            </w:r>
            <w:r w:rsidRPr="00995993">
              <w:rPr>
                <w:rFonts w:ascii="Times New Roman" w:hAnsi="Times New Roman" w:cs="Times New Roman"/>
                <w:i/>
              </w:rPr>
              <w:t>dokumendihaldussüsteemis (DHS), peab ka DHS ja selle kasutamine olema RIHAs registreeritud.</w:t>
            </w:r>
          </w:p>
          <w:p w14:paraId="4177C96B" w14:textId="77777777" w:rsidR="002B7C01" w:rsidRPr="00995993" w:rsidRDefault="00D43A43" w:rsidP="002B7C01">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ISKE</w:t>
            </w:r>
            <w:r w:rsidRPr="00995993">
              <w:rPr>
                <w:rFonts w:ascii="Times New Roman" w:hAnsi="Times New Roman" w:cs="Times New Roman"/>
              </w:rPr>
              <w:t>: juhul</w:t>
            </w:r>
            <w:r w:rsidR="00E84C4C" w:rsidRPr="00995993">
              <w:rPr>
                <w:rFonts w:ascii="Times New Roman" w:hAnsi="Times New Roman" w:cs="Times New Roman"/>
              </w:rPr>
              <w:t>,</w:t>
            </w:r>
            <w:r w:rsidRPr="00995993">
              <w:rPr>
                <w:rFonts w:ascii="Times New Roman" w:hAnsi="Times New Roman" w:cs="Times New Roman"/>
              </w:rPr>
              <w:t xml:space="preserve"> kui tegemist on jätkuprojektiga, siis kirjeldada ISKE rakendamise hetkeseis varem loodud lahenduse osas. Kirjeldada, millised kohustused turvanõuetega seoses projektile laienevad ning millises ulatuses need on täidetud. Näiteks, kui tegemist on infosüsteemiga, mille osas on kohustus ISKE nõudeid rakendada, siis kirjeldada nende rakendamise hetkeseis. Juhul, kui süsteemile laieneb ka auditeerimise kohustus, siis täpsustada, kas seda kohustust on nõuetekohaselt täidetud. Juhul, kui ISKE nõuete täitmine on käesoleva projekti alamosa, siis täpsustada ka seda.</w:t>
            </w:r>
          </w:p>
          <w:p w14:paraId="2B76E491"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Koosvõimeraamistik</w:t>
            </w:r>
            <w:r w:rsidRPr="00995993">
              <w:rPr>
                <w:rFonts w:ascii="Times New Roman" w:hAnsi="Times New Roman" w:cs="Times New Roman"/>
              </w:rPr>
              <w:t>: milliseid koosvõimeraamistiku dokumente projektis rakendatakse? Ei pea detailsemalt kirjeldama koosõimeraamistiku erinevate dokumentide konkreetsete nõuete rakendamise ulatust.</w:t>
            </w:r>
          </w:p>
          <w:p w14:paraId="0B2B4839" w14:textId="77777777" w:rsidR="00D43A43" w:rsidRPr="00995993" w:rsidRDefault="00D43A43" w:rsidP="008D7981">
            <w:pPr>
              <w:pStyle w:val="NoSpacing"/>
              <w:numPr>
                <w:ilvl w:val="0"/>
                <w:numId w:val="8"/>
              </w:numPr>
              <w:jc w:val="both"/>
              <w:rPr>
                <w:rFonts w:ascii="Times New Roman" w:hAnsi="Times New Roman" w:cs="Times New Roman"/>
              </w:rPr>
            </w:pPr>
            <w:r w:rsidRPr="00995993">
              <w:rPr>
                <w:rFonts w:ascii="Times New Roman" w:hAnsi="Times New Roman" w:cs="Times New Roman"/>
                <w:u w:val="single"/>
              </w:rPr>
              <w:t>Iseteeninduskeskkonna raamistik</w:t>
            </w:r>
            <w:r w:rsidRPr="00995993">
              <w:rPr>
                <w:rFonts w:ascii="Times New Roman" w:hAnsi="Times New Roman" w:cs="Times New Roman"/>
              </w:rPr>
              <w:t xml:space="preserve">: </w:t>
            </w:r>
            <w:r w:rsidR="00AA380A" w:rsidRPr="00995993">
              <w:rPr>
                <w:rFonts w:ascii="Times New Roman" w:hAnsi="Times New Roman" w:cs="Times New Roman"/>
              </w:rPr>
              <w:t xml:space="preserve">Kas on kavandatud tegevused, mis tagavad „Iseteeninduskeskkonna raamistiku“ (dokument leitav: </w:t>
            </w:r>
            <w:hyperlink r:id="rId17" w:history="1">
              <w:r w:rsidR="00AA380A" w:rsidRPr="00995993">
                <w:rPr>
                  <w:rStyle w:val="Hyperlink"/>
                  <w:rFonts w:ascii="Times New Roman" w:hAnsi="Times New Roman" w:cs="Times New Roman"/>
                  <w:color w:val="auto"/>
                  <w:u w:val="none"/>
                </w:rPr>
                <w:t>https://www.mkm.ee/sites/default/files/iseteeninduskeskkondade_raamistik.pdf</w:t>
              </w:r>
            </w:hyperlink>
            <w:r w:rsidR="00AA380A" w:rsidRPr="00995993">
              <w:rPr>
                <w:rStyle w:val="Hyperlink"/>
                <w:rFonts w:ascii="Times New Roman" w:hAnsi="Times New Roman" w:cs="Times New Roman"/>
                <w:color w:val="auto"/>
                <w:u w:val="none"/>
              </w:rPr>
              <w:t xml:space="preserve">) </w:t>
            </w:r>
            <w:r w:rsidR="00AA380A" w:rsidRPr="00995993">
              <w:rPr>
                <w:rFonts w:ascii="Times New Roman" w:hAnsi="Times New Roman" w:cs="Times New Roman"/>
              </w:rPr>
              <w:t>Lisas 1 kirjeldatud funktsionaalsused (iseteeninduskeskkonda sisenemine, teenuste kohta info saamine, teenuse taotlemine ja saamine, infovahetus ja haldusotsuste kätte toimetamine, volituste haldamine, kliendiandmete ja seadete haldamine, kasutajatoe osutamine ja kasutajatelt tagasiside kogumine, iseteeninduskeskkonna haldamine), või miks raamistikus kirjeldatud funktsionaalsust ei kasutata?</w:t>
            </w:r>
          </w:p>
          <w:p w14:paraId="167E795E" w14:textId="77777777" w:rsidR="008D7981" w:rsidRPr="00995993" w:rsidRDefault="00D43A43" w:rsidP="00B37434">
            <w:pPr>
              <w:pStyle w:val="ListParagraph"/>
              <w:numPr>
                <w:ilvl w:val="0"/>
                <w:numId w:val="8"/>
              </w:numPr>
              <w:rPr>
                <w:color w:val="1F497D"/>
              </w:rPr>
            </w:pPr>
            <w:r w:rsidRPr="00995993">
              <w:rPr>
                <w:rFonts w:ascii="Times New Roman" w:hAnsi="Times New Roman" w:cs="Times New Roman"/>
                <w:u w:val="single"/>
              </w:rPr>
              <w:t>Kasutatavuse (kvaliteedi) mõõtmise raamistik</w:t>
            </w:r>
            <w:r w:rsidRPr="00995993">
              <w:rPr>
                <w:rFonts w:ascii="Times New Roman" w:hAnsi="Times New Roman" w:cs="Times New Roman"/>
              </w:rPr>
              <w:t xml:space="preserve">: </w:t>
            </w:r>
            <w:r w:rsidR="00BB41EC" w:rsidRPr="00995993">
              <w:rPr>
                <w:rFonts w:ascii="Times New Roman" w:hAnsi="Times New Roman" w:cs="Times New Roman"/>
              </w:rPr>
              <w:t xml:space="preserve">Milline on teie poolt arendatava teenuse </w:t>
            </w:r>
            <w:r w:rsidR="00B37434" w:rsidRPr="00995993">
              <w:rPr>
                <w:rFonts w:ascii="Times New Roman" w:hAnsi="Times New Roman" w:cs="Times New Roman"/>
              </w:rPr>
              <w:t xml:space="preserve">   </w:t>
            </w:r>
            <w:r w:rsidR="00BB41EC" w:rsidRPr="00995993">
              <w:rPr>
                <w:rFonts w:ascii="Times New Roman" w:hAnsi="Times New Roman" w:cs="Times New Roman"/>
              </w:rPr>
              <w:t xml:space="preserve">rahulolu hetkeseis ja milline on  rahulolu näitaja prognoos </w:t>
            </w:r>
            <w:r w:rsidR="008D7981" w:rsidRPr="00995993">
              <w:rPr>
                <w:rFonts w:ascii="Times New Roman" w:hAnsi="Times New Roman" w:cs="Times New Roman"/>
              </w:rPr>
              <w:t xml:space="preserve">peale </w:t>
            </w:r>
            <w:r w:rsidR="00BB41EC" w:rsidRPr="00995993">
              <w:rPr>
                <w:rFonts w:ascii="Times New Roman" w:hAnsi="Times New Roman" w:cs="Times New Roman"/>
              </w:rPr>
              <w:t>arendustegevuste elluviimist vastavalt hetkel kasutusel olevale rahulolu hindamise metoodikale.</w:t>
            </w:r>
            <w:r w:rsidR="008D7981" w:rsidRPr="00995993">
              <w:rPr>
                <w:rFonts w:ascii="Times New Roman" w:hAnsi="Times New Roman" w:cs="Times New Roman"/>
              </w:rPr>
              <w:t xml:space="preserve"> Kui rahulolu ei mõõdeta, siis palume põhjendada, miks ei mõõdeta.</w:t>
            </w:r>
            <w:r w:rsidR="00BB41EC" w:rsidRPr="00995993">
              <w:rPr>
                <w:rFonts w:ascii="Times New Roman" w:hAnsi="Times New Roman" w:cs="Times New Roman"/>
              </w:rPr>
              <w:t xml:space="preserve"> </w:t>
            </w:r>
            <w:r w:rsidR="00B37434" w:rsidRPr="00995993">
              <w:rPr>
                <w:rFonts w:ascii="Times New Roman" w:hAnsi="Times New Roman" w:cs="Times New Roman"/>
                <w:i/>
              </w:rPr>
              <w:t xml:space="preserve"> Kasutatavuse analüüs peab tuginema raamistiku „Kasutatavuse mõõdikute süsteem avaliku sektori tarkvarasüsteemidele“ printsiipidele (leitav: </w:t>
            </w:r>
            <w:hyperlink r:id="rId18" w:history="1">
              <w:r w:rsidR="00B37434" w:rsidRPr="00995993">
                <w:rPr>
                  <w:rStyle w:val="Hyperlink"/>
                  <w:rFonts w:ascii="Times New Roman" w:hAnsi="Times New Roman" w:cs="Times New Roman"/>
                  <w:i/>
                </w:rPr>
                <w:t>https://www.mkm.ee/sites/default/files/kasutatavuse_moodikute_susteem_final_november_2014.pdf</w:t>
              </w:r>
            </w:hyperlink>
            <w:r w:rsidR="00B37434" w:rsidRPr="00995993">
              <w:rPr>
                <w:rFonts w:ascii="Times New Roman" w:hAnsi="Times New Roman" w:cs="Times New Roman"/>
                <w:i/>
                <w:color w:val="1F497D"/>
              </w:rPr>
              <w:t>)</w:t>
            </w:r>
          </w:p>
          <w:p w14:paraId="0D02C9A4"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Avaandmete hetkeseis ning plaanid</w:t>
            </w:r>
            <w:r w:rsidRPr="00995993">
              <w:rPr>
                <w:rFonts w:ascii="Times New Roman" w:hAnsi="Times New Roman" w:cs="Times New Roman"/>
              </w:rPr>
              <w:t>: täp</w:t>
            </w:r>
            <w:r w:rsidR="00E84C4C" w:rsidRPr="00995993">
              <w:rPr>
                <w:rFonts w:ascii="Times New Roman" w:hAnsi="Times New Roman" w:cs="Times New Roman"/>
              </w:rPr>
              <w:t>sustada, kas vastavalt avaliku t</w:t>
            </w:r>
            <w:r w:rsidRPr="00995993">
              <w:rPr>
                <w:rFonts w:ascii="Times New Roman" w:hAnsi="Times New Roman" w:cs="Times New Roman"/>
              </w:rPr>
              <w:t xml:space="preserve">eabe seadusele laieneb </w:t>
            </w:r>
            <w:r w:rsidRPr="00995993">
              <w:rPr>
                <w:rFonts w:ascii="Times New Roman" w:hAnsi="Times New Roman" w:cs="Times New Roman"/>
              </w:rPr>
              <w:lastRenderedPageBreak/>
              <w:t xml:space="preserve">infosüsteemile andmete masinloetavas formaadis kättesaadavaks tegemise kohustus. Juhul, kui </w:t>
            </w:r>
            <w:proofErr w:type="spellStart"/>
            <w:r w:rsidRPr="00995993">
              <w:rPr>
                <w:rFonts w:ascii="Times New Roman" w:hAnsi="Times New Roman" w:cs="Times New Roman"/>
              </w:rPr>
              <w:t>AvTS</w:t>
            </w:r>
            <w:proofErr w:type="spellEnd"/>
            <w:r w:rsidRPr="00995993">
              <w:rPr>
                <w:rFonts w:ascii="Times New Roman" w:hAnsi="Times New Roman" w:cs="Times New Roman"/>
              </w:rPr>
              <w:t xml:space="preserve"> järgi vastav kohustus kehtib/ tekib, siis selgitada kohustuse täitmise hetkeseisu ning projekti käigus planeeritavaid teg</w:t>
            </w:r>
            <w:r w:rsidR="00E84C4C" w:rsidRPr="00995993">
              <w:rPr>
                <w:rFonts w:ascii="Times New Roman" w:hAnsi="Times New Roman" w:cs="Times New Roman"/>
              </w:rPr>
              <w:t>evusi nõuete täitmise osas (st</w:t>
            </w:r>
            <w:r w:rsidRPr="00995993">
              <w:rPr>
                <w:rFonts w:ascii="Times New Roman" w:hAnsi="Times New Roman" w:cs="Times New Roman"/>
              </w:rPr>
              <w:t xml:space="preserve"> täpsustada, millisel kujul, mis ajaks ja kuhu andmed avalikult kättesaadavaks tehakse).</w:t>
            </w:r>
          </w:p>
        </w:tc>
      </w:tr>
      <w:tr w:rsidR="00C408DB" w:rsidRPr="00995993" w14:paraId="3EDA0288" w14:textId="77777777" w:rsidTr="00D43A43">
        <w:tc>
          <w:tcPr>
            <w:tcW w:w="9212" w:type="dxa"/>
          </w:tcPr>
          <w:p w14:paraId="3F87266D" w14:textId="77777777" w:rsidR="00C408DB" w:rsidRPr="00995993" w:rsidRDefault="00C408DB" w:rsidP="00B37434">
            <w:pPr>
              <w:pStyle w:val="ListParagraph"/>
              <w:numPr>
                <w:ilvl w:val="0"/>
                <w:numId w:val="8"/>
              </w:numPr>
              <w:jc w:val="both"/>
              <w:rPr>
                <w:rFonts w:ascii="Times New Roman" w:hAnsi="Times New Roman" w:cs="Times New Roman"/>
                <w:u w:val="single"/>
              </w:rPr>
            </w:pPr>
          </w:p>
        </w:tc>
      </w:tr>
    </w:tbl>
    <w:p w14:paraId="4C9FFA9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4DFD7C3A" w14:textId="77777777" w:rsidTr="00BA4686">
        <w:tc>
          <w:tcPr>
            <w:tcW w:w="9212" w:type="dxa"/>
          </w:tcPr>
          <w:p w14:paraId="305C5A61" w14:textId="479D2273" w:rsidR="00BA4686" w:rsidRPr="00995993" w:rsidRDefault="00BA4686" w:rsidP="00D43A43">
            <w:r w:rsidRPr="00995993">
              <w:t>VASTUSE VÄLI</w:t>
            </w:r>
          </w:p>
          <w:p w14:paraId="21A20188" w14:textId="53D8C564" w:rsidR="00BA4686" w:rsidRPr="00D273A8" w:rsidRDefault="008C3F02" w:rsidP="003C289C">
            <w:pPr>
              <w:jc w:val="both"/>
              <w:rPr>
                <w:rFonts w:ascii="Times New Roman" w:hAnsi="Times New Roman" w:cs="Times New Roman"/>
                <w:sz w:val="24"/>
                <w:szCs w:val="24"/>
              </w:rPr>
            </w:pPr>
            <w:r w:rsidRPr="00D273A8">
              <w:rPr>
                <w:rFonts w:ascii="Times New Roman" w:hAnsi="Times New Roman" w:cs="Times New Roman"/>
                <w:sz w:val="24"/>
                <w:szCs w:val="24"/>
                <w:u w:val="single"/>
              </w:rPr>
              <w:t>RIHA:</w:t>
            </w:r>
            <w:r w:rsidRPr="00D273A8">
              <w:rPr>
                <w:rFonts w:ascii="Times New Roman" w:hAnsi="Times New Roman" w:cs="Times New Roman"/>
                <w:sz w:val="24"/>
                <w:szCs w:val="24"/>
              </w:rPr>
              <w:t xml:space="preserve"> </w:t>
            </w:r>
            <w:r w:rsidR="003C289C" w:rsidRPr="00D273A8">
              <w:rPr>
                <w:rFonts w:ascii="Times New Roman" w:hAnsi="Times New Roman" w:cs="Times New Roman"/>
                <w:sz w:val="24"/>
                <w:szCs w:val="24"/>
              </w:rPr>
              <w:t xml:space="preserve">loodav menetlusinfosüsteem on uus ja varasem tehniline </w:t>
            </w:r>
            <w:r w:rsidR="003C289C" w:rsidRPr="007F551D">
              <w:rPr>
                <w:rFonts w:ascii="Times New Roman" w:hAnsi="Times New Roman" w:cs="Times New Roman"/>
                <w:sz w:val="24"/>
                <w:szCs w:val="24"/>
              </w:rPr>
              <w:t xml:space="preserve">lahendus puudub. </w:t>
            </w:r>
            <w:r w:rsidR="00482FE4">
              <w:rPr>
                <w:rFonts w:ascii="Times New Roman" w:hAnsi="Times New Roman" w:cs="Times New Roman"/>
                <w:sz w:val="24"/>
                <w:szCs w:val="24"/>
              </w:rPr>
              <w:t xml:space="preserve">Teenistus- ja tsiviilrelvade riiklik register (Relvaregister) on RIHA-s registreeritud (x-tee alamsüsteemid puuduvad). </w:t>
            </w:r>
          </w:p>
          <w:p w14:paraId="06C7831B" w14:textId="3E196884" w:rsidR="003C289C" w:rsidRPr="00D273A8" w:rsidRDefault="008C3F02" w:rsidP="003C289C">
            <w:pPr>
              <w:jc w:val="both"/>
              <w:rPr>
                <w:rFonts w:ascii="Times New Roman" w:hAnsi="Times New Roman" w:cs="Times New Roman"/>
                <w:sz w:val="24"/>
                <w:szCs w:val="24"/>
              </w:rPr>
            </w:pPr>
            <w:r w:rsidRPr="00D273A8">
              <w:rPr>
                <w:rFonts w:ascii="Times New Roman" w:hAnsi="Times New Roman" w:cs="Times New Roman"/>
                <w:sz w:val="24"/>
                <w:szCs w:val="24"/>
                <w:u w:val="single"/>
              </w:rPr>
              <w:t>ISKE</w:t>
            </w:r>
            <w:r w:rsidRPr="00D273A8">
              <w:rPr>
                <w:rFonts w:ascii="Times New Roman" w:hAnsi="Times New Roman" w:cs="Times New Roman"/>
                <w:sz w:val="24"/>
                <w:szCs w:val="24"/>
              </w:rPr>
              <w:t xml:space="preserve">: </w:t>
            </w:r>
            <w:r w:rsidR="00863845" w:rsidRPr="00D273A8">
              <w:rPr>
                <w:rFonts w:ascii="Times New Roman" w:hAnsi="Times New Roman" w:cs="Times New Roman"/>
                <w:sz w:val="24"/>
                <w:szCs w:val="24"/>
              </w:rPr>
              <w:t xml:space="preserve">loodava infosüsteemi </w:t>
            </w:r>
            <w:r w:rsidR="00482FE4">
              <w:rPr>
                <w:rFonts w:ascii="Times New Roman" w:hAnsi="Times New Roman" w:cs="Times New Roman"/>
                <w:sz w:val="24"/>
                <w:szCs w:val="24"/>
              </w:rPr>
              <w:t xml:space="preserve">mooduli </w:t>
            </w:r>
            <w:r w:rsidR="00863845" w:rsidRPr="00D273A8">
              <w:rPr>
                <w:rFonts w:ascii="Times New Roman" w:hAnsi="Times New Roman" w:cs="Times New Roman"/>
                <w:sz w:val="24"/>
                <w:szCs w:val="24"/>
              </w:rPr>
              <w:t xml:space="preserve">vaates ISKE </w:t>
            </w:r>
            <w:r w:rsidR="003C289C" w:rsidRPr="00D273A8">
              <w:rPr>
                <w:rFonts w:ascii="Times New Roman" w:hAnsi="Times New Roman" w:cs="Times New Roman"/>
                <w:sz w:val="24"/>
                <w:szCs w:val="24"/>
              </w:rPr>
              <w:t>rakendatud ei ole;</w:t>
            </w:r>
          </w:p>
          <w:p w14:paraId="06490C23" w14:textId="0C9303FC" w:rsidR="00863845" w:rsidRPr="00D273A8" w:rsidRDefault="00863845" w:rsidP="003C289C">
            <w:pPr>
              <w:autoSpaceDE w:val="0"/>
              <w:autoSpaceDN w:val="0"/>
              <w:adjustRightInd w:val="0"/>
              <w:jc w:val="both"/>
              <w:rPr>
                <w:rFonts w:ascii="Times New Roman" w:hAnsi="Times New Roman" w:cs="Times New Roman"/>
                <w:sz w:val="24"/>
                <w:szCs w:val="24"/>
              </w:rPr>
            </w:pPr>
            <w:r w:rsidRPr="00D273A8">
              <w:rPr>
                <w:rFonts w:ascii="Times New Roman" w:hAnsi="Times New Roman" w:cs="Times New Roman"/>
                <w:sz w:val="24"/>
                <w:szCs w:val="24"/>
                <w:u w:val="single"/>
              </w:rPr>
              <w:t>Koosvõimeraamistik:</w:t>
            </w:r>
            <w:r w:rsidRPr="00D273A8">
              <w:rPr>
                <w:rFonts w:ascii="Times New Roman" w:hAnsi="Times New Roman" w:cs="Times New Roman"/>
                <w:sz w:val="24"/>
                <w:szCs w:val="24"/>
              </w:rPr>
              <w:t xml:space="preserve"> a) projekt aitab kaasa teenusepõhise ühiskonna arengule, kus kõik inimesed saavad riigiga suhelda ilma, et nad peaksid teadma midagi avaliku sektori hierarhiliselt struktuurist ja rollide jaotusest selles</w:t>
            </w:r>
            <w:r w:rsidR="003C289C" w:rsidRPr="00D273A8">
              <w:rPr>
                <w:rFonts w:ascii="Times New Roman" w:hAnsi="Times New Roman" w:cs="Times New Roman"/>
                <w:sz w:val="24"/>
                <w:szCs w:val="24"/>
              </w:rPr>
              <w:t xml:space="preserve"> (eelkõige „paberivaba Eesti“ ja võimalus suhelda riigiga asutust külastamata või külastades vaid erivajadusel (intervjuu/küsitluse läbiviimiseks)</w:t>
            </w:r>
            <w:r w:rsidRPr="00D273A8">
              <w:rPr>
                <w:rFonts w:ascii="Times New Roman" w:hAnsi="Times New Roman" w:cs="Times New Roman"/>
                <w:sz w:val="24"/>
                <w:szCs w:val="24"/>
              </w:rPr>
              <w:t xml:space="preserve">; b) toetab riigi infosüsteemi koosarenemist – eelkõige läbi selle, et projekt realiseeritakse koosmõjus PPA e-taotluskeskkonnaga ja juba välisrahastuse saanud </w:t>
            </w:r>
            <w:proofErr w:type="spellStart"/>
            <w:r w:rsidRPr="00D273A8">
              <w:rPr>
                <w:rFonts w:ascii="Times New Roman" w:hAnsi="Times New Roman" w:cs="Times New Roman"/>
                <w:sz w:val="24"/>
                <w:szCs w:val="24"/>
              </w:rPr>
              <w:t>UUSISillegaali</w:t>
            </w:r>
            <w:proofErr w:type="spellEnd"/>
            <w:r w:rsidRPr="00D273A8">
              <w:rPr>
                <w:rFonts w:ascii="Times New Roman" w:hAnsi="Times New Roman" w:cs="Times New Roman"/>
                <w:sz w:val="24"/>
                <w:szCs w:val="24"/>
              </w:rPr>
              <w:t xml:space="preserve"> arendustega</w:t>
            </w:r>
          </w:p>
          <w:p w14:paraId="7F0C930A" w14:textId="074A19B8" w:rsidR="003C289C" w:rsidRPr="00D273A8" w:rsidRDefault="003C289C" w:rsidP="003C289C">
            <w:pPr>
              <w:autoSpaceDE w:val="0"/>
              <w:autoSpaceDN w:val="0"/>
              <w:adjustRightInd w:val="0"/>
              <w:jc w:val="both"/>
              <w:rPr>
                <w:rFonts w:ascii="Times New Roman" w:hAnsi="Times New Roman" w:cs="Times New Roman"/>
                <w:sz w:val="24"/>
                <w:szCs w:val="24"/>
              </w:rPr>
            </w:pPr>
            <w:r w:rsidRPr="00D273A8">
              <w:rPr>
                <w:rFonts w:ascii="Times New Roman" w:hAnsi="Times New Roman" w:cs="Times New Roman"/>
                <w:sz w:val="24"/>
                <w:szCs w:val="24"/>
                <w:u w:val="single"/>
              </w:rPr>
              <w:t xml:space="preserve">Iseteeninduskeskkonna raamistik: </w:t>
            </w:r>
            <w:r w:rsidRPr="00D273A8">
              <w:rPr>
                <w:rFonts w:ascii="Times New Roman" w:hAnsi="Times New Roman" w:cs="Times New Roman"/>
                <w:sz w:val="24"/>
                <w:szCs w:val="24"/>
              </w:rPr>
              <w:t xml:space="preserve">haakub PPA e-taotluskeskkonna </w:t>
            </w:r>
            <w:r w:rsidR="0035300D" w:rsidRPr="00D273A8">
              <w:rPr>
                <w:rFonts w:ascii="Times New Roman" w:hAnsi="Times New Roman" w:cs="Times New Roman"/>
                <w:sz w:val="24"/>
                <w:szCs w:val="24"/>
              </w:rPr>
              <w:t xml:space="preserve">ja taotletava projekti </w:t>
            </w:r>
            <w:r w:rsidRPr="00D273A8">
              <w:rPr>
                <w:rFonts w:ascii="Times New Roman" w:hAnsi="Times New Roman" w:cs="Times New Roman"/>
                <w:sz w:val="24"/>
                <w:szCs w:val="24"/>
              </w:rPr>
              <w:t xml:space="preserve">arendustega, mis omakorda arvestab </w:t>
            </w:r>
            <w:r w:rsidR="0035300D" w:rsidRPr="00D273A8">
              <w:rPr>
                <w:rFonts w:ascii="Times New Roman" w:hAnsi="Times New Roman" w:cs="Times New Roman"/>
                <w:sz w:val="24"/>
                <w:szCs w:val="24"/>
              </w:rPr>
              <w:t>ja on kooskõlas raamistiku põhimõtetega arusaadavast, usaldusväärsest ja täisautomaatsest taotlemise ning menetluse keskkonnast hõlmates erinevaid ristkasutusfunktsioone teiste riigi infosüsteemidega;</w:t>
            </w:r>
          </w:p>
          <w:p w14:paraId="5D8DA16C" w14:textId="5826F6C1" w:rsidR="00863845" w:rsidRPr="007F551D" w:rsidRDefault="0035300D" w:rsidP="003C289C">
            <w:pPr>
              <w:autoSpaceDE w:val="0"/>
              <w:autoSpaceDN w:val="0"/>
              <w:adjustRightInd w:val="0"/>
              <w:jc w:val="both"/>
              <w:rPr>
                <w:rFonts w:ascii="Times New Roman" w:hAnsi="Times New Roman" w:cs="Times New Roman"/>
                <w:sz w:val="24"/>
                <w:szCs w:val="24"/>
              </w:rPr>
            </w:pPr>
            <w:r w:rsidRPr="00D273A8">
              <w:rPr>
                <w:rFonts w:ascii="Times New Roman" w:hAnsi="Times New Roman" w:cs="Times New Roman"/>
                <w:sz w:val="24"/>
                <w:szCs w:val="24"/>
                <w:u w:val="single"/>
              </w:rPr>
              <w:t>Avaandmete hetkeseis:</w:t>
            </w:r>
            <w:r w:rsidRPr="00D273A8">
              <w:rPr>
                <w:rFonts w:ascii="Times New Roman" w:hAnsi="Times New Roman" w:cs="Times New Roman"/>
                <w:sz w:val="24"/>
                <w:szCs w:val="24"/>
              </w:rPr>
              <w:t xml:space="preserve"> täna avalikud andmed puuduvad, kuid loodava projekti raames on vajadus kuvada </w:t>
            </w:r>
            <w:r w:rsidR="007F551D">
              <w:rPr>
                <w:rFonts w:ascii="Times New Roman" w:hAnsi="Times New Roman" w:cs="Times New Roman"/>
                <w:sz w:val="24"/>
                <w:szCs w:val="24"/>
              </w:rPr>
              <w:t xml:space="preserve">kindlasti </w:t>
            </w:r>
            <w:r w:rsidRPr="007F551D">
              <w:rPr>
                <w:rFonts w:ascii="Times New Roman" w:hAnsi="Times New Roman" w:cs="Times New Roman"/>
                <w:sz w:val="24"/>
                <w:szCs w:val="24"/>
              </w:rPr>
              <w:t>relva mudeli andmed (kohustuslik) ja lisaks lubadega seotud statistikat.</w:t>
            </w:r>
          </w:p>
          <w:p w14:paraId="6203FC93" w14:textId="43976246" w:rsidR="008C3F02" w:rsidRPr="00995993" w:rsidRDefault="008C3F02" w:rsidP="00D43A43"/>
        </w:tc>
      </w:tr>
    </w:tbl>
    <w:p w14:paraId="10939B55" w14:textId="77777777" w:rsidR="00BA4686" w:rsidRPr="00995993" w:rsidRDefault="00BA4686" w:rsidP="00D43A43"/>
    <w:p w14:paraId="09BAD2B1"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ettevalmistuse hetkeseisu kirjeldus</w:t>
      </w:r>
    </w:p>
    <w:tbl>
      <w:tblPr>
        <w:tblStyle w:val="TableGrid"/>
        <w:tblW w:w="0" w:type="auto"/>
        <w:tblLook w:val="04A0" w:firstRow="1" w:lastRow="0" w:firstColumn="1" w:lastColumn="0" w:noHBand="0" w:noVBand="1"/>
      </w:tblPr>
      <w:tblGrid>
        <w:gridCol w:w="9212"/>
      </w:tblGrid>
      <w:tr w:rsidR="00D43A43" w:rsidRPr="00995993" w14:paraId="0796B21E" w14:textId="77777777" w:rsidTr="00D43A43">
        <w:tc>
          <w:tcPr>
            <w:tcW w:w="9212" w:type="dxa"/>
          </w:tcPr>
          <w:p w14:paraId="5F31765D"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lühidalt, milliseid eeltöid on projekti ettevalmistamiseks juba tehtud (eelanalüüs, prototüübi loomine, projektorganisatsiooni loomine, protsesside kaardistamine, ärianalüüs majandusliku kasu täpsemaks hindamiseks, jõustumist ootav seadus/ määrus, jõu</w:t>
            </w:r>
            <w:r w:rsidR="00E84C4C" w:rsidRPr="00995993">
              <w:rPr>
                <w:rFonts w:ascii="Times New Roman" w:hAnsi="Times New Roman" w:cs="Times New Roman"/>
              </w:rPr>
              <w:t>stuv direktiiv või EL määrus vms</w:t>
            </w:r>
            <w:r w:rsidRPr="00995993">
              <w:rPr>
                <w:rFonts w:ascii="Times New Roman" w:hAnsi="Times New Roman" w:cs="Times New Roman"/>
              </w:rPr>
              <w:t>).</w:t>
            </w:r>
          </w:p>
        </w:tc>
      </w:tr>
    </w:tbl>
    <w:p w14:paraId="3B3BE4B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53BA4FFB" w14:textId="77777777" w:rsidTr="00BA4686">
        <w:tc>
          <w:tcPr>
            <w:tcW w:w="9212" w:type="dxa"/>
          </w:tcPr>
          <w:p w14:paraId="03C13232" w14:textId="77777777" w:rsidR="00BA4686" w:rsidRPr="00995993" w:rsidRDefault="00BA4686" w:rsidP="00D43A43">
            <w:r w:rsidRPr="00995993">
              <w:t>VASTUSE VÄLI</w:t>
            </w:r>
          </w:p>
          <w:p w14:paraId="3308CED5" w14:textId="77777777" w:rsidR="00EB5A2E" w:rsidRPr="00EB5A2E" w:rsidRDefault="00EB5A2E" w:rsidP="00EB5A2E">
            <w:pPr>
              <w:jc w:val="both"/>
              <w:rPr>
                <w:rFonts w:ascii="Times New Roman" w:hAnsi="Times New Roman" w:cs="Times New Roman"/>
                <w:sz w:val="24"/>
                <w:szCs w:val="24"/>
              </w:rPr>
            </w:pPr>
            <w:r w:rsidRPr="00EB5A2E">
              <w:rPr>
                <w:rFonts w:ascii="Times New Roman" w:hAnsi="Times New Roman" w:cs="Times New Roman"/>
                <w:sz w:val="24"/>
                <w:szCs w:val="24"/>
              </w:rPr>
              <w:t xml:space="preserve">Taotluse esitamise ajaks on läbi mõeldud detailne sisuvajadus, koostatud lühianalüüs hetkeseisu ja oodatava kasu võrdlusega. Koostatud vajaduse eelanalüüs kontseptsiooni näol. Sisuline vajadus on läbi räägitud ja kooskõlastatud ministeeriumi poliitikaosakonnaga. Esitatud on ettepanekud Siseministeeriumile uue relvaseaduse väljatöötamise raames vajalike õiguslike sätete muutmiseks, mis tagavad digitaalse menetluse täismahus õiguspärasuse ja vajalikud juurdepääsud/õigused kaasatud osapooltele (näiteks relvaeksamite väljaviimiseks PPA-st). </w:t>
            </w:r>
          </w:p>
          <w:p w14:paraId="25AF5E1D" w14:textId="77777777" w:rsidR="00BA4686" w:rsidRPr="00995993" w:rsidRDefault="00BA4686" w:rsidP="00D43A43"/>
        </w:tc>
      </w:tr>
    </w:tbl>
    <w:p w14:paraId="2D9B3B08" w14:textId="77777777" w:rsidR="00BA4686" w:rsidRPr="00995993" w:rsidRDefault="00BA4686" w:rsidP="00D43A43"/>
    <w:p w14:paraId="37347C7F"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Tellijapoolne projektorganisatsiooni kirjeldus ning vastutavate rollide isikuline koosseis</w:t>
      </w:r>
    </w:p>
    <w:tbl>
      <w:tblPr>
        <w:tblStyle w:val="TableGrid"/>
        <w:tblW w:w="0" w:type="auto"/>
        <w:tblLook w:val="04A0" w:firstRow="1" w:lastRow="0" w:firstColumn="1" w:lastColumn="0" w:noHBand="0" w:noVBand="1"/>
      </w:tblPr>
      <w:tblGrid>
        <w:gridCol w:w="9212"/>
      </w:tblGrid>
      <w:tr w:rsidR="00D43A43" w:rsidRPr="00995993" w14:paraId="4AA6DBBF" w14:textId="77777777" w:rsidTr="00D43A43">
        <w:tc>
          <w:tcPr>
            <w:tcW w:w="9212" w:type="dxa"/>
          </w:tcPr>
          <w:p w14:paraId="7398DEC3"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Kirjeldada võimalikult täpselt, millise meeskonna tellija komplekteerib projekti </w:t>
            </w:r>
            <w:r w:rsidRPr="00995993">
              <w:rPr>
                <w:rFonts w:ascii="Times New Roman" w:hAnsi="Times New Roman" w:cs="Times New Roman"/>
              </w:rPr>
              <w:lastRenderedPageBreak/>
              <w:t>elluviimiseks: millised on tellija meeskonna võtmerollid ning millise koormuse ulatuses nad projekti elluviimisesse panustavad? (Kes on lahenduse omanik (struktuuriüksus, roll), projektijuht, ärianalüütik, teenuste omanik,</w:t>
            </w:r>
            <w:r w:rsidR="00E84C4C" w:rsidRPr="00995993">
              <w:rPr>
                <w:rFonts w:ascii="Times New Roman" w:hAnsi="Times New Roman" w:cs="Times New Roman"/>
              </w:rPr>
              <w:t xml:space="preserve"> peakasutaja, testimise juht jne</w:t>
            </w:r>
            <w:r w:rsidRPr="00995993">
              <w:rPr>
                <w:rFonts w:ascii="Times New Roman" w:hAnsi="Times New Roman" w:cs="Times New Roman"/>
              </w:rPr>
              <w:t>).</w:t>
            </w:r>
          </w:p>
        </w:tc>
      </w:tr>
    </w:tbl>
    <w:p w14:paraId="7E49006E"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04DADF64" w14:textId="77777777" w:rsidTr="00BA4686">
        <w:tc>
          <w:tcPr>
            <w:tcW w:w="9212" w:type="dxa"/>
          </w:tcPr>
          <w:p w14:paraId="51A27831" w14:textId="77777777" w:rsidR="00BA4686" w:rsidRPr="00995993" w:rsidRDefault="00BA4686" w:rsidP="00D43A43">
            <w:r w:rsidRPr="00995993">
              <w:t>VASTUSE VÄLI</w:t>
            </w:r>
          </w:p>
          <w:p w14:paraId="3678EEF4" w14:textId="77777777" w:rsidR="00EB5A2E" w:rsidRPr="00530113" w:rsidRDefault="00EB5A2E" w:rsidP="00530113">
            <w:pPr>
              <w:jc w:val="both"/>
              <w:rPr>
                <w:rFonts w:ascii="Times New Roman" w:hAnsi="Times New Roman" w:cs="Times New Roman"/>
                <w:sz w:val="24"/>
                <w:szCs w:val="24"/>
              </w:rPr>
            </w:pPr>
            <w:r w:rsidRPr="00530113">
              <w:rPr>
                <w:rFonts w:ascii="Times New Roman" w:hAnsi="Times New Roman" w:cs="Times New Roman"/>
                <w:sz w:val="24"/>
                <w:szCs w:val="24"/>
              </w:rPr>
              <w:t>Projekti elluviimiseks rakendavad PPA ja SMIT seni praktiseeritud ja kokkulepitud tööprotsesse, kus:</w:t>
            </w:r>
          </w:p>
          <w:p w14:paraId="5873DC6F" w14:textId="3F37A5CC" w:rsidR="00EB5A2E" w:rsidRDefault="00EB5A2E"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tellija ja lahenduse omanik on PPA ning meeskonnaliikmed arendusosakonna identiteedi ja staatuste büroo </w:t>
            </w:r>
            <w:r w:rsidR="00F23D9B">
              <w:rPr>
                <w:rFonts w:ascii="Times New Roman" w:hAnsi="Times New Roman" w:cs="Times New Roman"/>
                <w:sz w:val="24"/>
                <w:szCs w:val="24"/>
              </w:rPr>
              <w:t xml:space="preserve">ametnikud ( kui </w:t>
            </w:r>
            <w:r w:rsidRPr="00530113">
              <w:rPr>
                <w:rFonts w:ascii="Times New Roman" w:hAnsi="Times New Roman" w:cs="Times New Roman"/>
                <w:sz w:val="24"/>
                <w:szCs w:val="24"/>
              </w:rPr>
              <w:t>teenuse omanik/analüütik</w:t>
            </w:r>
            <w:r w:rsidR="00F23D9B">
              <w:rPr>
                <w:rFonts w:ascii="Times New Roman" w:hAnsi="Times New Roman" w:cs="Times New Roman"/>
                <w:sz w:val="24"/>
                <w:szCs w:val="24"/>
              </w:rPr>
              <w:t xml:space="preserve"> ja testija)</w:t>
            </w:r>
            <w:r w:rsidRPr="00530113">
              <w:rPr>
                <w:rFonts w:ascii="Times New Roman" w:hAnsi="Times New Roman" w:cs="Times New Roman"/>
                <w:sz w:val="24"/>
                <w:szCs w:val="24"/>
              </w:rPr>
              <w:t>;</w:t>
            </w:r>
          </w:p>
          <w:p w14:paraId="09B613EB" w14:textId="3E7F1C2F" w:rsidR="00F23D9B" w:rsidRPr="00530113" w:rsidRDefault="00F23D9B" w:rsidP="00530113">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 xml:space="preserve">PPA värbab </w:t>
            </w:r>
            <w:r w:rsidR="00C86EFB">
              <w:rPr>
                <w:rFonts w:ascii="Times New Roman" w:hAnsi="Times New Roman" w:cs="Times New Roman"/>
                <w:sz w:val="24"/>
                <w:szCs w:val="24"/>
              </w:rPr>
              <w:t xml:space="preserve">identiteedi ja staatuste büroo juurde </w:t>
            </w:r>
            <w:r>
              <w:rPr>
                <w:rFonts w:ascii="Times New Roman" w:hAnsi="Times New Roman" w:cs="Times New Roman"/>
                <w:sz w:val="24"/>
                <w:szCs w:val="24"/>
              </w:rPr>
              <w:t>lahenduse edukaks juhtimiseks täiskohaga projektijuhi;</w:t>
            </w:r>
          </w:p>
          <w:p w14:paraId="6FDC6756" w14:textId="38730976" w:rsidR="00EB5A2E" w:rsidRPr="00530113" w:rsidRDefault="00EB5A2E"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kaasatakse nõuandjana Siseministeeriumi korrakaitse- ja kriminaalpoliitikaosakonna nõunik</w:t>
            </w:r>
            <w:r w:rsidR="00530113" w:rsidRPr="00530113">
              <w:rPr>
                <w:rFonts w:ascii="Times New Roman" w:hAnsi="Times New Roman" w:cs="Times New Roman"/>
                <w:sz w:val="24"/>
                <w:szCs w:val="24"/>
              </w:rPr>
              <w:t>ud</w:t>
            </w:r>
            <w:r w:rsidRPr="00530113">
              <w:rPr>
                <w:rFonts w:ascii="Times New Roman" w:hAnsi="Times New Roman" w:cs="Times New Roman"/>
                <w:sz w:val="24"/>
                <w:szCs w:val="24"/>
              </w:rPr>
              <w:t>;</w:t>
            </w:r>
          </w:p>
          <w:p w14:paraId="7F513676" w14:textId="54E0595A" w:rsidR="00530113" w:rsidRPr="00530113" w:rsidRDefault="00530113"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SMIT </w:t>
            </w:r>
            <w:proofErr w:type="spellStart"/>
            <w:r w:rsidRPr="00530113">
              <w:rPr>
                <w:rFonts w:ascii="Times New Roman" w:hAnsi="Times New Roman" w:cs="Times New Roman"/>
                <w:sz w:val="24"/>
                <w:szCs w:val="24"/>
              </w:rPr>
              <w:t>–i</w:t>
            </w:r>
            <w:proofErr w:type="spellEnd"/>
            <w:r w:rsidRPr="00530113">
              <w:rPr>
                <w:rFonts w:ascii="Times New Roman" w:hAnsi="Times New Roman" w:cs="Times New Roman"/>
                <w:sz w:val="24"/>
                <w:szCs w:val="24"/>
              </w:rPr>
              <w:t xml:space="preserve"> poolelt on lahenduse omanikus Piiri- ja rahvastikukorralduse valdkond</w:t>
            </w:r>
            <w:r w:rsidR="00F23D9B">
              <w:rPr>
                <w:rFonts w:ascii="Times New Roman" w:hAnsi="Times New Roman" w:cs="Times New Roman"/>
                <w:sz w:val="24"/>
                <w:szCs w:val="24"/>
              </w:rPr>
              <w:t>;</w:t>
            </w:r>
          </w:p>
          <w:p w14:paraId="69A33C5C" w14:textId="3DD0AE28" w:rsidR="00530113" w:rsidRPr="00530113" w:rsidRDefault="00530113"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SMIT </w:t>
            </w:r>
            <w:proofErr w:type="spellStart"/>
            <w:r w:rsidRPr="00530113">
              <w:rPr>
                <w:rFonts w:ascii="Times New Roman" w:hAnsi="Times New Roman" w:cs="Times New Roman"/>
                <w:sz w:val="24"/>
                <w:szCs w:val="24"/>
              </w:rPr>
              <w:t>–i</w:t>
            </w:r>
            <w:proofErr w:type="spellEnd"/>
            <w:r w:rsidRPr="00530113">
              <w:rPr>
                <w:rFonts w:ascii="Times New Roman" w:hAnsi="Times New Roman" w:cs="Times New Roman"/>
                <w:sz w:val="24"/>
                <w:szCs w:val="24"/>
              </w:rPr>
              <w:t xml:space="preserve"> poolelt osaleb veel ka Politsei valdkond, kellele kuulub relvaregister</w:t>
            </w:r>
            <w:r w:rsidR="00F23D9B">
              <w:rPr>
                <w:rFonts w:ascii="Times New Roman" w:hAnsi="Times New Roman" w:cs="Times New Roman"/>
                <w:sz w:val="24"/>
                <w:szCs w:val="24"/>
              </w:rPr>
              <w:t>;</w:t>
            </w:r>
          </w:p>
          <w:p w14:paraId="4D563B25" w14:textId="66E4C529" w:rsidR="00530113" w:rsidRPr="00530113" w:rsidRDefault="00797529" w:rsidP="00530113">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l</w:t>
            </w:r>
            <w:r w:rsidR="00530113" w:rsidRPr="00530113">
              <w:rPr>
                <w:rFonts w:ascii="Times New Roman" w:hAnsi="Times New Roman" w:cs="Times New Roman"/>
                <w:sz w:val="24"/>
                <w:szCs w:val="24"/>
              </w:rPr>
              <w:t xml:space="preserve">ahenduse loomiseks komplekteerib SMIT meeskonna, kuhu kuulub 0,3 koormusega nn. </w:t>
            </w:r>
            <w:proofErr w:type="spellStart"/>
            <w:r w:rsidR="00530113" w:rsidRPr="00530113">
              <w:rPr>
                <w:rFonts w:ascii="Times New Roman" w:hAnsi="Times New Roman" w:cs="Times New Roman"/>
                <w:i/>
                <w:sz w:val="24"/>
                <w:szCs w:val="24"/>
              </w:rPr>
              <w:t>ScrumMaster</w:t>
            </w:r>
            <w:proofErr w:type="spellEnd"/>
            <w:r w:rsidR="00530113" w:rsidRPr="00530113">
              <w:rPr>
                <w:rFonts w:ascii="Times New Roman" w:hAnsi="Times New Roman" w:cs="Times New Roman"/>
                <w:sz w:val="24"/>
                <w:szCs w:val="24"/>
              </w:rPr>
              <w:t xml:space="preserve">, kelle ülesandeks on meeskonna töökorralduslikud küsimused; neli täiskohaga nö. </w:t>
            </w:r>
            <w:proofErr w:type="spellStart"/>
            <w:r w:rsidR="00530113" w:rsidRPr="00530113">
              <w:rPr>
                <w:rFonts w:ascii="Times New Roman" w:hAnsi="Times New Roman" w:cs="Times New Roman"/>
                <w:i/>
                <w:sz w:val="24"/>
                <w:szCs w:val="24"/>
              </w:rPr>
              <w:t>full</w:t>
            </w:r>
            <w:proofErr w:type="spellEnd"/>
            <w:r w:rsidR="00530113" w:rsidRPr="00530113">
              <w:rPr>
                <w:rFonts w:ascii="Times New Roman" w:hAnsi="Times New Roman" w:cs="Times New Roman"/>
                <w:i/>
                <w:sz w:val="24"/>
                <w:szCs w:val="24"/>
              </w:rPr>
              <w:t xml:space="preserve"> </w:t>
            </w:r>
            <w:proofErr w:type="spellStart"/>
            <w:r w:rsidR="00530113" w:rsidRPr="00530113">
              <w:rPr>
                <w:rFonts w:ascii="Times New Roman" w:hAnsi="Times New Roman" w:cs="Times New Roman"/>
                <w:i/>
                <w:sz w:val="24"/>
                <w:szCs w:val="24"/>
              </w:rPr>
              <w:t>stack</w:t>
            </w:r>
            <w:proofErr w:type="spellEnd"/>
            <w:r w:rsidR="00530113" w:rsidRPr="00530113">
              <w:rPr>
                <w:rFonts w:ascii="Times New Roman" w:hAnsi="Times New Roman" w:cs="Times New Roman"/>
                <w:sz w:val="24"/>
                <w:szCs w:val="24"/>
              </w:rPr>
              <w:t xml:space="preserve"> arendajat</w:t>
            </w:r>
            <w:r>
              <w:rPr>
                <w:rFonts w:ascii="Times New Roman" w:hAnsi="Times New Roman" w:cs="Times New Roman"/>
                <w:sz w:val="24"/>
                <w:szCs w:val="24"/>
              </w:rPr>
              <w:t>.</w:t>
            </w:r>
          </w:p>
          <w:p w14:paraId="50CE47B0" w14:textId="77777777" w:rsidR="00EB5A2E" w:rsidRPr="00530113" w:rsidRDefault="00EB5A2E" w:rsidP="00530113">
            <w:pPr>
              <w:jc w:val="both"/>
              <w:rPr>
                <w:rFonts w:ascii="Times New Roman" w:hAnsi="Times New Roman" w:cs="Times New Roman"/>
                <w:sz w:val="24"/>
                <w:szCs w:val="24"/>
              </w:rPr>
            </w:pPr>
          </w:p>
          <w:p w14:paraId="14A11603" w14:textId="77777777" w:rsidR="00EB5A2E" w:rsidRPr="00530113" w:rsidRDefault="00EB5A2E" w:rsidP="00530113">
            <w:pPr>
              <w:jc w:val="both"/>
              <w:rPr>
                <w:rFonts w:ascii="Times New Roman" w:hAnsi="Times New Roman" w:cs="Times New Roman"/>
                <w:sz w:val="24"/>
                <w:szCs w:val="24"/>
              </w:rPr>
            </w:pPr>
            <w:r w:rsidRPr="00530113">
              <w:rPr>
                <w:rFonts w:ascii="Times New Roman" w:hAnsi="Times New Roman" w:cs="Times New Roman"/>
                <w:sz w:val="24"/>
                <w:szCs w:val="24"/>
              </w:rPr>
              <w:t xml:space="preserve">Infosüsteemi arendamise tellib SMIT. </w:t>
            </w:r>
          </w:p>
          <w:p w14:paraId="60E9CFEF" w14:textId="77777777" w:rsidR="00BA4686" w:rsidRPr="00995993" w:rsidRDefault="00BA4686" w:rsidP="00D43A43"/>
        </w:tc>
      </w:tr>
    </w:tbl>
    <w:p w14:paraId="5BB8B174"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tegevuste lühikirjeldus</w:t>
      </w:r>
    </w:p>
    <w:tbl>
      <w:tblPr>
        <w:tblStyle w:val="TableGrid"/>
        <w:tblW w:w="0" w:type="auto"/>
        <w:tblLook w:val="04A0" w:firstRow="1" w:lastRow="0" w:firstColumn="1" w:lastColumn="0" w:noHBand="0" w:noVBand="1"/>
      </w:tblPr>
      <w:tblGrid>
        <w:gridCol w:w="9212"/>
      </w:tblGrid>
      <w:tr w:rsidR="00D43A43" w:rsidRPr="00995993" w14:paraId="62999495" w14:textId="77777777" w:rsidTr="00D43A43">
        <w:tc>
          <w:tcPr>
            <w:tcW w:w="9212" w:type="dxa"/>
          </w:tcPr>
          <w:p w14:paraId="577C9CD6" w14:textId="77777777" w:rsidR="00D43A43" w:rsidRPr="00995993" w:rsidRDefault="00D43A43" w:rsidP="004B0ED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Kirjeldada projekti kavandatav algus ja projekti elluviimiseks planeeritud tegevuste loetelu ning ajaline kestus üldisel tasemel. </w:t>
            </w:r>
          </w:p>
        </w:tc>
      </w:tr>
    </w:tbl>
    <w:p w14:paraId="38E605F9"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17B45B96" w14:textId="77777777" w:rsidTr="00BA4686">
        <w:tc>
          <w:tcPr>
            <w:tcW w:w="9212" w:type="dxa"/>
          </w:tcPr>
          <w:p w14:paraId="6B80063C" w14:textId="77777777" w:rsidR="00BA4686" w:rsidRPr="00995993" w:rsidRDefault="00BA4686" w:rsidP="00D43A43">
            <w:r w:rsidRPr="00995993">
              <w:t>VASTUSE VÄLI</w:t>
            </w:r>
          </w:p>
          <w:p w14:paraId="297C1167" w14:textId="6BE6E507" w:rsidR="00BA4686" w:rsidRPr="00995993" w:rsidRDefault="0009522A" w:rsidP="00D43A43">
            <w:r>
              <w:t>Projekti kestvuseks on planeeritud 8 kuud, mis on jagatud 2 nädalasteks etappideks.</w:t>
            </w:r>
          </w:p>
        </w:tc>
      </w:tr>
    </w:tbl>
    <w:p w14:paraId="7D2A41AF" w14:textId="77777777" w:rsidR="00BA4686" w:rsidRPr="00995993" w:rsidRDefault="00BA4686" w:rsidP="00D43A43"/>
    <w:p w14:paraId="5926DF9E"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elluviimiseks vajalik kulude eelarve tegevuste lõikes koos kalkulatsiooni ja põhjendusega</w:t>
      </w:r>
    </w:p>
    <w:tbl>
      <w:tblPr>
        <w:tblStyle w:val="TableGrid"/>
        <w:tblW w:w="0" w:type="auto"/>
        <w:tblLook w:val="04A0" w:firstRow="1" w:lastRow="0" w:firstColumn="1" w:lastColumn="0" w:noHBand="0" w:noVBand="1"/>
      </w:tblPr>
      <w:tblGrid>
        <w:gridCol w:w="9212"/>
      </w:tblGrid>
      <w:tr w:rsidR="00D43A43" w:rsidRPr="00995993" w14:paraId="54137D6F" w14:textId="77777777" w:rsidTr="00D43A43">
        <w:tc>
          <w:tcPr>
            <w:tcW w:w="9212" w:type="dxa"/>
          </w:tcPr>
          <w:p w14:paraId="435D92C8"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Eelarves tuleks eristada, millele ja kui suures mahus (üldisel tasemel) investeeringuid planeeritakse. Nt kui suur osa eelarves kulub enda projektimeeskonna suurendamisele, kui palju tellitakse teenusena sisse, milliseid teenuseid täpsemalt sisse tellitakse jne. Eelarve detailse ülevaate võib taotlusele lisada eraldi tabelina.</w:t>
            </w:r>
          </w:p>
          <w:p w14:paraId="77D4C916"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Kui tegemist on mahukama projekti alamprojektiga, siis tuleks lisaks taotletava projekti eelarvele täps</w:t>
            </w:r>
            <w:r w:rsidR="00E84C4C" w:rsidRPr="00995993">
              <w:rPr>
                <w:rFonts w:ascii="Times New Roman" w:hAnsi="Times New Roman" w:cs="Times New Roman"/>
              </w:rPr>
              <w:t>ustada ka kogu projekti eelarve</w:t>
            </w:r>
            <w:r w:rsidRPr="00995993">
              <w:rPr>
                <w:rFonts w:ascii="Times New Roman" w:hAnsi="Times New Roman" w:cs="Times New Roman"/>
              </w:rPr>
              <w:t xml:space="preserve"> ning projektietappide </w:t>
            </w:r>
            <w:r w:rsidR="00E84C4C" w:rsidRPr="00995993">
              <w:rPr>
                <w:rFonts w:ascii="Times New Roman" w:hAnsi="Times New Roman" w:cs="Times New Roman"/>
              </w:rPr>
              <w:t>loodetavad rahastamisallika</w:t>
            </w:r>
            <w:r w:rsidRPr="00995993">
              <w:rPr>
                <w:rFonts w:ascii="Times New Roman" w:hAnsi="Times New Roman" w:cs="Times New Roman"/>
              </w:rPr>
              <w:t>d.</w:t>
            </w:r>
          </w:p>
          <w:p w14:paraId="3933474E"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osa eelarvest kaetakse muudest vahenditest, siis lisada ka see info.</w:t>
            </w:r>
          </w:p>
          <w:p w14:paraId="7F434DFA" w14:textId="77777777" w:rsidR="00D43A43" w:rsidRPr="00995993" w:rsidRDefault="00D43A43" w:rsidP="00E84C4C">
            <w:pPr>
              <w:pStyle w:val="ListParagraph"/>
              <w:numPr>
                <w:ilvl w:val="0"/>
                <w:numId w:val="8"/>
              </w:numPr>
              <w:jc w:val="both"/>
              <w:rPr>
                <w:rFonts w:ascii="Times New Roman" w:hAnsi="Times New Roman" w:cs="Times New Roman"/>
              </w:rPr>
            </w:pPr>
            <w:r w:rsidRPr="00995993">
              <w:rPr>
                <w:rFonts w:ascii="Times New Roman" w:hAnsi="Times New Roman" w:cs="Times New Roman"/>
              </w:rPr>
              <w:t>Lisaks investeeringu suurusele on vaja selgitada, millele kulude prognoos põhineb. Kirjeldada eelarve koostamise eeldused (nt millise tunnihinnaga on eel</w:t>
            </w:r>
            <w:r w:rsidR="00E84C4C" w:rsidRPr="00995993">
              <w:rPr>
                <w:rFonts w:ascii="Times New Roman" w:hAnsi="Times New Roman" w:cs="Times New Roman"/>
              </w:rPr>
              <w:t>arvet planeerides arvestatud</w:t>
            </w:r>
            <w:r w:rsidRPr="00995993">
              <w:rPr>
                <w:rFonts w:ascii="Times New Roman" w:hAnsi="Times New Roman" w:cs="Times New Roman"/>
              </w:rPr>
              <w:t>).</w:t>
            </w:r>
          </w:p>
        </w:tc>
      </w:tr>
    </w:tbl>
    <w:p w14:paraId="0ABFF0DB" w14:textId="77777777" w:rsidR="00D43A43" w:rsidRPr="00995993" w:rsidRDefault="00D43A43" w:rsidP="00D43A43"/>
    <w:tbl>
      <w:tblPr>
        <w:tblStyle w:val="TableGrid"/>
        <w:tblW w:w="0" w:type="auto"/>
        <w:tblLook w:val="04A0" w:firstRow="1" w:lastRow="0" w:firstColumn="1" w:lastColumn="0" w:noHBand="0" w:noVBand="1"/>
      </w:tblPr>
      <w:tblGrid>
        <w:gridCol w:w="9288"/>
      </w:tblGrid>
      <w:tr w:rsidR="00BA4686" w:rsidRPr="00995993" w14:paraId="5314650D" w14:textId="77777777" w:rsidTr="00BA4686">
        <w:tc>
          <w:tcPr>
            <w:tcW w:w="9212" w:type="dxa"/>
          </w:tcPr>
          <w:p w14:paraId="0087B9C2" w14:textId="498F6A75" w:rsidR="00BA4686" w:rsidRDefault="00BA4686" w:rsidP="00D43A43">
            <w:pPr>
              <w:rPr>
                <w:rFonts w:ascii="Times New Roman" w:hAnsi="Times New Roman" w:cs="Times New Roman"/>
                <w:sz w:val="24"/>
                <w:szCs w:val="24"/>
              </w:rPr>
            </w:pPr>
            <w:r w:rsidRPr="003E1589">
              <w:rPr>
                <w:rFonts w:ascii="Times New Roman" w:hAnsi="Times New Roman" w:cs="Times New Roman"/>
                <w:sz w:val="24"/>
                <w:szCs w:val="24"/>
              </w:rPr>
              <w:t>VASTUSE VÄLI</w:t>
            </w:r>
          </w:p>
          <w:tbl>
            <w:tblPr>
              <w:tblW w:w="9631" w:type="dxa"/>
              <w:tblCellMar>
                <w:left w:w="0" w:type="dxa"/>
                <w:right w:w="0" w:type="dxa"/>
              </w:tblCellMar>
              <w:tblLook w:val="04A0" w:firstRow="1" w:lastRow="0" w:firstColumn="1" w:lastColumn="0" w:noHBand="0" w:noVBand="1"/>
            </w:tblPr>
            <w:tblGrid>
              <w:gridCol w:w="1975"/>
              <w:gridCol w:w="910"/>
              <w:gridCol w:w="3909"/>
              <w:gridCol w:w="2837"/>
            </w:tblGrid>
            <w:tr w:rsidR="00B93917" w:rsidRPr="00B93917" w14:paraId="56A2A848" w14:textId="77777777" w:rsidTr="00B93917">
              <w:tc>
                <w:tcPr>
                  <w:tcW w:w="19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38DEEC"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Tegevus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CCDDDF"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Aeg (kuud)</w:t>
                  </w:r>
                </w:p>
              </w:tc>
              <w:tc>
                <w:tcPr>
                  <w:tcW w:w="39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68A18F"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Põhjendus</w:t>
                  </w:r>
                </w:p>
              </w:tc>
              <w:tc>
                <w:tcPr>
                  <w:tcW w:w="28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AB3DB"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Maksumus EUR</w:t>
                  </w:r>
                </w:p>
              </w:tc>
            </w:tr>
            <w:tr w:rsidR="00B93917" w:rsidRPr="00B93917" w14:paraId="61B5FF5A"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1EB630"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 xml:space="preserve">Projektijuhi </w:t>
                  </w:r>
                  <w:r w:rsidRPr="00B93917">
                    <w:rPr>
                      <w:rFonts w:ascii="Times New Roman" w:hAnsi="Times New Roman" w:cs="Times New Roman"/>
                      <w:sz w:val="24"/>
                      <w:szCs w:val="24"/>
                    </w:rPr>
                    <w:lastRenderedPageBreak/>
                    <w:t>palgakulu</w:t>
                  </w:r>
                </w:p>
              </w:tc>
              <w:tc>
                <w:tcPr>
                  <w:tcW w:w="910" w:type="dxa"/>
                  <w:tcBorders>
                    <w:top w:val="nil"/>
                    <w:left w:val="nil"/>
                    <w:bottom w:val="single" w:sz="8" w:space="0" w:color="auto"/>
                    <w:right w:val="single" w:sz="8" w:space="0" w:color="auto"/>
                  </w:tcBorders>
                  <w:tcMar>
                    <w:top w:w="0" w:type="dxa"/>
                    <w:left w:w="108" w:type="dxa"/>
                    <w:bottom w:w="0" w:type="dxa"/>
                    <w:right w:w="108" w:type="dxa"/>
                  </w:tcMar>
                  <w:hideMark/>
                </w:tcPr>
                <w:p w14:paraId="6A4015B8"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lastRenderedPageBreak/>
                    <w:t>9</w:t>
                  </w:r>
                </w:p>
              </w:tc>
              <w:tc>
                <w:tcPr>
                  <w:tcW w:w="3909" w:type="dxa"/>
                  <w:tcBorders>
                    <w:top w:val="nil"/>
                    <w:left w:val="nil"/>
                    <w:bottom w:val="single" w:sz="8" w:space="0" w:color="auto"/>
                    <w:right w:val="single" w:sz="8" w:space="0" w:color="auto"/>
                  </w:tcBorders>
                  <w:tcMar>
                    <w:top w:w="0" w:type="dxa"/>
                    <w:left w:w="108" w:type="dxa"/>
                    <w:bottom w:w="0" w:type="dxa"/>
                    <w:right w:w="108" w:type="dxa"/>
                  </w:tcMar>
                  <w:hideMark/>
                </w:tcPr>
                <w:p w14:paraId="378E1C38" w14:textId="40743DA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 xml:space="preserve">Projekti skoobi lahtikirjutamine, </w:t>
                  </w:r>
                  <w:r w:rsidRPr="00B93917">
                    <w:rPr>
                      <w:rFonts w:ascii="Times New Roman" w:hAnsi="Times New Roman" w:cs="Times New Roman"/>
                      <w:sz w:val="24"/>
                      <w:szCs w:val="24"/>
                    </w:rPr>
                    <w:lastRenderedPageBreak/>
                    <w:t xml:space="preserve">prioriteetide seadmine, analüüs, </w:t>
                  </w:r>
                  <w:r w:rsidR="00654D63">
                    <w:rPr>
                      <w:rFonts w:ascii="Times New Roman" w:hAnsi="Times New Roman" w:cs="Times New Roman"/>
                      <w:sz w:val="24"/>
                      <w:szCs w:val="24"/>
                    </w:rPr>
                    <w:t xml:space="preserve">tööde juhtimine ajakavas ja </w:t>
                  </w:r>
                  <w:r w:rsidRPr="00B93917">
                    <w:rPr>
                      <w:rFonts w:ascii="Times New Roman" w:hAnsi="Times New Roman" w:cs="Times New Roman"/>
                      <w:sz w:val="24"/>
                      <w:szCs w:val="24"/>
                    </w:rPr>
                    <w:t>tööde vastuvõtmine arendajatelt.</w:t>
                  </w:r>
                </w:p>
                <w:p w14:paraId="61DD6B28" w14:textId="65E1D668" w:rsidR="00B93917" w:rsidRPr="00B93917" w:rsidRDefault="00B93917" w:rsidP="00654D63">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 xml:space="preserve">Palk </w:t>
                  </w:r>
                  <w:proofErr w:type="spellStart"/>
                  <w:r w:rsidR="00654D63">
                    <w:rPr>
                      <w:rFonts w:ascii="Times New Roman" w:hAnsi="Times New Roman" w:cs="Times New Roman"/>
                      <w:sz w:val="24"/>
                      <w:szCs w:val="24"/>
                    </w:rPr>
                    <w:t>max</w:t>
                  </w:r>
                  <w:proofErr w:type="spellEnd"/>
                  <w:r w:rsidR="00654D63">
                    <w:rPr>
                      <w:rFonts w:ascii="Times New Roman" w:hAnsi="Times New Roman" w:cs="Times New Roman"/>
                      <w:sz w:val="24"/>
                      <w:szCs w:val="24"/>
                    </w:rPr>
                    <w:t xml:space="preserve"> </w:t>
                  </w:r>
                  <w:r w:rsidRPr="00B93917">
                    <w:rPr>
                      <w:rFonts w:ascii="Times New Roman" w:hAnsi="Times New Roman" w:cs="Times New Roman"/>
                      <w:sz w:val="24"/>
                      <w:szCs w:val="24"/>
                    </w:rPr>
                    <w:t>3700 EUR brutot</w:t>
                  </w:r>
                  <w:r w:rsidR="0020618A">
                    <w:rPr>
                      <w:rFonts w:ascii="Times New Roman" w:hAnsi="Times New Roman" w:cs="Times New Roman"/>
                      <w:sz w:val="24"/>
                      <w:szCs w:val="24"/>
                    </w:rPr>
                    <w:t xml:space="preserve"> (kujunenud turuhinna alusel ja baseerub SMITi senisel kogemusel</w:t>
                  </w:r>
                  <w:r w:rsidR="00654D63">
                    <w:rPr>
                      <w:rFonts w:ascii="Times New Roman" w:hAnsi="Times New Roman" w:cs="Times New Roman"/>
                      <w:sz w:val="24"/>
                      <w:szCs w:val="24"/>
                    </w:rPr>
                    <w:t>. Kui PPA-l õnnestub värvata madalama palgaga, siis loomulikult seda ka tehakse</w:t>
                  </w:r>
                  <w:r w:rsidR="0020618A">
                    <w:rPr>
                      <w:rFonts w:ascii="Times New Roman" w:hAnsi="Times New Roman" w:cs="Times New Roman"/>
                      <w:sz w:val="24"/>
                      <w:szCs w:val="24"/>
                    </w:rPr>
                    <w:t>).</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0664BD12" w14:textId="0D3313B5"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lastRenderedPageBreak/>
                    <w:t>45 000,-</w:t>
                  </w:r>
                </w:p>
              </w:tc>
            </w:tr>
            <w:tr w:rsidR="00B93917" w:rsidRPr="00B93917" w14:paraId="59752C4D"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121928" w14:textId="77777777" w:rsidR="00B93917" w:rsidRPr="00B93917" w:rsidRDefault="00B93917" w:rsidP="00B93917">
                  <w:pPr>
                    <w:spacing w:after="0" w:line="240" w:lineRule="auto"/>
                    <w:rPr>
                      <w:rFonts w:ascii="Times New Roman" w:hAnsi="Times New Roman" w:cs="Times New Roman"/>
                      <w:i/>
                      <w:iCs/>
                      <w:sz w:val="24"/>
                      <w:szCs w:val="24"/>
                    </w:rPr>
                  </w:pPr>
                </w:p>
              </w:tc>
              <w:tc>
                <w:tcPr>
                  <w:tcW w:w="7656" w:type="dxa"/>
                  <w:gridSpan w:val="3"/>
                  <w:tcBorders>
                    <w:top w:val="nil"/>
                    <w:left w:val="nil"/>
                    <w:bottom w:val="single" w:sz="8" w:space="0" w:color="auto"/>
                    <w:right w:val="single" w:sz="8" w:space="0" w:color="auto"/>
                  </w:tcBorders>
                  <w:tcMar>
                    <w:top w:w="0" w:type="dxa"/>
                    <w:left w:w="108" w:type="dxa"/>
                    <w:bottom w:w="0" w:type="dxa"/>
                    <w:right w:w="108" w:type="dxa"/>
                  </w:tcMar>
                </w:tcPr>
                <w:p w14:paraId="375BD7DE" w14:textId="77777777" w:rsidR="00B93917" w:rsidRPr="00B93917" w:rsidRDefault="00B93917" w:rsidP="00B93917">
                  <w:pPr>
                    <w:spacing w:after="0" w:line="240" w:lineRule="auto"/>
                    <w:rPr>
                      <w:rFonts w:ascii="Times New Roman" w:hAnsi="Times New Roman" w:cs="Times New Roman"/>
                      <w:i/>
                      <w:iCs/>
                      <w:sz w:val="24"/>
                      <w:szCs w:val="24"/>
                    </w:rPr>
                  </w:pPr>
                </w:p>
              </w:tc>
            </w:tr>
            <w:tr w:rsidR="00B93917" w:rsidRPr="00B93917" w14:paraId="3D086416"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158D7"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i/>
                      <w:iCs/>
                      <w:sz w:val="24"/>
                      <w:szCs w:val="24"/>
                    </w:rPr>
                    <w:t>A</w:t>
                  </w:r>
                  <w:r w:rsidRPr="00B93917">
                    <w:rPr>
                      <w:rFonts w:ascii="Times New Roman" w:hAnsi="Times New Roman" w:cs="Times New Roman"/>
                      <w:sz w:val="24"/>
                      <w:szCs w:val="24"/>
                    </w:rPr>
                    <w:t>rendustööde läbiviimine</w:t>
                  </w:r>
                </w:p>
              </w:tc>
              <w:tc>
                <w:tcPr>
                  <w:tcW w:w="910" w:type="dxa"/>
                  <w:tcBorders>
                    <w:top w:val="nil"/>
                    <w:left w:val="nil"/>
                    <w:bottom w:val="single" w:sz="8" w:space="0" w:color="auto"/>
                    <w:right w:val="single" w:sz="8" w:space="0" w:color="auto"/>
                  </w:tcBorders>
                  <w:tcMar>
                    <w:top w:w="0" w:type="dxa"/>
                    <w:left w:w="108" w:type="dxa"/>
                    <w:bottom w:w="0" w:type="dxa"/>
                    <w:right w:w="108" w:type="dxa"/>
                  </w:tcMar>
                  <w:hideMark/>
                </w:tcPr>
                <w:p w14:paraId="232A2C44"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8</w:t>
                  </w:r>
                </w:p>
              </w:tc>
              <w:tc>
                <w:tcPr>
                  <w:tcW w:w="3909" w:type="dxa"/>
                  <w:tcBorders>
                    <w:top w:val="nil"/>
                    <w:left w:val="nil"/>
                    <w:bottom w:val="single" w:sz="8" w:space="0" w:color="auto"/>
                    <w:right w:val="single" w:sz="8" w:space="0" w:color="auto"/>
                  </w:tcBorders>
                  <w:tcMar>
                    <w:top w:w="0" w:type="dxa"/>
                    <w:left w:w="108" w:type="dxa"/>
                    <w:bottom w:w="0" w:type="dxa"/>
                    <w:right w:w="108" w:type="dxa"/>
                  </w:tcMar>
                  <w:hideMark/>
                </w:tcPr>
                <w:p w14:paraId="23F0DF6E" w14:textId="4C1C3C22"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 xml:space="preserve">Funktsionaalsuse realiseerimine, mis on kirjeldatud eelnevates punktides. Planeeritud on 4 liikmeline meeskond 8 </w:t>
                  </w:r>
                  <w:proofErr w:type="spellStart"/>
                  <w:r w:rsidRPr="00B93917">
                    <w:rPr>
                      <w:rFonts w:ascii="Times New Roman" w:hAnsi="Times New Roman" w:cs="Times New Roman"/>
                      <w:sz w:val="24"/>
                      <w:szCs w:val="24"/>
                    </w:rPr>
                    <w:t>–ks</w:t>
                  </w:r>
                  <w:proofErr w:type="spellEnd"/>
                  <w:r w:rsidRPr="00B93917">
                    <w:rPr>
                      <w:rFonts w:ascii="Times New Roman" w:hAnsi="Times New Roman" w:cs="Times New Roman"/>
                      <w:sz w:val="24"/>
                      <w:szCs w:val="24"/>
                    </w:rPr>
                    <w:t xml:space="preserve"> kuuks. Praeguse raamlepingu alusel võime öelda, et ühe meeskonnaliikme hind kuus on kuni 10 000EUR, koos käibemaksuga. Tegelik hind kujuneb minikonkursi käigus</w:t>
                  </w:r>
                  <w:r w:rsidR="0020618A">
                    <w:rPr>
                      <w:rFonts w:ascii="Times New Roman" w:hAnsi="Times New Roman" w:cs="Times New Roman"/>
                      <w:sz w:val="24"/>
                      <w:szCs w:val="24"/>
                    </w:rPr>
                    <w:t xml:space="preserve"> </w:t>
                  </w:r>
                  <w:r w:rsidR="0020618A" w:rsidRPr="0020618A">
                    <w:rPr>
                      <w:rFonts w:ascii="Times New Roman" w:hAnsi="Times New Roman" w:cs="Times New Roman"/>
                      <w:sz w:val="24"/>
                      <w:szCs w:val="24"/>
                    </w:rPr>
                    <w:t>(kujunenud turuhinna alusel ja baseerub SMITi senisel kogemusel).</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6AB857AC" w14:textId="723BC5FB"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320 000, -</w:t>
                  </w:r>
                </w:p>
              </w:tc>
            </w:tr>
            <w:tr w:rsidR="00B93917" w:rsidRPr="00B93917" w14:paraId="7DFD3CC8"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02F4CF" w14:textId="7D7B8930" w:rsidR="00B93917" w:rsidRPr="00B93917" w:rsidRDefault="00B93917" w:rsidP="00B93917">
                  <w:pPr>
                    <w:spacing w:after="0" w:line="240" w:lineRule="auto"/>
                    <w:rPr>
                      <w:rFonts w:ascii="Times New Roman" w:hAnsi="Times New Roman" w:cs="Times New Roman"/>
                      <w:iCs/>
                      <w:sz w:val="24"/>
                      <w:szCs w:val="24"/>
                    </w:rPr>
                  </w:pPr>
                  <w:proofErr w:type="spellStart"/>
                  <w:r w:rsidRPr="003E1589">
                    <w:rPr>
                      <w:rFonts w:ascii="Times New Roman" w:hAnsi="Times New Roman" w:cs="Times New Roman"/>
                      <w:i/>
                      <w:sz w:val="24"/>
                      <w:szCs w:val="24"/>
                    </w:rPr>
                    <w:t>ScrumMaster</w:t>
                  </w:r>
                  <w:proofErr w:type="spellEnd"/>
                </w:p>
              </w:tc>
              <w:tc>
                <w:tcPr>
                  <w:tcW w:w="910" w:type="dxa"/>
                  <w:tcBorders>
                    <w:top w:val="nil"/>
                    <w:left w:val="nil"/>
                    <w:bottom w:val="single" w:sz="8" w:space="0" w:color="auto"/>
                    <w:right w:val="single" w:sz="8" w:space="0" w:color="auto"/>
                  </w:tcBorders>
                  <w:tcMar>
                    <w:top w:w="0" w:type="dxa"/>
                    <w:left w:w="108" w:type="dxa"/>
                    <w:bottom w:w="0" w:type="dxa"/>
                    <w:right w:w="108" w:type="dxa"/>
                  </w:tcMar>
                </w:tcPr>
                <w:p w14:paraId="667677F2" w14:textId="63043664"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69E47B71" w14:textId="33A78494"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0,3 FTE</w:t>
                  </w:r>
                </w:p>
              </w:tc>
              <w:tc>
                <w:tcPr>
                  <w:tcW w:w="2837" w:type="dxa"/>
                  <w:tcBorders>
                    <w:top w:val="nil"/>
                    <w:left w:val="nil"/>
                    <w:bottom w:val="single" w:sz="8" w:space="0" w:color="auto"/>
                    <w:right w:val="single" w:sz="8" w:space="0" w:color="auto"/>
                  </w:tcBorders>
                  <w:tcMar>
                    <w:top w:w="0" w:type="dxa"/>
                    <w:left w:w="108" w:type="dxa"/>
                    <w:bottom w:w="0" w:type="dxa"/>
                    <w:right w:w="108" w:type="dxa"/>
                  </w:tcMar>
                </w:tcPr>
                <w:p w14:paraId="7D6099E7" w14:textId="3C95EAF9"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SMIT eelarve</w:t>
                  </w:r>
                </w:p>
              </w:tc>
            </w:tr>
            <w:tr w:rsidR="00B93917" w:rsidRPr="00B93917" w14:paraId="284401F3"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F46A7A" w14:textId="40EDB4D9"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Tellija ja teenuse omanik</w:t>
                  </w:r>
                </w:p>
              </w:tc>
              <w:tc>
                <w:tcPr>
                  <w:tcW w:w="910" w:type="dxa"/>
                  <w:tcBorders>
                    <w:top w:val="nil"/>
                    <w:left w:val="nil"/>
                    <w:bottom w:val="single" w:sz="8" w:space="0" w:color="auto"/>
                    <w:right w:val="single" w:sz="8" w:space="0" w:color="auto"/>
                  </w:tcBorders>
                  <w:tcMar>
                    <w:top w:w="0" w:type="dxa"/>
                    <w:left w:w="108" w:type="dxa"/>
                    <w:bottom w:w="0" w:type="dxa"/>
                    <w:right w:w="108" w:type="dxa"/>
                  </w:tcMar>
                </w:tcPr>
                <w:p w14:paraId="0CA56C91" w14:textId="074AFE23"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4142AA87" w14:textId="6E0A235D" w:rsidR="00B93917" w:rsidRPr="00B93917" w:rsidRDefault="00B93917" w:rsidP="00B12623">
                  <w:pPr>
                    <w:spacing w:after="0" w:line="240" w:lineRule="auto"/>
                    <w:rPr>
                      <w:rFonts w:ascii="Times New Roman" w:hAnsi="Times New Roman" w:cs="Times New Roman"/>
                      <w:sz w:val="24"/>
                      <w:szCs w:val="24"/>
                    </w:rPr>
                  </w:pPr>
                  <w:r>
                    <w:rPr>
                      <w:rFonts w:ascii="Times New Roman" w:hAnsi="Times New Roman" w:cs="Times New Roman"/>
                      <w:sz w:val="24"/>
                      <w:szCs w:val="24"/>
                    </w:rPr>
                    <w:t>2 x 0,5 Arendusosakonna eksper</w:t>
                  </w:r>
                  <w:r w:rsidR="00B12623">
                    <w:rPr>
                      <w:rFonts w:ascii="Times New Roman" w:hAnsi="Times New Roman" w:cs="Times New Roman"/>
                      <w:sz w:val="24"/>
                      <w:szCs w:val="24"/>
                    </w:rPr>
                    <w:t>did</w:t>
                  </w:r>
                </w:p>
              </w:tc>
              <w:tc>
                <w:tcPr>
                  <w:tcW w:w="2837" w:type="dxa"/>
                  <w:tcBorders>
                    <w:top w:val="nil"/>
                    <w:left w:val="nil"/>
                    <w:bottom w:val="single" w:sz="8" w:space="0" w:color="auto"/>
                    <w:right w:val="single" w:sz="8" w:space="0" w:color="auto"/>
                  </w:tcBorders>
                  <w:tcMar>
                    <w:top w:w="0" w:type="dxa"/>
                    <w:left w:w="108" w:type="dxa"/>
                    <w:bottom w:w="0" w:type="dxa"/>
                    <w:right w:w="108" w:type="dxa"/>
                  </w:tcMar>
                </w:tcPr>
                <w:p w14:paraId="3594CB32" w14:textId="3E2CA5DA"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PPA eelarve</w:t>
                  </w:r>
                </w:p>
              </w:tc>
            </w:tr>
            <w:tr w:rsidR="00B93917" w:rsidRPr="00B93917" w14:paraId="34896DA5" w14:textId="77777777" w:rsidTr="00B93917">
              <w:tc>
                <w:tcPr>
                  <w:tcW w:w="679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B9760"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Maksumus kokku:</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5BBB1E62" w14:textId="77777777" w:rsidR="00B93917" w:rsidRPr="00B93917" w:rsidRDefault="00B93917" w:rsidP="00B93917">
                  <w:pPr>
                    <w:spacing w:after="0" w:line="240" w:lineRule="auto"/>
                    <w:rPr>
                      <w:rFonts w:ascii="Times New Roman" w:hAnsi="Times New Roman" w:cs="Times New Roman"/>
                      <w:i/>
                      <w:iCs/>
                      <w:sz w:val="24"/>
                      <w:szCs w:val="24"/>
                    </w:rPr>
                  </w:pPr>
                  <w:r w:rsidRPr="00B93917">
                    <w:rPr>
                      <w:rFonts w:ascii="Times New Roman" w:hAnsi="Times New Roman" w:cs="Times New Roman"/>
                      <w:i/>
                      <w:iCs/>
                      <w:sz w:val="24"/>
                      <w:szCs w:val="24"/>
                    </w:rPr>
                    <w:t>365 000,-</w:t>
                  </w:r>
                </w:p>
              </w:tc>
            </w:tr>
          </w:tbl>
          <w:p w14:paraId="71EE03CB" w14:textId="46BB2B5A" w:rsidR="00BA4686" w:rsidRPr="00995993" w:rsidRDefault="00BA4686" w:rsidP="003E1589"/>
        </w:tc>
      </w:tr>
    </w:tbl>
    <w:p w14:paraId="50759517" w14:textId="0C1171BB" w:rsidR="00BA4686" w:rsidRPr="00995993" w:rsidRDefault="00BA4686" w:rsidP="003E1589">
      <w:pPr>
        <w:tabs>
          <w:tab w:val="left" w:pos="2655"/>
        </w:tabs>
      </w:pPr>
    </w:p>
    <w:p w14:paraId="49E56660"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elluviimiseks kavandatav hankemenetluste arv ja nende sisu lühikirjeldus</w:t>
      </w:r>
    </w:p>
    <w:tbl>
      <w:tblPr>
        <w:tblStyle w:val="TableGrid"/>
        <w:tblW w:w="0" w:type="auto"/>
        <w:tblLook w:val="04A0" w:firstRow="1" w:lastRow="0" w:firstColumn="1" w:lastColumn="0" w:noHBand="0" w:noVBand="1"/>
      </w:tblPr>
      <w:tblGrid>
        <w:gridCol w:w="9212"/>
      </w:tblGrid>
      <w:tr w:rsidR="00D43A43" w:rsidRPr="00995993" w14:paraId="7BDB8F14" w14:textId="77777777" w:rsidTr="00D43A43">
        <w:tc>
          <w:tcPr>
            <w:tcW w:w="9212" w:type="dxa"/>
          </w:tcPr>
          <w:p w14:paraId="0095549C"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viiakse ellu mitme erineva hankega, tuleb see eel</w:t>
            </w:r>
            <w:r w:rsidR="00E84C4C" w:rsidRPr="00995993">
              <w:rPr>
                <w:rFonts w:ascii="Times New Roman" w:hAnsi="Times New Roman" w:cs="Times New Roman"/>
              </w:rPr>
              <w:t>taotluses lahti kirjeldada, et r</w:t>
            </w:r>
            <w:r w:rsidRPr="00995993">
              <w:rPr>
                <w:rFonts w:ascii="Times New Roman" w:hAnsi="Times New Roman" w:cs="Times New Roman"/>
              </w:rPr>
              <w:t>akendusüksusel oleks ülevaade hangete arvust, mida viiakse ellu eeltaotluses toodud eesmärkide saavutamiseks.</w:t>
            </w:r>
          </w:p>
        </w:tc>
      </w:tr>
    </w:tbl>
    <w:p w14:paraId="310CEB2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632F2120" w14:textId="77777777" w:rsidTr="00BA4686">
        <w:tc>
          <w:tcPr>
            <w:tcW w:w="9212" w:type="dxa"/>
          </w:tcPr>
          <w:p w14:paraId="57A50F8D" w14:textId="77777777" w:rsidR="00BA4686" w:rsidRPr="00995993" w:rsidRDefault="00BA4686" w:rsidP="00D43A43">
            <w:r w:rsidRPr="00995993">
              <w:t>VASTUSE VÄLI</w:t>
            </w:r>
          </w:p>
          <w:p w14:paraId="725287C2" w14:textId="0538030D" w:rsidR="00BA4686" w:rsidRPr="008122BA" w:rsidRDefault="008122BA" w:rsidP="00654D63">
            <w:pPr>
              <w:jc w:val="both"/>
              <w:rPr>
                <w:rFonts w:ascii="Times New Roman" w:hAnsi="Times New Roman" w:cs="Times New Roman"/>
                <w:sz w:val="24"/>
                <w:szCs w:val="24"/>
              </w:rPr>
            </w:pPr>
            <w:r w:rsidRPr="008122BA">
              <w:rPr>
                <w:rFonts w:ascii="Times New Roman" w:hAnsi="Times New Roman" w:cs="Times New Roman"/>
                <w:sz w:val="24"/>
                <w:szCs w:val="24"/>
              </w:rPr>
              <w:t xml:space="preserve">SMIT–il on tehtud ressursi hange, mille käigus sõlmitud raamlepingu alt </w:t>
            </w:r>
            <w:r w:rsidR="00654D63">
              <w:rPr>
                <w:rFonts w:ascii="Times New Roman" w:hAnsi="Times New Roman" w:cs="Times New Roman"/>
                <w:sz w:val="24"/>
                <w:szCs w:val="24"/>
              </w:rPr>
              <w:t>teeb SMIT</w:t>
            </w:r>
            <w:r w:rsidRPr="008122BA">
              <w:rPr>
                <w:rFonts w:ascii="Times New Roman" w:hAnsi="Times New Roman" w:cs="Times New Roman"/>
                <w:sz w:val="24"/>
                <w:szCs w:val="24"/>
              </w:rPr>
              <w:t xml:space="preserve"> vajalikud minikonkursid arendustiimi sisseostmiseks</w:t>
            </w:r>
            <w:r w:rsidR="00720A04">
              <w:rPr>
                <w:rFonts w:ascii="Times New Roman" w:hAnsi="Times New Roman" w:cs="Times New Roman"/>
                <w:sz w:val="24"/>
                <w:szCs w:val="24"/>
              </w:rPr>
              <w:t>.</w:t>
            </w:r>
            <w:r w:rsidR="00577126">
              <w:rPr>
                <w:rFonts w:ascii="Times New Roman" w:hAnsi="Times New Roman" w:cs="Times New Roman"/>
                <w:sz w:val="24"/>
                <w:szCs w:val="24"/>
              </w:rPr>
              <w:t xml:space="preserve"> SMIT viib läbi vajalikud kooskõlastused RIA-ga.</w:t>
            </w:r>
          </w:p>
        </w:tc>
      </w:tr>
    </w:tbl>
    <w:p w14:paraId="2216A803" w14:textId="77777777" w:rsidR="00BA4686" w:rsidRPr="00995993" w:rsidRDefault="00BA4686" w:rsidP="00D43A43"/>
    <w:p w14:paraId="5A383755" w14:textId="77777777" w:rsidR="002F3454" w:rsidRPr="00995993" w:rsidRDefault="00534747"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Kaasnevad riskid ja nende maandamine</w:t>
      </w:r>
    </w:p>
    <w:tbl>
      <w:tblPr>
        <w:tblStyle w:val="TableGrid"/>
        <w:tblW w:w="0" w:type="auto"/>
        <w:tblLook w:val="04A0" w:firstRow="1" w:lastRow="0" w:firstColumn="1" w:lastColumn="0" w:noHBand="0" w:noVBand="1"/>
      </w:tblPr>
      <w:tblGrid>
        <w:gridCol w:w="9212"/>
      </w:tblGrid>
      <w:tr w:rsidR="00D43A43" w:rsidRPr="00995993" w14:paraId="491825A8" w14:textId="77777777" w:rsidTr="00D43A43">
        <w:tc>
          <w:tcPr>
            <w:tcW w:w="9212" w:type="dxa"/>
          </w:tcPr>
          <w:p w14:paraId="39AF9338"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kuivõrd on tegeletud projekti riskianalüüsiga. Millised on peamised riskid ja nende ulatus?  Kas ja kuidas on planeeritud tuvastatud riskide maandamise mehhanismid?</w:t>
            </w:r>
          </w:p>
          <w:p w14:paraId="1FAF8EEE" w14:textId="77777777" w:rsidR="00E84C4C" w:rsidRPr="00995993" w:rsidRDefault="00E84C4C" w:rsidP="00E84C4C">
            <w:pPr>
              <w:ind w:left="360"/>
              <w:jc w:val="both"/>
              <w:rPr>
                <w:rFonts w:ascii="Times New Roman" w:hAnsi="Times New Roman" w:cs="Times New Roman"/>
              </w:rPr>
            </w:pPr>
          </w:p>
          <w:p w14:paraId="2D0B1428" w14:textId="77777777" w:rsidR="00E84C4C" w:rsidRPr="00995993" w:rsidRDefault="00E84C4C" w:rsidP="00E84C4C">
            <w:pPr>
              <w:ind w:left="360"/>
              <w:jc w:val="both"/>
              <w:rPr>
                <w:rFonts w:ascii="Times New Roman" w:hAnsi="Times New Roman" w:cs="Times New Roman"/>
              </w:rPr>
            </w:pPr>
            <w:r w:rsidRPr="00995993">
              <w:rPr>
                <w:rFonts w:ascii="Times New Roman" w:hAnsi="Times New Roman" w:cs="Times New Roman"/>
              </w:rPr>
              <w:t>Riskianalüüs on soovitav esitada järgmisel kujul:</w:t>
            </w:r>
          </w:p>
          <w:p w14:paraId="1D111840" w14:textId="77777777" w:rsidR="004B0ED3" w:rsidRPr="00995993" w:rsidRDefault="004B0ED3" w:rsidP="004B0ED3">
            <w:pPr>
              <w:pStyle w:val="ListParagraph"/>
              <w:jc w:val="both"/>
              <w:rPr>
                <w:rFonts w:ascii="Times New Roman" w:hAnsi="Times New Roman" w:cs="Times New Roman"/>
              </w:rPr>
            </w:pPr>
          </w:p>
          <w:tbl>
            <w:tblPr>
              <w:tblStyle w:val="TableGrid"/>
              <w:tblW w:w="0" w:type="auto"/>
              <w:tblLook w:val="04A0" w:firstRow="1" w:lastRow="0" w:firstColumn="1" w:lastColumn="0" w:noHBand="0" w:noVBand="1"/>
            </w:tblPr>
            <w:tblGrid>
              <w:gridCol w:w="1756"/>
              <w:gridCol w:w="1817"/>
              <w:gridCol w:w="1817"/>
              <w:gridCol w:w="1806"/>
              <w:gridCol w:w="1790"/>
            </w:tblGrid>
            <w:tr w:rsidR="00D43A43" w:rsidRPr="00995993" w14:paraId="6971B51A" w14:textId="77777777" w:rsidTr="005246A5">
              <w:tc>
                <w:tcPr>
                  <w:tcW w:w="1842" w:type="dxa"/>
                </w:tcPr>
                <w:p w14:paraId="33DC214C" w14:textId="77777777" w:rsidR="00D43A43" w:rsidRPr="00995993" w:rsidRDefault="00D43A43" w:rsidP="005246A5">
                  <w:pPr>
                    <w:jc w:val="both"/>
                    <w:rPr>
                      <w:rFonts w:ascii="Times New Roman" w:hAnsi="Times New Roman" w:cs="Times New Roman"/>
                    </w:rPr>
                  </w:pPr>
                  <w:r w:rsidRPr="00995993">
                    <w:rPr>
                      <w:rFonts w:ascii="Times New Roman" w:hAnsi="Times New Roman" w:cs="Times New Roman"/>
                    </w:rPr>
                    <w:t>Risk</w:t>
                  </w:r>
                </w:p>
              </w:tc>
              <w:tc>
                <w:tcPr>
                  <w:tcW w:w="1842" w:type="dxa"/>
                </w:tcPr>
                <w:p w14:paraId="1EF6367B" w14:textId="77777777" w:rsidR="00D43A43" w:rsidRPr="00995993" w:rsidRDefault="00D43A43" w:rsidP="005246A5">
                  <w:pPr>
                    <w:jc w:val="both"/>
                    <w:rPr>
                      <w:rFonts w:ascii="Times New Roman" w:hAnsi="Times New Roman" w:cs="Times New Roman"/>
                    </w:rPr>
                  </w:pPr>
                  <w:r w:rsidRPr="00995993">
                    <w:rPr>
                      <w:rFonts w:ascii="Times New Roman" w:hAnsi="Times New Roman" w:cs="Times New Roman"/>
                    </w:rPr>
                    <w:t>Riski realiseerumise tõenäosus</w:t>
                  </w:r>
                </w:p>
              </w:tc>
              <w:tc>
                <w:tcPr>
                  <w:tcW w:w="1842" w:type="dxa"/>
                </w:tcPr>
                <w:p w14:paraId="6694C64D" w14:textId="77777777" w:rsidR="00D43A43" w:rsidRPr="00995993" w:rsidRDefault="00D43A43" w:rsidP="005246A5">
                  <w:pPr>
                    <w:jc w:val="both"/>
                    <w:rPr>
                      <w:rFonts w:ascii="Times New Roman" w:hAnsi="Times New Roman" w:cs="Times New Roman"/>
                    </w:rPr>
                  </w:pPr>
                  <w:r w:rsidRPr="00995993">
                    <w:rPr>
                      <w:rFonts w:ascii="Times New Roman" w:hAnsi="Times New Roman" w:cs="Times New Roman"/>
                    </w:rPr>
                    <w:t xml:space="preserve">Riski realiseerumise mõju projekti eesmärkide </w:t>
                  </w:r>
                  <w:r w:rsidRPr="00995993">
                    <w:rPr>
                      <w:rFonts w:ascii="Times New Roman" w:hAnsi="Times New Roman" w:cs="Times New Roman"/>
                    </w:rPr>
                    <w:lastRenderedPageBreak/>
                    <w:t>täitmisele</w:t>
                  </w:r>
                </w:p>
              </w:tc>
              <w:tc>
                <w:tcPr>
                  <w:tcW w:w="1843" w:type="dxa"/>
                </w:tcPr>
                <w:p w14:paraId="74886BF5" w14:textId="77777777" w:rsidR="00D43A43" w:rsidRPr="00995993" w:rsidRDefault="00D43A43" w:rsidP="005246A5">
                  <w:pPr>
                    <w:jc w:val="both"/>
                    <w:rPr>
                      <w:rFonts w:ascii="Times New Roman" w:hAnsi="Times New Roman" w:cs="Times New Roman"/>
                    </w:rPr>
                  </w:pPr>
                  <w:r w:rsidRPr="00995993">
                    <w:rPr>
                      <w:rFonts w:ascii="Times New Roman" w:hAnsi="Times New Roman" w:cs="Times New Roman"/>
                    </w:rPr>
                    <w:lastRenderedPageBreak/>
                    <w:t>Riski maandamise tegevused</w:t>
                  </w:r>
                </w:p>
              </w:tc>
              <w:tc>
                <w:tcPr>
                  <w:tcW w:w="1843" w:type="dxa"/>
                </w:tcPr>
                <w:p w14:paraId="30A29D1A" w14:textId="77777777" w:rsidR="00D43A43" w:rsidRPr="00995993" w:rsidRDefault="00D43A43" w:rsidP="005246A5">
                  <w:pPr>
                    <w:jc w:val="both"/>
                    <w:rPr>
                      <w:rFonts w:ascii="Times New Roman" w:hAnsi="Times New Roman" w:cs="Times New Roman"/>
                    </w:rPr>
                  </w:pPr>
                  <w:r w:rsidRPr="00995993">
                    <w:rPr>
                      <w:rFonts w:ascii="Times New Roman" w:hAnsi="Times New Roman" w:cs="Times New Roman"/>
                    </w:rPr>
                    <w:t>Riskijuht/ vastutaja</w:t>
                  </w:r>
                </w:p>
              </w:tc>
            </w:tr>
            <w:tr w:rsidR="00D43A43" w:rsidRPr="00995993" w14:paraId="0FDA9FB5" w14:textId="77777777" w:rsidTr="005246A5">
              <w:tc>
                <w:tcPr>
                  <w:tcW w:w="1842" w:type="dxa"/>
                </w:tcPr>
                <w:p w14:paraId="4A3D8B4C" w14:textId="77777777" w:rsidR="00D43A43" w:rsidRPr="00995993" w:rsidRDefault="00D43A43" w:rsidP="005246A5">
                  <w:pPr>
                    <w:jc w:val="both"/>
                    <w:rPr>
                      <w:rFonts w:ascii="Times New Roman" w:hAnsi="Times New Roman" w:cs="Times New Roman"/>
                    </w:rPr>
                  </w:pPr>
                </w:p>
              </w:tc>
              <w:tc>
                <w:tcPr>
                  <w:tcW w:w="1842" w:type="dxa"/>
                </w:tcPr>
                <w:p w14:paraId="3615CF2E" w14:textId="77777777" w:rsidR="00D43A43" w:rsidRPr="00995993" w:rsidRDefault="00D43A43" w:rsidP="005246A5">
                  <w:pPr>
                    <w:jc w:val="both"/>
                    <w:rPr>
                      <w:rFonts w:ascii="Times New Roman" w:hAnsi="Times New Roman" w:cs="Times New Roman"/>
                    </w:rPr>
                  </w:pPr>
                </w:p>
              </w:tc>
              <w:tc>
                <w:tcPr>
                  <w:tcW w:w="1842" w:type="dxa"/>
                </w:tcPr>
                <w:p w14:paraId="7DB9F91D" w14:textId="77777777" w:rsidR="00D43A43" w:rsidRPr="00995993" w:rsidRDefault="00D43A43" w:rsidP="005246A5">
                  <w:pPr>
                    <w:jc w:val="both"/>
                    <w:rPr>
                      <w:rFonts w:ascii="Times New Roman" w:hAnsi="Times New Roman" w:cs="Times New Roman"/>
                    </w:rPr>
                  </w:pPr>
                </w:p>
              </w:tc>
              <w:tc>
                <w:tcPr>
                  <w:tcW w:w="1843" w:type="dxa"/>
                </w:tcPr>
                <w:p w14:paraId="6296D2D5" w14:textId="77777777" w:rsidR="00D43A43" w:rsidRPr="00995993" w:rsidRDefault="00D43A43" w:rsidP="005246A5">
                  <w:pPr>
                    <w:jc w:val="both"/>
                    <w:rPr>
                      <w:rFonts w:ascii="Times New Roman" w:hAnsi="Times New Roman" w:cs="Times New Roman"/>
                    </w:rPr>
                  </w:pPr>
                </w:p>
              </w:tc>
              <w:tc>
                <w:tcPr>
                  <w:tcW w:w="1843" w:type="dxa"/>
                </w:tcPr>
                <w:p w14:paraId="4F23149D" w14:textId="77777777" w:rsidR="00D43A43" w:rsidRPr="00995993" w:rsidRDefault="00D43A43" w:rsidP="005246A5">
                  <w:pPr>
                    <w:jc w:val="both"/>
                    <w:rPr>
                      <w:rFonts w:ascii="Times New Roman" w:hAnsi="Times New Roman" w:cs="Times New Roman"/>
                    </w:rPr>
                  </w:pPr>
                </w:p>
              </w:tc>
            </w:tr>
            <w:tr w:rsidR="00D43A43" w:rsidRPr="00995993" w14:paraId="59F11734" w14:textId="77777777" w:rsidTr="005246A5">
              <w:tc>
                <w:tcPr>
                  <w:tcW w:w="1842" w:type="dxa"/>
                </w:tcPr>
                <w:p w14:paraId="512D9FF8" w14:textId="77777777" w:rsidR="00D43A43" w:rsidRPr="00995993" w:rsidRDefault="00D43A43" w:rsidP="005246A5">
                  <w:pPr>
                    <w:jc w:val="both"/>
                    <w:rPr>
                      <w:rFonts w:ascii="Times New Roman" w:hAnsi="Times New Roman" w:cs="Times New Roman"/>
                    </w:rPr>
                  </w:pPr>
                </w:p>
              </w:tc>
              <w:tc>
                <w:tcPr>
                  <w:tcW w:w="1842" w:type="dxa"/>
                </w:tcPr>
                <w:p w14:paraId="5E5ED64B" w14:textId="77777777" w:rsidR="00D43A43" w:rsidRPr="00995993" w:rsidRDefault="00D43A43" w:rsidP="005246A5">
                  <w:pPr>
                    <w:jc w:val="both"/>
                    <w:rPr>
                      <w:rFonts w:ascii="Times New Roman" w:hAnsi="Times New Roman" w:cs="Times New Roman"/>
                    </w:rPr>
                  </w:pPr>
                </w:p>
              </w:tc>
              <w:tc>
                <w:tcPr>
                  <w:tcW w:w="1842" w:type="dxa"/>
                </w:tcPr>
                <w:p w14:paraId="774FD5FB" w14:textId="77777777" w:rsidR="00D43A43" w:rsidRPr="00995993" w:rsidRDefault="00D43A43" w:rsidP="005246A5">
                  <w:pPr>
                    <w:jc w:val="both"/>
                    <w:rPr>
                      <w:rFonts w:ascii="Times New Roman" w:hAnsi="Times New Roman" w:cs="Times New Roman"/>
                    </w:rPr>
                  </w:pPr>
                </w:p>
              </w:tc>
              <w:tc>
                <w:tcPr>
                  <w:tcW w:w="1843" w:type="dxa"/>
                </w:tcPr>
                <w:p w14:paraId="4CD0FD1D" w14:textId="77777777" w:rsidR="00D43A43" w:rsidRPr="00995993" w:rsidRDefault="00D43A43" w:rsidP="005246A5">
                  <w:pPr>
                    <w:jc w:val="both"/>
                    <w:rPr>
                      <w:rFonts w:ascii="Times New Roman" w:hAnsi="Times New Roman" w:cs="Times New Roman"/>
                    </w:rPr>
                  </w:pPr>
                </w:p>
              </w:tc>
              <w:tc>
                <w:tcPr>
                  <w:tcW w:w="1843" w:type="dxa"/>
                </w:tcPr>
                <w:p w14:paraId="088B0FFD" w14:textId="77777777" w:rsidR="00D43A43" w:rsidRPr="00995993" w:rsidRDefault="00D43A43" w:rsidP="005246A5">
                  <w:pPr>
                    <w:jc w:val="both"/>
                    <w:rPr>
                      <w:rFonts w:ascii="Times New Roman" w:hAnsi="Times New Roman" w:cs="Times New Roman"/>
                    </w:rPr>
                  </w:pPr>
                </w:p>
              </w:tc>
            </w:tr>
          </w:tbl>
          <w:p w14:paraId="11140BDF" w14:textId="77777777" w:rsidR="00D43A43" w:rsidRPr="00995993" w:rsidRDefault="00D43A43" w:rsidP="00D43A43"/>
        </w:tc>
      </w:tr>
    </w:tbl>
    <w:p w14:paraId="3E6967FC" w14:textId="77777777" w:rsidR="004E7152" w:rsidRPr="00995993" w:rsidRDefault="004E7152" w:rsidP="004E7152">
      <w:pPr>
        <w:pStyle w:val="Heading2"/>
        <w:jc w:val="left"/>
        <w:rPr>
          <w:rFonts w:ascii="Times New Roman" w:hAnsi="Times New Roman" w:cs="Times New Roman"/>
          <w:b/>
          <w:i w:val="0"/>
          <w:sz w:val="24"/>
          <w:szCs w:val="24"/>
        </w:rPr>
      </w:pPr>
    </w:p>
    <w:tbl>
      <w:tblPr>
        <w:tblStyle w:val="TableGrid"/>
        <w:tblW w:w="0" w:type="auto"/>
        <w:tblLook w:val="04A0" w:firstRow="1" w:lastRow="0" w:firstColumn="1" w:lastColumn="0" w:noHBand="0" w:noVBand="1"/>
      </w:tblPr>
      <w:tblGrid>
        <w:gridCol w:w="9212"/>
      </w:tblGrid>
      <w:tr w:rsidR="00BA4686" w:rsidRPr="00995993" w14:paraId="797D600A" w14:textId="77777777" w:rsidTr="00BA4686">
        <w:tc>
          <w:tcPr>
            <w:tcW w:w="9212" w:type="dxa"/>
          </w:tcPr>
          <w:p w14:paraId="6CC71319" w14:textId="77777777" w:rsidR="00BA4686" w:rsidRPr="00995993" w:rsidRDefault="00BA4686" w:rsidP="00BA4686">
            <w:r w:rsidRPr="00995993">
              <w:t>VASTUSE VÄLI</w:t>
            </w:r>
          </w:p>
          <w:tbl>
            <w:tblPr>
              <w:tblStyle w:val="TableGrid"/>
              <w:tblW w:w="0" w:type="auto"/>
              <w:tblLook w:val="04A0" w:firstRow="1" w:lastRow="0" w:firstColumn="1" w:lastColumn="0" w:noHBand="0" w:noVBand="1"/>
            </w:tblPr>
            <w:tblGrid>
              <w:gridCol w:w="2452"/>
              <w:gridCol w:w="1531"/>
              <w:gridCol w:w="1531"/>
              <w:gridCol w:w="1964"/>
              <w:gridCol w:w="1508"/>
            </w:tblGrid>
            <w:tr w:rsidR="00F11552" w:rsidRPr="00995993" w14:paraId="1B79FACF" w14:textId="77777777" w:rsidTr="005246A5">
              <w:tc>
                <w:tcPr>
                  <w:tcW w:w="1891" w:type="dxa"/>
                </w:tcPr>
                <w:p w14:paraId="3D2B05D4" w14:textId="77777777" w:rsidR="00F11552" w:rsidRPr="00995993" w:rsidRDefault="00F11552" w:rsidP="005246A5">
                  <w:pPr>
                    <w:jc w:val="both"/>
                    <w:rPr>
                      <w:rFonts w:ascii="Times New Roman" w:hAnsi="Times New Roman" w:cs="Times New Roman"/>
                    </w:rPr>
                  </w:pPr>
                  <w:r w:rsidRPr="00995993">
                    <w:rPr>
                      <w:rFonts w:ascii="Times New Roman" w:hAnsi="Times New Roman" w:cs="Times New Roman"/>
                    </w:rPr>
                    <w:t>Risk</w:t>
                  </w:r>
                </w:p>
              </w:tc>
              <w:tc>
                <w:tcPr>
                  <w:tcW w:w="1747" w:type="dxa"/>
                </w:tcPr>
                <w:p w14:paraId="368B76D3" w14:textId="77777777" w:rsidR="00F11552" w:rsidRPr="00995993" w:rsidRDefault="00F11552" w:rsidP="005246A5">
                  <w:pPr>
                    <w:jc w:val="both"/>
                    <w:rPr>
                      <w:rFonts w:ascii="Times New Roman" w:hAnsi="Times New Roman" w:cs="Times New Roman"/>
                    </w:rPr>
                  </w:pPr>
                  <w:r w:rsidRPr="00995993">
                    <w:rPr>
                      <w:rFonts w:ascii="Times New Roman" w:hAnsi="Times New Roman" w:cs="Times New Roman"/>
                    </w:rPr>
                    <w:t>Riski realiseerumise tõenäosus</w:t>
                  </w:r>
                </w:p>
              </w:tc>
              <w:tc>
                <w:tcPr>
                  <w:tcW w:w="1747" w:type="dxa"/>
                </w:tcPr>
                <w:p w14:paraId="1F5A4A35" w14:textId="77777777" w:rsidR="00F11552" w:rsidRPr="00995993" w:rsidRDefault="00F11552" w:rsidP="005246A5">
                  <w:pPr>
                    <w:jc w:val="both"/>
                    <w:rPr>
                      <w:rFonts w:ascii="Times New Roman" w:hAnsi="Times New Roman" w:cs="Times New Roman"/>
                    </w:rPr>
                  </w:pPr>
                  <w:r w:rsidRPr="00995993">
                    <w:rPr>
                      <w:rFonts w:ascii="Times New Roman" w:hAnsi="Times New Roman" w:cs="Times New Roman"/>
                    </w:rPr>
                    <w:t>Riski realiseerumise mõju projekti eesmärkide täitmisele</w:t>
                  </w:r>
                </w:p>
              </w:tc>
              <w:tc>
                <w:tcPr>
                  <w:tcW w:w="1927" w:type="dxa"/>
                </w:tcPr>
                <w:p w14:paraId="65DD86A7" w14:textId="77777777" w:rsidR="00F11552" w:rsidRPr="00995993" w:rsidRDefault="00F11552" w:rsidP="005246A5">
                  <w:pPr>
                    <w:jc w:val="both"/>
                    <w:rPr>
                      <w:rFonts w:ascii="Times New Roman" w:hAnsi="Times New Roman" w:cs="Times New Roman"/>
                    </w:rPr>
                  </w:pPr>
                  <w:r w:rsidRPr="00995993">
                    <w:rPr>
                      <w:rFonts w:ascii="Times New Roman" w:hAnsi="Times New Roman" w:cs="Times New Roman"/>
                    </w:rPr>
                    <w:t>Riski maandamise tegevused</w:t>
                  </w:r>
                </w:p>
              </w:tc>
              <w:tc>
                <w:tcPr>
                  <w:tcW w:w="1674" w:type="dxa"/>
                </w:tcPr>
                <w:p w14:paraId="7E83A5BB" w14:textId="77777777" w:rsidR="00F11552" w:rsidRPr="00995993" w:rsidRDefault="00F11552" w:rsidP="005246A5">
                  <w:pPr>
                    <w:jc w:val="both"/>
                    <w:rPr>
                      <w:rFonts w:ascii="Times New Roman" w:hAnsi="Times New Roman" w:cs="Times New Roman"/>
                    </w:rPr>
                  </w:pPr>
                  <w:r w:rsidRPr="00995993">
                    <w:rPr>
                      <w:rFonts w:ascii="Times New Roman" w:hAnsi="Times New Roman" w:cs="Times New Roman"/>
                    </w:rPr>
                    <w:t>Riskijuht/ vastutaja</w:t>
                  </w:r>
                </w:p>
              </w:tc>
            </w:tr>
            <w:tr w:rsidR="00F11552" w:rsidRPr="00995993" w14:paraId="4BB0623B" w14:textId="77777777" w:rsidTr="005246A5">
              <w:tc>
                <w:tcPr>
                  <w:tcW w:w="1891" w:type="dxa"/>
                </w:tcPr>
                <w:p w14:paraId="3197A50D" w14:textId="05396EDC" w:rsidR="00F11552" w:rsidRPr="00995993" w:rsidRDefault="00F11552" w:rsidP="005246A5">
                  <w:pPr>
                    <w:jc w:val="both"/>
                    <w:rPr>
                      <w:rFonts w:ascii="Times New Roman" w:hAnsi="Times New Roman" w:cs="Times New Roman"/>
                    </w:rPr>
                  </w:pPr>
                  <w:r>
                    <w:rPr>
                      <w:rFonts w:ascii="Times New Roman" w:hAnsi="Times New Roman" w:cs="Times New Roman"/>
                    </w:rPr>
                    <w:t>arendusmeeskonnaliikme lahkumine</w:t>
                  </w:r>
                </w:p>
              </w:tc>
              <w:tc>
                <w:tcPr>
                  <w:tcW w:w="1747" w:type="dxa"/>
                </w:tcPr>
                <w:p w14:paraId="21A3B300" w14:textId="77777777" w:rsidR="00F11552" w:rsidRPr="00995993" w:rsidRDefault="00F11552" w:rsidP="005246A5">
                  <w:pPr>
                    <w:jc w:val="both"/>
                    <w:rPr>
                      <w:rFonts w:ascii="Times New Roman" w:hAnsi="Times New Roman" w:cs="Times New Roman"/>
                    </w:rPr>
                  </w:pPr>
                  <w:r>
                    <w:rPr>
                      <w:rFonts w:ascii="Times New Roman" w:hAnsi="Times New Roman" w:cs="Times New Roman"/>
                    </w:rPr>
                    <w:t>keskmine</w:t>
                  </w:r>
                </w:p>
              </w:tc>
              <w:tc>
                <w:tcPr>
                  <w:tcW w:w="1747" w:type="dxa"/>
                </w:tcPr>
                <w:p w14:paraId="2016C139" w14:textId="77777777" w:rsidR="00F11552" w:rsidRPr="00995993" w:rsidRDefault="00F11552" w:rsidP="005246A5">
                  <w:pPr>
                    <w:jc w:val="both"/>
                    <w:rPr>
                      <w:rFonts w:ascii="Times New Roman" w:hAnsi="Times New Roman" w:cs="Times New Roman"/>
                    </w:rPr>
                  </w:pPr>
                  <w:r>
                    <w:rPr>
                      <w:rFonts w:ascii="Times New Roman" w:hAnsi="Times New Roman" w:cs="Times New Roman"/>
                    </w:rPr>
                    <w:t>keskmine</w:t>
                  </w:r>
                </w:p>
              </w:tc>
              <w:tc>
                <w:tcPr>
                  <w:tcW w:w="1927" w:type="dxa"/>
                </w:tcPr>
                <w:p w14:paraId="23FF605B" w14:textId="77777777" w:rsidR="00F11552" w:rsidRPr="00995993" w:rsidRDefault="00F11552" w:rsidP="005246A5">
                  <w:pPr>
                    <w:jc w:val="both"/>
                    <w:rPr>
                      <w:rFonts w:ascii="Times New Roman" w:hAnsi="Times New Roman" w:cs="Times New Roman"/>
                    </w:rPr>
                  </w:pPr>
                  <w:r>
                    <w:rPr>
                      <w:rFonts w:ascii="Times New Roman" w:hAnsi="Times New Roman" w:cs="Times New Roman"/>
                    </w:rPr>
                    <w:t xml:space="preserve">projekti hetkeseisu pidev </w:t>
                  </w:r>
                  <w:proofErr w:type="spellStart"/>
                  <w:r>
                    <w:rPr>
                      <w:rFonts w:ascii="Times New Roman" w:hAnsi="Times New Roman" w:cs="Times New Roman"/>
                    </w:rPr>
                    <w:t>monitoorimine</w:t>
                  </w:r>
                  <w:proofErr w:type="spellEnd"/>
                  <w:r>
                    <w:rPr>
                      <w:rFonts w:ascii="Times New Roman" w:hAnsi="Times New Roman" w:cs="Times New Roman"/>
                    </w:rPr>
                    <w:t>, info jagamine, kokkulepete/otsuste fikseerimine, dokumentatsiooni loomine ja hoidmine info säilitamiseks ja taasesitamiseks</w:t>
                  </w:r>
                </w:p>
              </w:tc>
              <w:tc>
                <w:tcPr>
                  <w:tcW w:w="1674" w:type="dxa"/>
                </w:tcPr>
                <w:p w14:paraId="172042D3" w14:textId="1B1A5474" w:rsidR="00F11552" w:rsidRPr="00995993" w:rsidRDefault="00F11552" w:rsidP="005246A5">
                  <w:pPr>
                    <w:jc w:val="both"/>
                    <w:rPr>
                      <w:rFonts w:ascii="Times New Roman" w:hAnsi="Times New Roman" w:cs="Times New Roman"/>
                    </w:rPr>
                  </w:pPr>
                  <w:r>
                    <w:rPr>
                      <w:rFonts w:ascii="Times New Roman" w:hAnsi="Times New Roman" w:cs="Times New Roman"/>
                    </w:rPr>
                    <w:t>SMIT</w:t>
                  </w:r>
                  <w:r w:rsidR="00A91B38">
                    <w:rPr>
                      <w:rFonts w:ascii="Times New Roman" w:hAnsi="Times New Roman" w:cs="Times New Roman"/>
                    </w:rPr>
                    <w:t xml:space="preserve"> valdkonnajuht</w:t>
                  </w:r>
                  <w:r>
                    <w:rPr>
                      <w:rFonts w:ascii="Times New Roman" w:hAnsi="Times New Roman" w:cs="Times New Roman"/>
                    </w:rPr>
                    <w:t xml:space="preserve"> </w:t>
                  </w:r>
                </w:p>
              </w:tc>
            </w:tr>
            <w:tr w:rsidR="00F11552" w14:paraId="52C12FB5" w14:textId="77777777" w:rsidTr="005246A5">
              <w:tc>
                <w:tcPr>
                  <w:tcW w:w="1891" w:type="dxa"/>
                </w:tcPr>
                <w:p w14:paraId="48B55982" w14:textId="77777777" w:rsidR="00F11552" w:rsidRDefault="00F11552" w:rsidP="005246A5">
                  <w:pPr>
                    <w:jc w:val="both"/>
                    <w:rPr>
                      <w:rFonts w:ascii="Times New Roman" w:hAnsi="Times New Roman" w:cs="Times New Roman"/>
                    </w:rPr>
                  </w:pPr>
                  <w:r>
                    <w:rPr>
                      <w:rFonts w:ascii="Times New Roman" w:hAnsi="Times New Roman" w:cs="Times New Roman"/>
                    </w:rPr>
                    <w:t>arendusmahu hinnang ebatäpne</w:t>
                  </w:r>
                </w:p>
              </w:tc>
              <w:tc>
                <w:tcPr>
                  <w:tcW w:w="1747" w:type="dxa"/>
                </w:tcPr>
                <w:p w14:paraId="7037B587" w14:textId="77777777" w:rsidR="00F11552" w:rsidRDefault="00F11552" w:rsidP="005246A5">
                  <w:pPr>
                    <w:jc w:val="both"/>
                    <w:rPr>
                      <w:rFonts w:ascii="Times New Roman" w:hAnsi="Times New Roman" w:cs="Times New Roman"/>
                    </w:rPr>
                  </w:pPr>
                  <w:r>
                    <w:rPr>
                      <w:rFonts w:ascii="Times New Roman" w:hAnsi="Times New Roman" w:cs="Times New Roman"/>
                    </w:rPr>
                    <w:t>keskmine</w:t>
                  </w:r>
                </w:p>
              </w:tc>
              <w:tc>
                <w:tcPr>
                  <w:tcW w:w="1747" w:type="dxa"/>
                </w:tcPr>
                <w:p w14:paraId="243BEC10" w14:textId="77777777" w:rsidR="00F11552" w:rsidRDefault="00F11552" w:rsidP="005246A5">
                  <w:pPr>
                    <w:jc w:val="both"/>
                    <w:rPr>
                      <w:rFonts w:ascii="Times New Roman" w:hAnsi="Times New Roman" w:cs="Times New Roman"/>
                    </w:rPr>
                  </w:pPr>
                  <w:r>
                    <w:rPr>
                      <w:rFonts w:ascii="Times New Roman" w:hAnsi="Times New Roman" w:cs="Times New Roman"/>
                    </w:rPr>
                    <w:t>keskmine</w:t>
                  </w:r>
                </w:p>
              </w:tc>
              <w:tc>
                <w:tcPr>
                  <w:tcW w:w="1927" w:type="dxa"/>
                </w:tcPr>
                <w:p w14:paraId="29DBEA92" w14:textId="77777777" w:rsidR="00F11552" w:rsidRDefault="00F11552" w:rsidP="005246A5">
                  <w:pPr>
                    <w:jc w:val="both"/>
                    <w:rPr>
                      <w:rFonts w:ascii="Times New Roman" w:hAnsi="Times New Roman" w:cs="Times New Roman"/>
                    </w:rPr>
                  </w:pPr>
                  <w:r>
                    <w:rPr>
                      <w:rFonts w:ascii="Times New Roman" w:hAnsi="Times New Roman" w:cs="Times New Roman"/>
                    </w:rPr>
                    <w:t xml:space="preserve">arendustööde eeldatava mahu perioodiline üle vaatamine koostöös arendajaga. </w:t>
                  </w:r>
                </w:p>
                <w:p w14:paraId="74C2A4D3" w14:textId="77777777" w:rsidR="00F11552" w:rsidRDefault="00F11552" w:rsidP="005246A5">
                  <w:pPr>
                    <w:jc w:val="both"/>
                    <w:rPr>
                      <w:rFonts w:ascii="Times New Roman" w:hAnsi="Times New Roman" w:cs="Times New Roman"/>
                    </w:rPr>
                  </w:pPr>
                  <w:r>
                    <w:rPr>
                      <w:rFonts w:ascii="Times New Roman" w:hAnsi="Times New Roman" w:cs="Times New Roman"/>
                    </w:rPr>
                    <w:t>Arendajale antav sisend töötatakse meeskonna poolt detailselt läbi ja vajadusel seatakse ümber prioriteete.</w:t>
                  </w:r>
                </w:p>
              </w:tc>
              <w:tc>
                <w:tcPr>
                  <w:tcW w:w="1674" w:type="dxa"/>
                </w:tcPr>
                <w:p w14:paraId="6A3A1EEC" w14:textId="26DEA7E2" w:rsidR="00F11552" w:rsidRDefault="00A91B38" w:rsidP="005246A5">
                  <w:pPr>
                    <w:jc w:val="both"/>
                    <w:rPr>
                      <w:rFonts w:ascii="Times New Roman" w:hAnsi="Times New Roman" w:cs="Times New Roman"/>
                    </w:rPr>
                  </w:pPr>
                  <w:r>
                    <w:rPr>
                      <w:rFonts w:ascii="Times New Roman" w:hAnsi="Times New Roman" w:cs="Times New Roman"/>
                    </w:rPr>
                    <w:t xml:space="preserve">PPA </w:t>
                  </w:r>
                  <w:r w:rsidR="00F11552">
                    <w:rPr>
                      <w:rFonts w:ascii="Times New Roman" w:hAnsi="Times New Roman" w:cs="Times New Roman"/>
                    </w:rPr>
                    <w:t>projektijuht</w:t>
                  </w:r>
                </w:p>
              </w:tc>
            </w:tr>
            <w:tr w:rsidR="00F11552" w14:paraId="03B300FC" w14:textId="77777777" w:rsidTr="005246A5">
              <w:tc>
                <w:tcPr>
                  <w:tcW w:w="1891" w:type="dxa"/>
                </w:tcPr>
                <w:p w14:paraId="585002C7" w14:textId="77777777" w:rsidR="00F11552" w:rsidRDefault="00F11552" w:rsidP="005246A5">
                  <w:pPr>
                    <w:jc w:val="both"/>
                    <w:rPr>
                      <w:rFonts w:ascii="Times New Roman" w:hAnsi="Times New Roman" w:cs="Times New Roman"/>
                    </w:rPr>
                  </w:pPr>
                  <w:r>
                    <w:rPr>
                      <w:rFonts w:ascii="Times New Roman" w:hAnsi="Times New Roman" w:cs="Times New Roman"/>
                    </w:rPr>
                    <w:t>arendajal puudub vaba tööjõuressurss</w:t>
                  </w:r>
                </w:p>
              </w:tc>
              <w:tc>
                <w:tcPr>
                  <w:tcW w:w="1747" w:type="dxa"/>
                </w:tcPr>
                <w:p w14:paraId="108765D6" w14:textId="77777777" w:rsidR="00F11552" w:rsidRDefault="00F11552" w:rsidP="005246A5">
                  <w:pPr>
                    <w:jc w:val="both"/>
                    <w:rPr>
                      <w:rFonts w:ascii="Times New Roman" w:hAnsi="Times New Roman" w:cs="Times New Roman"/>
                    </w:rPr>
                  </w:pPr>
                  <w:r>
                    <w:rPr>
                      <w:rFonts w:ascii="Times New Roman" w:hAnsi="Times New Roman" w:cs="Times New Roman"/>
                    </w:rPr>
                    <w:t>madal</w:t>
                  </w:r>
                </w:p>
              </w:tc>
              <w:tc>
                <w:tcPr>
                  <w:tcW w:w="1747" w:type="dxa"/>
                </w:tcPr>
                <w:p w14:paraId="355A788B" w14:textId="77777777" w:rsidR="00F11552" w:rsidRDefault="00F11552" w:rsidP="005246A5">
                  <w:pPr>
                    <w:jc w:val="both"/>
                    <w:rPr>
                      <w:rFonts w:ascii="Times New Roman" w:hAnsi="Times New Roman" w:cs="Times New Roman"/>
                    </w:rPr>
                  </w:pPr>
                  <w:r>
                    <w:rPr>
                      <w:rFonts w:ascii="Times New Roman" w:hAnsi="Times New Roman" w:cs="Times New Roman"/>
                    </w:rPr>
                    <w:t>keskmine</w:t>
                  </w:r>
                </w:p>
              </w:tc>
              <w:tc>
                <w:tcPr>
                  <w:tcW w:w="1927" w:type="dxa"/>
                </w:tcPr>
                <w:p w14:paraId="6ACF3001" w14:textId="77777777" w:rsidR="00F11552" w:rsidRDefault="00F11552" w:rsidP="005246A5">
                  <w:pPr>
                    <w:jc w:val="both"/>
                    <w:rPr>
                      <w:rFonts w:ascii="Times New Roman" w:hAnsi="Times New Roman" w:cs="Times New Roman"/>
                    </w:rPr>
                  </w:pPr>
                  <w:r>
                    <w:rPr>
                      <w:rFonts w:ascii="Times New Roman" w:hAnsi="Times New Roman" w:cs="Times New Roman"/>
                    </w:rPr>
                    <w:t>Hankelepingu tingimuste täpne ja eesmärgipärane sõnastamine.</w:t>
                  </w:r>
                </w:p>
              </w:tc>
              <w:tc>
                <w:tcPr>
                  <w:tcW w:w="1674" w:type="dxa"/>
                </w:tcPr>
                <w:p w14:paraId="29718974" w14:textId="5656248E" w:rsidR="00F11552" w:rsidRDefault="00554075" w:rsidP="005246A5">
                  <w:pPr>
                    <w:jc w:val="both"/>
                    <w:rPr>
                      <w:rFonts w:ascii="Times New Roman" w:hAnsi="Times New Roman" w:cs="Times New Roman"/>
                    </w:rPr>
                  </w:pPr>
                  <w:r w:rsidRPr="00554075">
                    <w:rPr>
                      <w:rFonts w:ascii="Times New Roman" w:hAnsi="Times New Roman" w:cs="Times New Roman"/>
                    </w:rPr>
                    <w:t>SMIT valdkonnajuht</w:t>
                  </w:r>
                </w:p>
              </w:tc>
            </w:tr>
          </w:tbl>
          <w:p w14:paraId="2C349D25" w14:textId="77777777" w:rsidR="00BA4686" w:rsidRPr="00995993" w:rsidRDefault="00BA4686" w:rsidP="00BA4686"/>
        </w:tc>
      </w:tr>
    </w:tbl>
    <w:p w14:paraId="59DA6A66" w14:textId="77777777" w:rsidR="00BA4686" w:rsidRPr="00995993" w:rsidRDefault="00BA4686" w:rsidP="00BA4686"/>
    <w:p w14:paraId="2B30B42E"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tulemuste juurutamise protsessi kirjeldus</w:t>
      </w:r>
    </w:p>
    <w:tbl>
      <w:tblPr>
        <w:tblStyle w:val="TableGrid"/>
        <w:tblW w:w="0" w:type="auto"/>
        <w:tblLook w:val="04A0" w:firstRow="1" w:lastRow="0" w:firstColumn="1" w:lastColumn="0" w:noHBand="0" w:noVBand="1"/>
      </w:tblPr>
      <w:tblGrid>
        <w:gridCol w:w="9212"/>
      </w:tblGrid>
      <w:tr w:rsidR="00D43A43" w:rsidRPr="00995993" w14:paraId="7482456F" w14:textId="77777777" w:rsidTr="00D43A43">
        <w:tc>
          <w:tcPr>
            <w:tcW w:w="9212" w:type="dxa"/>
          </w:tcPr>
          <w:p w14:paraId="067D1C7C" w14:textId="77777777" w:rsidR="00E84C4C"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Selgitada, milliseid tegevusi on planeeritud, </w:t>
            </w:r>
            <w:r w:rsidR="00E84C4C" w:rsidRPr="00995993">
              <w:rPr>
                <w:rFonts w:ascii="Times New Roman" w:hAnsi="Times New Roman" w:cs="Times New Roman"/>
              </w:rPr>
              <w:t>et loodud lahendus juurutada, s</w:t>
            </w:r>
            <w:r w:rsidRPr="00995993">
              <w:rPr>
                <w:rFonts w:ascii="Times New Roman" w:hAnsi="Times New Roman" w:cs="Times New Roman"/>
              </w:rPr>
              <w:t>h</w:t>
            </w:r>
            <w:r w:rsidR="00E84C4C" w:rsidRPr="00995993">
              <w:rPr>
                <w:rFonts w:ascii="Times New Roman" w:hAnsi="Times New Roman" w:cs="Times New Roman"/>
              </w:rPr>
              <w:t xml:space="preserve"> kirjeldada</w:t>
            </w:r>
            <w:r w:rsidRPr="00995993">
              <w:rPr>
                <w:rFonts w:ascii="Times New Roman" w:hAnsi="Times New Roman" w:cs="Times New Roman"/>
              </w:rPr>
              <w:t xml:space="preserve"> tegevused kasuta</w:t>
            </w:r>
            <w:r w:rsidR="00E84C4C" w:rsidRPr="00995993">
              <w:rPr>
                <w:rFonts w:ascii="Times New Roman" w:hAnsi="Times New Roman" w:cs="Times New Roman"/>
              </w:rPr>
              <w:t>jagruppide lõikes (sisemised vs</w:t>
            </w:r>
            <w:r w:rsidRPr="00995993">
              <w:rPr>
                <w:rFonts w:ascii="Times New Roman" w:hAnsi="Times New Roman" w:cs="Times New Roman"/>
              </w:rPr>
              <w:t xml:space="preserve"> välised kasutajad jne). </w:t>
            </w:r>
          </w:p>
          <w:p w14:paraId="08BA7760" w14:textId="77777777" w:rsidR="00D43A43" w:rsidRPr="00995993" w:rsidRDefault="00D43A43" w:rsidP="00E84C4C">
            <w:pPr>
              <w:pStyle w:val="ListParagraph"/>
              <w:jc w:val="both"/>
              <w:rPr>
                <w:rFonts w:ascii="Times New Roman" w:hAnsi="Times New Roman" w:cs="Times New Roman"/>
              </w:rPr>
            </w:pPr>
            <w:r w:rsidRPr="00995993">
              <w:rPr>
                <w:rFonts w:ascii="Times New Roman" w:hAnsi="Times New Roman" w:cs="Times New Roman"/>
                <w:i/>
              </w:rPr>
              <w:t xml:space="preserve">Näiteks juhul, kui lahenduse eduka ellurakendamise eelduseks on, et poole aasta jooksul peale </w:t>
            </w:r>
            <w:proofErr w:type="spellStart"/>
            <w:r w:rsidRPr="00995993">
              <w:rPr>
                <w:rFonts w:ascii="Times New Roman" w:hAnsi="Times New Roman" w:cs="Times New Roman"/>
                <w:i/>
              </w:rPr>
              <w:t>live'i</w:t>
            </w:r>
            <w:proofErr w:type="spellEnd"/>
            <w:r w:rsidRPr="00995993">
              <w:rPr>
                <w:rFonts w:ascii="Times New Roman" w:hAnsi="Times New Roman" w:cs="Times New Roman"/>
                <w:i/>
              </w:rPr>
              <w:t xml:space="preserve">  on e-teenuse kasutatavus 30%, siis milliste tegevustega on plaanis see saavutada).</w:t>
            </w:r>
          </w:p>
        </w:tc>
      </w:tr>
    </w:tbl>
    <w:p w14:paraId="44AEAFEE"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4614958B" w14:textId="77777777" w:rsidTr="00BA4686">
        <w:tc>
          <w:tcPr>
            <w:tcW w:w="9212" w:type="dxa"/>
          </w:tcPr>
          <w:p w14:paraId="7CA019FE" w14:textId="77777777" w:rsidR="00BA4686" w:rsidRPr="00995993" w:rsidRDefault="00BA4686" w:rsidP="00D43A43">
            <w:r w:rsidRPr="00995993">
              <w:t>VASTUSE VÄLI</w:t>
            </w:r>
          </w:p>
          <w:p w14:paraId="4A8290DD"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sz w:val="24"/>
                <w:szCs w:val="24"/>
              </w:rPr>
              <w:t xml:space="preserve">Tegemist on täiesti uue lahenduse loomisega, kus olemasolev 100% paberil menetlus viiakse digitaalseks. Seega on </w:t>
            </w:r>
            <w:r w:rsidRPr="00DB6CBD">
              <w:rPr>
                <w:rFonts w:ascii="Times New Roman" w:hAnsi="Times New Roman" w:cs="Times New Roman"/>
                <w:b/>
                <w:sz w:val="24"/>
                <w:szCs w:val="24"/>
              </w:rPr>
              <w:t>esimeseks</w:t>
            </w:r>
            <w:r w:rsidRPr="00DB6CBD">
              <w:rPr>
                <w:rFonts w:ascii="Times New Roman" w:hAnsi="Times New Roman" w:cs="Times New Roman"/>
                <w:sz w:val="24"/>
                <w:szCs w:val="24"/>
              </w:rPr>
              <w:t xml:space="preserve"> otsustamist vajavaks kohaks, millises ulatuses olemasolev toimikutes kajastuv menetlus nn tagantjärele digitaliseeritakse – st millises ulatuses olemasolevad menetlusandmed siirdatakse infosüsteemi. Otsus siirde ulatuse osas langetatakse projekti algusfaasis.</w:t>
            </w:r>
          </w:p>
          <w:p w14:paraId="0DFC5085" w14:textId="77777777" w:rsidR="00DB6CBD" w:rsidRPr="00DB6CBD" w:rsidRDefault="00DB6CBD" w:rsidP="00DB6CBD">
            <w:pPr>
              <w:jc w:val="both"/>
              <w:rPr>
                <w:rFonts w:ascii="Times New Roman" w:hAnsi="Times New Roman" w:cs="Times New Roman"/>
                <w:sz w:val="24"/>
                <w:szCs w:val="24"/>
              </w:rPr>
            </w:pPr>
          </w:p>
          <w:p w14:paraId="23A9B6D0"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Teises</w:t>
            </w:r>
            <w:r w:rsidRPr="00DB6CBD">
              <w:rPr>
                <w:rFonts w:ascii="Times New Roman" w:hAnsi="Times New Roman" w:cs="Times New Roman"/>
                <w:sz w:val="24"/>
                <w:szCs w:val="24"/>
              </w:rPr>
              <w:t xml:space="preserve"> etapis - infosüsteemi </w:t>
            </w:r>
            <w:proofErr w:type="spellStart"/>
            <w:r w:rsidRPr="00DB6CBD">
              <w:rPr>
                <w:rFonts w:ascii="Times New Roman" w:hAnsi="Times New Roman" w:cs="Times New Roman"/>
                <w:sz w:val="24"/>
                <w:szCs w:val="24"/>
              </w:rPr>
              <w:t>live’i</w:t>
            </w:r>
            <w:proofErr w:type="spellEnd"/>
            <w:r w:rsidRPr="00DB6CBD">
              <w:rPr>
                <w:rFonts w:ascii="Times New Roman" w:hAnsi="Times New Roman" w:cs="Times New Roman"/>
                <w:sz w:val="24"/>
                <w:szCs w:val="24"/>
              </w:rPr>
              <w:t xml:space="preserve"> ajaks on koolitatud PPA prefektuuride teeninduste ja prefektuuride lubade menetlemisega tegelevad ametnikud. Esimeses faasis alustavad infosüsteemis andmete töötlemist just need kaks kategooriat. Paralleelselt lisanduvad relvakaupmehed vajaliku info edastamiseks relvaloamenetlusele ja digitaalse loa kontroll.</w:t>
            </w:r>
          </w:p>
          <w:p w14:paraId="40D721C1" w14:textId="77777777" w:rsidR="00DB6CBD" w:rsidRPr="00DB6CBD" w:rsidRDefault="00DB6CBD" w:rsidP="00DB6CBD">
            <w:pPr>
              <w:jc w:val="both"/>
              <w:rPr>
                <w:rFonts w:ascii="Times New Roman" w:hAnsi="Times New Roman" w:cs="Times New Roman"/>
                <w:sz w:val="24"/>
                <w:szCs w:val="24"/>
              </w:rPr>
            </w:pPr>
          </w:p>
          <w:p w14:paraId="1836BAF0" w14:textId="2A606639"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 xml:space="preserve">Kolmandas </w:t>
            </w:r>
            <w:r w:rsidRPr="00DB6CBD">
              <w:rPr>
                <w:rFonts w:ascii="Times New Roman" w:hAnsi="Times New Roman" w:cs="Times New Roman"/>
                <w:sz w:val="24"/>
                <w:szCs w:val="24"/>
              </w:rPr>
              <w:t xml:space="preserve">etapis lisanduvad digitaalsed kontrollid ja andmevahetus </w:t>
            </w:r>
            <w:r w:rsidR="00900714">
              <w:rPr>
                <w:rFonts w:ascii="Times New Roman" w:hAnsi="Times New Roman" w:cs="Times New Roman"/>
                <w:sz w:val="24"/>
                <w:szCs w:val="24"/>
              </w:rPr>
              <w:t xml:space="preserve">minimaalses mahus </w:t>
            </w:r>
            <w:r w:rsidRPr="00DB6CBD">
              <w:rPr>
                <w:rFonts w:ascii="Times New Roman" w:hAnsi="Times New Roman" w:cs="Times New Roman"/>
                <w:sz w:val="24"/>
                <w:szCs w:val="24"/>
              </w:rPr>
              <w:t>välistele osapooltele.</w:t>
            </w:r>
          </w:p>
          <w:p w14:paraId="06AE4A27" w14:textId="77777777" w:rsidR="00DB6CBD" w:rsidRPr="00DB6CBD" w:rsidRDefault="00DB6CBD" w:rsidP="00DB6CBD">
            <w:pPr>
              <w:jc w:val="both"/>
              <w:rPr>
                <w:rFonts w:ascii="Times New Roman" w:hAnsi="Times New Roman" w:cs="Times New Roman"/>
                <w:sz w:val="24"/>
                <w:szCs w:val="24"/>
              </w:rPr>
            </w:pPr>
          </w:p>
          <w:p w14:paraId="675F8026" w14:textId="4F3E6283"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Neljandas</w:t>
            </w:r>
            <w:r w:rsidRPr="00DB6CBD">
              <w:rPr>
                <w:rFonts w:ascii="Times New Roman" w:hAnsi="Times New Roman" w:cs="Times New Roman"/>
                <w:sz w:val="24"/>
                <w:szCs w:val="24"/>
              </w:rPr>
              <w:t xml:space="preserve"> etapis </w:t>
            </w:r>
            <w:r w:rsidR="00900714">
              <w:rPr>
                <w:rFonts w:ascii="Times New Roman" w:hAnsi="Times New Roman" w:cs="Times New Roman"/>
                <w:sz w:val="24"/>
                <w:szCs w:val="24"/>
              </w:rPr>
              <w:t xml:space="preserve">minimaalsed </w:t>
            </w:r>
            <w:r w:rsidRPr="00DB6CBD">
              <w:rPr>
                <w:rFonts w:ascii="Times New Roman" w:hAnsi="Times New Roman" w:cs="Times New Roman"/>
                <w:sz w:val="24"/>
                <w:szCs w:val="24"/>
              </w:rPr>
              <w:t xml:space="preserve">järelkontrollilahendused (riskiprofiilide koostamine, erinevad hoiatused jne). </w:t>
            </w:r>
          </w:p>
          <w:p w14:paraId="251231FE" w14:textId="77777777" w:rsidR="00BA4686" w:rsidRPr="00995993" w:rsidRDefault="00BA4686" w:rsidP="00D43A43"/>
        </w:tc>
      </w:tr>
    </w:tbl>
    <w:p w14:paraId="1EB9DF26" w14:textId="77777777" w:rsidR="00BA4686" w:rsidRPr="00995993" w:rsidRDefault="00BA4686" w:rsidP="00D43A43"/>
    <w:p w14:paraId="5BB26CA0"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jätkusuutlikkus</w:t>
      </w:r>
    </w:p>
    <w:tbl>
      <w:tblPr>
        <w:tblStyle w:val="TableGrid"/>
        <w:tblW w:w="0" w:type="auto"/>
        <w:tblLook w:val="04A0" w:firstRow="1" w:lastRow="0" w:firstColumn="1" w:lastColumn="0" w:noHBand="0" w:noVBand="1"/>
      </w:tblPr>
      <w:tblGrid>
        <w:gridCol w:w="9212"/>
      </w:tblGrid>
      <w:tr w:rsidR="00D43A43" w:rsidRPr="00995993" w14:paraId="55E0E1EB" w14:textId="77777777" w:rsidTr="00D43A43">
        <w:tc>
          <w:tcPr>
            <w:tcW w:w="9212" w:type="dxa"/>
          </w:tcPr>
          <w:p w14:paraId="66FE1C53"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Kirjeldada projekti jätkusuutlikkust puudutav - nt see, milliseid halduskulusid on projekti elluviimise järgselt ette näha (või kuidas need muutuvad võrreldes tänase olukorraga 5 aasta jooksul peale süsteemi kasutuselevõttu). Lisaks kirjeldada, kas ja millises ulatuses on planeeritud vahendeid jätkuarenduste tegemiseks. Täpsustada ka, millistest vahenditest need kulud kaetakse. </w:t>
            </w:r>
          </w:p>
          <w:p w14:paraId="3D919310" w14:textId="77777777" w:rsidR="004B0ED3" w:rsidRPr="00995993" w:rsidRDefault="004B0ED3" w:rsidP="004B0ED3">
            <w:pPr>
              <w:pStyle w:val="ListParagraph"/>
              <w:jc w:val="both"/>
              <w:rPr>
                <w:rFonts w:ascii="Times New Roman" w:hAnsi="Times New Roman" w:cs="Times New Roman"/>
              </w:rPr>
            </w:pPr>
          </w:p>
          <w:p w14:paraId="14C3B0C5" w14:textId="77777777" w:rsidR="00D43A43" w:rsidRPr="00995993" w:rsidRDefault="00D43A43" w:rsidP="00D43A43">
            <w:pPr>
              <w:jc w:val="both"/>
              <w:rPr>
                <w:rFonts w:ascii="Times New Roman" w:hAnsi="Times New Roman" w:cs="Times New Roman"/>
              </w:rPr>
            </w:pPr>
            <w:r w:rsidRPr="00995993">
              <w:rPr>
                <w:rFonts w:ascii="Times New Roman" w:hAnsi="Times New Roman" w:cs="Times New Roman"/>
              </w:rPr>
              <w:t>Info halduskulude osas esitada aastate lõikes kujul:</w:t>
            </w:r>
          </w:p>
          <w:p w14:paraId="326134E2" w14:textId="77777777" w:rsidR="00E84C4C" w:rsidRPr="00995993" w:rsidRDefault="00E84C4C" w:rsidP="00D43A43">
            <w:pPr>
              <w:jc w:val="both"/>
              <w:rPr>
                <w:rFonts w:ascii="Times New Roman" w:hAnsi="Times New Roman" w:cs="Times New Roman"/>
              </w:rPr>
            </w:pPr>
          </w:p>
          <w:tbl>
            <w:tblPr>
              <w:tblStyle w:val="TableGrid"/>
              <w:tblW w:w="0" w:type="auto"/>
              <w:tblLook w:val="04A0" w:firstRow="1" w:lastRow="0" w:firstColumn="1" w:lastColumn="0" w:noHBand="0" w:noVBand="1"/>
            </w:tblPr>
            <w:tblGrid>
              <w:gridCol w:w="1451"/>
              <w:gridCol w:w="955"/>
              <w:gridCol w:w="1082"/>
              <w:gridCol w:w="1209"/>
              <w:gridCol w:w="1209"/>
              <w:gridCol w:w="1209"/>
              <w:gridCol w:w="1871"/>
            </w:tblGrid>
            <w:tr w:rsidR="00D43A43" w:rsidRPr="00995993" w14:paraId="3AEFB066" w14:textId="77777777" w:rsidTr="005246A5">
              <w:tc>
                <w:tcPr>
                  <w:tcW w:w="1384" w:type="dxa"/>
                </w:tcPr>
                <w:p w14:paraId="5636883C"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Aasta/tegevus</w:t>
                  </w:r>
                </w:p>
              </w:tc>
              <w:tc>
                <w:tcPr>
                  <w:tcW w:w="992" w:type="dxa"/>
                </w:tcPr>
                <w:p w14:paraId="0515403D"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2015</w:t>
                  </w:r>
                </w:p>
              </w:tc>
              <w:tc>
                <w:tcPr>
                  <w:tcW w:w="1134" w:type="dxa"/>
                </w:tcPr>
                <w:p w14:paraId="1B4E20DB"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2016</w:t>
                  </w:r>
                </w:p>
              </w:tc>
              <w:tc>
                <w:tcPr>
                  <w:tcW w:w="1276" w:type="dxa"/>
                </w:tcPr>
                <w:p w14:paraId="1F4F29FB"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2017</w:t>
                  </w:r>
                </w:p>
              </w:tc>
              <w:tc>
                <w:tcPr>
                  <w:tcW w:w="1276" w:type="dxa"/>
                </w:tcPr>
                <w:p w14:paraId="3B0A5368"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2018</w:t>
                  </w:r>
                </w:p>
              </w:tc>
              <w:tc>
                <w:tcPr>
                  <w:tcW w:w="1276" w:type="dxa"/>
                </w:tcPr>
                <w:p w14:paraId="162E92BA"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2019</w:t>
                  </w:r>
                </w:p>
              </w:tc>
              <w:tc>
                <w:tcPr>
                  <w:tcW w:w="1950" w:type="dxa"/>
                </w:tcPr>
                <w:p w14:paraId="13BFAA29"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Millistest vahenditest kulud kaetakse?</w:t>
                  </w:r>
                </w:p>
              </w:tc>
            </w:tr>
            <w:tr w:rsidR="00D43A43" w:rsidRPr="00995993" w14:paraId="4FB1EABB" w14:textId="77777777" w:rsidTr="005246A5">
              <w:tc>
                <w:tcPr>
                  <w:tcW w:w="1384" w:type="dxa"/>
                </w:tcPr>
                <w:p w14:paraId="184F1A2A"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majutus</w:t>
                  </w:r>
                </w:p>
              </w:tc>
              <w:tc>
                <w:tcPr>
                  <w:tcW w:w="992" w:type="dxa"/>
                </w:tcPr>
                <w:p w14:paraId="2DAB8052" w14:textId="77777777" w:rsidR="00D43A43" w:rsidRPr="00995993" w:rsidRDefault="00D43A43" w:rsidP="005246A5">
                  <w:pPr>
                    <w:rPr>
                      <w:rFonts w:ascii="Times New Roman" w:hAnsi="Times New Roman" w:cs="Times New Roman"/>
                    </w:rPr>
                  </w:pPr>
                </w:p>
              </w:tc>
              <w:tc>
                <w:tcPr>
                  <w:tcW w:w="1134" w:type="dxa"/>
                </w:tcPr>
                <w:p w14:paraId="27669312" w14:textId="77777777" w:rsidR="00D43A43" w:rsidRPr="00995993" w:rsidRDefault="00D43A43" w:rsidP="005246A5">
                  <w:pPr>
                    <w:rPr>
                      <w:rFonts w:ascii="Times New Roman" w:hAnsi="Times New Roman" w:cs="Times New Roman"/>
                    </w:rPr>
                  </w:pPr>
                </w:p>
              </w:tc>
              <w:tc>
                <w:tcPr>
                  <w:tcW w:w="1276" w:type="dxa"/>
                </w:tcPr>
                <w:p w14:paraId="2524E5BE" w14:textId="77777777" w:rsidR="00D43A43" w:rsidRPr="00995993" w:rsidRDefault="00D43A43" w:rsidP="005246A5">
                  <w:pPr>
                    <w:rPr>
                      <w:rFonts w:ascii="Times New Roman" w:hAnsi="Times New Roman" w:cs="Times New Roman"/>
                    </w:rPr>
                  </w:pPr>
                </w:p>
              </w:tc>
              <w:tc>
                <w:tcPr>
                  <w:tcW w:w="1276" w:type="dxa"/>
                </w:tcPr>
                <w:p w14:paraId="138E7973" w14:textId="77777777" w:rsidR="00D43A43" w:rsidRPr="00995993" w:rsidRDefault="00D43A43" w:rsidP="005246A5">
                  <w:pPr>
                    <w:rPr>
                      <w:rFonts w:ascii="Times New Roman" w:hAnsi="Times New Roman" w:cs="Times New Roman"/>
                    </w:rPr>
                  </w:pPr>
                </w:p>
              </w:tc>
              <w:tc>
                <w:tcPr>
                  <w:tcW w:w="1276" w:type="dxa"/>
                </w:tcPr>
                <w:p w14:paraId="5BD5F8EF" w14:textId="77777777" w:rsidR="00D43A43" w:rsidRPr="00995993" w:rsidRDefault="00D43A43" w:rsidP="005246A5">
                  <w:pPr>
                    <w:rPr>
                      <w:rFonts w:ascii="Times New Roman" w:hAnsi="Times New Roman" w:cs="Times New Roman"/>
                    </w:rPr>
                  </w:pPr>
                </w:p>
              </w:tc>
              <w:tc>
                <w:tcPr>
                  <w:tcW w:w="1950" w:type="dxa"/>
                </w:tcPr>
                <w:p w14:paraId="3ABBBF98" w14:textId="77777777" w:rsidR="00D43A43" w:rsidRPr="00995993" w:rsidRDefault="00D43A43" w:rsidP="005246A5">
                  <w:pPr>
                    <w:rPr>
                      <w:rFonts w:ascii="Times New Roman" w:hAnsi="Times New Roman" w:cs="Times New Roman"/>
                    </w:rPr>
                  </w:pPr>
                </w:p>
              </w:tc>
            </w:tr>
            <w:tr w:rsidR="00D43A43" w:rsidRPr="00995993" w14:paraId="1A19A150" w14:textId="77777777" w:rsidTr="005246A5">
              <w:tc>
                <w:tcPr>
                  <w:tcW w:w="1384" w:type="dxa"/>
                </w:tcPr>
                <w:p w14:paraId="7786F0D5"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Hooldus/ arendus</w:t>
                  </w:r>
                </w:p>
              </w:tc>
              <w:tc>
                <w:tcPr>
                  <w:tcW w:w="992" w:type="dxa"/>
                </w:tcPr>
                <w:p w14:paraId="0ED2009C" w14:textId="77777777" w:rsidR="00D43A43" w:rsidRPr="00995993" w:rsidRDefault="00D43A43" w:rsidP="005246A5">
                  <w:pPr>
                    <w:rPr>
                      <w:rFonts w:ascii="Times New Roman" w:hAnsi="Times New Roman" w:cs="Times New Roman"/>
                    </w:rPr>
                  </w:pPr>
                </w:p>
              </w:tc>
              <w:tc>
                <w:tcPr>
                  <w:tcW w:w="1134" w:type="dxa"/>
                </w:tcPr>
                <w:p w14:paraId="296E236F" w14:textId="77777777" w:rsidR="00D43A43" w:rsidRPr="00995993" w:rsidRDefault="00D43A43" w:rsidP="005246A5">
                  <w:pPr>
                    <w:rPr>
                      <w:rFonts w:ascii="Times New Roman" w:hAnsi="Times New Roman" w:cs="Times New Roman"/>
                    </w:rPr>
                  </w:pPr>
                </w:p>
              </w:tc>
              <w:tc>
                <w:tcPr>
                  <w:tcW w:w="1276" w:type="dxa"/>
                </w:tcPr>
                <w:p w14:paraId="01522D19" w14:textId="77777777" w:rsidR="00D43A43" w:rsidRPr="00995993" w:rsidRDefault="00D43A43" w:rsidP="005246A5">
                  <w:pPr>
                    <w:rPr>
                      <w:rFonts w:ascii="Times New Roman" w:hAnsi="Times New Roman" w:cs="Times New Roman"/>
                    </w:rPr>
                  </w:pPr>
                </w:p>
              </w:tc>
              <w:tc>
                <w:tcPr>
                  <w:tcW w:w="1276" w:type="dxa"/>
                </w:tcPr>
                <w:p w14:paraId="4898CE68" w14:textId="77777777" w:rsidR="00D43A43" w:rsidRPr="00995993" w:rsidRDefault="00D43A43" w:rsidP="005246A5">
                  <w:pPr>
                    <w:rPr>
                      <w:rFonts w:ascii="Times New Roman" w:hAnsi="Times New Roman" w:cs="Times New Roman"/>
                    </w:rPr>
                  </w:pPr>
                </w:p>
              </w:tc>
              <w:tc>
                <w:tcPr>
                  <w:tcW w:w="1276" w:type="dxa"/>
                </w:tcPr>
                <w:p w14:paraId="293339B6" w14:textId="77777777" w:rsidR="00D43A43" w:rsidRPr="00995993" w:rsidRDefault="00D43A43" w:rsidP="005246A5">
                  <w:pPr>
                    <w:rPr>
                      <w:rFonts w:ascii="Times New Roman" w:hAnsi="Times New Roman" w:cs="Times New Roman"/>
                    </w:rPr>
                  </w:pPr>
                </w:p>
              </w:tc>
              <w:tc>
                <w:tcPr>
                  <w:tcW w:w="1950" w:type="dxa"/>
                </w:tcPr>
                <w:p w14:paraId="2D39B676" w14:textId="77777777" w:rsidR="00D43A43" w:rsidRPr="00995993" w:rsidRDefault="00D43A43" w:rsidP="005246A5">
                  <w:pPr>
                    <w:rPr>
                      <w:rFonts w:ascii="Times New Roman" w:hAnsi="Times New Roman" w:cs="Times New Roman"/>
                    </w:rPr>
                  </w:pPr>
                </w:p>
              </w:tc>
            </w:tr>
            <w:tr w:rsidR="00D43A43" w:rsidRPr="00995993" w14:paraId="02A1B2D1" w14:textId="77777777" w:rsidTr="005246A5">
              <w:tc>
                <w:tcPr>
                  <w:tcW w:w="1384" w:type="dxa"/>
                </w:tcPr>
                <w:p w14:paraId="644E48BC"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 xml:space="preserve">Riistvara </w:t>
                  </w:r>
                </w:p>
              </w:tc>
              <w:tc>
                <w:tcPr>
                  <w:tcW w:w="992" w:type="dxa"/>
                </w:tcPr>
                <w:p w14:paraId="2A4949DC" w14:textId="77777777" w:rsidR="00D43A43" w:rsidRPr="00995993" w:rsidRDefault="00D43A43" w:rsidP="005246A5">
                  <w:pPr>
                    <w:rPr>
                      <w:rFonts w:ascii="Times New Roman" w:hAnsi="Times New Roman" w:cs="Times New Roman"/>
                    </w:rPr>
                  </w:pPr>
                </w:p>
              </w:tc>
              <w:tc>
                <w:tcPr>
                  <w:tcW w:w="1134" w:type="dxa"/>
                </w:tcPr>
                <w:p w14:paraId="58A35689" w14:textId="77777777" w:rsidR="00D43A43" w:rsidRPr="00995993" w:rsidRDefault="00D43A43" w:rsidP="005246A5">
                  <w:pPr>
                    <w:rPr>
                      <w:rFonts w:ascii="Times New Roman" w:hAnsi="Times New Roman" w:cs="Times New Roman"/>
                    </w:rPr>
                  </w:pPr>
                </w:p>
              </w:tc>
              <w:tc>
                <w:tcPr>
                  <w:tcW w:w="1276" w:type="dxa"/>
                </w:tcPr>
                <w:p w14:paraId="0D3BA8E7" w14:textId="77777777" w:rsidR="00D43A43" w:rsidRPr="00995993" w:rsidRDefault="00D43A43" w:rsidP="005246A5">
                  <w:pPr>
                    <w:rPr>
                      <w:rFonts w:ascii="Times New Roman" w:hAnsi="Times New Roman" w:cs="Times New Roman"/>
                    </w:rPr>
                  </w:pPr>
                </w:p>
              </w:tc>
              <w:tc>
                <w:tcPr>
                  <w:tcW w:w="1276" w:type="dxa"/>
                </w:tcPr>
                <w:p w14:paraId="44CB654F" w14:textId="77777777" w:rsidR="00D43A43" w:rsidRPr="00995993" w:rsidRDefault="00D43A43" w:rsidP="005246A5">
                  <w:pPr>
                    <w:rPr>
                      <w:rFonts w:ascii="Times New Roman" w:hAnsi="Times New Roman" w:cs="Times New Roman"/>
                    </w:rPr>
                  </w:pPr>
                </w:p>
              </w:tc>
              <w:tc>
                <w:tcPr>
                  <w:tcW w:w="1276" w:type="dxa"/>
                </w:tcPr>
                <w:p w14:paraId="49FA54CD" w14:textId="77777777" w:rsidR="00D43A43" w:rsidRPr="00995993" w:rsidRDefault="00D43A43" w:rsidP="005246A5">
                  <w:pPr>
                    <w:rPr>
                      <w:rFonts w:ascii="Times New Roman" w:hAnsi="Times New Roman" w:cs="Times New Roman"/>
                    </w:rPr>
                  </w:pPr>
                </w:p>
              </w:tc>
              <w:tc>
                <w:tcPr>
                  <w:tcW w:w="1950" w:type="dxa"/>
                </w:tcPr>
                <w:p w14:paraId="239412CB" w14:textId="77777777" w:rsidR="00D43A43" w:rsidRPr="00995993" w:rsidRDefault="00D43A43" w:rsidP="005246A5">
                  <w:pPr>
                    <w:rPr>
                      <w:rFonts w:ascii="Times New Roman" w:hAnsi="Times New Roman" w:cs="Times New Roman"/>
                    </w:rPr>
                  </w:pPr>
                </w:p>
              </w:tc>
            </w:tr>
            <w:tr w:rsidR="00D43A43" w:rsidRPr="00995993" w14:paraId="4002CBD2" w14:textId="77777777" w:rsidTr="005246A5">
              <w:tc>
                <w:tcPr>
                  <w:tcW w:w="1384" w:type="dxa"/>
                </w:tcPr>
                <w:p w14:paraId="1055B0D4"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Muud kulud</w:t>
                  </w:r>
                </w:p>
              </w:tc>
              <w:tc>
                <w:tcPr>
                  <w:tcW w:w="992" w:type="dxa"/>
                </w:tcPr>
                <w:p w14:paraId="426D71A3" w14:textId="77777777" w:rsidR="00D43A43" w:rsidRPr="00995993" w:rsidRDefault="00D43A43" w:rsidP="005246A5">
                  <w:pPr>
                    <w:rPr>
                      <w:rFonts w:ascii="Times New Roman" w:hAnsi="Times New Roman" w:cs="Times New Roman"/>
                    </w:rPr>
                  </w:pPr>
                </w:p>
              </w:tc>
              <w:tc>
                <w:tcPr>
                  <w:tcW w:w="1134" w:type="dxa"/>
                </w:tcPr>
                <w:p w14:paraId="7BAD42AB" w14:textId="77777777" w:rsidR="00D43A43" w:rsidRPr="00995993" w:rsidRDefault="00D43A43" w:rsidP="005246A5">
                  <w:pPr>
                    <w:rPr>
                      <w:rFonts w:ascii="Times New Roman" w:hAnsi="Times New Roman" w:cs="Times New Roman"/>
                    </w:rPr>
                  </w:pPr>
                </w:p>
              </w:tc>
              <w:tc>
                <w:tcPr>
                  <w:tcW w:w="1276" w:type="dxa"/>
                </w:tcPr>
                <w:p w14:paraId="40E38CC3" w14:textId="77777777" w:rsidR="00D43A43" w:rsidRPr="00995993" w:rsidRDefault="00D43A43" w:rsidP="005246A5">
                  <w:pPr>
                    <w:rPr>
                      <w:rFonts w:ascii="Times New Roman" w:hAnsi="Times New Roman" w:cs="Times New Roman"/>
                    </w:rPr>
                  </w:pPr>
                </w:p>
              </w:tc>
              <w:tc>
                <w:tcPr>
                  <w:tcW w:w="1276" w:type="dxa"/>
                </w:tcPr>
                <w:p w14:paraId="749BEB61" w14:textId="77777777" w:rsidR="00D43A43" w:rsidRPr="00995993" w:rsidRDefault="00D43A43" w:rsidP="005246A5">
                  <w:pPr>
                    <w:rPr>
                      <w:rFonts w:ascii="Times New Roman" w:hAnsi="Times New Roman" w:cs="Times New Roman"/>
                    </w:rPr>
                  </w:pPr>
                </w:p>
              </w:tc>
              <w:tc>
                <w:tcPr>
                  <w:tcW w:w="1276" w:type="dxa"/>
                </w:tcPr>
                <w:p w14:paraId="1CA1E093" w14:textId="77777777" w:rsidR="00D43A43" w:rsidRPr="00995993" w:rsidRDefault="00D43A43" w:rsidP="005246A5">
                  <w:pPr>
                    <w:rPr>
                      <w:rFonts w:ascii="Times New Roman" w:hAnsi="Times New Roman" w:cs="Times New Roman"/>
                    </w:rPr>
                  </w:pPr>
                </w:p>
              </w:tc>
              <w:tc>
                <w:tcPr>
                  <w:tcW w:w="1950" w:type="dxa"/>
                </w:tcPr>
                <w:p w14:paraId="09313675" w14:textId="77777777" w:rsidR="00D43A43" w:rsidRPr="00995993" w:rsidRDefault="00D43A43" w:rsidP="005246A5">
                  <w:pPr>
                    <w:rPr>
                      <w:rFonts w:ascii="Times New Roman" w:hAnsi="Times New Roman" w:cs="Times New Roman"/>
                    </w:rPr>
                  </w:pPr>
                </w:p>
              </w:tc>
            </w:tr>
            <w:tr w:rsidR="00D43A43" w:rsidRPr="00995993" w14:paraId="486EFB7D" w14:textId="77777777" w:rsidTr="005246A5">
              <w:tc>
                <w:tcPr>
                  <w:tcW w:w="1384" w:type="dxa"/>
                </w:tcPr>
                <w:p w14:paraId="4651FC4C" w14:textId="77777777" w:rsidR="00D43A43" w:rsidRPr="00995993" w:rsidRDefault="00D43A43" w:rsidP="005246A5">
                  <w:pPr>
                    <w:rPr>
                      <w:rFonts w:ascii="Times New Roman" w:hAnsi="Times New Roman" w:cs="Times New Roman"/>
                    </w:rPr>
                  </w:pPr>
                  <w:r w:rsidRPr="00995993">
                    <w:rPr>
                      <w:rFonts w:ascii="Times New Roman" w:hAnsi="Times New Roman" w:cs="Times New Roman"/>
                    </w:rPr>
                    <w:t>Kulud kokku</w:t>
                  </w:r>
                </w:p>
              </w:tc>
              <w:tc>
                <w:tcPr>
                  <w:tcW w:w="992" w:type="dxa"/>
                </w:tcPr>
                <w:p w14:paraId="5248D49D" w14:textId="77777777" w:rsidR="00D43A43" w:rsidRPr="00995993" w:rsidRDefault="00D43A43" w:rsidP="005246A5">
                  <w:pPr>
                    <w:rPr>
                      <w:rFonts w:ascii="Times New Roman" w:hAnsi="Times New Roman" w:cs="Times New Roman"/>
                    </w:rPr>
                  </w:pPr>
                </w:p>
              </w:tc>
              <w:tc>
                <w:tcPr>
                  <w:tcW w:w="1134" w:type="dxa"/>
                </w:tcPr>
                <w:p w14:paraId="4F115F2E" w14:textId="77777777" w:rsidR="00D43A43" w:rsidRPr="00995993" w:rsidRDefault="00D43A43" w:rsidP="005246A5">
                  <w:pPr>
                    <w:rPr>
                      <w:rFonts w:ascii="Times New Roman" w:hAnsi="Times New Roman" w:cs="Times New Roman"/>
                    </w:rPr>
                  </w:pPr>
                </w:p>
              </w:tc>
              <w:tc>
                <w:tcPr>
                  <w:tcW w:w="1276" w:type="dxa"/>
                </w:tcPr>
                <w:p w14:paraId="687D40E0" w14:textId="77777777" w:rsidR="00D43A43" w:rsidRPr="00995993" w:rsidRDefault="00D43A43" w:rsidP="005246A5">
                  <w:pPr>
                    <w:rPr>
                      <w:rFonts w:ascii="Times New Roman" w:hAnsi="Times New Roman" w:cs="Times New Roman"/>
                    </w:rPr>
                  </w:pPr>
                </w:p>
              </w:tc>
              <w:tc>
                <w:tcPr>
                  <w:tcW w:w="1276" w:type="dxa"/>
                </w:tcPr>
                <w:p w14:paraId="282EB10F" w14:textId="77777777" w:rsidR="00D43A43" w:rsidRPr="00995993" w:rsidRDefault="00D43A43" w:rsidP="005246A5">
                  <w:pPr>
                    <w:rPr>
                      <w:rFonts w:ascii="Times New Roman" w:hAnsi="Times New Roman" w:cs="Times New Roman"/>
                    </w:rPr>
                  </w:pPr>
                </w:p>
              </w:tc>
              <w:tc>
                <w:tcPr>
                  <w:tcW w:w="1276" w:type="dxa"/>
                </w:tcPr>
                <w:p w14:paraId="224B6491" w14:textId="77777777" w:rsidR="00D43A43" w:rsidRPr="00995993" w:rsidRDefault="00D43A43" w:rsidP="005246A5">
                  <w:pPr>
                    <w:rPr>
                      <w:rFonts w:ascii="Times New Roman" w:hAnsi="Times New Roman" w:cs="Times New Roman"/>
                    </w:rPr>
                  </w:pPr>
                </w:p>
              </w:tc>
              <w:tc>
                <w:tcPr>
                  <w:tcW w:w="1950" w:type="dxa"/>
                </w:tcPr>
                <w:p w14:paraId="415DD988" w14:textId="77777777" w:rsidR="00D43A43" w:rsidRPr="00995993" w:rsidRDefault="00D43A43" w:rsidP="005246A5">
                  <w:pPr>
                    <w:rPr>
                      <w:rFonts w:ascii="Times New Roman" w:hAnsi="Times New Roman" w:cs="Times New Roman"/>
                    </w:rPr>
                  </w:pPr>
                </w:p>
              </w:tc>
            </w:tr>
          </w:tbl>
          <w:p w14:paraId="64B2D661" w14:textId="77777777" w:rsidR="00D43A43" w:rsidRPr="00995993" w:rsidRDefault="00D43A43" w:rsidP="00D43A43">
            <w:pPr>
              <w:jc w:val="both"/>
              <w:rPr>
                <w:rFonts w:ascii="Times New Roman" w:hAnsi="Times New Roman" w:cs="Times New Roman"/>
              </w:rPr>
            </w:pPr>
          </w:p>
          <w:p w14:paraId="3BD73DA0"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Taotleja peab kinnitama projektiga hangitava süsteemi või süsteemi komponendi ekspluateerimise kulude katmise projekti elluviimisele järgneva 5 aasta jooksul.</w:t>
            </w:r>
          </w:p>
          <w:p w14:paraId="4B63FCAA"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tegemist on lahendusega, millel puudub üks selge omanik (nt K</w:t>
            </w:r>
            <w:r w:rsidR="00E84C4C" w:rsidRPr="00995993">
              <w:rPr>
                <w:rFonts w:ascii="Times New Roman" w:hAnsi="Times New Roman" w:cs="Times New Roman"/>
              </w:rPr>
              <w:t>OV-idele suunatud lahendused</w:t>
            </w:r>
            <w:r w:rsidRPr="00995993">
              <w:rPr>
                <w:rFonts w:ascii="Times New Roman" w:hAnsi="Times New Roman" w:cs="Times New Roman"/>
              </w:rPr>
              <w:t>), s</w:t>
            </w:r>
            <w:r w:rsidR="008D7981" w:rsidRPr="00995993">
              <w:rPr>
                <w:rFonts w:ascii="Times New Roman" w:hAnsi="Times New Roman" w:cs="Times New Roman"/>
              </w:rPr>
              <w:t>iis selgitada lahenduse rahastamis</w:t>
            </w:r>
            <w:r w:rsidRPr="00995993">
              <w:rPr>
                <w:rFonts w:ascii="Times New Roman" w:hAnsi="Times New Roman" w:cs="Times New Roman"/>
              </w:rPr>
              <w:t>mudelit ning organisatsiooni, mis tagab jätkusuutlikkuse</w:t>
            </w:r>
          </w:p>
        </w:tc>
      </w:tr>
    </w:tbl>
    <w:p w14:paraId="2F47DE3F" w14:textId="77777777" w:rsidR="00D43A43" w:rsidRPr="00995993" w:rsidRDefault="00D43A43" w:rsidP="00D43A43">
      <w:bookmarkStart w:id="2" w:name="_GoBack"/>
      <w:bookmarkEnd w:id="2"/>
    </w:p>
    <w:tbl>
      <w:tblPr>
        <w:tblStyle w:val="TableGrid"/>
        <w:tblW w:w="0" w:type="auto"/>
        <w:tblLook w:val="04A0" w:firstRow="1" w:lastRow="0" w:firstColumn="1" w:lastColumn="0" w:noHBand="0" w:noVBand="1"/>
      </w:tblPr>
      <w:tblGrid>
        <w:gridCol w:w="9212"/>
      </w:tblGrid>
      <w:tr w:rsidR="00BA4686" w14:paraId="1BFB7E20" w14:textId="77777777" w:rsidTr="00BA4686">
        <w:tc>
          <w:tcPr>
            <w:tcW w:w="9212" w:type="dxa"/>
          </w:tcPr>
          <w:p w14:paraId="7325E39C" w14:textId="77777777" w:rsidR="00BA4686" w:rsidRDefault="00BA4686" w:rsidP="00D43A43">
            <w:r w:rsidRPr="00995993">
              <w:t>VASTUSE VÄLI</w:t>
            </w:r>
          </w:p>
          <w:p w14:paraId="68FBA15E" w14:textId="43123886" w:rsidR="005D1CBC" w:rsidRDefault="00B71007" w:rsidP="005D1CBC">
            <w:pPr>
              <w:jc w:val="both"/>
              <w:rPr>
                <w:rFonts w:ascii="Times New Roman" w:hAnsi="Times New Roman" w:cs="Times New Roman"/>
              </w:rPr>
            </w:pPr>
            <w:r>
              <w:rPr>
                <w:rFonts w:ascii="Times New Roman" w:hAnsi="Times New Roman" w:cs="Times New Roman"/>
              </w:rPr>
              <w:t xml:space="preserve">Iga-aastane hoolduskulu suurus baseerub teadmisel, et antud teenuse vaates on üleval aastatepikkune tehnoloogiline võlg ning vajalikud on lisaks </w:t>
            </w:r>
            <w:r w:rsidR="00112D46">
              <w:rPr>
                <w:rFonts w:ascii="Times New Roman" w:hAnsi="Times New Roman" w:cs="Times New Roman"/>
              </w:rPr>
              <w:t xml:space="preserve">hooldusele </w:t>
            </w:r>
            <w:r>
              <w:rPr>
                <w:rFonts w:ascii="Times New Roman" w:hAnsi="Times New Roman" w:cs="Times New Roman"/>
              </w:rPr>
              <w:t>iga-aastased nn väikearendused.</w:t>
            </w:r>
          </w:p>
          <w:p w14:paraId="2D0F4A7E" w14:textId="77777777" w:rsidR="00112D46" w:rsidRPr="00995993" w:rsidRDefault="00112D46" w:rsidP="005D1CBC">
            <w:pPr>
              <w:jc w:val="both"/>
              <w:rPr>
                <w:rFonts w:ascii="Times New Roman" w:hAnsi="Times New Roman" w:cs="Times New Roman"/>
              </w:rPr>
            </w:pPr>
          </w:p>
          <w:tbl>
            <w:tblPr>
              <w:tblStyle w:val="TableGrid"/>
              <w:tblW w:w="0" w:type="auto"/>
              <w:tblLook w:val="04A0" w:firstRow="1" w:lastRow="0" w:firstColumn="1" w:lastColumn="0" w:noHBand="0" w:noVBand="1"/>
            </w:tblPr>
            <w:tblGrid>
              <w:gridCol w:w="1451"/>
              <w:gridCol w:w="955"/>
              <w:gridCol w:w="1082"/>
              <w:gridCol w:w="1209"/>
              <w:gridCol w:w="1209"/>
              <w:gridCol w:w="1209"/>
              <w:gridCol w:w="1871"/>
            </w:tblGrid>
            <w:tr w:rsidR="005D1CBC" w:rsidRPr="00995993" w14:paraId="56C8C9C9" w14:textId="77777777" w:rsidTr="005D1CBC">
              <w:tc>
                <w:tcPr>
                  <w:tcW w:w="1451" w:type="dxa"/>
                </w:tcPr>
                <w:p w14:paraId="186A8B90" w14:textId="77777777" w:rsidR="005D1CBC" w:rsidRPr="00995993" w:rsidRDefault="005D1CBC" w:rsidP="005246A5">
                  <w:pPr>
                    <w:rPr>
                      <w:rFonts w:ascii="Times New Roman" w:hAnsi="Times New Roman" w:cs="Times New Roman"/>
                    </w:rPr>
                  </w:pPr>
                  <w:r w:rsidRPr="00995993">
                    <w:rPr>
                      <w:rFonts w:ascii="Times New Roman" w:hAnsi="Times New Roman" w:cs="Times New Roman"/>
                    </w:rPr>
                    <w:t>Aasta/tegevus</w:t>
                  </w:r>
                </w:p>
              </w:tc>
              <w:tc>
                <w:tcPr>
                  <w:tcW w:w="955" w:type="dxa"/>
                </w:tcPr>
                <w:p w14:paraId="4A78C2D1" w14:textId="13A1DBB2"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7</w:t>
                  </w:r>
                </w:p>
              </w:tc>
              <w:tc>
                <w:tcPr>
                  <w:tcW w:w="1082" w:type="dxa"/>
                </w:tcPr>
                <w:p w14:paraId="15D6ABE9" w14:textId="22469D01"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8</w:t>
                  </w:r>
                </w:p>
              </w:tc>
              <w:tc>
                <w:tcPr>
                  <w:tcW w:w="1209" w:type="dxa"/>
                </w:tcPr>
                <w:p w14:paraId="678DD745" w14:textId="0A1F6D77"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9</w:t>
                  </w:r>
                </w:p>
              </w:tc>
              <w:tc>
                <w:tcPr>
                  <w:tcW w:w="1209" w:type="dxa"/>
                </w:tcPr>
                <w:p w14:paraId="478852CC" w14:textId="5C645834" w:rsidR="005D1CBC" w:rsidRPr="00995993" w:rsidRDefault="005D1CBC" w:rsidP="005D1CBC">
                  <w:pPr>
                    <w:rPr>
                      <w:rFonts w:ascii="Times New Roman" w:hAnsi="Times New Roman" w:cs="Times New Roman"/>
                    </w:rPr>
                  </w:pPr>
                  <w:r w:rsidRPr="00995993">
                    <w:rPr>
                      <w:rFonts w:ascii="Times New Roman" w:hAnsi="Times New Roman" w:cs="Times New Roman"/>
                    </w:rPr>
                    <w:t>20</w:t>
                  </w:r>
                  <w:r>
                    <w:rPr>
                      <w:rFonts w:ascii="Times New Roman" w:hAnsi="Times New Roman" w:cs="Times New Roman"/>
                    </w:rPr>
                    <w:t>20</w:t>
                  </w:r>
                </w:p>
              </w:tc>
              <w:tc>
                <w:tcPr>
                  <w:tcW w:w="1209" w:type="dxa"/>
                </w:tcPr>
                <w:p w14:paraId="53DD490E" w14:textId="2F963FA3" w:rsidR="005D1CBC" w:rsidRPr="00995993" w:rsidRDefault="005D1CBC" w:rsidP="005D1CBC">
                  <w:pPr>
                    <w:rPr>
                      <w:rFonts w:ascii="Times New Roman" w:hAnsi="Times New Roman" w:cs="Times New Roman"/>
                    </w:rPr>
                  </w:pPr>
                  <w:r w:rsidRPr="00995993">
                    <w:rPr>
                      <w:rFonts w:ascii="Times New Roman" w:hAnsi="Times New Roman" w:cs="Times New Roman"/>
                    </w:rPr>
                    <w:t>20</w:t>
                  </w:r>
                  <w:r>
                    <w:rPr>
                      <w:rFonts w:ascii="Times New Roman" w:hAnsi="Times New Roman" w:cs="Times New Roman"/>
                    </w:rPr>
                    <w:t>21</w:t>
                  </w:r>
                </w:p>
              </w:tc>
              <w:tc>
                <w:tcPr>
                  <w:tcW w:w="1871" w:type="dxa"/>
                </w:tcPr>
                <w:p w14:paraId="6B487BF8" w14:textId="77777777" w:rsidR="005D1CBC" w:rsidRPr="00995993" w:rsidRDefault="005D1CBC" w:rsidP="005246A5">
                  <w:pPr>
                    <w:rPr>
                      <w:rFonts w:ascii="Times New Roman" w:hAnsi="Times New Roman" w:cs="Times New Roman"/>
                    </w:rPr>
                  </w:pPr>
                  <w:r w:rsidRPr="00995993">
                    <w:rPr>
                      <w:rFonts w:ascii="Times New Roman" w:hAnsi="Times New Roman" w:cs="Times New Roman"/>
                    </w:rPr>
                    <w:t>Millistest vahenditest kulud kaetakse?</w:t>
                  </w:r>
                </w:p>
              </w:tc>
            </w:tr>
            <w:tr w:rsidR="005D1CBC" w:rsidRPr="00995993" w14:paraId="1D66E34B" w14:textId="77777777" w:rsidTr="005D1CBC">
              <w:tc>
                <w:tcPr>
                  <w:tcW w:w="1451" w:type="dxa"/>
                </w:tcPr>
                <w:p w14:paraId="6FF2050D" w14:textId="77777777" w:rsidR="005D1CBC" w:rsidRPr="00995993" w:rsidRDefault="005D1CBC" w:rsidP="005246A5">
                  <w:pPr>
                    <w:rPr>
                      <w:rFonts w:ascii="Times New Roman" w:hAnsi="Times New Roman" w:cs="Times New Roman"/>
                    </w:rPr>
                  </w:pPr>
                  <w:r w:rsidRPr="00995993">
                    <w:rPr>
                      <w:rFonts w:ascii="Times New Roman" w:hAnsi="Times New Roman" w:cs="Times New Roman"/>
                    </w:rPr>
                    <w:t>majutus</w:t>
                  </w:r>
                </w:p>
              </w:tc>
              <w:tc>
                <w:tcPr>
                  <w:tcW w:w="955" w:type="dxa"/>
                </w:tcPr>
                <w:p w14:paraId="32B8A62E" w14:textId="77777777" w:rsidR="005D1CBC" w:rsidRPr="00995993" w:rsidRDefault="005D1CBC" w:rsidP="005246A5">
                  <w:pPr>
                    <w:rPr>
                      <w:rFonts w:ascii="Times New Roman" w:hAnsi="Times New Roman" w:cs="Times New Roman"/>
                    </w:rPr>
                  </w:pPr>
                </w:p>
              </w:tc>
              <w:tc>
                <w:tcPr>
                  <w:tcW w:w="1082" w:type="dxa"/>
                </w:tcPr>
                <w:p w14:paraId="70CC0042" w14:textId="77777777" w:rsidR="005D1CBC" w:rsidRPr="00995993" w:rsidRDefault="005D1CBC" w:rsidP="005246A5">
                  <w:pPr>
                    <w:rPr>
                      <w:rFonts w:ascii="Times New Roman" w:hAnsi="Times New Roman" w:cs="Times New Roman"/>
                    </w:rPr>
                  </w:pPr>
                </w:p>
              </w:tc>
              <w:tc>
                <w:tcPr>
                  <w:tcW w:w="1209" w:type="dxa"/>
                </w:tcPr>
                <w:p w14:paraId="5D32E41A" w14:textId="77777777" w:rsidR="005D1CBC" w:rsidRPr="00995993" w:rsidRDefault="005D1CBC" w:rsidP="005246A5">
                  <w:pPr>
                    <w:rPr>
                      <w:rFonts w:ascii="Times New Roman" w:hAnsi="Times New Roman" w:cs="Times New Roman"/>
                    </w:rPr>
                  </w:pPr>
                </w:p>
              </w:tc>
              <w:tc>
                <w:tcPr>
                  <w:tcW w:w="1209" w:type="dxa"/>
                </w:tcPr>
                <w:p w14:paraId="0465AAAA" w14:textId="77777777" w:rsidR="005D1CBC" w:rsidRPr="00995993" w:rsidRDefault="005D1CBC" w:rsidP="005246A5">
                  <w:pPr>
                    <w:rPr>
                      <w:rFonts w:ascii="Times New Roman" w:hAnsi="Times New Roman" w:cs="Times New Roman"/>
                    </w:rPr>
                  </w:pPr>
                </w:p>
              </w:tc>
              <w:tc>
                <w:tcPr>
                  <w:tcW w:w="1209" w:type="dxa"/>
                </w:tcPr>
                <w:p w14:paraId="4B5100D7" w14:textId="77777777" w:rsidR="005D1CBC" w:rsidRPr="00995993" w:rsidRDefault="005D1CBC" w:rsidP="005246A5">
                  <w:pPr>
                    <w:rPr>
                      <w:rFonts w:ascii="Times New Roman" w:hAnsi="Times New Roman" w:cs="Times New Roman"/>
                    </w:rPr>
                  </w:pPr>
                </w:p>
              </w:tc>
              <w:tc>
                <w:tcPr>
                  <w:tcW w:w="1871" w:type="dxa"/>
                </w:tcPr>
                <w:p w14:paraId="7D9A2413" w14:textId="77777777" w:rsidR="005D1CBC" w:rsidRPr="00995993" w:rsidRDefault="005D1CBC" w:rsidP="005246A5">
                  <w:pPr>
                    <w:rPr>
                      <w:rFonts w:ascii="Times New Roman" w:hAnsi="Times New Roman" w:cs="Times New Roman"/>
                    </w:rPr>
                  </w:pPr>
                </w:p>
              </w:tc>
            </w:tr>
            <w:tr w:rsidR="005D1CBC" w:rsidRPr="00995993" w14:paraId="7FAE12E3" w14:textId="77777777" w:rsidTr="005D1CBC">
              <w:tc>
                <w:tcPr>
                  <w:tcW w:w="1451" w:type="dxa"/>
                </w:tcPr>
                <w:p w14:paraId="0F2A676D" w14:textId="77777777" w:rsidR="005D1CBC" w:rsidRPr="00995993" w:rsidRDefault="005D1CBC" w:rsidP="005246A5">
                  <w:pPr>
                    <w:rPr>
                      <w:rFonts w:ascii="Times New Roman" w:hAnsi="Times New Roman" w:cs="Times New Roman"/>
                    </w:rPr>
                  </w:pPr>
                  <w:r w:rsidRPr="00995993">
                    <w:rPr>
                      <w:rFonts w:ascii="Times New Roman" w:hAnsi="Times New Roman" w:cs="Times New Roman"/>
                    </w:rPr>
                    <w:t>Hooldus/ arendus</w:t>
                  </w:r>
                </w:p>
              </w:tc>
              <w:tc>
                <w:tcPr>
                  <w:tcW w:w="955" w:type="dxa"/>
                </w:tcPr>
                <w:p w14:paraId="68CE7665" w14:textId="77777777" w:rsidR="005D1CBC" w:rsidRPr="00995993" w:rsidRDefault="005D1CBC" w:rsidP="005246A5">
                  <w:pPr>
                    <w:rPr>
                      <w:rFonts w:ascii="Times New Roman" w:hAnsi="Times New Roman" w:cs="Times New Roman"/>
                    </w:rPr>
                  </w:pPr>
                </w:p>
              </w:tc>
              <w:tc>
                <w:tcPr>
                  <w:tcW w:w="1082" w:type="dxa"/>
                </w:tcPr>
                <w:p w14:paraId="53A0EA90" w14:textId="64D2D7B4" w:rsidR="005D1CBC" w:rsidRPr="00995993" w:rsidRDefault="00C05195" w:rsidP="007B1F71">
                  <w:pPr>
                    <w:rPr>
                      <w:rFonts w:ascii="Times New Roman" w:hAnsi="Times New Roman" w:cs="Times New Roman"/>
                    </w:rPr>
                  </w:pPr>
                  <w:r>
                    <w:rPr>
                      <w:rFonts w:ascii="Times New Roman" w:hAnsi="Times New Roman" w:cs="Times New Roman"/>
                    </w:rPr>
                    <w:t>75000</w:t>
                  </w:r>
                </w:p>
              </w:tc>
              <w:tc>
                <w:tcPr>
                  <w:tcW w:w="1209" w:type="dxa"/>
                </w:tcPr>
                <w:p w14:paraId="5F538967" w14:textId="4CF20D33" w:rsidR="005D1CBC" w:rsidRPr="00995993" w:rsidRDefault="007B1F71" w:rsidP="007B1F71">
                  <w:pPr>
                    <w:rPr>
                      <w:rFonts w:ascii="Times New Roman" w:hAnsi="Times New Roman" w:cs="Times New Roman"/>
                    </w:rPr>
                  </w:pPr>
                  <w:r>
                    <w:rPr>
                      <w:rFonts w:ascii="Times New Roman" w:hAnsi="Times New Roman" w:cs="Times New Roman"/>
                    </w:rPr>
                    <w:t>75000</w:t>
                  </w:r>
                </w:p>
              </w:tc>
              <w:tc>
                <w:tcPr>
                  <w:tcW w:w="1209" w:type="dxa"/>
                </w:tcPr>
                <w:p w14:paraId="22CB0E42" w14:textId="7CF13172" w:rsidR="005D1CBC" w:rsidRPr="00995993" w:rsidRDefault="007B1F71" w:rsidP="007B1F71">
                  <w:pPr>
                    <w:rPr>
                      <w:rFonts w:ascii="Times New Roman" w:hAnsi="Times New Roman" w:cs="Times New Roman"/>
                    </w:rPr>
                  </w:pPr>
                  <w:r>
                    <w:rPr>
                      <w:rFonts w:ascii="Times New Roman" w:hAnsi="Times New Roman" w:cs="Times New Roman"/>
                    </w:rPr>
                    <w:t>75000</w:t>
                  </w:r>
                </w:p>
              </w:tc>
              <w:tc>
                <w:tcPr>
                  <w:tcW w:w="1209" w:type="dxa"/>
                </w:tcPr>
                <w:p w14:paraId="62EECBA6" w14:textId="4C02CD09" w:rsidR="005D1CBC" w:rsidRPr="00995993" w:rsidRDefault="007B1F71" w:rsidP="007B1F71">
                  <w:pPr>
                    <w:rPr>
                      <w:rFonts w:ascii="Times New Roman" w:hAnsi="Times New Roman" w:cs="Times New Roman"/>
                    </w:rPr>
                  </w:pPr>
                  <w:r>
                    <w:rPr>
                      <w:rFonts w:ascii="Times New Roman" w:hAnsi="Times New Roman" w:cs="Times New Roman"/>
                    </w:rPr>
                    <w:t>75000</w:t>
                  </w:r>
                </w:p>
              </w:tc>
              <w:tc>
                <w:tcPr>
                  <w:tcW w:w="1871" w:type="dxa"/>
                </w:tcPr>
                <w:p w14:paraId="7E0778B1" w14:textId="2ACD73AB" w:rsidR="005D1CBC" w:rsidRPr="00995993" w:rsidRDefault="00961007" w:rsidP="00961007">
                  <w:pPr>
                    <w:rPr>
                      <w:rFonts w:ascii="Times New Roman" w:hAnsi="Times New Roman" w:cs="Times New Roman"/>
                    </w:rPr>
                  </w:pPr>
                  <w:r>
                    <w:rPr>
                      <w:rFonts w:ascii="Times New Roman" w:hAnsi="Times New Roman" w:cs="Times New Roman"/>
                    </w:rPr>
                    <w:t xml:space="preserve">Osaliselt planeeritakse PPA eeldatavast ressursisäästust. </w:t>
                  </w:r>
                  <w:r>
                    <w:rPr>
                      <w:rFonts w:ascii="Times New Roman" w:hAnsi="Times New Roman" w:cs="Times New Roman"/>
                    </w:rPr>
                    <w:lastRenderedPageBreak/>
                    <w:t>Selle mittesaavutamisel lisataotlusega RE-st</w:t>
                  </w:r>
                </w:p>
              </w:tc>
            </w:tr>
            <w:tr w:rsidR="00961007" w:rsidRPr="00995993" w14:paraId="18F7690C" w14:textId="77777777" w:rsidTr="005D1CBC">
              <w:tc>
                <w:tcPr>
                  <w:tcW w:w="1451" w:type="dxa"/>
                </w:tcPr>
                <w:p w14:paraId="54178094" w14:textId="77777777" w:rsidR="00961007" w:rsidRPr="00995993" w:rsidRDefault="00961007" w:rsidP="005246A5">
                  <w:pPr>
                    <w:rPr>
                      <w:rFonts w:ascii="Times New Roman" w:hAnsi="Times New Roman" w:cs="Times New Roman"/>
                    </w:rPr>
                  </w:pPr>
                  <w:r w:rsidRPr="00995993">
                    <w:rPr>
                      <w:rFonts w:ascii="Times New Roman" w:hAnsi="Times New Roman" w:cs="Times New Roman"/>
                    </w:rPr>
                    <w:lastRenderedPageBreak/>
                    <w:t xml:space="preserve">Riistvara </w:t>
                  </w:r>
                </w:p>
              </w:tc>
              <w:tc>
                <w:tcPr>
                  <w:tcW w:w="955" w:type="dxa"/>
                </w:tcPr>
                <w:p w14:paraId="24ACA02F" w14:textId="77777777" w:rsidR="00961007" w:rsidRPr="00995993" w:rsidRDefault="00961007" w:rsidP="005246A5">
                  <w:pPr>
                    <w:rPr>
                      <w:rFonts w:ascii="Times New Roman" w:hAnsi="Times New Roman" w:cs="Times New Roman"/>
                    </w:rPr>
                  </w:pPr>
                </w:p>
              </w:tc>
              <w:tc>
                <w:tcPr>
                  <w:tcW w:w="1082" w:type="dxa"/>
                </w:tcPr>
                <w:p w14:paraId="0D89EC91" w14:textId="2FA69D0D" w:rsidR="00961007" w:rsidRPr="00995993" w:rsidRDefault="00961007" w:rsidP="005246A5">
                  <w:pPr>
                    <w:rPr>
                      <w:rFonts w:ascii="Times New Roman" w:hAnsi="Times New Roman" w:cs="Times New Roman"/>
                    </w:rPr>
                  </w:pPr>
                  <w:r>
                    <w:rPr>
                      <w:rFonts w:ascii="Times New Roman" w:hAnsi="Times New Roman" w:cs="Times New Roman"/>
                    </w:rPr>
                    <w:t>10000</w:t>
                  </w:r>
                </w:p>
              </w:tc>
              <w:tc>
                <w:tcPr>
                  <w:tcW w:w="1209" w:type="dxa"/>
                </w:tcPr>
                <w:p w14:paraId="7F4520B5" w14:textId="25E3D7BD" w:rsidR="00961007" w:rsidRPr="00995993" w:rsidRDefault="00961007" w:rsidP="005246A5">
                  <w:pPr>
                    <w:rPr>
                      <w:rFonts w:ascii="Times New Roman" w:hAnsi="Times New Roman" w:cs="Times New Roman"/>
                    </w:rPr>
                  </w:pPr>
                  <w:r>
                    <w:rPr>
                      <w:rFonts w:ascii="Times New Roman" w:hAnsi="Times New Roman" w:cs="Times New Roman"/>
                    </w:rPr>
                    <w:t>10000</w:t>
                  </w:r>
                </w:p>
              </w:tc>
              <w:tc>
                <w:tcPr>
                  <w:tcW w:w="1209" w:type="dxa"/>
                </w:tcPr>
                <w:p w14:paraId="1A04BC23" w14:textId="30D8233C" w:rsidR="00961007" w:rsidRPr="00995993" w:rsidRDefault="00961007" w:rsidP="005246A5">
                  <w:pPr>
                    <w:rPr>
                      <w:rFonts w:ascii="Times New Roman" w:hAnsi="Times New Roman" w:cs="Times New Roman"/>
                    </w:rPr>
                  </w:pPr>
                  <w:r>
                    <w:rPr>
                      <w:rFonts w:ascii="Times New Roman" w:hAnsi="Times New Roman" w:cs="Times New Roman"/>
                    </w:rPr>
                    <w:t>10000</w:t>
                  </w:r>
                </w:p>
              </w:tc>
              <w:tc>
                <w:tcPr>
                  <w:tcW w:w="1209" w:type="dxa"/>
                </w:tcPr>
                <w:p w14:paraId="42B25246" w14:textId="6ECC89C3" w:rsidR="00961007" w:rsidRPr="00995993" w:rsidRDefault="00961007" w:rsidP="005246A5">
                  <w:pPr>
                    <w:rPr>
                      <w:rFonts w:ascii="Times New Roman" w:hAnsi="Times New Roman" w:cs="Times New Roman"/>
                    </w:rPr>
                  </w:pPr>
                  <w:r>
                    <w:rPr>
                      <w:rFonts w:ascii="Times New Roman" w:hAnsi="Times New Roman" w:cs="Times New Roman"/>
                    </w:rPr>
                    <w:t>10000</w:t>
                  </w:r>
                </w:p>
              </w:tc>
              <w:tc>
                <w:tcPr>
                  <w:tcW w:w="1871" w:type="dxa"/>
                </w:tcPr>
                <w:p w14:paraId="4E0B0CD0" w14:textId="59125AD2" w:rsidR="00961007" w:rsidRPr="00995993" w:rsidRDefault="007B1F71" w:rsidP="007B1F71">
                  <w:pPr>
                    <w:rPr>
                      <w:rFonts w:ascii="Times New Roman" w:hAnsi="Times New Roman" w:cs="Times New Roman"/>
                    </w:rPr>
                  </w:pPr>
                  <w:r>
                    <w:rPr>
                      <w:rFonts w:ascii="Times New Roman" w:hAnsi="Times New Roman" w:cs="Times New Roman"/>
                    </w:rPr>
                    <w:t>L</w:t>
                  </w:r>
                  <w:r w:rsidR="00961007">
                    <w:rPr>
                      <w:rFonts w:ascii="Times New Roman" w:hAnsi="Times New Roman" w:cs="Times New Roman"/>
                    </w:rPr>
                    <w:t>isataotlusega RE-st</w:t>
                  </w:r>
                </w:p>
              </w:tc>
            </w:tr>
            <w:tr w:rsidR="00961007" w:rsidRPr="00995993" w14:paraId="66A07D94" w14:textId="77777777" w:rsidTr="005D1CBC">
              <w:tc>
                <w:tcPr>
                  <w:tcW w:w="1451" w:type="dxa"/>
                </w:tcPr>
                <w:p w14:paraId="6685B0E6" w14:textId="77777777" w:rsidR="00961007" w:rsidRPr="00995993" w:rsidRDefault="00961007" w:rsidP="005246A5">
                  <w:pPr>
                    <w:rPr>
                      <w:rFonts w:ascii="Times New Roman" w:hAnsi="Times New Roman" w:cs="Times New Roman"/>
                    </w:rPr>
                  </w:pPr>
                  <w:r w:rsidRPr="00995993">
                    <w:rPr>
                      <w:rFonts w:ascii="Times New Roman" w:hAnsi="Times New Roman" w:cs="Times New Roman"/>
                    </w:rPr>
                    <w:t>Muud kulud</w:t>
                  </w:r>
                </w:p>
              </w:tc>
              <w:tc>
                <w:tcPr>
                  <w:tcW w:w="955" w:type="dxa"/>
                </w:tcPr>
                <w:p w14:paraId="31E04298" w14:textId="77777777" w:rsidR="00961007" w:rsidRPr="00995993" w:rsidRDefault="00961007" w:rsidP="005246A5">
                  <w:pPr>
                    <w:rPr>
                      <w:rFonts w:ascii="Times New Roman" w:hAnsi="Times New Roman" w:cs="Times New Roman"/>
                    </w:rPr>
                  </w:pPr>
                </w:p>
              </w:tc>
              <w:tc>
                <w:tcPr>
                  <w:tcW w:w="1082" w:type="dxa"/>
                </w:tcPr>
                <w:p w14:paraId="03678F4C" w14:textId="77777777" w:rsidR="00961007" w:rsidRPr="00995993" w:rsidRDefault="00961007" w:rsidP="005246A5">
                  <w:pPr>
                    <w:rPr>
                      <w:rFonts w:ascii="Times New Roman" w:hAnsi="Times New Roman" w:cs="Times New Roman"/>
                    </w:rPr>
                  </w:pPr>
                </w:p>
              </w:tc>
              <w:tc>
                <w:tcPr>
                  <w:tcW w:w="1209" w:type="dxa"/>
                </w:tcPr>
                <w:p w14:paraId="36F1146D" w14:textId="77777777" w:rsidR="00961007" w:rsidRPr="00995993" w:rsidRDefault="00961007" w:rsidP="005246A5">
                  <w:pPr>
                    <w:rPr>
                      <w:rFonts w:ascii="Times New Roman" w:hAnsi="Times New Roman" w:cs="Times New Roman"/>
                    </w:rPr>
                  </w:pPr>
                </w:p>
              </w:tc>
              <w:tc>
                <w:tcPr>
                  <w:tcW w:w="1209" w:type="dxa"/>
                </w:tcPr>
                <w:p w14:paraId="59A96DD1" w14:textId="77777777" w:rsidR="00961007" w:rsidRPr="00995993" w:rsidRDefault="00961007" w:rsidP="005246A5">
                  <w:pPr>
                    <w:rPr>
                      <w:rFonts w:ascii="Times New Roman" w:hAnsi="Times New Roman" w:cs="Times New Roman"/>
                    </w:rPr>
                  </w:pPr>
                </w:p>
              </w:tc>
              <w:tc>
                <w:tcPr>
                  <w:tcW w:w="1209" w:type="dxa"/>
                </w:tcPr>
                <w:p w14:paraId="53E6CB0F" w14:textId="77777777" w:rsidR="00961007" w:rsidRPr="00995993" w:rsidRDefault="00961007" w:rsidP="005246A5">
                  <w:pPr>
                    <w:rPr>
                      <w:rFonts w:ascii="Times New Roman" w:hAnsi="Times New Roman" w:cs="Times New Roman"/>
                    </w:rPr>
                  </w:pPr>
                </w:p>
              </w:tc>
              <w:tc>
                <w:tcPr>
                  <w:tcW w:w="1871" w:type="dxa"/>
                </w:tcPr>
                <w:p w14:paraId="5808DA03" w14:textId="77777777" w:rsidR="00961007" w:rsidRPr="00995993" w:rsidRDefault="00961007" w:rsidP="005246A5">
                  <w:pPr>
                    <w:rPr>
                      <w:rFonts w:ascii="Times New Roman" w:hAnsi="Times New Roman" w:cs="Times New Roman"/>
                    </w:rPr>
                  </w:pPr>
                </w:p>
              </w:tc>
            </w:tr>
            <w:tr w:rsidR="00961007" w:rsidRPr="00995993" w14:paraId="198566AD" w14:textId="77777777" w:rsidTr="005D1CBC">
              <w:tc>
                <w:tcPr>
                  <w:tcW w:w="1451" w:type="dxa"/>
                </w:tcPr>
                <w:p w14:paraId="35FE8476" w14:textId="77777777" w:rsidR="00961007" w:rsidRPr="00995993" w:rsidRDefault="00961007" w:rsidP="005246A5">
                  <w:pPr>
                    <w:rPr>
                      <w:rFonts w:ascii="Times New Roman" w:hAnsi="Times New Roman" w:cs="Times New Roman"/>
                    </w:rPr>
                  </w:pPr>
                  <w:r w:rsidRPr="00995993">
                    <w:rPr>
                      <w:rFonts w:ascii="Times New Roman" w:hAnsi="Times New Roman" w:cs="Times New Roman"/>
                    </w:rPr>
                    <w:t>Kulud kokku</w:t>
                  </w:r>
                </w:p>
              </w:tc>
              <w:tc>
                <w:tcPr>
                  <w:tcW w:w="955" w:type="dxa"/>
                </w:tcPr>
                <w:p w14:paraId="002C79B7" w14:textId="77777777" w:rsidR="00961007" w:rsidRPr="00995993" w:rsidRDefault="00961007" w:rsidP="005246A5">
                  <w:pPr>
                    <w:rPr>
                      <w:rFonts w:ascii="Times New Roman" w:hAnsi="Times New Roman" w:cs="Times New Roman"/>
                    </w:rPr>
                  </w:pPr>
                </w:p>
              </w:tc>
              <w:tc>
                <w:tcPr>
                  <w:tcW w:w="1082" w:type="dxa"/>
                </w:tcPr>
                <w:p w14:paraId="45460299" w14:textId="07AA04C9" w:rsidR="00961007" w:rsidRPr="00995993" w:rsidRDefault="00081E0C" w:rsidP="005246A5">
                  <w:pPr>
                    <w:rPr>
                      <w:rFonts w:ascii="Times New Roman" w:hAnsi="Times New Roman" w:cs="Times New Roman"/>
                    </w:rPr>
                  </w:pPr>
                  <w:r>
                    <w:rPr>
                      <w:rFonts w:ascii="Times New Roman" w:hAnsi="Times New Roman" w:cs="Times New Roman"/>
                    </w:rPr>
                    <w:t>85000</w:t>
                  </w:r>
                </w:p>
              </w:tc>
              <w:tc>
                <w:tcPr>
                  <w:tcW w:w="1209" w:type="dxa"/>
                </w:tcPr>
                <w:p w14:paraId="29DE8C5D" w14:textId="2086582E" w:rsidR="00961007" w:rsidRPr="00995993" w:rsidRDefault="00081E0C" w:rsidP="005246A5">
                  <w:pPr>
                    <w:rPr>
                      <w:rFonts w:ascii="Times New Roman" w:hAnsi="Times New Roman" w:cs="Times New Roman"/>
                    </w:rPr>
                  </w:pPr>
                  <w:r>
                    <w:rPr>
                      <w:rFonts w:ascii="Times New Roman" w:hAnsi="Times New Roman" w:cs="Times New Roman"/>
                    </w:rPr>
                    <w:t>85000</w:t>
                  </w:r>
                </w:p>
              </w:tc>
              <w:tc>
                <w:tcPr>
                  <w:tcW w:w="1209" w:type="dxa"/>
                </w:tcPr>
                <w:p w14:paraId="59BB9969" w14:textId="5CF1A949" w:rsidR="00961007" w:rsidRPr="00995993" w:rsidRDefault="00081E0C" w:rsidP="005246A5">
                  <w:pPr>
                    <w:rPr>
                      <w:rFonts w:ascii="Times New Roman" w:hAnsi="Times New Roman" w:cs="Times New Roman"/>
                    </w:rPr>
                  </w:pPr>
                  <w:r>
                    <w:rPr>
                      <w:rFonts w:ascii="Times New Roman" w:hAnsi="Times New Roman" w:cs="Times New Roman"/>
                    </w:rPr>
                    <w:t>85000</w:t>
                  </w:r>
                </w:p>
              </w:tc>
              <w:tc>
                <w:tcPr>
                  <w:tcW w:w="1209" w:type="dxa"/>
                </w:tcPr>
                <w:p w14:paraId="0CF931E1" w14:textId="3DF847C9" w:rsidR="00961007" w:rsidRPr="00995993" w:rsidRDefault="00081E0C" w:rsidP="005246A5">
                  <w:pPr>
                    <w:rPr>
                      <w:rFonts w:ascii="Times New Roman" w:hAnsi="Times New Roman" w:cs="Times New Roman"/>
                    </w:rPr>
                  </w:pPr>
                  <w:r>
                    <w:rPr>
                      <w:rFonts w:ascii="Times New Roman" w:hAnsi="Times New Roman" w:cs="Times New Roman"/>
                    </w:rPr>
                    <w:t>85000</w:t>
                  </w:r>
                </w:p>
              </w:tc>
              <w:tc>
                <w:tcPr>
                  <w:tcW w:w="1871" w:type="dxa"/>
                </w:tcPr>
                <w:p w14:paraId="4EFB4B52" w14:textId="77777777" w:rsidR="00961007" w:rsidRPr="00995993" w:rsidRDefault="00961007" w:rsidP="005246A5">
                  <w:pPr>
                    <w:rPr>
                      <w:rFonts w:ascii="Times New Roman" w:hAnsi="Times New Roman" w:cs="Times New Roman"/>
                    </w:rPr>
                  </w:pPr>
                </w:p>
              </w:tc>
            </w:tr>
          </w:tbl>
          <w:p w14:paraId="2DC0C52E" w14:textId="77777777" w:rsidR="005D1CBC" w:rsidRPr="00995993" w:rsidRDefault="005D1CBC" w:rsidP="005D1CBC">
            <w:pPr>
              <w:jc w:val="both"/>
              <w:rPr>
                <w:rFonts w:ascii="Times New Roman" w:hAnsi="Times New Roman" w:cs="Times New Roman"/>
              </w:rPr>
            </w:pPr>
          </w:p>
          <w:p w14:paraId="0F99D7E1" w14:textId="77777777" w:rsidR="00BA4686" w:rsidRDefault="00BA4686" w:rsidP="00D43A43"/>
        </w:tc>
      </w:tr>
    </w:tbl>
    <w:p w14:paraId="1A224B9F" w14:textId="77777777" w:rsidR="00BA4686" w:rsidRPr="002F3454" w:rsidRDefault="00BA4686" w:rsidP="004E7152">
      <w:pPr>
        <w:spacing w:line="240" w:lineRule="auto"/>
      </w:pPr>
    </w:p>
    <w:sectPr w:rsidR="00BA4686" w:rsidRPr="002F3454" w:rsidSect="0067546D">
      <w:footerReference w:type="default" r:id="rId19"/>
      <w:footerReference w:type="first" r:id="rId20"/>
      <w:pgSz w:w="11906" w:h="16838"/>
      <w:pgMar w:top="1417" w:right="1417" w:bottom="1417" w:left="1417" w:header="708"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539DF7" w15:done="0"/>
  <w15:commentEx w15:paraId="54CE1A40" w15:done="0"/>
  <w15:commentEx w15:paraId="2DA24C55" w15:done="0"/>
  <w15:commentEx w15:paraId="3DF18427" w15:done="0"/>
  <w15:commentEx w15:paraId="66633F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2772C" w14:textId="77777777" w:rsidR="003431B9" w:rsidRDefault="003431B9" w:rsidP="0067546D">
      <w:pPr>
        <w:spacing w:after="0" w:line="240" w:lineRule="auto"/>
      </w:pPr>
      <w:r>
        <w:separator/>
      </w:r>
    </w:p>
  </w:endnote>
  <w:endnote w:type="continuationSeparator" w:id="0">
    <w:p w14:paraId="49914155" w14:textId="77777777" w:rsidR="003431B9" w:rsidRDefault="003431B9" w:rsidP="00675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401925"/>
      <w:docPartObj>
        <w:docPartGallery w:val="Page Numbers (Bottom of Page)"/>
        <w:docPartUnique/>
      </w:docPartObj>
    </w:sdtPr>
    <w:sdtContent>
      <w:sdt>
        <w:sdtPr>
          <w:id w:val="1978108559"/>
          <w:docPartObj>
            <w:docPartGallery w:val="Page Numbers (Top of Page)"/>
            <w:docPartUnique/>
          </w:docPartObj>
        </w:sdtPr>
        <w:sdtContent>
          <w:p w14:paraId="72DABCC8" w14:textId="77777777" w:rsidR="003431B9" w:rsidRDefault="003431B9">
            <w:pPr>
              <w:pStyle w:val="Footer"/>
              <w:jc w:val="right"/>
            </w:pPr>
            <w:r w:rsidRPr="0067546D">
              <w:t xml:space="preserve">Lk </w:t>
            </w:r>
            <w:r w:rsidRPr="0067546D">
              <w:rPr>
                <w:bCs/>
                <w:sz w:val="24"/>
                <w:szCs w:val="24"/>
              </w:rPr>
              <w:fldChar w:fldCharType="begin"/>
            </w:r>
            <w:r w:rsidRPr="0067546D">
              <w:rPr>
                <w:bCs/>
              </w:rPr>
              <w:instrText>PAGE</w:instrText>
            </w:r>
            <w:r w:rsidRPr="0067546D">
              <w:rPr>
                <w:bCs/>
                <w:sz w:val="24"/>
                <w:szCs w:val="24"/>
              </w:rPr>
              <w:fldChar w:fldCharType="separate"/>
            </w:r>
            <w:r w:rsidR="00B440E7">
              <w:rPr>
                <w:bCs/>
                <w:noProof/>
              </w:rPr>
              <w:t>20</w:t>
            </w:r>
            <w:r w:rsidRPr="0067546D">
              <w:rPr>
                <w:bCs/>
                <w:sz w:val="24"/>
                <w:szCs w:val="24"/>
              </w:rPr>
              <w:fldChar w:fldCharType="end"/>
            </w:r>
            <w:r w:rsidRPr="0067546D">
              <w:t xml:space="preserve"> / </w:t>
            </w:r>
            <w:r w:rsidRPr="0067546D">
              <w:rPr>
                <w:bCs/>
                <w:sz w:val="24"/>
                <w:szCs w:val="24"/>
              </w:rPr>
              <w:fldChar w:fldCharType="begin"/>
            </w:r>
            <w:r w:rsidRPr="0067546D">
              <w:rPr>
                <w:bCs/>
              </w:rPr>
              <w:instrText>NUMPAGES</w:instrText>
            </w:r>
            <w:r w:rsidRPr="0067546D">
              <w:rPr>
                <w:bCs/>
                <w:sz w:val="24"/>
                <w:szCs w:val="24"/>
              </w:rPr>
              <w:fldChar w:fldCharType="separate"/>
            </w:r>
            <w:r w:rsidR="00B440E7">
              <w:rPr>
                <w:bCs/>
                <w:noProof/>
              </w:rPr>
              <w:t>22</w:t>
            </w:r>
            <w:r w:rsidRPr="0067546D">
              <w:rPr>
                <w:bCs/>
                <w:sz w:val="24"/>
                <w:szCs w:val="24"/>
              </w:rPr>
              <w:fldChar w:fldCharType="end"/>
            </w:r>
          </w:p>
        </w:sdtContent>
      </w:sdt>
    </w:sdtContent>
  </w:sdt>
  <w:p w14:paraId="4C893F8A" w14:textId="77777777" w:rsidR="003431B9" w:rsidRDefault="003431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728585"/>
      <w:docPartObj>
        <w:docPartGallery w:val="Page Numbers (Bottom of Page)"/>
        <w:docPartUnique/>
      </w:docPartObj>
    </w:sdtPr>
    <w:sdtContent>
      <w:sdt>
        <w:sdtPr>
          <w:id w:val="860082579"/>
          <w:docPartObj>
            <w:docPartGallery w:val="Page Numbers (Top of Page)"/>
            <w:docPartUnique/>
          </w:docPartObj>
        </w:sdtPr>
        <w:sdtContent>
          <w:p w14:paraId="5C0EAB5F" w14:textId="77777777" w:rsidR="003431B9" w:rsidRDefault="003431B9">
            <w:pPr>
              <w:pStyle w:val="Footer"/>
              <w:jc w:val="right"/>
            </w:pPr>
            <w:r w:rsidRPr="0067546D">
              <w:t xml:space="preserve">Lk </w:t>
            </w:r>
            <w:r w:rsidRPr="0067546D">
              <w:rPr>
                <w:bCs/>
                <w:sz w:val="24"/>
                <w:szCs w:val="24"/>
              </w:rPr>
              <w:fldChar w:fldCharType="begin"/>
            </w:r>
            <w:r w:rsidRPr="0067546D">
              <w:rPr>
                <w:bCs/>
              </w:rPr>
              <w:instrText>PAGE</w:instrText>
            </w:r>
            <w:r w:rsidRPr="0067546D">
              <w:rPr>
                <w:bCs/>
                <w:sz w:val="24"/>
                <w:szCs w:val="24"/>
              </w:rPr>
              <w:fldChar w:fldCharType="separate"/>
            </w:r>
            <w:r>
              <w:rPr>
                <w:bCs/>
                <w:noProof/>
              </w:rPr>
              <w:t>1</w:t>
            </w:r>
            <w:r w:rsidRPr="0067546D">
              <w:rPr>
                <w:bCs/>
                <w:sz w:val="24"/>
                <w:szCs w:val="24"/>
              </w:rPr>
              <w:fldChar w:fldCharType="end"/>
            </w:r>
            <w:r w:rsidRPr="0067546D">
              <w:t xml:space="preserve"> / </w:t>
            </w:r>
            <w:r w:rsidRPr="0067546D">
              <w:rPr>
                <w:bCs/>
                <w:sz w:val="24"/>
                <w:szCs w:val="24"/>
              </w:rPr>
              <w:fldChar w:fldCharType="begin"/>
            </w:r>
            <w:r w:rsidRPr="0067546D">
              <w:rPr>
                <w:bCs/>
              </w:rPr>
              <w:instrText>NUMPAGES</w:instrText>
            </w:r>
            <w:r w:rsidRPr="0067546D">
              <w:rPr>
                <w:bCs/>
                <w:sz w:val="24"/>
                <w:szCs w:val="24"/>
              </w:rPr>
              <w:fldChar w:fldCharType="separate"/>
            </w:r>
            <w:r>
              <w:rPr>
                <w:bCs/>
                <w:noProof/>
              </w:rPr>
              <w:t>8</w:t>
            </w:r>
            <w:r w:rsidRPr="0067546D">
              <w:rPr>
                <w:bCs/>
                <w:sz w:val="24"/>
                <w:szCs w:val="24"/>
              </w:rPr>
              <w:fldChar w:fldCharType="end"/>
            </w:r>
          </w:p>
        </w:sdtContent>
      </w:sdt>
    </w:sdtContent>
  </w:sdt>
  <w:p w14:paraId="39D13580" w14:textId="77777777" w:rsidR="003431B9" w:rsidRDefault="003431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DD70A" w14:textId="77777777" w:rsidR="003431B9" w:rsidRDefault="003431B9" w:rsidP="0067546D">
      <w:pPr>
        <w:spacing w:after="0" w:line="240" w:lineRule="auto"/>
      </w:pPr>
      <w:r>
        <w:separator/>
      </w:r>
    </w:p>
  </w:footnote>
  <w:footnote w:type="continuationSeparator" w:id="0">
    <w:p w14:paraId="1F8E6CC5" w14:textId="77777777" w:rsidR="003431B9" w:rsidRDefault="003431B9" w:rsidP="00675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594"/>
    <w:multiLevelType w:val="hybridMultilevel"/>
    <w:tmpl w:val="E8A6C25C"/>
    <w:lvl w:ilvl="0" w:tplc="203AA31C">
      <w:start w:val="9"/>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77D706A"/>
    <w:multiLevelType w:val="hybridMultilevel"/>
    <w:tmpl w:val="877E52C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nsid w:val="08734417"/>
    <w:multiLevelType w:val="hybridMultilevel"/>
    <w:tmpl w:val="227EC73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0AB5756B"/>
    <w:multiLevelType w:val="hybridMultilevel"/>
    <w:tmpl w:val="92625D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0DAD5ECD"/>
    <w:multiLevelType w:val="hybridMultilevel"/>
    <w:tmpl w:val="55CAB4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10A77705"/>
    <w:multiLevelType w:val="hybridMultilevel"/>
    <w:tmpl w:val="7C740B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11523AE8"/>
    <w:multiLevelType w:val="hybridMultilevel"/>
    <w:tmpl w:val="C04483B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14803302"/>
    <w:multiLevelType w:val="hybridMultilevel"/>
    <w:tmpl w:val="1CCC1F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16377549"/>
    <w:multiLevelType w:val="hybridMultilevel"/>
    <w:tmpl w:val="3D5EC1F6"/>
    <w:lvl w:ilvl="0" w:tplc="473AD91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nsid w:val="1E013F27"/>
    <w:multiLevelType w:val="hybridMultilevel"/>
    <w:tmpl w:val="E29AC5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nsid w:val="1E247BAF"/>
    <w:multiLevelType w:val="hybridMultilevel"/>
    <w:tmpl w:val="5BB0D5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22611A79"/>
    <w:multiLevelType w:val="hybridMultilevel"/>
    <w:tmpl w:val="FCE6BCC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24616043"/>
    <w:multiLevelType w:val="hybridMultilevel"/>
    <w:tmpl w:val="08C6CD0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nsid w:val="25CE7F2A"/>
    <w:multiLevelType w:val="hybridMultilevel"/>
    <w:tmpl w:val="1B2848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2AE3042B"/>
    <w:multiLevelType w:val="hybridMultilevel"/>
    <w:tmpl w:val="C4B283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C4B030C"/>
    <w:multiLevelType w:val="hybridMultilevel"/>
    <w:tmpl w:val="BFBAE5B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nsid w:val="2DFE13B0"/>
    <w:multiLevelType w:val="hybridMultilevel"/>
    <w:tmpl w:val="6114ABF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nsid w:val="2F894B61"/>
    <w:multiLevelType w:val="hybridMultilevel"/>
    <w:tmpl w:val="4E88311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nsid w:val="33DF2A47"/>
    <w:multiLevelType w:val="hybridMultilevel"/>
    <w:tmpl w:val="1842187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nsid w:val="340A21B7"/>
    <w:multiLevelType w:val="hybridMultilevel"/>
    <w:tmpl w:val="31BC41D6"/>
    <w:lvl w:ilvl="0" w:tplc="3F16BA28">
      <w:start w:val="1"/>
      <w:numFmt w:val="decimal"/>
      <w:lvlText w:val="%1."/>
      <w:lvlJc w:val="left"/>
      <w:pPr>
        <w:ind w:left="720" w:hanging="360"/>
      </w:pPr>
      <w:rPr>
        <w:rFonts w:ascii="Georgia" w:hAnsi="Georgia" w:hint="default"/>
        <w:sz w:val="28"/>
        <w:szCs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nsid w:val="396C24A2"/>
    <w:multiLevelType w:val="hybridMultilevel"/>
    <w:tmpl w:val="F2600E24"/>
    <w:lvl w:ilvl="0" w:tplc="BF3E4E6C">
      <w:start w:val="1"/>
      <w:numFmt w:val="decimal"/>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nsid w:val="3F74086E"/>
    <w:multiLevelType w:val="hybridMultilevel"/>
    <w:tmpl w:val="0FFE04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405E2619"/>
    <w:multiLevelType w:val="hybridMultilevel"/>
    <w:tmpl w:val="FDC2C248"/>
    <w:lvl w:ilvl="0" w:tplc="82929086">
      <w:numFmt w:val="bullet"/>
      <w:lvlText w:val=""/>
      <w:lvlJc w:val="left"/>
      <w:pPr>
        <w:ind w:left="720" w:hanging="360"/>
      </w:pPr>
      <w:rPr>
        <w:rFonts w:ascii="Symbol" w:eastAsiaTheme="minorHAns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407B0263"/>
    <w:multiLevelType w:val="hybridMultilevel"/>
    <w:tmpl w:val="382A02E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nsid w:val="43096997"/>
    <w:multiLevelType w:val="hybridMultilevel"/>
    <w:tmpl w:val="30E414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47141517"/>
    <w:multiLevelType w:val="hybridMultilevel"/>
    <w:tmpl w:val="A85C53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4BA242FF"/>
    <w:multiLevelType w:val="hybridMultilevel"/>
    <w:tmpl w:val="E498199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7">
    <w:nsid w:val="50371D00"/>
    <w:multiLevelType w:val="hybridMultilevel"/>
    <w:tmpl w:val="A2F2AE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nsid w:val="58AE411D"/>
    <w:multiLevelType w:val="hybridMultilevel"/>
    <w:tmpl w:val="BF7A2E58"/>
    <w:lvl w:ilvl="0" w:tplc="A558C582">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9">
    <w:nsid w:val="59CF295E"/>
    <w:multiLevelType w:val="hybridMultilevel"/>
    <w:tmpl w:val="909636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5A80203D"/>
    <w:multiLevelType w:val="hybridMultilevel"/>
    <w:tmpl w:val="D088693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nsid w:val="5B5D5205"/>
    <w:multiLevelType w:val="hybridMultilevel"/>
    <w:tmpl w:val="F5FC4E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nsid w:val="5BFD4AD4"/>
    <w:multiLevelType w:val="hybridMultilevel"/>
    <w:tmpl w:val="C26090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3">
    <w:nsid w:val="64695560"/>
    <w:multiLevelType w:val="hybridMultilevel"/>
    <w:tmpl w:val="6B3EC4B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4">
    <w:nsid w:val="6A3242CE"/>
    <w:multiLevelType w:val="hybridMultilevel"/>
    <w:tmpl w:val="A9720CE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nsid w:val="6B3D4A6F"/>
    <w:multiLevelType w:val="hybridMultilevel"/>
    <w:tmpl w:val="4BCAEB6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nsid w:val="6B834B4F"/>
    <w:multiLevelType w:val="hybridMultilevel"/>
    <w:tmpl w:val="9CD6507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nsid w:val="6F4D1EBB"/>
    <w:multiLevelType w:val="hybridMultilevel"/>
    <w:tmpl w:val="43CE9E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nsid w:val="701B1E9B"/>
    <w:multiLevelType w:val="hybridMultilevel"/>
    <w:tmpl w:val="C3728E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nsid w:val="70897DDB"/>
    <w:multiLevelType w:val="hybridMultilevel"/>
    <w:tmpl w:val="6B6ED6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nsid w:val="718017D5"/>
    <w:multiLevelType w:val="hybridMultilevel"/>
    <w:tmpl w:val="FA4A77CC"/>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nsid w:val="785529E9"/>
    <w:multiLevelType w:val="hybridMultilevel"/>
    <w:tmpl w:val="4A6C8CDA"/>
    <w:lvl w:ilvl="0" w:tplc="12E05D22">
      <w:start w:val="1"/>
      <w:numFmt w:val="decimal"/>
      <w:lvlText w:val="%1."/>
      <w:lvlJc w:val="left"/>
      <w:pPr>
        <w:ind w:left="720" w:hanging="360"/>
      </w:pPr>
      <w:rPr>
        <w:rFonts w:cstheme="minorBidi"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nsid w:val="7A846EF8"/>
    <w:multiLevelType w:val="hybridMultilevel"/>
    <w:tmpl w:val="FB9E64C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nsid w:val="7D265C73"/>
    <w:multiLevelType w:val="hybridMultilevel"/>
    <w:tmpl w:val="0BEEF8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nsid w:val="7E317618"/>
    <w:multiLevelType w:val="hybridMultilevel"/>
    <w:tmpl w:val="F216DBE2"/>
    <w:lvl w:ilvl="0" w:tplc="51FEFE2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8"/>
  </w:num>
  <w:num w:numId="2">
    <w:abstractNumId w:val="40"/>
  </w:num>
  <w:num w:numId="3">
    <w:abstractNumId w:val="5"/>
  </w:num>
  <w:num w:numId="4">
    <w:abstractNumId w:val="0"/>
  </w:num>
  <w:num w:numId="5">
    <w:abstractNumId w:val="14"/>
  </w:num>
  <w:num w:numId="6">
    <w:abstractNumId w:val="29"/>
  </w:num>
  <w:num w:numId="7">
    <w:abstractNumId w:val="24"/>
  </w:num>
  <w:num w:numId="8">
    <w:abstractNumId w:val="25"/>
  </w:num>
  <w:num w:numId="9">
    <w:abstractNumId w:val="10"/>
  </w:num>
  <w:num w:numId="10">
    <w:abstractNumId w:val="13"/>
  </w:num>
  <w:num w:numId="11">
    <w:abstractNumId w:val="4"/>
  </w:num>
  <w:num w:numId="12">
    <w:abstractNumId w:val="19"/>
  </w:num>
  <w:num w:numId="13">
    <w:abstractNumId w:val="27"/>
  </w:num>
  <w:num w:numId="14">
    <w:abstractNumId w:val="9"/>
  </w:num>
  <w:num w:numId="15">
    <w:abstractNumId w:val="37"/>
  </w:num>
  <w:num w:numId="16">
    <w:abstractNumId w:val="28"/>
  </w:num>
  <w:num w:numId="17">
    <w:abstractNumId w:val="20"/>
  </w:num>
  <w:num w:numId="18">
    <w:abstractNumId w:val="32"/>
  </w:num>
  <w:num w:numId="19">
    <w:abstractNumId w:val="41"/>
  </w:num>
  <w:num w:numId="20">
    <w:abstractNumId w:val="44"/>
  </w:num>
  <w:num w:numId="21">
    <w:abstractNumId w:val="22"/>
  </w:num>
  <w:num w:numId="22">
    <w:abstractNumId w:val="30"/>
  </w:num>
  <w:num w:numId="23">
    <w:abstractNumId w:val="3"/>
  </w:num>
  <w:num w:numId="24">
    <w:abstractNumId w:val="21"/>
  </w:num>
  <w:num w:numId="25">
    <w:abstractNumId w:val="26"/>
  </w:num>
  <w:num w:numId="26">
    <w:abstractNumId w:val="39"/>
  </w:num>
  <w:num w:numId="27">
    <w:abstractNumId w:val="31"/>
  </w:num>
  <w:num w:numId="28">
    <w:abstractNumId w:val="11"/>
  </w:num>
  <w:num w:numId="29">
    <w:abstractNumId w:val="43"/>
  </w:num>
  <w:num w:numId="30">
    <w:abstractNumId w:val="2"/>
  </w:num>
  <w:num w:numId="31">
    <w:abstractNumId w:val="33"/>
  </w:num>
  <w:num w:numId="32">
    <w:abstractNumId w:val="17"/>
  </w:num>
  <w:num w:numId="33">
    <w:abstractNumId w:val="34"/>
  </w:num>
  <w:num w:numId="34">
    <w:abstractNumId w:val="12"/>
  </w:num>
  <w:num w:numId="35">
    <w:abstractNumId w:val="1"/>
  </w:num>
  <w:num w:numId="36">
    <w:abstractNumId w:val="36"/>
  </w:num>
  <w:num w:numId="37">
    <w:abstractNumId w:val="16"/>
  </w:num>
  <w:num w:numId="38">
    <w:abstractNumId w:val="15"/>
  </w:num>
  <w:num w:numId="39">
    <w:abstractNumId w:val="42"/>
  </w:num>
  <w:num w:numId="40">
    <w:abstractNumId w:val="23"/>
  </w:num>
  <w:num w:numId="41">
    <w:abstractNumId w:val="18"/>
  </w:num>
  <w:num w:numId="42">
    <w:abstractNumId w:val="8"/>
  </w:num>
  <w:num w:numId="43">
    <w:abstractNumId w:val="35"/>
  </w:num>
  <w:num w:numId="44">
    <w:abstractNumId w:val="6"/>
  </w:num>
  <w:num w:numId="4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k Rozov">
    <w15:presenceInfo w15:providerId="AD" w15:userId="S-1-5-21-790525478-920026266-1417001333-16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327"/>
    <w:rsid w:val="00013E3C"/>
    <w:rsid w:val="00014AEA"/>
    <w:rsid w:val="00027808"/>
    <w:rsid w:val="00036124"/>
    <w:rsid w:val="000400AC"/>
    <w:rsid w:val="00073D55"/>
    <w:rsid w:val="00081E0C"/>
    <w:rsid w:val="00083731"/>
    <w:rsid w:val="0009522A"/>
    <w:rsid w:val="000A6E41"/>
    <w:rsid w:val="000C3F5D"/>
    <w:rsid w:val="000E3A07"/>
    <w:rsid w:val="000E6DC4"/>
    <w:rsid w:val="00104E43"/>
    <w:rsid w:val="00112D46"/>
    <w:rsid w:val="00120059"/>
    <w:rsid w:val="00125D3C"/>
    <w:rsid w:val="00135AA8"/>
    <w:rsid w:val="00135F76"/>
    <w:rsid w:val="00145948"/>
    <w:rsid w:val="00155579"/>
    <w:rsid w:val="001558A1"/>
    <w:rsid w:val="00155F03"/>
    <w:rsid w:val="00170655"/>
    <w:rsid w:val="00176F99"/>
    <w:rsid w:val="0018099B"/>
    <w:rsid w:val="0018221B"/>
    <w:rsid w:val="00192F4F"/>
    <w:rsid w:val="0019736F"/>
    <w:rsid w:val="001B2772"/>
    <w:rsid w:val="001C39A9"/>
    <w:rsid w:val="001C658B"/>
    <w:rsid w:val="001D30D2"/>
    <w:rsid w:val="001E1C8F"/>
    <w:rsid w:val="001E779C"/>
    <w:rsid w:val="0020618A"/>
    <w:rsid w:val="0020641B"/>
    <w:rsid w:val="0021151C"/>
    <w:rsid w:val="002115D8"/>
    <w:rsid w:val="00231369"/>
    <w:rsid w:val="002432C3"/>
    <w:rsid w:val="00251168"/>
    <w:rsid w:val="00253F7D"/>
    <w:rsid w:val="0026318D"/>
    <w:rsid w:val="00277FDB"/>
    <w:rsid w:val="002805B7"/>
    <w:rsid w:val="00280B60"/>
    <w:rsid w:val="002867EA"/>
    <w:rsid w:val="00296305"/>
    <w:rsid w:val="002A6584"/>
    <w:rsid w:val="002B7C01"/>
    <w:rsid w:val="002C605E"/>
    <w:rsid w:val="002C6411"/>
    <w:rsid w:val="002F3454"/>
    <w:rsid w:val="002F76A9"/>
    <w:rsid w:val="00304A9D"/>
    <w:rsid w:val="00313188"/>
    <w:rsid w:val="00316401"/>
    <w:rsid w:val="00323827"/>
    <w:rsid w:val="00323BE8"/>
    <w:rsid w:val="0033112E"/>
    <w:rsid w:val="003400ED"/>
    <w:rsid w:val="0034065B"/>
    <w:rsid w:val="003426D6"/>
    <w:rsid w:val="003431B9"/>
    <w:rsid w:val="00344B4D"/>
    <w:rsid w:val="0035300D"/>
    <w:rsid w:val="00360DCD"/>
    <w:rsid w:val="00361F5B"/>
    <w:rsid w:val="0037142F"/>
    <w:rsid w:val="00391090"/>
    <w:rsid w:val="00392D28"/>
    <w:rsid w:val="003A032D"/>
    <w:rsid w:val="003A34A6"/>
    <w:rsid w:val="003A624A"/>
    <w:rsid w:val="003C289C"/>
    <w:rsid w:val="003C7401"/>
    <w:rsid w:val="003D1785"/>
    <w:rsid w:val="003D5C3E"/>
    <w:rsid w:val="003D6380"/>
    <w:rsid w:val="003E1589"/>
    <w:rsid w:val="003E158E"/>
    <w:rsid w:val="003F0D3C"/>
    <w:rsid w:val="003F6318"/>
    <w:rsid w:val="004052C8"/>
    <w:rsid w:val="00411E66"/>
    <w:rsid w:val="0041617C"/>
    <w:rsid w:val="004209DE"/>
    <w:rsid w:val="00436F66"/>
    <w:rsid w:val="00452290"/>
    <w:rsid w:val="0046191C"/>
    <w:rsid w:val="00465A49"/>
    <w:rsid w:val="004730E0"/>
    <w:rsid w:val="00482FE4"/>
    <w:rsid w:val="004859F1"/>
    <w:rsid w:val="00497B31"/>
    <w:rsid w:val="004B0ED3"/>
    <w:rsid w:val="004B0EFB"/>
    <w:rsid w:val="004E13D7"/>
    <w:rsid w:val="004E263D"/>
    <w:rsid w:val="004E7152"/>
    <w:rsid w:val="004F02A7"/>
    <w:rsid w:val="004F21A3"/>
    <w:rsid w:val="00516B68"/>
    <w:rsid w:val="00517DBC"/>
    <w:rsid w:val="00522B6F"/>
    <w:rsid w:val="005246A5"/>
    <w:rsid w:val="00530113"/>
    <w:rsid w:val="00534747"/>
    <w:rsid w:val="0054069A"/>
    <w:rsid w:val="00554075"/>
    <w:rsid w:val="00563539"/>
    <w:rsid w:val="005737B8"/>
    <w:rsid w:val="00577126"/>
    <w:rsid w:val="00587940"/>
    <w:rsid w:val="005B71D0"/>
    <w:rsid w:val="005C15AD"/>
    <w:rsid w:val="005D1CBC"/>
    <w:rsid w:val="005D6AF3"/>
    <w:rsid w:val="005D7F06"/>
    <w:rsid w:val="005E05B4"/>
    <w:rsid w:val="005E5D7D"/>
    <w:rsid w:val="005F754D"/>
    <w:rsid w:val="0061085A"/>
    <w:rsid w:val="00612784"/>
    <w:rsid w:val="00614EB6"/>
    <w:rsid w:val="0063194F"/>
    <w:rsid w:val="00634D39"/>
    <w:rsid w:val="00645130"/>
    <w:rsid w:val="00645AC1"/>
    <w:rsid w:val="00654D63"/>
    <w:rsid w:val="006600D6"/>
    <w:rsid w:val="0067546D"/>
    <w:rsid w:val="006774F4"/>
    <w:rsid w:val="00694401"/>
    <w:rsid w:val="006974F0"/>
    <w:rsid w:val="006C4B96"/>
    <w:rsid w:val="006D1327"/>
    <w:rsid w:val="006E3F86"/>
    <w:rsid w:val="006F294D"/>
    <w:rsid w:val="00701DA2"/>
    <w:rsid w:val="007021F4"/>
    <w:rsid w:val="007037DF"/>
    <w:rsid w:val="00710F1B"/>
    <w:rsid w:val="00720A04"/>
    <w:rsid w:val="00722F7E"/>
    <w:rsid w:val="00757B41"/>
    <w:rsid w:val="00760F6F"/>
    <w:rsid w:val="00762A06"/>
    <w:rsid w:val="00764B37"/>
    <w:rsid w:val="0076637C"/>
    <w:rsid w:val="00776EE5"/>
    <w:rsid w:val="007968A9"/>
    <w:rsid w:val="00797529"/>
    <w:rsid w:val="007B1F71"/>
    <w:rsid w:val="007C01E1"/>
    <w:rsid w:val="007C05D7"/>
    <w:rsid w:val="007C29EA"/>
    <w:rsid w:val="007D4808"/>
    <w:rsid w:val="007E7F63"/>
    <w:rsid w:val="007F551D"/>
    <w:rsid w:val="00801ADA"/>
    <w:rsid w:val="008122BA"/>
    <w:rsid w:val="0082522B"/>
    <w:rsid w:val="008403E6"/>
    <w:rsid w:val="00841FF5"/>
    <w:rsid w:val="00855019"/>
    <w:rsid w:val="0085706B"/>
    <w:rsid w:val="00863845"/>
    <w:rsid w:val="0087435F"/>
    <w:rsid w:val="008840EA"/>
    <w:rsid w:val="0089799C"/>
    <w:rsid w:val="008A2545"/>
    <w:rsid w:val="008C3F02"/>
    <w:rsid w:val="008C6296"/>
    <w:rsid w:val="008D3B66"/>
    <w:rsid w:val="008D7981"/>
    <w:rsid w:val="00900714"/>
    <w:rsid w:val="00902962"/>
    <w:rsid w:val="00915FF7"/>
    <w:rsid w:val="009244A4"/>
    <w:rsid w:val="00924EAA"/>
    <w:rsid w:val="00930178"/>
    <w:rsid w:val="009429CA"/>
    <w:rsid w:val="009508F9"/>
    <w:rsid w:val="00961007"/>
    <w:rsid w:val="00962270"/>
    <w:rsid w:val="009948B8"/>
    <w:rsid w:val="00995993"/>
    <w:rsid w:val="009B5653"/>
    <w:rsid w:val="009C53A3"/>
    <w:rsid w:val="009D2314"/>
    <w:rsid w:val="009D5FD6"/>
    <w:rsid w:val="009E7240"/>
    <w:rsid w:val="009F2889"/>
    <w:rsid w:val="009F6A70"/>
    <w:rsid w:val="00A023F0"/>
    <w:rsid w:val="00A22F65"/>
    <w:rsid w:val="00A27433"/>
    <w:rsid w:val="00A300F9"/>
    <w:rsid w:val="00A52916"/>
    <w:rsid w:val="00A60696"/>
    <w:rsid w:val="00A6769F"/>
    <w:rsid w:val="00A71E3E"/>
    <w:rsid w:val="00A82092"/>
    <w:rsid w:val="00A91B38"/>
    <w:rsid w:val="00AA1E1F"/>
    <w:rsid w:val="00AA2E43"/>
    <w:rsid w:val="00AA380A"/>
    <w:rsid w:val="00AB4AE7"/>
    <w:rsid w:val="00AE1AB4"/>
    <w:rsid w:val="00AF133A"/>
    <w:rsid w:val="00B10480"/>
    <w:rsid w:val="00B11EB4"/>
    <w:rsid w:val="00B12623"/>
    <w:rsid w:val="00B14645"/>
    <w:rsid w:val="00B17870"/>
    <w:rsid w:val="00B23BA0"/>
    <w:rsid w:val="00B304DA"/>
    <w:rsid w:val="00B37434"/>
    <w:rsid w:val="00B40AB1"/>
    <w:rsid w:val="00B440E7"/>
    <w:rsid w:val="00B64FFC"/>
    <w:rsid w:val="00B71007"/>
    <w:rsid w:val="00B87E7C"/>
    <w:rsid w:val="00B93917"/>
    <w:rsid w:val="00BA28D1"/>
    <w:rsid w:val="00BA3D07"/>
    <w:rsid w:val="00BA4686"/>
    <w:rsid w:val="00BB117F"/>
    <w:rsid w:val="00BB41EC"/>
    <w:rsid w:val="00BB69ED"/>
    <w:rsid w:val="00BB6B23"/>
    <w:rsid w:val="00BF353A"/>
    <w:rsid w:val="00BF5013"/>
    <w:rsid w:val="00C01A3F"/>
    <w:rsid w:val="00C05195"/>
    <w:rsid w:val="00C05770"/>
    <w:rsid w:val="00C16D1C"/>
    <w:rsid w:val="00C408DB"/>
    <w:rsid w:val="00C52D34"/>
    <w:rsid w:val="00C56A5C"/>
    <w:rsid w:val="00C57C76"/>
    <w:rsid w:val="00C70CD3"/>
    <w:rsid w:val="00C761B1"/>
    <w:rsid w:val="00C80A8A"/>
    <w:rsid w:val="00C813C7"/>
    <w:rsid w:val="00C85FDB"/>
    <w:rsid w:val="00C86EFB"/>
    <w:rsid w:val="00C91CFC"/>
    <w:rsid w:val="00CA4CAE"/>
    <w:rsid w:val="00CA534E"/>
    <w:rsid w:val="00CB5231"/>
    <w:rsid w:val="00CC30BD"/>
    <w:rsid w:val="00CD18AE"/>
    <w:rsid w:val="00CD2914"/>
    <w:rsid w:val="00CF4C9A"/>
    <w:rsid w:val="00CF6811"/>
    <w:rsid w:val="00CF724E"/>
    <w:rsid w:val="00D0308F"/>
    <w:rsid w:val="00D100DF"/>
    <w:rsid w:val="00D21DA2"/>
    <w:rsid w:val="00D273A8"/>
    <w:rsid w:val="00D31452"/>
    <w:rsid w:val="00D35F6D"/>
    <w:rsid w:val="00D43A43"/>
    <w:rsid w:val="00D46514"/>
    <w:rsid w:val="00D4753D"/>
    <w:rsid w:val="00D56812"/>
    <w:rsid w:val="00D647AE"/>
    <w:rsid w:val="00D70919"/>
    <w:rsid w:val="00D760F9"/>
    <w:rsid w:val="00D91456"/>
    <w:rsid w:val="00D96E45"/>
    <w:rsid w:val="00DA1601"/>
    <w:rsid w:val="00DA559D"/>
    <w:rsid w:val="00DB6CBD"/>
    <w:rsid w:val="00DB72AB"/>
    <w:rsid w:val="00E015C1"/>
    <w:rsid w:val="00E408C2"/>
    <w:rsid w:val="00E439E3"/>
    <w:rsid w:val="00E6173A"/>
    <w:rsid w:val="00E648EE"/>
    <w:rsid w:val="00E71EC0"/>
    <w:rsid w:val="00E76973"/>
    <w:rsid w:val="00E80C38"/>
    <w:rsid w:val="00E84C4C"/>
    <w:rsid w:val="00EB1BC2"/>
    <w:rsid w:val="00EB5A2E"/>
    <w:rsid w:val="00EB6CDF"/>
    <w:rsid w:val="00EE0A15"/>
    <w:rsid w:val="00EF423C"/>
    <w:rsid w:val="00EF57D1"/>
    <w:rsid w:val="00F03AD4"/>
    <w:rsid w:val="00F04DB6"/>
    <w:rsid w:val="00F063FA"/>
    <w:rsid w:val="00F11552"/>
    <w:rsid w:val="00F11E39"/>
    <w:rsid w:val="00F12158"/>
    <w:rsid w:val="00F238B0"/>
    <w:rsid w:val="00F23D9B"/>
    <w:rsid w:val="00F2636D"/>
    <w:rsid w:val="00F3653E"/>
    <w:rsid w:val="00F52FB0"/>
    <w:rsid w:val="00FA3A7C"/>
    <w:rsid w:val="00FA58CB"/>
    <w:rsid w:val="00FB533C"/>
    <w:rsid w:val="00FC7998"/>
    <w:rsid w:val="00FD3D51"/>
    <w:rsid w:val="00FD4406"/>
    <w:rsid w:val="00FF286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6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308F"/>
    <w:pPr>
      <w:spacing w:line="240" w:lineRule="auto"/>
      <w:jc w:val="both"/>
      <w:outlineLvl w:val="1"/>
    </w:pPr>
    <w:rPr>
      <w:rFonts w:ascii="Georgia" w:hAnsi="Georgia" w:cs="Arial"/>
      <w:i/>
    </w:rPr>
  </w:style>
  <w:style w:type="paragraph" w:styleId="Heading3">
    <w:name w:val="heading 3"/>
    <w:basedOn w:val="Normal"/>
    <w:next w:val="Normal"/>
    <w:link w:val="Heading3Char"/>
    <w:uiPriority w:val="9"/>
    <w:unhideWhenUsed/>
    <w:qFormat/>
    <w:rsid w:val="003426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26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D1327"/>
    <w:pPr>
      <w:ind w:left="720"/>
      <w:contextualSpacing/>
    </w:pPr>
  </w:style>
  <w:style w:type="character" w:customStyle="1" w:styleId="Heading2Char">
    <w:name w:val="Heading 2 Char"/>
    <w:basedOn w:val="DefaultParagraphFont"/>
    <w:link w:val="Heading2"/>
    <w:uiPriority w:val="9"/>
    <w:rsid w:val="00D0308F"/>
    <w:rPr>
      <w:rFonts w:ascii="Georgia" w:hAnsi="Georgia" w:cs="Arial"/>
      <w:i/>
    </w:rPr>
  </w:style>
  <w:style w:type="character" w:customStyle="1" w:styleId="Heading1Char">
    <w:name w:val="Heading 1 Char"/>
    <w:basedOn w:val="DefaultParagraphFont"/>
    <w:link w:val="Heading1"/>
    <w:uiPriority w:val="9"/>
    <w:rsid w:val="003426D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3426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426D6"/>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D0308F"/>
    <w:pPr>
      <w:spacing w:after="0" w:line="240" w:lineRule="auto"/>
    </w:pPr>
    <w:rPr>
      <w:rFonts w:eastAsiaTheme="minorEastAsia"/>
      <w:lang w:eastAsia="et-EE"/>
    </w:rPr>
  </w:style>
  <w:style w:type="character" w:customStyle="1" w:styleId="NoSpacingChar">
    <w:name w:val="No Spacing Char"/>
    <w:basedOn w:val="DefaultParagraphFont"/>
    <w:link w:val="NoSpacing"/>
    <w:uiPriority w:val="1"/>
    <w:rsid w:val="00D0308F"/>
    <w:rPr>
      <w:rFonts w:eastAsiaTheme="minorEastAsia"/>
      <w:lang w:eastAsia="et-EE"/>
    </w:rPr>
  </w:style>
  <w:style w:type="paragraph" w:styleId="BalloonText">
    <w:name w:val="Balloon Text"/>
    <w:basedOn w:val="Normal"/>
    <w:link w:val="BalloonTextChar"/>
    <w:uiPriority w:val="99"/>
    <w:semiHidden/>
    <w:unhideWhenUsed/>
    <w:rsid w:val="00D0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08F"/>
    <w:rPr>
      <w:rFonts w:ascii="Tahoma" w:hAnsi="Tahoma" w:cs="Tahoma"/>
      <w:sz w:val="16"/>
      <w:szCs w:val="16"/>
    </w:rPr>
  </w:style>
  <w:style w:type="character" w:styleId="Hyperlink">
    <w:name w:val="Hyperlink"/>
    <w:basedOn w:val="DefaultParagraphFont"/>
    <w:uiPriority w:val="99"/>
    <w:unhideWhenUsed/>
    <w:rsid w:val="0026318D"/>
    <w:rPr>
      <w:color w:val="0000FF" w:themeColor="hyperlink"/>
      <w:u w:val="single"/>
    </w:rPr>
  </w:style>
  <w:style w:type="character" w:styleId="CommentReference">
    <w:name w:val="annotation reference"/>
    <w:basedOn w:val="DefaultParagraphFont"/>
    <w:uiPriority w:val="99"/>
    <w:semiHidden/>
    <w:unhideWhenUsed/>
    <w:rsid w:val="00BA28D1"/>
    <w:rPr>
      <w:sz w:val="16"/>
      <w:szCs w:val="16"/>
    </w:rPr>
  </w:style>
  <w:style w:type="paragraph" w:styleId="CommentText">
    <w:name w:val="annotation text"/>
    <w:basedOn w:val="Normal"/>
    <w:link w:val="CommentTextChar"/>
    <w:uiPriority w:val="99"/>
    <w:unhideWhenUsed/>
    <w:rsid w:val="00BA28D1"/>
    <w:pPr>
      <w:spacing w:line="240" w:lineRule="auto"/>
    </w:pPr>
    <w:rPr>
      <w:sz w:val="20"/>
      <w:szCs w:val="20"/>
    </w:rPr>
  </w:style>
  <w:style w:type="character" w:customStyle="1" w:styleId="CommentTextChar">
    <w:name w:val="Comment Text Char"/>
    <w:basedOn w:val="DefaultParagraphFont"/>
    <w:link w:val="CommentText"/>
    <w:uiPriority w:val="99"/>
    <w:rsid w:val="00BA28D1"/>
    <w:rPr>
      <w:sz w:val="20"/>
      <w:szCs w:val="20"/>
    </w:rPr>
  </w:style>
  <w:style w:type="paragraph" w:styleId="CommentSubject">
    <w:name w:val="annotation subject"/>
    <w:basedOn w:val="CommentText"/>
    <w:next w:val="CommentText"/>
    <w:link w:val="CommentSubjectChar"/>
    <w:uiPriority w:val="99"/>
    <w:semiHidden/>
    <w:unhideWhenUsed/>
    <w:rsid w:val="00BA28D1"/>
    <w:rPr>
      <w:b/>
      <w:bCs/>
    </w:rPr>
  </w:style>
  <w:style w:type="character" w:customStyle="1" w:styleId="CommentSubjectChar">
    <w:name w:val="Comment Subject Char"/>
    <w:basedOn w:val="CommentTextChar"/>
    <w:link w:val="CommentSubject"/>
    <w:uiPriority w:val="99"/>
    <w:semiHidden/>
    <w:rsid w:val="00BA28D1"/>
    <w:rPr>
      <w:b/>
      <w:bCs/>
      <w:sz w:val="20"/>
      <w:szCs w:val="20"/>
    </w:rPr>
  </w:style>
  <w:style w:type="paragraph" w:styleId="Quote">
    <w:name w:val="Quote"/>
    <w:basedOn w:val="Normal"/>
    <w:next w:val="Normal"/>
    <w:link w:val="QuoteChar"/>
    <w:uiPriority w:val="29"/>
    <w:qFormat/>
    <w:rsid w:val="00BA28D1"/>
    <w:rPr>
      <w:rFonts w:eastAsiaTheme="minorEastAsia"/>
      <w:i/>
      <w:iCs/>
      <w:color w:val="000000" w:themeColor="text1"/>
      <w:lang w:eastAsia="et-EE"/>
    </w:rPr>
  </w:style>
  <w:style w:type="character" w:customStyle="1" w:styleId="QuoteChar">
    <w:name w:val="Quote Char"/>
    <w:basedOn w:val="DefaultParagraphFont"/>
    <w:link w:val="Quote"/>
    <w:uiPriority w:val="29"/>
    <w:rsid w:val="00BA28D1"/>
    <w:rPr>
      <w:rFonts w:eastAsiaTheme="minorEastAsia"/>
      <w:i/>
      <w:iCs/>
      <w:color w:val="000000" w:themeColor="text1"/>
      <w:lang w:eastAsia="et-EE"/>
    </w:rPr>
  </w:style>
  <w:style w:type="paragraph" w:styleId="Revision">
    <w:name w:val="Revision"/>
    <w:hidden/>
    <w:uiPriority w:val="99"/>
    <w:semiHidden/>
    <w:rsid w:val="003A032D"/>
    <w:pPr>
      <w:spacing w:after="0" w:line="240" w:lineRule="auto"/>
    </w:pPr>
  </w:style>
  <w:style w:type="table" w:styleId="TableGrid">
    <w:name w:val="Table Grid"/>
    <w:basedOn w:val="TableNormal"/>
    <w:uiPriority w:val="59"/>
    <w:rsid w:val="00C52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05770"/>
    <w:rPr>
      <w:color w:val="800080" w:themeColor="followedHyperlink"/>
      <w:u w:val="single"/>
    </w:rPr>
  </w:style>
  <w:style w:type="paragraph" w:styleId="TOCHeading">
    <w:name w:val="TOC Heading"/>
    <w:basedOn w:val="Heading1"/>
    <w:next w:val="Normal"/>
    <w:uiPriority w:val="39"/>
    <w:unhideWhenUsed/>
    <w:qFormat/>
    <w:rsid w:val="008D7981"/>
    <w:pPr>
      <w:spacing w:after="120"/>
      <w:outlineLvl w:val="9"/>
    </w:pPr>
  </w:style>
  <w:style w:type="paragraph" w:styleId="Header">
    <w:name w:val="header"/>
    <w:basedOn w:val="Normal"/>
    <w:link w:val="HeaderChar"/>
    <w:uiPriority w:val="99"/>
    <w:unhideWhenUsed/>
    <w:rsid w:val="006754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546D"/>
  </w:style>
  <w:style w:type="paragraph" w:styleId="Footer">
    <w:name w:val="footer"/>
    <w:basedOn w:val="Normal"/>
    <w:link w:val="FooterChar"/>
    <w:uiPriority w:val="99"/>
    <w:unhideWhenUsed/>
    <w:rsid w:val="006754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546D"/>
  </w:style>
  <w:style w:type="paragraph" w:customStyle="1" w:styleId="Default">
    <w:name w:val="Default"/>
    <w:rsid w:val="002F76A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
    <w:name w:val="Body"/>
    <w:rsid w:val="001D30D2"/>
    <w:pPr>
      <w:pBdr>
        <w:top w:val="nil"/>
        <w:left w:val="nil"/>
        <w:bottom w:val="nil"/>
        <w:right w:val="nil"/>
        <w:between w:val="nil"/>
        <w:bar w:val="nil"/>
      </w:pBdr>
    </w:pPr>
    <w:rPr>
      <w:rFonts w:ascii="Calibri" w:eastAsia="Calibri" w:hAnsi="Calibri" w:cs="Calibri"/>
      <w:color w:val="000000"/>
      <w:u w:color="000000"/>
      <w:bdr w:val="nil"/>
      <w:lang w:eastAsia="et-EE"/>
    </w:rPr>
  </w:style>
  <w:style w:type="table" w:customStyle="1" w:styleId="Kontuurtabel2">
    <w:name w:val="Kontuurtabel2"/>
    <w:basedOn w:val="TableNormal"/>
    <w:next w:val="TableGrid"/>
    <w:uiPriority w:val="59"/>
    <w:rsid w:val="001D30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867EA"/>
    <w:rPr>
      <w:b/>
      <w:bCs/>
    </w:rPr>
  </w:style>
  <w:style w:type="character" w:customStyle="1" w:styleId="ListParagraphChar">
    <w:name w:val="List Paragraph Char"/>
    <w:link w:val="ListParagraph"/>
    <w:uiPriority w:val="99"/>
    <w:locked/>
    <w:rsid w:val="005246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6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308F"/>
    <w:pPr>
      <w:spacing w:line="240" w:lineRule="auto"/>
      <w:jc w:val="both"/>
      <w:outlineLvl w:val="1"/>
    </w:pPr>
    <w:rPr>
      <w:rFonts w:ascii="Georgia" w:hAnsi="Georgia" w:cs="Arial"/>
      <w:i/>
    </w:rPr>
  </w:style>
  <w:style w:type="paragraph" w:styleId="Heading3">
    <w:name w:val="heading 3"/>
    <w:basedOn w:val="Normal"/>
    <w:next w:val="Normal"/>
    <w:link w:val="Heading3Char"/>
    <w:uiPriority w:val="9"/>
    <w:unhideWhenUsed/>
    <w:qFormat/>
    <w:rsid w:val="003426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26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D1327"/>
    <w:pPr>
      <w:ind w:left="720"/>
      <w:contextualSpacing/>
    </w:pPr>
  </w:style>
  <w:style w:type="character" w:customStyle="1" w:styleId="Heading2Char">
    <w:name w:val="Heading 2 Char"/>
    <w:basedOn w:val="DefaultParagraphFont"/>
    <w:link w:val="Heading2"/>
    <w:uiPriority w:val="9"/>
    <w:rsid w:val="00D0308F"/>
    <w:rPr>
      <w:rFonts w:ascii="Georgia" w:hAnsi="Georgia" w:cs="Arial"/>
      <w:i/>
    </w:rPr>
  </w:style>
  <w:style w:type="character" w:customStyle="1" w:styleId="Heading1Char">
    <w:name w:val="Heading 1 Char"/>
    <w:basedOn w:val="DefaultParagraphFont"/>
    <w:link w:val="Heading1"/>
    <w:uiPriority w:val="9"/>
    <w:rsid w:val="003426D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3426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426D6"/>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D0308F"/>
    <w:pPr>
      <w:spacing w:after="0" w:line="240" w:lineRule="auto"/>
    </w:pPr>
    <w:rPr>
      <w:rFonts w:eastAsiaTheme="minorEastAsia"/>
      <w:lang w:eastAsia="et-EE"/>
    </w:rPr>
  </w:style>
  <w:style w:type="character" w:customStyle="1" w:styleId="NoSpacingChar">
    <w:name w:val="No Spacing Char"/>
    <w:basedOn w:val="DefaultParagraphFont"/>
    <w:link w:val="NoSpacing"/>
    <w:uiPriority w:val="1"/>
    <w:rsid w:val="00D0308F"/>
    <w:rPr>
      <w:rFonts w:eastAsiaTheme="minorEastAsia"/>
      <w:lang w:eastAsia="et-EE"/>
    </w:rPr>
  </w:style>
  <w:style w:type="paragraph" w:styleId="BalloonText">
    <w:name w:val="Balloon Text"/>
    <w:basedOn w:val="Normal"/>
    <w:link w:val="BalloonTextChar"/>
    <w:uiPriority w:val="99"/>
    <w:semiHidden/>
    <w:unhideWhenUsed/>
    <w:rsid w:val="00D0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08F"/>
    <w:rPr>
      <w:rFonts w:ascii="Tahoma" w:hAnsi="Tahoma" w:cs="Tahoma"/>
      <w:sz w:val="16"/>
      <w:szCs w:val="16"/>
    </w:rPr>
  </w:style>
  <w:style w:type="character" w:styleId="Hyperlink">
    <w:name w:val="Hyperlink"/>
    <w:basedOn w:val="DefaultParagraphFont"/>
    <w:uiPriority w:val="99"/>
    <w:unhideWhenUsed/>
    <w:rsid w:val="0026318D"/>
    <w:rPr>
      <w:color w:val="0000FF" w:themeColor="hyperlink"/>
      <w:u w:val="single"/>
    </w:rPr>
  </w:style>
  <w:style w:type="character" w:styleId="CommentReference">
    <w:name w:val="annotation reference"/>
    <w:basedOn w:val="DefaultParagraphFont"/>
    <w:uiPriority w:val="99"/>
    <w:semiHidden/>
    <w:unhideWhenUsed/>
    <w:rsid w:val="00BA28D1"/>
    <w:rPr>
      <w:sz w:val="16"/>
      <w:szCs w:val="16"/>
    </w:rPr>
  </w:style>
  <w:style w:type="paragraph" w:styleId="CommentText">
    <w:name w:val="annotation text"/>
    <w:basedOn w:val="Normal"/>
    <w:link w:val="CommentTextChar"/>
    <w:uiPriority w:val="99"/>
    <w:unhideWhenUsed/>
    <w:rsid w:val="00BA28D1"/>
    <w:pPr>
      <w:spacing w:line="240" w:lineRule="auto"/>
    </w:pPr>
    <w:rPr>
      <w:sz w:val="20"/>
      <w:szCs w:val="20"/>
    </w:rPr>
  </w:style>
  <w:style w:type="character" w:customStyle="1" w:styleId="CommentTextChar">
    <w:name w:val="Comment Text Char"/>
    <w:basedOn w:val="DefaultParagraphFont"/>
    <w:link w:val="CommentText"/>
    <w:uiPriority w:val="99"/>
    <w:rsid w:val="00BA28D1"/>
    <w:rPr>
      <w:sz w:val="20"/>
      <w:szCs w:val="20"/>
    </w:rPr>
  </w:style>
  <w:style w:type="paragraph" w:styleId="CommentSubject">
    <w:name w:val="annotation subject"/>
    <w:basedOn w:val="CommentText"/>
    <w:next w:val="CommentText"/>
    <w:link w:val="CommentSubjectChar"/>
    <w:uiPriority w:val="99"/>
    <w:semiHidden/>
    <w:unhideWhenUsed/>
    <w:rsid w:val="00BA28D1"/>
    <w:rPr>
      <w:b/>
      <w:bCs/>
    </w:rPr>
  </w:style>
  <w:style w:type="character" w:customStyle="1" w:styleId="CommentSubjectChar">
    <w:name w:val="Comment Subject Char"/>
    <w:basedOn w:val="CommentTextChar"/>
    <w:link w:val="CommentSubject"/>
    <w:uiPriority w:val="99"/>
    <w:semiHidden/>
    <w:rsid w:val="00BA28D1"/>
    <w:rPr>
      <w:b/>
      <w:bCs/>
      <w:sz w:val="20"/>
      <w:szCs w:val="20"/>
    </w:rPr>
  </w:style>
  <w:style w:type="paragraph" w:styleId="Quote">
    <w:name w:val="Quote"/>
    <w:basedOn w:val="Normal"/>
    <w:next w:val="Normal"/>
    <w:link w:val="QuoteChar"/>
    <w:uiPriority w:val="29"/>
    <w:qFormat/>
    <w:rsid w:val="00BA28D1"/>
    <w:rPr>
      <w:rFonts w:eastAsiaTheme="minorEastAsia"/>
      <w:i/>
      <w:iCs/>
      <w:color w:val="000000" w:themeColor="text1"/>
      <w:lang w:eastAsia="et-EE"/>
    </w:rPr>
  </w:style>
  <w:style w:type="character" w:customStyle="1" w:styleId="QuoteChar">
    <w:name w:val="Quote Char"/>
    <w:basedOn w:val="DefaultParagraphFont"/>
    <w:link w:val="Quote"/>
    <w:uiPriority w:val="29"/>
    <w:rsid w:val="00BA28D1"/>
    <w:rPr>
      <w:rFonts w:eastAsiaTheme="minorEastAsia"/>
      <w:i/>
      <w:iCs/>
      <w:color w:val="000000" w:themeColor="text1"/>
      <w:lang w:eastAsia="et-EE"/>
    </w:rPr>
  </w:style>
  <w:style w:type="paragraph" w:styleId="Revision">
    <w:name w:val="Revision"/>
    <w:hidden/>
    <w:uiPriority w:val="99"/>
    <w:semiHidden/>
    <w:rsid w:val="003A032D"/>
    <w:pPr>
      <w:spacing w:after="0" w:line="240" w:lineRule="auto"/>
    </w:pPr>
  </w:style>
  <w:style w:type="table" w:styleId="TableGrid">
    <w:name w:val="Table Grid"/>
    <w:basedOn w:val="TableNormal"/>
    <w:uiPriority w:val="59"/>
    <w:rsid w:val="00C52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05770"/>
    <w:rPr>
      <w:color w:val="800080" w:themeColor="followedHyperlink"/>
      <w:u w:val="single"/>
    </w:rPr>
  </w:style>
  <w:style w:type="paragraph" w:styleId="TOCHeading">
    <w:name w:val="TOC Heading"/>
    <w:basedOn w:val="Heading1"/>
    <w:next w:val="Normal"/>
    <w:uiPriority w:val="39"/>
    <w:unhideWhenUsed/>
    <w:qFormat/>
    <w:rsid w:val="008D7981"/>
    <w:pPr>
      <w:spacing w:after="120"/>
      <w:outlineLvl w:val="9"/>
    </w:pPr>
  </w:style>
  <w:style w:type="paragraph" w:styleId="Header">
    <w:name w:val="header"/>
    <w:basedOn w:val="Normal"/>
    <w:link w:val="HeaderChar"/>
    <w:uiPriority w:val="99"/>
    <w:unhideWhenUsed/>
    <w:rsid w:val="006754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546D"/>
  </w:style>
  <w:style w:type="paragraph" w:styleId="Footer">
    <w:name w:val="footer"/>
    <w:basedOn w:val="Normal"/>
    <w:link w:val="FooterChar"/>
    <w:uiPriority w:val="99"/>
    <w:unhideWhenUsed/>
    <w:rsid w:val="006754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546D"/>
  </w:style>
  <w:style w:type="paragraph" w:customStyle="1" w:styleId="Default">
    <w:name w:val="Default"/>
    <w:rsid w:val="002F76A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
    <w:name w:val="Body"/>
    <w:rsid w:val="001D30D2"/>
    <w:pPr>
      <w:pBdr>
        <w:top w:val="nil"/>
        <w:left w:val="nil"/>
        <w:bottom w:val="nil"/>
        <w:right w:val="nil"/>
        <w:between w:val="nil"/>
        <w:bar w:val="nil"/>
      </w:pBdr>
    </w:pPr>
    <w:rPr>
      <w:rFonts w:ascii="Calibri" w:eastAsia="Calibri" w:hAnsi="Calibri" w:cs="Calibri"/>
      <w:color w:val="000000"/>
      <w:u w:color="000000"/>
      <w:bdr w:val="nil"/>
      <w:lang w:eastAsia="et-EE"/>
    </w:rPr>
  </w:style>
  <w:style w:type="table" w:customStyle="1" w:styleId="Kontuurtabel2">
    <w:name w:val="Kontuurtabel2"/>
    <w:basedOn w:val="TableNormal"/>
    <w:next w:val="TableGrid"/>
    <w:uiPriority w:val="59"/>
    <w:rsid w:val="001D30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867EA"/>
    <w:rPr>
      <w:b/>
      <w:bCs/>
    </w:rPr>
  </w:style>
  <w:style w:type="character" w:customStyle="1" w:styleId="ListParagraphChar">
    <w:name w:val="List Paragraph Char"/>
    <w:link w:val="ListParagraph"/>
    <w:uiPriority w:val="99"/>
    <w:locked/>
    <w:rsid w:val="00524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0965">
      <w:bodyDiv w:val="1"/>
      <w:marLeft w:val="0"/>
      <w:marRight w:val="0"/>
      <w:marTop w:val="0"/>
      <w:marBottom w:val="0"/>
      <w:divBdr>
        <w:top w:val="none" w:sz="0" w:space="0" w:color="auto"/>
        <w:left w:val="none" w:sz="0" w:space="0" w:color="auto"/>
        <w:bottom w:val="none" w:sz="0" w:space="0" w:color="auto"/>
        <w:right w:val="none" w:sz="0" w:space="0" w:color="auto"/>
      </w:divBdr>
    </w:div>
    <w:div w:id="168327163">
      <w:bodyDiv w:val="1"/>
      <w:marLeft w:val="0"/>
      <w:marRight w:val="0"/>
      <w:marTop w:val="0"/>
      <w:marBottom w:val="0"/>
      <w:divBdr>
        <w:top w:val="none" w:sz="0" w:space="0" w:color="auto"/>
        <w:left w:val="none" w:sz="0" w:space="0" w:color="auto"/>
        <w:bottom w:val="none" w:sz="0" w:space="0" w:color="auto"/>
        <w:right w:val="none" w:sz="0" w:space="0" w:color="auto"/>
      </w:divBdr>
    </w:div>
    <w:div w:id="221992162">
      <w:bodyDiv w:val="1"/>
      <w:marLeft w:val="0"/>
      <w:marRight w:val="0"/>
      <w:marTop w:val="0"/>
      <w:marBottom w:val="0"/>
      <w:divBdr>
        <w:top w:val="none" w:sz="0" w:space="0" w:color="auto"/>
        <w:left w:val="none" w:sz="0" w:space="0" w:color="auto"/>
        <w:bottom w:val="none" w:sz="0" w:space="0" w:color="auto"/>
        <w:right w:val="none" w:sz="0" w:space="0" w:color="auto"/>
      </w:divBdr>
    </w:div>
    <w:div w:id="497036685">
      <w:bodyDiv w:val="1"/>
      <w:marLeft w:val="0"/>
      <w:marRight w:val="0"/>
      <w:marTop w:val="0"/>
      <w:marBottom w:val="0"/>
      <w:divBdr>
        <w:top w:val="none" w:sz="0" w:space="0" w:color="auto"/>
        <w:left w:val="none" w:sz="0" w:space="0" w:color="auto"/>
        <w:bottom w:val="none" w:sz="0" w:space="0" w:color="auto"/>
        <w:right w:val="none" w:sz="0" w:space="0" w:color="auto"/>
      </w:divBdr>
    </w:div>
    <w:div w:id="542401252">
      <w:bodyDiv w:val="1"/>
      <w:marLeft w:val="0"/>
      <w:marRight w:val="0"/>
      <w:marTop w:val="0"/>
      <w:marBottom w:val="0"/>
      <w:divBdr>
        <w:top w:val="none" w:sz="0" w:space="0" w:color="auto"/>
        <w:left w:val="none" w:sz="0" w:space="0" w:color="auto"/>
        <w:bottom w:val="none" w:sz="0" w:space="0" w:color="auto"/>
        <w:right w:val="none" w:sz="0" w:space="0" w:color="auto"/>
      </w:divBdr>
    </w:div>
    <w:div w:id="613168455">
      <w:bodyDiv w:val="1"/>
      <w:marLeft w:val="0"/>
      <w:marRight w:val="0"/>
      <w:marTop w:val="0"/>
      <w:marBottom w:val="0"/>
      <w:divBdr>
        <w:top w:val="none" w:sz="0" w:space="0" w:color="auto"/>
        <w:left w:val="none" w:sz="0" w:space="0" w:color="auto"/>
        <w:bottom w:val="none" w:sz="0" w:space="0" w:color="auto"/>
        <w:right w:val="none" w:sz="0" w:space="0" w:color="auto"/>
      </w:divBdr>
    </w:div>
    <w:div w:id="714042220">
      <w:bodyDiv w:val="1"/>
      <w:marLeft w:val="0"/>
      <w:marRight w:val="0"/>
      <w:marTop w:val="0"/>
      <w:marBottom w:val="0"/>
      <w:divBdr>
        <w:top w:val="none" w:sz="0" w:space="0" w:color="auto"/>
        <w:left w:val="none" w:sz="0" w:space="0" w:color="auto"/>
        <w:bottom w:val="none" w:sz="0" w:space="0" w:color="auto"/>
        <w:right w:val="none" w:sz="0" w:space="0" w:color="auto"/>
      </w:divBdr>
    </w:div>
    <w:div w:id="1135563133">
      <w:bodyDiv w:val="1"/>
      <w:marLeft w:val="0"/>
      <w:marRight w:val="0"/>
      <w:marTop w:val="0"/>
      <w:marBottom w:val="0"/>
      <w:divBdr>
        <w:top w:val="none" w:sz="0" w:space="0" w:color="auto"/>
        <w:left w:val="none" w:sz="0" w:space="0" w:color="auto"/>
        <w:bottom w:val="none" w:sz="0" w:space="0" w:color="auto"/>
        <w:right w:val="none" w:sz="0" w:space="0" w:color="auto"/>
      </w:divBdr>
    </w:div>
    <w:div w:id="1197082114">
      <w:bodyDiv w:val="1"/>
      <w:marLeft w:val="0"/>
      <w:marRight w:val="0"/>
      <w:marTop w:val="0"/>
      <w:marBottom w:val="0"/>
      <w:divBdr>
        <w:top w:val="none" w:sz="0" w:space="0" w:color="auto"/>
        <w:left w:val="none" w:sz="0" w:space="0" w:color="auto"/>
        <w:bottom w:val="none" w:sz="0" w:space="0" w:color="auto"/>
        <w:right w:val="none" w:sz="0" w:space="0" w:color="auto"/>
      </w:divBdr>
    </w:div>
    <w:div w:id="1218973577">
      <w:bodyDiv w:val="1"/>
      <w:marLeft w:val="0"/>
      <w:marRight w:val="0"/>
      <w:marTop w:val="0"/>
      <w:marBottom w:val="0"/>
      <w:divBdr>
        <w:top w:val="none" w:sz="0" w:space="0" w:color="auto"/>
        <w:left w:val="none" w:sz="0" w:space="0" w:color="auto"/>
        <w:bottom w:val="none" w:sz="0" w:space="0" w:color="auto"/>
        <w:right w:val="none" w:sz="0" w:space="0" w:color="auto"/>
      </w:divBdr>
    </w:div>
    <w:div w:id="1277759521">
      <w:bodyDiv w:val="1"/>
      <w:marLeft w:val="0"/>
      <w:marRight w:val="0"/>
      <w:marTop w:val="0"/>
      <w:marBottom w:val="0"/>
      <w:divBdr>
        <w:top w:val="none" w:sz="0" w:space="0" w:color="auto"/>
        <w:left w:val="none" w:sz="0" w:space="0" w:color="auto"/>
        <w:bottom w:val="none" w:sz="0" w:space="0" w:color="auto"/>
        <w:right w:val="none" w:sz="0" w:space="0" w:color="auto"/>
      </w:divBdr>
    </w:div>
    <w:div w:id="1410694600">
      <w:bodyDiv w:val="1"/>
      <w:marLeft w:val="0"/>
      <w:marRight w:val="0"/>
      <w:marTop w:val="0"/>
      <w:marBottom w:val="0"/>
      <w:divBdr>
        <w:top w:val="none" w:sz="0" w:space="0" w:color="auto"/>
        <w:left w:val="none" w:sz="0" w:space="0" w:color="auto"/>
        <w:bottom w:val="none" w:sz="0" w:space="0" w:color="auto"/>
        <w:right w:val="none" w:sz="0" w:space="0" w:color="auto"/>
      </w:divBdr>
    </w:div>
    <w:div w:id="1618293776">
      <w:bodyDiv w:val="1"/>
      <w:marLeft w:val="0"/>
      <w:marRight w:val="0"/>
      <w:marTop w:val="0"/>
      <w:marBottom w:val="0"/>
      <w:divBdr>
        <w:top w:val="none" w:sz="0" w:space="0" w:color="auto"/>
        <w:left w:val="none" w:sz="0" w:space="0" w:color="auto"/>
        <w:bottom w:val="none" w:sz="0" w:space="0" w:color="auto"/>
        <w:right w:val="none" w:sz="0" w:space="0" w:color="auto"/>
      </w:divBdr>
    </w:div>
    <w:div w:id="1801724102">
      <w:bodyDiv w:val="1"/>
      <w:marLeft w:val="0"/>
      <w:marRight w:val="0"/>
      <w:marTop w:val="0"/>
      <w:marBottom w:val="0"/>
      <w:divBdr>
        <w:top w:val="none" w:sz="0" w:space="0" w:color="auto"/>
        <w:left w:val="none" w:sz="0" w:space="0" w:color="auto"/>
        <w:bottom w:val="none" w:sz="0" w:space="0" w:color="auto"/>
        <w:right w:val="none" w:sz="0" w:space="0" w:color="auto"/>
      </w:divBdr>
    </w:div>
    <w:div w:id="1967807243">
      <w:bodyDiv w:val="1"/>
      <w:marLeft w:val="0"/>
      <w:marRight w:val="0"/>
      <w:marTop w:val="0"/>
      <w:marBottom w:val="0"/>
      <w:divBdr>
        <w:top w:val="none" w:sz="0" w:space="0" w:color="auto"/>
        <w:left w:val="none" w:sz="0" w:space="0" w:color="auto"/>
        <w:bottom w:val="none" w:sz="0" w:space="0" w:color="auto"/>
        <w:right w:val="none" w:sz="0" w:space="0" w:color="auto"/>
      </w:divBdr>
    </w:div>
    <w:div w:id="2122915962">
      <w:bodyDiv w:val="1"/>
      <w:marLeft w:val="0"/>
      <w:marRight w:val="0"/>
      <w:marTop w:val="0"/>
      <w:marBottom w:val="0"/>
      <w:divBdr>
        <w:top w:val="none" w:sz="0" w:space="0" w:color="auto"/>
        <w:left w:val="none" w:sz="0" w:space="0" w:color="auto"/>
        <w:bottom w:val="none" w:sz="0" w:space="0" w:color="auto"/>
        <w:right w:val="none" w:sz="0" w:space="0" w:color="auto"/>
      </w:divBdr>
    </w:div>
    <w:div w:id="213675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ria.ee/ee/avalike-teenuste-arendamine-sf.html" TargetMode="External"/><Relationship Id="rId18" Type="http://schemas.openxmlformats.org/officeDocument/2006/relationships/hyperlink" Target="https://www.mkm.ee/sites/default/files/kasutatavuse_moodikute_susteem_final_november_2014.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mkm.ee/sites/default/files/iseteeninduskeskkondade_raamistik.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km.ee/et/statistika/valitsus" TargetMode="External"/><Relationship Id="rId22"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Tallinn 2014</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oetuse_x0020_maht xmlns="d6ceca00-fbb7-48f8-be15-7a182354785e" xsi:nil="true"/>
    <Taotleja xmlns="d6ceca00-fbb7-48f8-be15-7a182354785e">68</Taotleja>
    <Lugejad xmlns="d6ceca00-fbb7-48f8-be15-7a182354785e">
      <UserInfo>
        <DisplayName>i:0#.w|mts\janek.rozov</DisplayName>
        <AccountId>178</AccountId>
        <AccountType/>
      </UserInfo>
      <UserInfo>
        <DisplayName>i:0#.w|mts\risto.hinno</DisplayName>
        <AccountId>461</AccountId>
        <AccountType/>
      </UserInfo>
      <UserInfo>
        <DisplayName>i:0#.w|mts\alar.teras</DisplayName>
        <AccountId>174</AccountId>
        <AccountType/>
      </UserInfo>
    </Lugejad>
    <Voor xmlns="d6ceca00-fbb7-48f8-be15-7a182354785e">21</Voor>
    <Eelarve xmlns="d6ceca00-fbb7-48f8-be15-7a182354785e" xsi:nil="true"/>
    <Staatus xmlns="d6ceca00-fbb7-48f8-be15-7a182354785e">heaks kiidetud (märkustega)</Sta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9A861ECAC933E4DAF9D4E86356F9947" ma:contentTypeVersion="6" ma:contentTypeDescription="Loo uus dokument" ma:contentTypeScope="" ma:versionID="eda77eaba6891e36370c21e5d684e314">
  <xsd:schema xmlns:xsd="http://www.w3.org/2001/XMLSchema" xmlns:xs="http://www.w3.org/2001/XMLSchema" xmlns:p="http://schemas.microsoft.com/office/2006/metadata/properties" xmlns:ns2="d6ceca00-fbb7-48f8-be15-7a182354785e" targetNamespace="http://schemas.microsoft.com/office/2006/metadata/properties" ma:root="true" ma:fieldsID="9e22bd8b48ab38f5993ce15acf4764c4" ns2:_="">
    <xsd:import namespace="d6ceca00-fbb7-48f8-be15-7a182354785e"/>
    <xsd:element name="properties">
      <xsd:complexType>
        <xsd:sequence>
          <xsd:element name="documentManagement">
            <xsd:complexType>
              <xsd:all>
                <xsd:element ref="ns2:Taotleja" minOccurs="0"/>
                <xsd:element ref="ns2:Eelarve" minOccurs="0"/>
                <xsd:element ref="ns2:Toetuse_x0020_maht" minOccurs="0"/>
                <xsd:element ref="ns2:Lugejad" minOccurs="0"/>
                <xsd:element ref="ns2:Staatus" minOccurs="0"/>
                <xsd:element ref="ns2:Vo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eca00-fbb7-48f8-be15-7a182354785e" elementFormDefault="qualified">
    <xsd:import namespace="http://schemas.microsoft.com/office/2006/documentManagement/types"/>
    <xsd:import namespace="http://schemas.microsoft.com/office/infopath/2007/PartnerControls"/>
    <xsd:element name="Taotleja" ma:index="2" nillable="true" ma:displayName="Taotleja" ma:list="{029fa86d-75ee-4d7b-bf82-cf7446349212}" ma:internalName="Taotleja" ma:showField="Title">
      <xsd:simpleType>
        <xsd:restriction base="dms:Lookup"/>
      </xsd:simpleType>
    </xsd:element>
    <xsd:element name="Eelarve" ma:index="3" nillable="true" ma:displayName="Projekti maksumus" ma:LCID="1061" ma:internalName="Eelarve">
      <xsd:simpleType>
        <xsd:restriction base="dms:Currency"/>
      </xsd:simpleType>
    </xsd:element>
    <xsd:element name="Toetuse_x0020_maht" ma:index="4" nillable="true" ma:displayName="Toetuse maht" ma:LCID="1061" ma:internalName="Toetuse_x0020_maht">
      <xsd:simpleType>
        <xsd:restriction base="dms:Currency"/>
      </xsd:simpleType>
    </xsd:element>
    <xsd:element name="Lugejad" ma:index="5" nillable="true" ma:displayName="Lugejad" ma:list="UserInfo" ma:SharePointGroup="0" ma:internalName="Lugeja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atus" ma:index="6" nillable="true" ma:displayName="Staatus" ma:default="heaks kiidetud (märkustega)" ma:format="Dropdown" ma:internalName="Staatus">
      <xsd:simpleType>
        <xsd:restriction base="dms:Choice">
          <xsd:enumeration value="heaks kiidetud (märkustega)"/>
          <xsd:enumeration value="tagasi lükatud"/>
          <xsd:enumeration value="lugemisel"/>
        </xsd:restriction>
      </xsd:simpleType>
    </xsd:element>
    <xsd:element name="Voor" ma:index="7" nillable="true" ma:displayName="Voor" ma:list="{69988437-25e5-48aa-99f3-4ceca50da832}" ma:internalName="Voor"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43C533-7222-41E6-96A1-DC2D756856F8}">
  <ds:schemaRefs>
    <ds:schemaRef ds:uri="d6ceca00-fbb7-48f8-be15-7a182354785e"/>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7E96D67-F8F5-4AA9-B925-EA8E543289AB}">
  <ds:schemaRefs>
    <ds:schemaRef ds:uri="http://schemas.microsoft.com/sharepoint/v3/contenttype/forms"/>
  </ds:schemaRefs>
</ds:datastoreItem>
</file>

<file path=customXml/itemProps4.xml><?xml version="1.0" encoding="utf-8"?>
<ds:datastoreItem xmlns:ds="http://schemas.openxmlformats.org/officeDocument/2006/customXml" ds:itemID="{41B7BE5B-E752-4C86-8529-2B5F67500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eca00-fbb7-48f8-be15-7a182354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A98704F-CE81-4FE4-9EDE-FC7E95AA5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8052</Words>
  <Characters>46702</Characters>
  <Application>Microsoft Office Word</Application>
  <DocSecurity>0</DocSecurity>
  <Lines>389</Lines>
  <Paragraphs>109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Tagasiside SF IKT investeeringutaotluste vormile ja täitmise juhendile</vt:lpstr>
    </vt:vector>
  </TitlesOfParts>
  <Company>Majandus- ja Kommunikatsiooniministeerium</Company>
  <LinksUpToDate>false</LinksUpToDate>
  <CharactersWithSpaces>54645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Maili Mahlapuu</dc:creator>
  <cp:lastModifiedBy>Margit Ratnik</cp:lastModifiedBy>
  <cp:revision>2</cp:revision>
  <dcterms:created xsi:type="dcterms:W3CDTF">2017-04-19T07:45:00Z</dcterms:created>
  <dcterms:modified xsi:type="dcterms:W3CDTF">2017-04-19T07:45:00Z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0x010100B9A861ECAC933E4DAF9D4E86356F9947</vt:lpwstr>
  </property>
</Properties>
</file>